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ADA" w:rsidRPr="00EB758B" w:rsidRDefault="00012855" w:rsidP="00633D3D">
      <w:pPr>
        <w:jc w:val="center"/>
        <w:rPr>
          <w:b/>
          <w:sz w:val="40"/>
          <w:szCs w:val="40"/>
          <w:lang w:val="sv-SE"/>
        </w:rPr>
      </w:pPr>
      <w:r>
        <w:rPr>
          <w:noProof/>
        </w:rPr>
        <mc:AlternateContent>
          <mc:Choice Requires="wpg">
            <w:drawing>
              <wp:anchor distT="0" distB="0" distL="114300" distR="114300" simplePos="0" relativeHeight="251658240" behindDoc="0" locked="0" layoutInCell="1" allowOverlap="1">
                <wp:simplePos x="0" y="0"/>
                <wp:positionH relativeFrom="column">
                  <wp:posOffset>1934210</wp:posOffset>
                </wp:positionH>
                <wp:positionV relativeFrom="paragraph">
                  <wp:posOffset>297180</wp:posOffset>
                </wp:positionV>
                <wp:extent cx="1410970" cy="844550"/>
                <wp:effectExtent l="10160" t="87630" r="17145" b="3937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0970" cy="844550"/>
                          <a:chOff x="2879" y="367"/>
                          <a:chExt cx="698" cy="489"/>
                        </a:xfrm>
                      </wpg:grpSpPr>
                      <wpg:grpSp>
                        <wpg:cNvPr id="3" name="Group 3"/>
                        <wpg:cNvGrpSpPr>
                          <a:grpSpLocks/>
                        </wpg:cNvGrpSpPr>
                        <wpg:grpSpPr bwMode="auto">
                          <a:xfrm>
                            <a:off x="2879" y="425"/>
                            <a:ext cx="698" cy="431"/>
                            <a:chOff x="1961" y="1679"/>
                            <a:chExt cx="1838" cy="1023"/>
                          </a:xfrm>
                        </wpg:grpSpPr>
                        <wps:wsp>
                          <wps:cNvPr id="4" name="Freeform 4"/>
                          <wps:cNvSpPr>
                            <a:spLocks/>
                          </wps:cNvSpPr>
                          <wps:spPr bwMode="auto">
                            <a:xfrm>
                              <a:off x="1961" y="1679"/>
                              <a:ext cx="1838" cy="98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5" name="Freeform 5"/>
                          <wps:cNvSpPr>
                            <a:spLocks/>
                          </wps:cNvSpPr>
                          <wps:spPr bwMode="auto">
                            <a:xfrm>
                              <a:off x="2021" y="1737"/>
                              <a:ext cx="1730" cy="857"/>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2079" y="1963"/>
                              <a:ext cx="429" cy="173"/>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2281" y="1805"/>
                              <a:ext cx="365" cy="128"/>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2276" y="2388"/>
                              <a:ext cx="367" cy="134"/>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2079" y="2186"/>
                              <a:ext cx="426" cy="171"/>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600" y="1782"/>
                              <a:ext cx="529" cy="15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2535" y="1987"/>
                              <a:ext cx="660" cy="149"/>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2533" y="2186"/>
                              <a:ext cx="662" cy="149"/>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598" y="2380"/>
                              <a:ext cx="532" cy="164"/>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3215" y="1956"/>
                              <a:ext cx="451" cy="18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3076" y="1800"/>
                              <a:ext cx="378" cy="131"/>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3069" y="2389"/>
                              <a:ext cx="388" cy="13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3217" y="2186"/>
                              <a:ext cx="449" cy="178"/>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rot="418631">
                              <a:off x="2371" y="2544"/>
                              <a:ext cx="1171" cy="158"/>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19" name="Freeform 19"/>
                        <wps:cNvSpPr>
                          <a:spLocks/>
                        </wps:cNvSpPr>
                        <wps:spPr bwMode="auto">
                          <a:xfrm>
                            <a:off x="3087" y="367"/>
                            <a:ext cx="344" cy="433"/>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52.3pt;margin-top:23.4pt;width:111.1pt;height:66.5pt;z-index:251658240" coordorigin="2879,367" coordsize="698,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">
                <v:group id="Group 3" o:spid="_x0000_s1027"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4" o:spid="_x0000_s1028"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9arMIA&#10;AADaAAAADwAAAGRycy9kb3ducmV2LnhtbESPwWrDMBBE74X8g9hCb7XcE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n1qs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1014,978;1150,964;1277,942;1396,909;1503,868;1600,819;1681,764;1747,703;1797,636;1828,565;1838,491;1828,416;1797,344;1747,278;1681,216;1600,161;1503,112;1396,71;1277,38;1150,16;1014,2;873,0;734,10;603,30;481,59;369,97;270,143;182,197;111,257;56,322;19,392;1,465;5,540;29,613;72,681;133,744;210,802;301,853;405,896;521,932;646,958;780,974;920,980" o:connectangles="0,0,0,0,0,0,0,0,0,0,0,0,0,0,0,0,0,0,0,0,0,0,0,0,0,0,0,0,0,0,0,0,0,0,0,0,0,0,0,0,0,0,0"/>
                  </v:shape>
                  <v:shape id="Freeform 5" o:spid="_x0000_s1029"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VLsMA&#10;AADaAAAADwAAAGRycy9kb3ducmV2LnhtbESPQWvCQBSE74L/YXmCN920orWpq5RCMHiytgd7e2Rf&#10;ssHs25DdxvTfdwXB4zAz3zCb3WAb0VPna8cKnuYJCOLC6ZorBd9f2WwNwgdkjY1jUvBHHnbb8WiD&#10;qXZX/qT+FCoRIexTVGBCaFMpfWHIop+7ljh6pesshii7SuoOrxFuG/mcJCtpsea4YLClD0PF5fRr&#10;FSxe/KE/mjIrF/ny9bz/cdkFc6Wmk+H9DUSgITzC93auFSzhdiXe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MVLs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954,855;1082,843;1202,824;1314,795;1415,759;1506,717;1582,668;1644,614;1691,556;1720,494;1730,429;1720,364;1691,301;1644,243;1582,189;1506,140;1415,98;1314,62;1202,33;1082,14;954,2;821,0;691,9;568,26;453,52;347,85;254,125;172,172;104,225;53,281;18,342;1,407;5,473;28,536;68,595;126,651;198,701;283,746;381,784;491,815;608,838;734,852;866,857" o:connectangles="0,0,0,0,0,0,0,0,0,0,0,0,0,0,0,0,0,0,0,0,0,0,0,0,0,0,0,0,0,0,0,0,0,0,0,0,0,0,0,0,0,0,0"/>
                  </v:shape>
                  <v:shape id="Freeform 6" o:spid="_x0000_s1030"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3gysMA&#10;AADaAAAADwAAAGRycy9kb3ducmV2LnhtbESPT2sCMRTE74V+h/AKvdVsrYisxqUVCh4UqvbS2yN5&#10;7p9uXpYkdVc/vSkIHoeZ+Q2zKAbbihP5UDtW8DrKQBBrZ2ouFXwfPl9mIEJENtg6JgVnClAsHx8W&#10;mBvX845O+1iKBOGQo4Iqxi6XMuiKLIaR64iTd3TeYkzSl9J47BPctnKcZVNpsea0UGFHq4r07/7P&#10;Knhzzc+knPVkPrS/hO1ax+Zro9Tz0/A+BxFpiPfwrb02CqbwfyXd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3gys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429,20;409,20;390,18;370,17;351,16;332,15;313,14;293,13;274,11;256,10;236,9;218,7;200,6;181,5;163,3;145,1;126,0;100,20;77,39;58,60;40,82;26,104;13,126;4,149;0,173;396,173;398,153;400,134;403,115;407,95;410,76;417,57;423,38;429,20" o:connectangles="0,0,0,0,0,0,0,0,0,0,0,0,0,0,0,0,0,0,0,0,0,0,0,0,0,0,0,0,0,0,0,0,0,0"/>
                  </v:shape>
                  <v:shape id="Freeform 7" o:spid="_x0000_s1031"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ScMUA&#10;AADaAAAADwAAAGRycy9kb3ducmV2LnhtbESPQWvCQBSE74L/YXlCL6K79dCWmFWkUNp6KBgLmtsj&#10;+0yC2bchuzWxv74rFDwOM/MNk64H24gLdb52rOFxrkAQF87UXGr43r/NXkD4gGywcUwaruRhvRqP&#10;UkyM63lHlyyUIkLYJ6ihCqFNpPRFRRb93LXE0Tu5zmKIsiul6bCPcNvIhVJP0mLNcaHCll4rKs7Z&#10;j9Ww/ezV8Xdac9Z/7TEcFuc8f1daP0yGzRJEoCHcw//tD6PhGW5X4g2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Q9JwxQAAANoAAAAPAAAAAAAAAAAAAAAAAJgCAABkcnMv&#10;ZG93bnJldi54bWxQSwUGAAAAAAQABAD1AAAAigM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65,0;339,4;313,9;288,14;263,20;238,26;214,32;189,39;166,46;143,54;120,62;98,70;77,78;57,87;37,96;18,104;0,113;14,114;30,115;46,117;60,117;76,118;91,120;107,121;123,121;138,122;154,123;169,124;186,125;202,126;218,127;234,127;251,128;261,111;273,93;287,76;301,59;317,43;332,27;349,13;365,0" o:connectangles="0,0,0,0,0,0,0,0,0,0,0,0,0,0,0,0,0,0,0,0,0,0,0,0,0,0,0,0,0,0,0,0,0,0,0,0,0,0,0,0,0"/>
                  </v:shape>
                  <v:shape id="Freeform 8" o:spid="_x0000_s1032"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L+70A&#10;AADaAAAADwAAAGRycy9kb3ducmV2LnhtbERPTYvCMBC9L/gfwgje1tQFRaqxiCB6EHZb9T42Y1Ns&#10;JqXJ1u6/3xwEj4/3vc4G24ieOl87VjCbJiCIS6drrhRczvvPJQgfkDU2jknBH3nINqOPNabaPTmn&#10;vgiViCHsU1RgQmhTKX1pyKKfupY4cnfXWQwRdpXUHT5juG3kV5IspMWaY4PBlnaGykfxaxUkp3OV&#10;X01t54eci58bOzl8O6Um42G7AhFoCG/xy33UCuLWeCXeALn5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mL+70AAADaAAAADwAAAAAAAAAAAAAAAACYAgAAZHJzL2Rvd25yZXYu&#10;eG1sUEsFBgAAAAAEAAQA9QAAAII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16;18,24;38,33;57,43;78,51;99,60;121,68;144,77;167,85;190,93;214,100;239,107;265,113;289,119;315,125;342,130;367,134;352,121;336,105;320,89;304,72;289,54;277,35;265,18;254,0;238,1;221,1;204,2;189,3;172,4;157,5;141,6;125,7;110,7;94,9;78,10;63,11;46,12;31,13;16,14;0,16" o:connectangles="0,0,0,0,0,0,0,0,0,0,0,0,0,0,0,0,0,0,0,0,0,0,0,0,0,0,0,0,0,0,0,0,0,0,0,0,0,0,0,0,0"/>
                  </v:shape>
                  <v:shape id="Freeform 9" o:spid="_x0000_s1033"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mSsAA&#10;AADaAAAADwAAAGRycy9kb3ducmV2LnhtbESPS4vCMBSF98L8h3AH3Nl0LIhTjTIUBnTpC8bdpbk2&#10;dZqb0kSt/94IgsvDdx6c+bK3jbhS52vHCr6SFARx6XTNlYL97nc0BeEDssbGMSm4k4fl4mMwx1y7&#10;G2/oug2ViCXsc1RgQmhzKX1pyKJPXEsc2cl1FkOUXSV1h7dYbhs5TtOJtFhzXDDYUmGo/N9erIJj&#10;MRm3F3OosvN0LfdZof+ylVZq+Nn/zEAE6sPb/EpHDt/wvBJvgF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amSsAAAADaAAAADwAAAAAAAAAAAAAAAACYAgAAZHJzL2Rvd25y&#10;ZXYueG1sUEsFBgAAAAAEAAQA9QAAAIUDAAAAAA==&#10;" path="m445,l,,5,65r9,64l27,190r16,62l63,311r22,58l110,424r29,54l160,473r19,-3l200,465r21,-4l242,456r21,-4l285,449r21,-4l328,441r21,-2l371,435r22,-2l415,429r22,-3l459,424r22,-2l473,370r-6,-52l461,267r-4,-53l452,160r-3,-53l447,54,445,xe" stroked="f">
                    <v:path arrowok="t" o:connecttype="custom" o:connectlocs="394,0;0,0;4,23;12,46;24,68;38,90;56,111;75,132;97,152;123,171;142,169;159,168;177,166;196,165;214,163;233,162;252,161;271,159;290,158;309,157;329,156;348,155;368,153;387,152;407,152;426,151;419,132;414,114;408,96;405,77;400,57;398,38;396,19;394,0" o:connectangles="0,0,0,0,0,0,0,0,0,0,0,0,0,0,0,0,0,0,0,0,0,0,0,0,0,0,0,0,0,0,0,0,0,0"/>
                  </v:shape>
                  <v:shape id="Freeform 10" o:spid="_x0000_s1034"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zLWcUA&#10;AADbAAAADwAAAGRycy9kb3ducmV2LnhtbESPQWvCQBCF70L/wzJCb7pRodToKloReqi0sS1eh+w0&#10;Cc3Ohuwa4793DoK3Gd6b975ZrntXq47aUHk2MBknoIhzbysuDPx870evoEJEtlh7JgNXCrBePQ2W&#10;mFp/4Yy6YyyUhHBI0UAZY5NqHfKSHIaxb4hF+/OtwyhrW2jb4kXCXa2nSfKiHVYsDSU29FZS/n88&#10;OwNhl2e/h+3HLJzOXfa5aebzr2005nnYbxagIvXxYb5fv1vBF3r5RQ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MtZxQAAANsAAAAPAAAAAAAAAAAAAAAAAJgCAABkcnMv&#10;ZG93bnJldi54bWxQSwUGAAAAAAQABAD1AAAAigM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0,11;319,6;297,2;277,0;256,0;234,2;212,6;190,12;167,20;141,31;116,44;93,60;71,77;49,97;28,119;9,143;15,155;43,156;74,156;103,157;131,157;162,157;191,158;221,158;254,158;291,158;329,157;366,157;403,157;439,156;476,155;512,154;521,141;502,117;481,96;460,76;437,58;414,43;389,30;363,19" o:connectangles="0,0,0,0,0,0,0,0,0,0,0,0,0,0,0,0,0,0,0,0,0,0,0,0,0,0,0,0,0,0,0,0,0,0,0,0,0,0,0,0"/>
                  </v:shape>
                  <v:shape id="Freeform 11" o:spid="_x0000_s1035"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NisIA&#10;AADbAAAADwAAAGRycy9kb3ducmV2LnhtbERPS2sCMRC+C/0PYQreNLs9lLI1Sq20FOnF1dLrsJl9&#10;uMlku0l19dcbQfA2H99zZovBGnGg3jeOFaTTBARx4XTDlYLd9mPyAsIHZI3GMSk4kYfF/GE0w0y7&#10;I2/okIdKxBD2GSqoQ+gyKX1Rk0U/dR1x5ErXWwwR9pXUPR5juDXyKUmepcWGY0ONHb3XVLT5v1VQ&#10;frarvT6bvxX+DOXv0qwp/14rNX4c3l5BBBrCXXxzf+k4P4XrL/EAO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A2K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1,0;601,0;583,1;562,2;542,2;522,3;502,3;482,4;463,4;443,5;422,5;401,5;381,5;360,5;341,5;321,5;300,5;283,5;267,5;250,5;233,5;216,5;200,5;184,5;168,5;151,4;135,4;119,4;103,3;87,3;70,3;53,2;38,2;30,19;24,36;18,53;13,71;8,90;5,109;3,129;0,149;660,149;657,129;655,109;652,90;647,71;642,53;635,34;629,17;621,0" o:connectangles="0,0,0,0,0,0,0,0,0,0,0,0,0,0,0,0,0,0,0,0,0,0,0,0,0,0,0,0,0,0,0,0,0,0,0,0,0,0,0,0,0,0,0,0,0,0,0,0,0,0"/>
                  </v:shape>
                  <v:shape id="Freeform 12" o:spid="_x0000_s1036"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fC1cAA&#10;AADbAAAADwAAAGRycy9kb3ducmV2LnhtbERPTYvCMBC9L/gfwgje1tQeZKlNRUTpirCyKp6HZmyL&#10;zaQ0WW3/vRGEvc3jfU667E0j7tS52rKC2TQCQVxYXXOp4Hzafn6BcB5ZY2OZFAzkYJmNPlJMtH3w&#10;L92PvhQhhF2CCirv20RKV1Rk0E1tSxy4q+0M+gC7UuoOHyHcNDKOork0WHNoqLCldUXF7fhnFOwH&#10;srN8fmmGWP6cD7zJd4dLrtRk3K8WIDz1/l/8dn/rMD+G1y/hAJ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GfC1cAAAADbAAAADwAAAAAAAAAAAAAAAACYAgAAZHJzL2Rvd25y&#10;ZXYueG1sUEsFBgAAAAAEAAQA9QAAAIUDA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147;53,147;70,146;86,146;103,146;119,145;135,145;151,145;168,145;184,145;202,144;218,144;235,144;251,144;268,144;284,144;301,144;322,144;343,144;363,144;383,144;403,144;424,145;444,145;466,145;486,145;505,146;525,146;545,147;565,147;585,148;605,149;625,149;632,132;638,114;645,97;649,78;654,59;657,40;659,20;662,0;0,0;3,20;5,40;8,59;12,77;17,95;24,113;30,131;37,147" o:connectangles="0,0,0,0,0,0,0,0,0,0,0,0,0,0,0,0,0,0,0,0,0,0,0,0,0,0,0,0,0,0,0,0,0,0,0,0,0,0,0,0,0,0,0,0,0,0,0,0,0,0"/>
                  </v:shape>
                  <v:shape id="Freeform 13" o:spid="_x0000_s1037"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CgcsMA&#10;AADbAAAADwAAAGRycy9kb3ducmV2LnhtbERPS0vDQBC+C/6HZYRepN3YgEjabRGxtSel6QN6G7Nj&#10;EpqdDdlpGv+9Kwje5uN7znw5uEb11IXas4GHSQKKuPC25tLAfrcaP4EKgmyx8UwGvinAcnF7M8fM&#10;+itvqc+lVDGEQ4YGKpE20zoUFTkME98SR+7Ldw4lwq7UtsNrDHeNnibJo3ZYc2yosKWXiopzfnEG&#10;jnl/vF+fT7IO9fvrx9shlc1naszobniegRIa5F/8597YOD+F31/iAX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CgcsMAAADbAAAADwAAAAAAAAAAAAAAAACYAgAAZHJzL2Rv&#10;d25yZXYueG1sUEsFBgAAAAAEAAQA9QAAAIgDA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1,0;192,0;162,0;132,0;103,1;73,1;43,2;15,2;17,27;55,71;100,108;148,135;184,150;207,157;230,161;254,164;279,164;302,162;325,158;348,151;383,137;431,109;476,73;515,29;514,4;478,3;440,2;404,1;368,1;330,0;293,0;254,0" o:connectangles="0,0,0,0,0,0,0,0,0,0,0,0,0,0,0,0,0,0,0,0,0,0,0,0,0,0,0,0,0,0,0,0"/>
                  </v:shape>
                  <v:shape id="Freeform 14" o:spid="_x0000_s1038"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1nIMEA&#10;AADbAAAADwAAAGRycy9kb3ducmV2LnhtbERPS4vCMBC+C/sfwix409RVylqNIguiuAfxCd7GZmyL&#10;zaQ0Ubv/3gjC3ubje8542phS3Kl2hWUFvW4Egji1uuBMwX4373yDcB5ZY2mZFPyRg+nkozXGRNsH&#10;b+i+9ZkIIewSVJB7XyVSujQng65rK+LAXWxt0AdYZ1LX+AjhppRfURRLgwWHhhwr+skpvW5vRsGK&#10;F2dz7PdPh6VjN7v+xma4jpVqfzazEQhPjf8Xv91LHeYP4PVLOEB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NZyDBAAAA2wAAAA8AAAAAAAAAAAAAAAAAmAIAAGRycy9kb3du&#10;cmV2LnhtbFBLBQYAAAAABAAEAPUAAACGAwAAAAA=&#10;" path="m39,497r471,l504,429,494,362,480,298,462,234,441,172,417,113,388,55,357,,336,5r-22,6l294,16r-22,5l250,26r-23,5l205,34r-22,5l161,43r-23,4l115,50,93,54,70,58,47,62,23,65,,68r7,51l15,172r7,53l27,278r5,55l35,387r2,54l39,497xe" stroked="f">
                    <v:path arrowok="t" o:connecttype="custom" o:connectlocs="34,180;451,180;446,155;437,131;424,108;409,85;390,62;369,41;343,20;316,0;297,2;278,4;260,6;241,8;221,9;201,11;181,12;162,14;142,16;122,17;102,18;82,20;62,21;42,22;20,24;0,25;6,43;13,62;19,81;24,101;28,121;31,140;33,160;34,180" o:connectangles="0,0,0,0,0,0,0,0,0,0,0,0,0,0,0,0,0,0,0,0,0,0,0,0,0,0,0,0,0,0,0,0,0,0"/>
                  </v:shape>
                  <v:shape id="Freeform 15" o:spid="_x0000_s1039"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ks78A&#10;AADbAAAADwAAAGRycy9kb3ducmV2LnhtbERPTYvCMBC9L/gfwgh7WTR1cUWqUaQoq8fVHjwOzdgU&#10;m0lpYu3+eyMI3ubxPme57m0tOmp95VjBZJyAIC6crrhUkJ92ozkIH5A11o5JwT95WK8GH0tMtbvz&#10;H3XHUIoYwj5FBSaEJpXSF4Ys+rFriCN3ca3FEGFbSt3iPYbbWn4nyUxarDg2GGwoM1RcjzerQG/w&#10;/DX9zcy0O7v5IWu2OeaJUp/DfrMAEagPb/HLvddx/g8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qmSz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78,112;360,103;339,94;319,85;298,77;276,68;253,60;230,53;205,45;182,38;156,31;131,25;106,19;79,13;54,8;26,4;0,0;17,13;32,28;48,44;64,60;78,78;93,95;105,113;115,131;133,130;150,129;167,128;183,127;201,126;218,125;233,124;250,123;267,122;284,121;299,119;315,118;330,117;347,116;363,114;378,112" o:connectangles="0,0,0,0,0,0,0,0,0,0,0,0,0,0,0,0,0,0,0,0,0,0,0,0,0,0,0,0,0,0,0,0,0,0,0,0,0,0,0,0,0"/>
                  </v:shape>
                  <v:shape id="Freeform 16" o:spid="_x0000_s1040"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NaXL8A&#10;AADbAAAADwAAAGRycy9kb3ducmV2LnhtbERPy6rCMBDdC/5DGOHuNFWkXKpRRBGFC4IPcDs2Y1ts&#10;JqWJtvr1RhDubg7nOdN5a0rxoNoVlhUMBxEI4tTqgjMFp+O6/wvCeWSNpWVS8CQH81m3M8VE24b3&#10;9Dj4TIQQdgkqyL2vEildmpNBN7AVceCutjboA6wzqWtsQrgp5SiKYmmw4NCQY0XLnNLb4W4UrOz4&#10;ufEXwn1zPv6NMKbXa0dK/fTaxQSEp9b/i7/urQ7zY/j8Eg6Qs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E1pcvwAAANsAAAAPAAAAAAAAAAAAAAAAAJgCAABkcnMvZG93bnJl&#10;di54bWxQSwUGAAAAAAQABAD1AAAAhAM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135;27,131;54,126;81,121;107,116;134,110;160,103;186,96;210,88;236,80;260,72;283,64;306,55;328,46;349,37;369,28;388,19;372,18;357,16;340,14;325,13;309,12;292,10;275,10;259,8;243,7;226,6;209,5;192,4;176,3;158,2;142,1;124,0;113,18;100,36;84,55;69,72;52,90;34,106;17,121;0,135" o:connectangles="0,0,0,0,0,0,0,0,0,0,0,0,0,0,0,0,0,0,0,0,0,0,0,0,0,0,0,0,0,0,0,0,0,0,0,0,0,0,0,0,0"/>
                  </v:shape>
                  <v:shape id="Freeform 17" o:spid="_x0000_s1041"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4u8EA&#10;AADbAAAADwAAAGRycy9kb3ducmV2LnhtbERPTYvCMBC9C/sfwgje1lTBKtUosqIsXtTuXrwNzdgW&#10;m0ltonb99UZY8DaP9zmzRWsqcaPGlZYVDPoRCOLM6pJzBb8/688JCOeRNVaWScEfOVjMPzozTLS9&#10;84Fuqc9FCGGXoILC+zqR0mUFGXR9WxMH7mQbgz7AJpe6wXsIN5UcRlEsDZYcGgqs6aug7JxejYJd&#10;PBjpzbFMV1e7fuwvWxzuLrFSvW67nILw1Pq3+N/9rcP8Mbx+CQf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ouLvBAAAA2wAAAA8AAAAAAAAAAAAAAAAAmAIAAGRycy9kb3du&#10;cmV2LnhtbFBLBQYAAAAABAAEAPUAAACGAwAAAAA=&#10;" path="m37,l35,54r-2,55l30,163r-5,54l21,270r-7,53l7,376,,428r23,3l47,434r23,4l93,441r23,4l139,449r23,3l185,457r22,4l229,466r22,5l273,476r22,5l316,485r22,7l359,497r31,-56l417,383r24,-59l462,263r17,-64l493,135r9,-67l508,,37,xe" stroked="f">
                    <v:path arrowok="t" o:connecttype="custom" o:connectlocs="33,0;31,19;29,39;27,58;22,78;19,97;12,116;6,135;0,153;20,154;42,155;62,157;82,158;103,159;123,161;143,162;164,164;183,165;202,167;222,169;241,170;261,172;279,174;299,176;317,178;345,158;369,137;390,116;408,94;423,71;436,48;444,24;449,0;33,0" o:connectangles="0,0,0,0,0,0,0,0,0,0,0,0,0,0,0,0,0,0,0,0,0,0,0,0,0,0,0,0,0,0,0,0,0,0"/>
                  </v:shape>
                  <v:shape id="Freeform 18" o:spid="_x0000_s1042"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MwgcMA&#10;AADbAAAADwAAAGRycy9kb3ducmV2LnhtbESPQWvCQBCF7wX/wzIFL0U3hiKSukotCJ4spv0BQ3aa&#10;hM3Ohuw2xv76zkHwNsN789432/3kOzXSENvABlbLDBRxFWzLtYHvr+NiAyomZItdYDJwowj73exp&#10;i4UNV77QWKZaSQjHAg00KfWF1rFqyGNchp5YtJ8weEyyDrW2A14l3Hc6z7K19tiyNDTY00dDlSt/&#10;vQFPh/zT5S+vN+fH0blz+XdOpTHz5+n9DVSiKT3M9+uTFXyBlV9kAL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Mwgc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19,71;169,20;375,0;581,20;806,71;955,82;1143,20;1124,51;974,143;768,143;506,71;318,51;150,51;56,61;19,71" o:connectangles="0,0,0,0,0,0,0,0,0,0,0,0,0,0,0"/>
                  </v:shape>
                </v:group>
                <v:shape id="Freeform 19" o:spid="_x0000_s1043"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Dqir8A&#10;AADbAAAADwAAAGRycy9kb3ducmV2LnhtbERPTWsCMRC9F/ofwhS81awepF2NIpYV8ab14m3YjLur&#10;ySQkqa7+elMo9DaP9zmzRW+NuFKInWMFo2EBgrh2uuNGweG7ev8AEROyRuOYFNwpwmL++jLDUrsb&#10;7+i6T43IIRxLVNCm5EspY92SxTh0njhzJxcspgxDI3XAWw63Ro6LYiItdpwbWvS0aqm+7H+sgu2D&#10;fBMO9dfRuOpc+fEW1waVGrz1yymIRH36F/+5NzrP/4TfX/IBcv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8OqKvwAAANsAAAAPAAAAAAAAAAAAAAAAAJgCAABkcnMvZG93bnJl&#10;di54bWxQSwUGAAAAAAQABAD1AAAAhAMAAAAA&#10;" path="m,816r499,499l1224,,499,1678,,816xe" fillcolor="black">
                  <v:path arrowok="t" o:connecttype="custom" o:connectlocs="0,211;140,339;344,0;140,433;0,211" o:connectangles="0,0,0,0,0"/>
                </v:shape>
              </v:group>
            </w:pict>
          </mc:Fallback>
        </mc:AlternateContent>
      </w: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D10ADA" w:rsidRPr="00EB758B" w:rsidRDefault="00012855" w:rsidP="00633D3D">
      <w:pPr>
        <w:jc w:val="center"/>
        <w:rPr>
          <w:rFonts w:cs="Arial"/>
          <w:b/>
          <w:sz w:val="40"/>
          <w:szCs w:val="40"/>
          <w:lang w:val="sv-SE"/>
        </w:rPr>
      </w:pPr>
      <w:r>
        <w:rPr>
          <w:noProof/>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63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AKREDITASI PROGRAM STUDI</w:t>
      </w:r>
    </w:p>
    <w:p w:rsidR="00D10ADA" w:rsidRPr="00EB758B" w:rsidRDefault="00D10ADA" w:rsidP="00633D3D">
      <w:pPr>
        <w:jc w:val="center"/>
        <w:rPr>
          <w:rFonts w:cs="Arial"/>
          <w:b/>
          <w:sz w:val="40"/>
          <w:szCs w:val="40"/>
          <w:lang w:val="sv-SE"/>
        </w:rPr>
      </w:pPr>
      <w:r w:rsidRPr="00EB758B">
        <w:rPr>
          <w:b/>
          <w:sz w:val="40"/>
          <w:szCs w:val="40"/>
          <w:lang w:val="sv-SE"/>
        </w:rPr>
        <w:t>KEDOKTERAN HEWAN</w:t>
      </w:r>
    </w:p>
    <w:p w:rsidR="00D10ADA" w:rsidRPr="00EB758B" w:rsidRDefault="00D10ADA" w:rsidP="00633D3D">
      <w:pPr>
        <w:jc w:val="center"/>
        <w:rPr>
          <w:rFonts w:cs="Arial"/>
          <w:b/>
          <w:sz w:val="36"/>
          <w:lang w:val="sv-SE"/>
        </w:rPr>
      </w:pPr>
      <w:r w:rsidRPr="00EB758B">
        <w:rPr>
          <w:rFonts w:cs="Arial"/>
          <w:b/>
          <w:sz w:val="36"/>
          <w:lang w:val="sv-SE"/>
        </w:rPr>
        <w:t xml:space="preserve">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Default="00D10ADA" w:rsidP="00633D3D">
      <w:pPr>
        <w:jc w:val="center"/>
        <w:rPr>
          <w:rFonts w:cs="Arial"/>
          <w:b/>
          <w:sz w:val="28"/>
        </w:rPr>
      </w:pPr>
    </w:p>
    <w:p w:rsidR="00893CCC" w:rsidRDefault="00893CCC" w:rsidP="00633D3D">
      <w:pPr>
        <w:jc w:val="center"/>
        <w:rPr>
          <w:rFonts w:cs="Arial"/>
          <w:b/>
          <w:sz w:val="28"/>
        </w:rPr>
      </w:pPr>
    </w:p>
    <w:p w:rsidR="00893CCC" w:rsidRDefault="00893CCC" w:rsidP="00633D3D">
      <w:pPr>
        <w:jc w:val="center"/>
        <w:rPr>
          <w:rFonts w:cs="Arial"/>
          <w:b/>
          <w:sz w:val="28"/>
        </w:rPr>
      </w:pPr>
    </w:p>
    <w:p w:rsidR="00893CCC" w:rsidRPr="00893CCC" w:rsidRDefault="00893CCC" w:rsidP="00633D3D">
      <w:pPr>
        <w:jc w:val="center"/>
        <w:rPr>
          <w:rFonts w:cs="Arial"/>
          <w:b/>
          <w:sz w:val="28"/>
        </w:rPr>
      </w:pPr>
    </w:p>
    <w:p w:rsidR="00D10ADA" w:rsidRPr="00EB758B" w:rsidRDefault="00D10ADA" w:rsidP="00633D3D">
      <w:pPr>
        <w:jc w:val="center"/>
        <w:rPr>
          <w:rFonts w:cs="Arial"/>
          <w:b/>
          <w:sz w:val="28"/>
          <w:lang w:val="sv-SE"/>
        </w:rPr>
      </w:pPr>
      <w:r w:rsidRPr="00EB758B">
        <w:rPr>
          <w:rFonts w:cs="Arial"/>
          <w:b/>
          <w:sz w:val="28"/>
          <w:lang w:val="sv-SE"/>
        </w:rPr>
        <w:t>BADAN AKREDITASI NASIONAL PERGURUAN TINGGI</w:t>
      </w:r>
    </w:p>
    <w:p w:rsidR="00D10ADA" w:rsidRPr="00EB758B" w:rsidRDefault="00D10ADA" w:rsidP="00866063">
      <w:pPr>
        <w:pStyle w:val="Heading2"/>
        <w:spacing w:before="120"/>
        <w:jc w:val="center"/>
        <w:rPr>
          <w:color w:val="000000"/>
          <w:sz w:val="24"/>
          <w:szCs w:val="24"/>
          <w:lang w:val="sv-SE"/>
        </w:rPr>
      </w:pPr>
      <w:r w:rsidRPr="00EB758B">
        <w:rPr>
          <w:lang w:val="sv-SE"/>
        </w:rPr>
        <w:t>JAKARTA 20</w:t>
      </w:r>
      <w:r>
        <w:rPr>
          <w:lang w:val="id-ID"/>
        </w:rPr>
        <w:t>13</w:t>
      </w:r>
      <w:r w:rsidRPr="00EB758B">
        <w:rPr>
          <w:rStyle w:val="Hyperlink"/>
          <w:rFonts w:cs="Arial"/>
          <w:color w:val="000000"/>
          <w:u w:val="none"/>
          <w:lang w:val="sv-SE"/>
        </w:rPr>
        <w:br w:type="page"/>
      </w:r>
      <w:bookmarkStart w:id="0"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7E52DE">
            <w:pPr>
              <w:rPr>
                <w:rFonts w:cs="Arial"/>
                <w:caps/>
                <w:lang w:val="sv-SE"/>
              </w:rPr>
            </w:pPr>
            <w:r w:rsidRPr="00C40BA3">
              <w:rPr>
                <w:rFonts w:cs="Arial"/>
                <w:caps/>
                <w:lang w:val="sv-SE"/>
              </w:rPr>
              <w:t xml:space="preserve">STANDAR AKREDITASI </w:t>
            </w:r>
            <w:r>
              <w:rPr>
                <w:rFonts w:cs="Arial"/>
                <w:caps/>
                <w:lang w:val="sv-SE"/>
              </w:rPr>
              <w:t>PROGRAM STUDI KEDOKTERAN HEWAN..........................................................................................</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5</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D10ADA" w:rsidP="00941569">
            <w:pPr>
              <w:jc w:val="right"/>
              <w:rPr>
                <w:rFonts w:cs="Arial"/>
                <w:lang w:val="sv-SE"/>
              </w:rPr>
            </w:pPr>
            <w:r>
              <w:rPr>
                <w:rFonts w:cs="Arial"/>
                <w:lang w:val="sv-SE"/>
              </w:rPr>
              <w:t>7</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D10ADA" w:rsidP="00941569">
            <w:pPr>
              <w:jc w:val="right"/>
              <w:rPr>
                <w:rFonts w:cs="Arial"/>
                <w:lang w:val="sv-SE"/>
              </w:rPr>
            </w:pPr>
            <w:r>
              <w:rPr>
                <w:rFonts w:cs="Arial"/>
                <w:lang w:val="sv-SE"/>
              </w:rPr>
              <w:t>9</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10</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13</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Penelitian, P</w:t>
            </w:r>
            <w:r>
              <w:rPr>
                <w:rFonts w:cs="Arial"/>
                <w:lang w:val="id-ID"/>
              </w:rPr>
              <w:t>elayanan</w:t>
            </w:r>
            <w:r w:rsidRPr="00F704A6">
              <w:rPr>
                <w:rFonts w:cs="Arial"/>
                <w:lang w:val="fi-FI"/>
              </w:rPr>
              <w:t xml:space="preserve">/Pengabdian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15</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7E52DE">
            <w:pPr>
              <w:rPr>
                <w:rFonts w:cs="Arial"/>
                <w:caps/>
                <w:lang w:val="sv-SE"/>
              </w:rPr>
            </w:pPr>
            <w:r w:rsidRPr="00C40BA3">
              <w:rPr>
                <w:rFonts w:cs="Arial"/>
                <w:caps/>
                <w:lang w:val="id-ID"/>
              </w:rPr>
              <w:t xml:space="preserve">PROSEDUR AKREDITASI </w:t>
            </w:r>
            <w:r>
              <w:rPr>
                <w:rFonts w:cs="Arial"/>
                <w:caps/>
                <w:lang w:val="id-ID"/>
              </w:rPr>
              <w:t>PROGRAM STUDI KEDOKTERAN HEWAN..........................................................................................</w:t>
            </w:r>
          </w:p>
        </w:tc>
        <w:tc>
          <w:tcPr>
            <w:tcW w:w="1177" w:type="dxa"/>
          </w:tcPr>
          <w:p w:rsidR="00893CCC" w:rsidRDefault="00893CCC" w:rsidP="00941569">
            <w:pPr>
              <w:jc w:val="right"/>
              <w:rPr>
                <w:rFonts w:cs="Arial"/>
                <w:lang w:val="sv-SE"/>
              </w:rPr>
            </w:pPr>
          </w:p>
          <w:p w:rsidR="00D10ADA" w:rsidRPr="00EB758B" w:rsidRDefault="00D10ADA" w:rsidP="00941569">
            <w:pPr>
              <w:jc w:val="right"/>
              <w:rPr>
                <w:rFonts w:cs="Arial"/>
                <w:lang w:val="sv-SE"/>
              </w:rPr>
            </w:pPr>
            <w:r>
              <w:rPr>
                <w:rFonts w:cs="Arial"/>
                <w:lang w:val="sv-SE"/>
              </w:rPr>
              <w:t>1</w:t>
            </w:r>
            <w:r w:rsidR="00454AAA">
              <w:rPr>
                <w:rFonts w:cs="Arial"/>
                <w:lang w:val="sv-SE"/>
              </w:rPr>
              <w:t>7</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9"/>
          <w:footerReference w:type="first" r:id="rId10"/>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0"/>
    </w:p>
    <w:p w:rsidR="00D10ADA" w:rsidRPr="00EB758B" w:rsidRDefault="00D10ADA" w:rsidP="00732B92">
      <w:pPr>
        <w:rPr>
          <w:rFonts w:cs="Arial"/>
          <w:color w:val="000000"/>
          <w:lang w:val="id-ID"/>
        </w:rPr>
      </w:pPr>
    </w:p>
    <w:p w:rsidR="00D10ADA" w:rsidRPr="00EB758B" w:rsidRDefault="00D10ADA" w:rsidP="00732B92">
      <w:pPr>
        <w:rPr>
          <w:rFonts w:cs="Arial"/>
          <w:color w:val="000000"/>
          <w:lang w:val="id-ID"/>
        </w:rPr>
      </w:pPr>
      <w:r w:rsidRPr="00EB758B">
        <w:rPr>
          <w:rFonts w:cs="Arial"/>
          <w:color w:val="000000"/>
          <w:lang w:val="id-ID"/>
        </w:rPr>
        <w:t xml:space="preserve">Akreditasi merupakan salah satu bentuk penilaian (evaluasi) mutu dan kelayakan institusi perguruan tinggi atau program studi yang dilakukan oleh organisasi atau badan mandiri di luar perguruan tinggi. Bentuk penilaian mutu eksternal yang lain adalah penilaian yang berkaitan dengan akuntabilitas, pemberian izin, pemberian lisensi oleh badan tertentu. </w:t>
      </w:r>
    </w:p>
    <w:p w:rsidR="00D10ADA" w:rsidRPr="00EB758B" w:rsidRDefault="00D10ADA" w:rsidP="00E736F5">
      <w:pPr>
        <w:rPr>
          <w:color w:val="4F6228"/>
          <w:lang w:val="id-ID"/>
        </w:rPr>
      </w:pPr>
    </w:p>
    <w:p w:rsidR="00D10ADA" w:rsidRDefault="00D10ADA" w:rsidP="00732B92">
      <w:pPr>
        <w:rPr>
          <w:color w:val="000000"/>
          <w:lang w:val="id-ID"/>
        </w:rPr>
      </w:pPr>
      <w:r w:rsidRPr="00866063">
        <w:rPr>
          <w:lang w:val="id-ID"/>
        </w:rPr>
        <w:t xml:space="preserve">Dengan diberlakukannya Standar Kompetensi Dokter </w:t>
      </w:r>
      <w:r>
        <w:rPr>
          <w:lang w:val="id-ID"/>
        </w:rPr>
        <w:t>Hewan dan Standar Pendidikan Profesi Dokter Hewan</w:t>
      </w:r>
      <w:r w:rsidRPr="00866063">
        <w:rPr>
          <w:lang w:val="id-ID"/>
        </w:rPr>
        <w:t xml:space="preserve">, maka penjaminan mutu eksternal dari </w:t>
      </w:r>
      <w:r>
        <w:rPr>
          <w:lang w:val="id-ID"/>
        </w:rPr>
        <w:t>program studi kedokteran hewan</w:t>
      </w:r>
      <w:r w:rsidRPr="00866063">
        <w:rPr>
          <w:lang w:val="id-ID"/>
        </w:rPr>
        <w:t xml:space="preserve"> melalui akreditasi menggunakan standar ini.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D10ADA" w:rsidP="00732B92">
      <w:pPr>
        <w:rPr>
          <w:rFonts w:cs="Arial"/>
          <w:color w:val="000000"/>
          <w:lang w:val="id-ID"/>
        </w:rPr>
      </w:pPr>
      <w:r w:rsidRPr="00EB758B">
        <w:rPr>
          <w:rFonts w:cs="Arial"/>
          <w:color w:val="000000"/>
          <w:lang w:val="id-ID"/>
        </w:rPr>
        <w:t xml:space="preserve">Berbeda dari bentuk penilaian mutu lainnya, akreditasi dilakukan oleh pakar sejawat dan mereka yang memahami hakikat pengelolaan </w:t>
      </w:r>
      <w:r w:rsidRPr="00A42B1E">
        <w:rPr>
          <w:rFonts w:cs="Arial"/>
          <w:color w:val="000000"/>
          <w:lang w:val="id-ID"/>
        </w:rPr>
        <w:t>program studi/</w:t>
      </w:r>
      <w:r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Pr="00EB758B">
        <w:rPr>
          <w:rFonts w:cs="Arial"/>
          <w:i/>
          <w:color w:val="000000"/>
          <w:lang w:val="id-ID"/>
        </w:rPr>
        <w:t>(</w:t>
      </w:r>
      <w:r w:rsidRPr="00EB758B">
        <w:rPr>
          <w:rFonts w:cs="Arial"/>
          <w:i/>
          <w:iCs/>
          <w:color w:val="000000"/>
          <w:lang w:val="id-ID"/>
        </w:rPr>
        <w:t>judgments of informed experts</w:t>
      </w:r>
      <w:r w:rsidRPr="00EB758B">
        <w:rPr>
          <w:rFonts w:cs="Arial"/>
          <w:i/>
          <w:color w:val="000000"/>
          <w:lang w:val="id-ID"/>
        </w:rPr>
        <w:t>)</w:t>
      </w:r>
      <w:r w:rsidRPr="00EB758B">
        <w:rPr>
          <w:rFonts w:cs="Arial"/>
          <w:color w:val="000000"/>
          <w:lang w:val="id-ID"/>
        </w:rPr>
        <w:t>. Bukti-bukti yang diperlukan termasuk laporan tertulis yang disiapkan oleh program studi dan unit pengelola program studi yang diverifikasi dan divalidasi melalui kunjungan para asesor pakar sejawat ke tempat kedudukan program studi.</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w:t>
      </w:r>
      <w:r>
        <w:rPr>
          <w:rFonts w:cs="Arial"/>
          <w:color w:val="000000"/>
          <w:lang w:val="id-ID"/>
        </w:rPr>
        <w:t>pemerintah</w:t>
      </w:r>
      <w:r w:rsidRPr="00EB758B">
        <w:rPr>
          <w:rFonts w:cs="Arial"/>
          <w:color w:val="000000"/>
          <w:lang w:val="fi-FI"/>
        </w:rPr>
        <w:t xml:space="preserve"> untuk menilai dan menentukan status mutu </w:t>
      </w:r>
      <w:r w:rsidRPr="00A42B1E">
        <w:rPr>
          <w:rFonts w:cs="Arial"/>
          <w:color w:val="000000"/>
          <w:lang w:val="id-ID"/>
        </w:rPr>
        <w:t>program studi 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studi </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program studi</w:t>
      </w:r>
      <w:r w:rsidRPr="00EB758B">
        <w:rPr>
          <w:rFonts w:cs="Arial"/>
          <w:color w:val="000000"/>
          <w:lang w:val="fi-FI"/>
        </w:rPr>
        <w:t xml:space="preserve"> yang terakreditasi telah memenuhi standar mutu yang ditetapkan oleh BAN-PT, sehingga mampu memberikan perlindungan bagi masyarakat dari penyelenggaraan </w:t>
      </w:r>
      <w:r w:rsidRPr="00A42B1E">
        <w:rPr>
          <w:rFonts w:cs="Arial"/>
          <w:color w:val="000000"/>
          <w:lang w:val="id-ID"/>
        </w:rPr>
        <w:t xml:space="preserve">program studi </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program studi/</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 xml:space="preserve">program studi kedokteran hewan </w:t>
      </w:r>
      <w:r w:rsidRPr="00EB758B">
        <w:rPr>
          <w:rFonts w:cs="Arial"/>
          <w:color w:val="000000"/>
          <w:lang w:val="fi-FI"/>
        </w:rPr>
        <w:t xml:space="preserve">merupakan totalitas keadaan dan karakteristik masukan, proses dan produk atau layanan </w:t>
      </w:r>
      <w:r>
        <w:rPr>
          <w:rFonts w:cs="Arial"/>
          <w:color w:val="000000"/>
          <w:lang w:val="id-ID"/>
        </w:rPr>
        <w:t>program studi kedokteran hewan</w:t>
      </w:r>
      <w:r w:rsidRPr="00EB758B">
        <w:rPr>
          <w:rFonts w:cs="Arial"/>
          <w:color w:val="000000"/>
          <w:lang w:val="fi-FI"/>
        </w:rPr>
        <w:t xml:space="preserve"> yang diukur dari sejumlah standar sebagai tolok ukur penilaian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studi kedokteran hewan </w:t>
      </w:r>
      <w:r w:rsidRPr="00A42B1E">
        <w:rPr>
          <w:color w:val="000000"/>
        </w:rPr>
        <w:t>harus dilandasi oleh standar yang lengkap dan jelas sebagai tolok ukur penilaian tersebut, dan juga memerlukan penjelasan operasional mengenai prosedur dan langkah-</w:t>
      </w:r>
      <w:r w:rsidRPr="00A42B1E">
        <w:rPr>
          <w:color w:val="000000"/>
        </w:rPr>
        <w:lastRenderedPageBreak/>
        <w:t xml:space="preserve">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Sebagai arahan yang komprehensif, BAN-PT</w:t>
      </w:r>
      <w:r>
        <w:rPr>
          <w:rFonts w:cs="Arial"/>
          <w:color w:val="000000"/>
          <w:lang w:val="id-ID"/>
        </w:rPr>
        <w:t xml:space="preserve"> bersama dengan AFKHI dan PDHI </w:t>
      </w:r>
      <w:r w:rsidRPr="00FB215E">
        <w:rPr>
          <w:rFonts w:cs="Arial"/>
          <w:color w:val="000000"/>
          <w:lang w:val="id-ID"/>
        </w:rPr>
        <w:t xml:space="preserve"> telah mengembangkan seperangkat instrumen dan pedoman akreditasi </w:t>
      </w:r>
      <w:r>
        <w:rPr>
          <w:rFonts w:cs="Arial"/>
          <w:color w:val="000000"/>
          <w:lang w:val="id-ID"/>
        </w:rPr>
        <w:t>program studi</w:t>
      </w:r>
      <w:r w:rsidRPr="00FB215E">
        <w:rPr>
          <w:rFonts w:cs="Arial"/>
          <w:color w:val="000000"/>
          <w:lang w:val="id-ID"/>
        </w:rPr>
        <w:t xml:space="preserve"> yang dituangkan dalam </w:t>
      </w:r>
      <w:r w:rsidRPr="00A42B1E">
        <w:rPr>
          <w:rFonts w:cs="Arial"/>
          <w:color w:val="000000"/>
          <w:lang w:val="id-ID"/>
        </w:rPr>
        <w:t>tujuh</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BORANG  PROGRAM STUDI DAN UNIT PENGELOLA PROGRAM STUDI</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A42B1E" w:rsidRDefault="00D10ADA" w:rsidP="00A7097F">
            <w:pPr>
              <w:ind w:left="106"/>
              <w:rPr>
                <w:rFonts w:cs="Arial"/>
                <w:color w:val="000000"/>
                <w:lang w:val="id-ID"/>
              </w:rPr>
            </w:pPr>
            <w:r w:rsidRPr="00A42B1E">
              <w:rPr>
                <w:rFonts w:cs="Arial"/>
                <w:color w:val="000000"/>
                <w:lang w:val="id-ID"/>
              </w:rPr>
              <w:t>BUKU ED</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PEDOMAN EVALUASI-DIRI UNTUK AKREDITASI PROGRAM STUDI 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rogram studi kedokteran hewan,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Program Studi</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Program Studi</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penilaian serta langkah-langkah dalam rangka akreditasi </w:t>
      </w:r>
      <w:r>
        <w:rPr>
          <w:rFonts w:cs="Arial"/>
          <w:color w:val="000000"/>
          <w:lang w:val="id-ID"/>
        </w:rPr>
        <w:t>p</w:t>
      </w:r>
      <w:r w:rsidRPr="00EB758B">
        <w:rPr>
          <w:rFonts w:cs="Arial"/>
          <w:color w:val="000000"/>
          <w:lang w:val="it-IT"/>
        </w:rPr>
        <w:t xml:space="preserve">rogram </w:t>
      </w:r>
      <w:r>
        <w:rPr>
          <w:rFonts w:cs="Arial"/>
          <w:color w:val="000000"/>
          <w:lang w:val="id-ID"/>
        </w:rPr>
        <w:t>s</w:t>
      </w:r>
      <w:r w:rsidRPr="00EB758B">
        <w:rPr>
          <w:rFonts w:cs="Arial"/>
          <w:color w:val="000000"/>
          <w:lang w:val="it-IT"/>
        </w:rPr>
        <w:t xml:space="preserve">tudi </w:t>
      </w:r>
      <w:r>
        <w:rPr>
          <w:rFonts w:cs="Arial"/>
          <w:color w:val="000000"/>
          <w:lang w:val="id-ID"/>
        </w:rPr>
        <w:t>k</w:t>
      </w:r>
      <w:r w:rsidRPr="00EB758B">
        <w:rPr>
          <w:rFonts w:cs="Arial"/>
          <w:color w:val="000000"/>
          <w:lang w:val="it-IT"/>
        </w:rPr>
        <w:t xml:space="preserve">edokteran </w:t>
      </w:r>
      <w:r>
        <w:rPr>
          <w:rFonts w:cs="Arial"/>
          <w:color w:val="000000"/>
          <w:lang w:val="id-ID"/>
        </w:rPr>
        <w:t>h</w:t>
      </w:r>
      <w:r w:rsidRPr="00EB758B">
        <w:rPr>
          <w:rFonts w:cs="Arial"/>
          <w:color w:val="000000"/>
          <w:lang w:val="it-IT"/>
        </w:rPr>
        <w:t xml:space="preserve">ewan. </w:t>
      </w:r>
    </w:p>
    <w:p w:rsidR="00D10ADA" w:rsidRPr="00EB758B" w:rsidRDefault="00D10ADA" w:rsidP="00732B92">
      <w:pPr>
        <w:rPr>
          <w:rFonts w:cs="Arial"/>
          <w:color w:val="000000"/>
          <w:lang w:val="it-IT"/>
        </w:rPr>
      </w:pPr>
    </w:p>
    <w:p w:rsidR="00D10ADA" w:rsidRPr="00A7097F" w:rsidRDefault="00D10ADA" w:rsidP="00A7097F">
      <w:pPr>
        <w:pStyle w:val="Heading1"/>
        <w:spacing w:before="0" w:after="0"/>
        <w:jc w:val="center"/>
        <w:rPr>
          <w:rFonts w:ascii="Arial" w:hAnsi="Arial" w:cs="Arial"/>
          <w:color w:val="000000"/>
          <w:sz w:val="24"/>
          <w:szCs w:val="24"/>
          <w:lang w:val="id-ID"/>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ROGRAM STUDI</w:t>
      </w:r>
      <w:r w:rsidRPr="00A7097F">
        <w:rPr>
          <w:rFonts w:ascii="Arial" w:hAnsi="Arial" w:cs="Arial"/>
          <w:color w:val="000000"/>
          <w:sz w:val="24"/>
          <w:szCs w:val="24"/>
          <w:lang w:val="id-ID"/>
        </w:rPr>
        <w:t xml:space="preserve"> </w:t>
      </w:r>
    </w:p>
    <w:p w:rsidR="00D10ADA" w:rsidRPr="00A7097F" w:rsidRDefault="00A7097F"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KEDOKTERAN HEWAN</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Pr="00EB758B">
        <w:rPr>
          <w:rFonts w:cs="Arial"/>
          <w:color w:val="000000"/>
          <w:lang w:val="it-IT"/>
        </w:rPr>
        <w:t xml:space="preserve">rogram studi kedokteran hewan.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 xml:space="preserve">rogram studi kedokteran hewan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Dokter </w:t>
      </w:r>
      <w:r>
        <w:rPr>
          <w:lang w:val="id-ID"/>
        </w:rPr>
        <w:t xml:space="preserve">Hewan </w:t>
      </w:r>
      <w:r w:rsidRPr="00866063">
        <w:rPr>
          <w:lang w:val="id-ID"/>
        </w:rPr>
        <w:t xml:space="preserve">dan Standar Pendidikan Profesi Dokter </w:t>
      </w:r>
      <w:r>
        <w:rPr>
          <w:lang w:val="id-ID"/>
        </w:rPr>
        <w:t xml:space="preserve">Hewan </w:t>
      </w:r>
      <w:r w:rsidRPr="00866063">
        <w:rPr>
          <w:lang w:val="id-ID"/>
        </w:rPr>
        <w:t>maka penja</w:t>
      </w:r>
      <w:bookmarkStart w:id="1" w:name="_GoBack"/>
      <w:bookmarkEnd w:id="1"/>
      <w:r w:rsidRPr="00866063">
        <w:rPr>
          <w:lang w:val="id-ID"/>
        </w:rPr>
        <w:t xml:space="preserve">minan mutu eksternal dari </w:t>
      </w:r>
      <w:r>
        <w:rPr>
          <w:lang w:val="id-ID"/>
        </w:rPr>
        <w:t>program studi kedokteran hewan</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didasarkan pada pemenuhan tuntutan standar akreditasi. Dokumen akreditasi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rogram studi 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Studi mencakup komitmen </w:t>
      </w:r>
      <w:r>
        <w:rPr>
          <w:rFonts w:cs="Arial"/>
          <w:color w:val="000000"/>
          <w:lang w:val="id-ID"/>
        </w:rPr>
        <w:t>p</w:t>
      </w:r>
      <w:r w:rsidRPr="00EB758B">
        <w:rPr>
          <w:rFonts w:cs="Arial"/>
          <w:color w:val="000000"/>
          <w:lang w:val="id-ID"/>
        </w:rPr>
        <w:t xml:space="preserve">rogram </w:t>
      </w:r>
      <w:r>
        <w:rPr>
          <w:rFonts w:cs="Arial"/>
          <w:color w:val="000000"/>
          <w:lang w:val="id-ID"/>
        </w:rPr>
        <w:t>s</w:t>
      </w:r>
      <w:r w:rsidRPr="00EB758B">
        <w:rPr>
          <w:rFonts w:cs="Arial"/>
          <w:color w:val="000000"/>
          <w:lang w:val="id-ID"/>
        </w:rPr>
        <w:t xml:space="preserve">tudi </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 xml:space="preserve">Penelitian, </w:t>
      </w:r>
      <w:r w:rsidRPr="004040F8">
        <w:rPr>
          <w:bCs/>
          <w:lang w:val="id-ID"/>
        </w:rPr>
        <w:t>Pelayanan/</w:t>
      </w:r>
      <w:r w:rsidRPr="00EB758B">
        <w:rPr>
          <w:bCs/>
          <w:lang w:val="sv-SE"/>
        </w:rPr>
        <w:t>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D10ADA" w:rsidRPr="00EB758B" w:rsidRDefault="00D10ADA" w:rsidP="00646B1C">
      <w:pPr>
        <w:pStyle w:val="Heading1"/>
        <w:spacing w:before="0"/>
        <w:ind w:left="1559" w:hanging="1559"/>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 xml:space="preserve">Standar 1. </w:t>
      </w:r>
      <w:bookmarkEnd w:id="2"/>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r w:rsidRPr="00EB758B">
        <w:rPr>
          <w:rFonts w:ascii="Arial" w:hAnsi="Arial" w:cs="Arial"/>
          <w:color w:val="000000"/>
          <w:sz w:val="24"/>
          <w:szCs w:val="24"/>
          <w:lang w:val="it-IT"/>
        </w:rPr>
        <w:tab/>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studi </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studi </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Program studi 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studi dinyatakan secara spesifik mengenai apa yang dilak</w:t>
      </w:r>
      <w:r>
        <w:rPr>
          <w:rFonts w:cs="Arial"/>
          <w:color w:val="0D0D0D"/>
          <w:lang w:val="id-ID"/>
        </w:rPr>
        <w:t xml:space="preserve">sanakan. </w:t>
      </w:r>
      <w:r w:rsidRPr="00A42B1E">
        <w:rPr>
          <w:rFonts w:cs="Arial"/>
          <w:color w:val="0D0D0D"/>
          <w:lang w:val="id-ID"/>
        </w:rPr>
        <w:t xml:space="preserve">Misi program studi adalah </w:t>
      </w:r>
      <w:r>
        <w:rPr>
          <w:rFonts w:cs="Arial"/>
          <w:color w:val="0D0D0D"/>
          <w:lang w:val="id-ID"/>
        </w:rPr>
        <w:t>tridharma</w:t>
      </w:r>
      <w:r w:rsidRPr="00A42B1E">
        <w:rPr>
          <w:rFonts w:cs="Arial"/>
          <w:color w:val="0D0D0D"/>
          <w:lang w:val="id-ID"/>
        </w:rPr>
        <w:t xml:space="preserve"> perguruan tinggi (pendidikan, penelitian, dan pelayanan/pengabdian kepada masyarakat). Keterlaksanaan misi yang diartikulasikan harus merupakan upaya mewujudkan visi program studi.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Program studi</w:t>
      </w:r>
      <w:r w:rsidRPr="00EB758B">
        <w:rPr>
          <w:rFonts w:cs="Arial"/>
          <w:color w:val="0D0D0D"/>
          <w:lang w:val="id-ID"/>
        </w:rPr>
        <w:t xml:space="preserve"> </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studi (lulusan, hasil penelitian dan pelayanan</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lastRenderedPageBreak/>
        <w:t>program studi</w:t>
      </w:r>
      <w:r w:rsidRPr="00A42B1E">
        <w:rPr>
          <w:rFonts w:cs="Arial"/>
          <w:color w:val="0D0D0D"/>
          <w:lang w:val="id-ID"/>
        </w:rPr>
        <w:t xml:space="preserve"> 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studi.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Kejelasan, kerealistikan, dan keterkaitan antar visi, misi, tujuan, sasaran program studi,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visi, misi, tujuan, dan sasaran program studi 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D10ADA" w:rsidRPr="00F704A6" w:rsidRDefault="00D10ADA" w:rsidP="006A450D">
      <w:pPr>
        <w:pStyle w:val="Heading1"/>
        <w:spacing w:before="0"/>
        <w:rPr>
          <w:rFonts w:ascii="Arial" w:hAnsi="Arial" w:cs="Arial"/>
          <w:color w:val="0D0D0D"/>
          <w:sz w:val="24"/>
          <w:szCs w:val="24"/>
          <w:lang w:val="nb-NO"/>
        </w:rPr>
      </w:pPr>
    </w:p>
    <w:p w:rsidR="00D10ADA" w:rsidRPr="00A7097F" w:rsidRDefault="00D10ADA" w:rsidP="00A7097F">
      <w:pPr>
        <w:pStyle w:val="Heading1"/>
        <w:spacing w:before="0"/>
        <w:ind w:left="1260" w:hanging="1260"/>
        <w:rPr>
          <w:rFonts w:ascii="Arial" w:hAnsi="Arial" w:cs="Arial"/>
          <w:color w:val="0D0D0D"/>
          <w:sz w:val="24"/>
          <w:szCs w:val="24"/>
          <w:lang w:val="id-ID"/>
        </w:rPr>
      </w:pPr>
      <w:r w:rsidRPr="00432AAF">
        <w:rPr>
          <w:rFonts w:ascii="Arial" w:hAnsi="Arial" w:cs="Arial"/>
          <w:color w:val="0D0D0D"/>
          <w:sz w:val="24"/>
          <w:szCs w:val="24"/>
          <w:lang w:val="id-ID"/>
        </w:rPr>
        <w:t>Standar 2. 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sidR="00A7097F">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D10ADA" w:rsidRPr="00A42B1E" w:rsidRDefault="00D10ADA" w:rsidP="006A450D">
      <w:pPr>
        <w:rPr>
          <w:rFonts w:cs="Arial"/>
          <w:b/>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studi sebagai satu kesatuan yang terintegrasi sebagai kunci penting bagi keberhasilan program dalam menjalankan misi pokoknya: pendidikan, penelitian, dan </w:t>
      </w:r>
      <w:r w:rsidRPr="00FB215E">
        <w:rPr>
          <w:rFonts w:cs="Arial"/>
          <w:bCs/>
          <w:color w:val="0D0D0D"/>
          <w:lang w:val="id-ID"/>
        </w:rPr>
        <w:t>pelayanan/</w:t>
      </w:r>
      <w:r w:rsidRPr="00A42B1E">
        <w:rPr>
          <w:rFonts w:cs="Arial"/>
          <w:bCs/>
          <w:color w:val="0D0D0D"/>
          <w:lang w:val="id-ID"/>
        </w:rPr>
        <w:t xml:space="preserve">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studi 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studi</w:t>
      </w:r>
      <w:r w:rsidRPr="00A42B1E">
        <w:rPr>
          <w:rFonts w:cs="Arial"/>
          <w:bCs/>
          <w:color w:val="0D0D0D"/>
          <w:lang w:val="id-ID"/>
        </w:rPr>
        <w:t>. Kepemimpinan program studi 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w:t>
      </w:r>
      <w:r w:rsidRPr="00A42B1E">
        <w:rPr>
          <w:rFonts w:cs="Arial"/>
          <w:color w:val="0D0D0D"/>
          <w:lang w:val="id-ID"/>
        </w:rPr>
        <w:lastRenderedPageBreak/>
        <w:t>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program studi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Implementasi tata pamong yang baik dicerminkan dari baiknya sistem pengelolaan fungsional program studi,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lastRenderedPageBreak/>
        <w:t>hasil</w:t>
      </w:r>
      <w:r w:rsidRPr="00A42B1E">
        <w:rPr>
          <w:rFonts w:cs="Arial"/>
          <w:color w:val="0D0D0D"/>
          <w:lang w:val="id-ID"/>
        </w:rPr>
        <w:t xml:space="preserve"> dalam sistem program studi itu sendiri, antara lain melalui audit internal dan </w:t>
      </w:r>
      <w:r>
        <w:rPr>
          <w:rFonts w:cs="Arial"/>
          <w:color w:val="0D0D0D"/>
          <w:lang w:val="id-ID"/>
        </w:rPr>
        <w:t>evaluasi diri</w:t>
      </w:r>
      <w:r w:rsidRPr="00A42B1E">
        <w:rPr>
          <w:rFonts w:cs="Arial"/>
          <w:color w:val="0D0D0D"/>
          <w:lang w:val="id-ID"/>
        </w:rPr>
        <w:t>. Sedangkan penjaminan mutu eksternal  berkaitan dengan akuntabilitas program studi 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Kepemimpinan program studi (</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ketua program studi</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ketua program studi</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D10ADA" w:rsidRPr="00137B0E">
        <w:rPr>
          <w:rFonts w:cs="Arial"/>
          <w:lang w:val="id-ID"/>
        </w:rPr>
        <w:t>studi</w:t>
      </w:r>
      <w:r w:rsidR="00D10ADA">
        <w:rPr>
          <w:rFonts w:cs="Arial"/>
          <w:lang w:val="id-ID"/>
        </w:rPr>
        <w:t xml:space="preserve"> dan k</w:t>
      </w:r>
      <w:r w:rsidR="00D10ADA" w:rsidRPr="00EB758B">
        <w:rPr>
          <w:rFonts w:cs="Arial"/>
          <w:color w:val="000000"/>
          <w:lang w:val="id-ID"/>
        </w:rPr>
        <w:t>arakteristik kepemimpinan program studi</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t>Sistem pengelolaan fungsional dan operasional program studi 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program studi</w:t>
      </w:r>
      <w:r w:rsidRPr="00EB758B">
        <w:rPr>
          <w:rFonts w:cs="Arial"/>
        </w:rPr>
        <w:t xml:space="preserve">, </w:t>
      </w:r>
      <w:r w:rsidRPr="00826309">
        <w:rPr>
          <w:rFonts w:cs="Arial"/>
          <w:lang w:val="id-ID"/>
        </w:rPr>
        <w:t>ter</w:t>
      </w:r>
      <w:r w:rsidRPr="00EB758B">
        <w:rPr>
          <w:rFonts w:cs="Arial"/>
        </w:rPr>
        <w:t xml:space="preserve">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program studi</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D10ADA" w:rsidRPr="000B0CFA" w:rsidRDefault="00D10ADA" w:rsidP="00572015">
      <w:pPr>
        <w:pStyle w:val="Heading1"/>
        <w:spacing w:before="0"/>
        <w:rPr>
          <w:rFonts w:ascii="Arial" w:hAnsi="Arial" w:cs="Arial"/>
          <w:color w:val="000000"/>
          <w:sz w:val="24"/>
          <w:szCs w:val="24"/>
          <w:lang w:val="id-ID"/>
        </w:rPr>
      </w:pPr>
      <w:r w:rsidRPr="000B0CFA">
        <w:rPr>
          <w:rFonts w:ascii="Arial" w:hAnsi="Arial" w:cs="Arial"/>
          <w:color w:val="000000"/>
          <w:sz w:val="24"/>
          <w:szCs w:val="24"/>
          <w:lang w:val="id-ID"/>
        </w:rPr>
        <w:t xml:space="preserve">Standar 3. </w:t>
      </w: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studi 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studi. Program studi 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studi harus mengupayakan akses layanan kemahasiswaan dan pengembangan minat dan bakat. Program studi harus mengelola lulusan sebagai produk dan mitra perbaikan berkelanjutan program studi. </w:t>
      </w:r>
      <w:r w:rsidRPr="00A42B1E">
        <w:rPr>
          <w:rFonts w:cs="Arial"/>
          <w:lang w:val="id-ID"/>
        </w:rPr>
        <w:t>Program studi 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studi 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Pr>
          <w:rFonts w:cs="Arial"/>
          <w:lang w:val="id-ID"/>
        </w:rPr>
        <w:t>s</w:t>
      </w:r>
      <w:r w:rsidRPr="00004E74">
        <w:rPr>
          <w:rFonts w:cs="Arial"/>
          <w:lang w:val="id-ID"/>
        </w:rPr>
        <w:t>tudi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lastRenderedPageBreak/>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pe</w:t>
      </w:r>
      <w:r w:rsidRPr="00A42B1E">
        <w:rPr>
          <w:rFonts w:cs="Arial"/>
          <w:color w:val="000000"/>
          <w:lang w:val="id-ID"/>
        </w:rPr>
        <w:t>layanan/</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karakteristik mutu dan tujuan program studi.</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studi 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studi berupa akses kepada fasilitas pusat kegiatan mahasiswa, asrama, layanan kesehatan, beasiswa, dan kegiatan ekstra kurikuler.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t xml:space="preserve">Untuk meningkatkan kemampuan lulusan beradaptasi dengan perubahan, </w:t>
      </w:r>
      <w:r w:rsidRPr="00A42B1E">
        <w:rPr>
          <w:rFonts w:cs="Arial"/>
          <w:color w:val="000000"/>
          <w:lang w:val="id-ID"/>
        </w:rPr>
        <w:t xml:space="preserve">program studi 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studi 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studi 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studi,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studi 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program profesi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lastRenderedPageBreak/>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Pr="00004E74">
        <w:rPr>
          <w:rFonts w:cs="Arial"/>
          <w:color w:val="000000"/>
          <w:lang w:val="id-ID"/>
        </w:rPr>
        <w:t xml:space="preserve"> kompetensi dokter hewan</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w:t>
      </w:r>
      <w:proofErr w:type="gramStart"/>
      <w:r w:rsidRPr="00F56D80">
        <w:rPr>
          <w:rFonts w:cs="Arial"/>
        </w:rPr>
        <w:t>dana</w:t>
      </w:r>
      <w:proofErr w:type="gramEnd"/>
      <w:r w:rsidRPr="00F56D80">
        <w:rPr>
          <w:rFonts w:cs="Arial"/>
        </w:rPr>
        <w:t xml:space="preserve">,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studi, meliputi</w:t>
      </w:r>
      <w:r>
        <w:rPr>
          <w:lang w:val="id-ID"/>
        </w:rPr>
        <w:t xml:space="preserve">, </w:t>
      </w:r>
      <w:r>
        <w:t>sumbangan dana, sumbangan fasilitas, keterlibatan dalam kegiatan</w:t>
      </w:r>
      <w:r>
        <w:rPr>
          <w:lang w:val="id-ID"/>
        </w:rPr>
        <w:t xml:space="preserve"> program studi</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D10ADA" w:rsidRPr="00EB758B" w:rsidRDefault="00D10ADA" w:rsidP="00572015">
      <w:pPr>
        <w:pStyle w:val="Heading1"/>
        <w:rPr>
          <w:rFonts w:ascii="Arial" w:hAnsi="Arial" w:cs="Arial"/>
          <w:bCs w:val="0"/>
          <w:color w:val="0D0D0D"/>
          <w:sz w:val="24"/>
          <w:szCs w:val="24"/>
        </w:rPr>
      </w:pPr>
      <w:bookmarkStart w:id="6" w:name="_Toc204423610"/>
      <w:proofErr w:type="gramStart"/>
      <w:r w:rsidRPr="00EB758B">
        <w:rPr>
          <w:rFonts w:ascii="Arial" w:hAnsi="Arial" w:cs="Arial"/>
          <w:color w:val="0D0D0D"/>
          <w:sz w:val="24"/>
          <w:szCs w:val="24"/>
        </w:rPr>
        <w:t>Standar 4.</w:t>
      </w:r>
      <w:proofErr w:type="gramEnd"/>
      <w:r w:rsidRPr="00EB758B">
        <w:rPr>
          <w:rFonts w:ascii="Arial" w:hAnsi="Arial" w:cs="Arial"/>
          <w:color w:val="0D0D0D"/>
          <w:sz w:val="24"/>
          <w:szCs w:val="24"/>
        </w:rPr>
        <w:t xml:space="preserve"> Sumber Daya Manusia</w:t>
      </w:r>
      <w:bookmarkEnd w:id="6"/>
    </w:p>
    <w:p w:rsidR="00D10ADA" w:rsidRPr="00A42B1E" w:rsidRDefault="00D10ADA" w:rsidP="00572015">
      <w:pPr>
        <w:rPr>
          <w:rFonts w:cs="Arial"/>
          <w:color w:val="0D0D0D"/>
          <w:lang w:val="id-ID"/>
        </w:rPr>
      </w:pPr>
    </w:p>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studi, melalui program akademik sesuai dengan visi, misi, tujuan, dan sasaran. Program studi 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studi 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studi 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Program studi 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studi 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studi </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studi. Program studi 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lastRenderedPageBreak/>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pelayanan/pengabdian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Peningkatan kemampuan dosen tetap </w:t>
      </w:r>
      <w:r>
        <w:rPr>
          <w:lang w:val="id-ID"/>
        </w:rPr>
        <w:t xml:space="preserve">yang bidang keahliannya sesuai dengan program studi </w:t>
      </w:r>
      <w:r w:rsidRPr="00B033FB">
        <w:t xml:space="preserve">melalui program tugas belajar dalam bidang yang sesuai dengan bidang </w:t>
      </w:r>
      <w:r>
        <w:rPr>
          <w:lang w:val="id-ID"/>
        </w:rPr>
        <w:t>program studi</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Kegiatan dosen tetap yang bidang keahliannya sesuai dengan </w:t>
      </w:r>
      <w:r>
        <w:rPr>
          <w:lang w:val="id-ID"/>
        </w:rPr>
        <w:t>program studi</w:t>
      </w:r>
      <w:r w:rsidRPr="00B033FB">
        <w:t xml:space="preserve"> 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studi,</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Pr="00EB758B" w:rsidRDefault="00D10ADA" w:rsidP="00E57DA9">
      <w:pPr>
        <w:rPr>
          <w:i/>
          <w:sz w:val="20"/>
          <w:szCs w:val="20"/>
          <w:lang w:val="sv-SE"/>
        </w:rPr>
      </w:pPr>
    </w:p>
    <w:p w:rsidR="00D10ADA" w:rsidRPr="00777F2F" w:rsidRDefault="00D10ADA" w:rsidP="00572015">
      <w:pPr>
        <w:pStyle w:val="Heading1"/>
        <w:spacing w:before="0"/>
        <w:rPr>
          <w:rFonts w:ascii="Arial" w:hAnsi="Arial" w:cs="Arial"/>
          <w:bCs w:val="0"/>
          <w:color w:val="0D0D0D"/>
          <w:sz w:val="24"/>
          <w:szCs w:val="24"/>
          <w:lang w:val="sv-SE"/>
        </w:rPr>
      </w:pPr>
      <w:bookmarkStart w:id="8" w:name="_Toc204423612"/>
      <w:r w:rsidRPr="00777F2F">
        <w:rPr>
          <w:rFonts w:ascii="Arial" w:hAnsi="Arial" w:cs="Arial"/>
          <w:color w:val="0D0D0D"/>
          <w:sz w:val="24"/>
          <w:szCs w:val="24"/>
          <w:lang w:val="sv-SE"/>
        </w:rPr>
        <w:t>Standar 5. 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studi 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studi 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studi dan kebutuhan pemangku kepentingan terhadap bidang ilmu yang dicakup oleh suatu </w:t>
      </w:r>
      <w:r w:rsidRPr="00A42B1E">
        <w:rPr>
          <w:rFonts w:cs="Arial"/>
          <w:lang w:val="af-ZA"/>
        </w:rPr>
        <w:lastRenderedPageBreak/>
        <w:t xml:space="preserve">program studi dengan memperhatikan standar mutu, dan visi, misi perguruan tinggi/program studi.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studi 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kedokteran </w:t>
      </w:r>
      <w:r>
        <w:rPr>
          <w:rFonts w:cs="Arial"/>
          <w:lang w:val="id-ID"/>
        </w:rPr>
        <w:t>hewan</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xml:space="preserve">, di dalam </w:t>
      </w:r>
      <w:r w:rsidRPr="00A42B1E">
        <w:rPr>
          <w:rFonts w:cs="Arial"/>
          <w:lang w:val="id-ID"/>
        </w:rPr>
        <w:lastRenderedPageBreak/>
        <w:t>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Pr="00AB61AF">
        <w:rPr>
          <w:rFonts w:cs="Arial"/>
          <w:noProof/>
          <w:lang w:val="id-ID"/>
        </w:rPr>
        <w:t xml:space="preserve">dokter hewan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lulusan dokter hewan</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elevansi perencanaan sistem pembelajaran dengan tujuan, 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D10ADA"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skripsi: </w:t>
      </w:r>
      <w:r w:rsidRPr="00893584">
        <w:rPr>
          <w:rFonts w:cs="Arial"/>
          <w:bCs/>
          <w:szCs w:val="22"/>
          <w:lang w:val="id-ID"/>
        </w:rPr>
        <w:t>k</w:t>
      </w:r>
      <w:r w:rsidRPr="00EB758B">
        <w:rPr>
          <w:rFonts w:cs="Arial"/>
          <w:lang w:val="id-ID"/>
        </w:rPr>
        <w:t>e</w:t>
      </w:r>
      <w:r w:rsidRPr="00893584">
        <w:rPr>
          <w:rFonts w:cs="Arial"/>
          <w:lang w:val="id-ID"/>
        </w:rPr>
        <w:t>tersedia</w:t>
      </w:r>
      <w:r w:rsidRPr="00EB758B">
        <w:rPr>
          <w:rFonts w:cs="Arial"/>
          <w:lang w:val="id-ID"/>
        </w:rPr>
        <w:t>an panduan  pembimbingan dan konsistensi pelaksanaannya</w:t>
      </w:r>
      <w:r w:rsidRPr="00893584">
        <w:rPr>
          <w:rFonts w:cs="Arial"/>
          <w:lang w:val="id-ID"/>
        </w:rPr>
        <w:t>; c</w:t>
      </w:r>
      <w:r w:rsidRPr="00EB758B">
        <w:rPr>
          <w:rFonts w:cs="Arial"/>
          <w:noProof/>
          <w:lang w:val="id-ID"/>
        </w:rPr>
        <w:t>ara pelaksanaan pembimbingan</w:t>
      </w:r>
      <w:r w:rsidRPr="00893584">
        <w:rPr>
          <w:rFonts w:cs="Arial"/>
          <w:noProof/>
          <w:lang w:val="id-ID"/>
        </w:rPr>
        <w:t>; r</w:t>
      </w:r>
      <w:r w:rsidRPr="00EB758B">
        <w:rPr>
          <w:rFonts w:cs="Arial"/>
          <w:lang w:val="id-ID"/>
        </w:rPr>
        <w:t>ata-rata jumlah pertemuan</w:t>
      </w:r>
      <w:r w:rsidRPr="00893584">
        <w:rPr>
          <w:rFonts w:cs="Arial"/>
          <w:lang w:val="id-ID"/>
        </w:rPr>
        <w:t>/pembimbingan</w:t>
      </w:r>
      <w:r w:rsidRPr="00EB758B">
        <w:rPr>
          <w:rFonts w:cs="Arial"/>
          <w:lang w:val="id-ID"/>
        </w:rPr>
        <w:t xml:space="preserve"> </w:t>
      </w:r>
      <w:r w:rsidRPr="00893584">
        <w:rPr>
          <w:rFonts w:cs="Arial"/>
          <w:lang w:val="id-ID"/>
        </w:rPr>
        <w:t>selama penyelesaian tugas skripsi;</w:t>
      </w:r>
      <w:r w:rsidRPr="00EB758B">
        <w:rPr>
          <w:rFonts w:cs="Arial"/>
          <w:lang w:val="id-ID"/>
        </w:rPr>
        <w:t xml:space="preserve"> </w:t>
      </w:r>
      <w:r w:rsidRPr="00893584">
        <w:rPr>
          <w:rFonts w:cs="Arial"/>
          <w:lang w:val="id-ID"/>
        </w:rPr>
        <w:t>r</w:t>
      </w:r>
      <w:r w:rsidRPr="00EB758B">
        <w:rPr>
          <w:rFonts w:cs="Arial"/>
          <w:lang w:val="id-ID"/>
        </w:rPr>
        <w:t>asio mahasiswa terhadap dosen pembimbing</w:t>
      </w:r>
      <w:r w:rsidRPr="00893584">
        <w:rPr>
          <w:rFonts w:cs="Arial"/>
          <w:noProof/>
          <w:lang w:val="id-ID"/>
        </w:rPr>
        <w:t>;</w:t>
      </w:r>
      <w:r w:rsidRPr="00893584">
        <w:rPr>
          <w:rFonts w:cs="Arial"/>
          <w:noProof/>
          <w:color w:val="000000"/>
          <w:lang w:val="id-ID"/>
        </w:rPr>
        <w:t xml:space="preserve"> rata-rata w</w:t>
      </w:r>
      <w:r w:rsidRPr="00EB758B">
        <w:rPr>
          <w:rFonts w:cs="Arial"/>
          <w:color w:val="000000"/>
          <w:lang w:val="id-ID"/>
        </w:rPr>
        <w:t>aktu penyelesaian penulisan</w:t>
      </w:r>
      <w:r w:rsidRPr="00893584">
        <w:rPr>
          <w:rFonts w:cs="Arial"/>
          <w:color w:val="000000"/>
          <w:lang w:val="id-ID"/>
        </w:rPr>
        <w:t>.</w:t>
      </w:r>
    </w:p>
    <w:p w:rsidR="00D10ADA" w:rsidRPr="00A83762" w:rsidRDefault="00D10ADA" w:rsidP="00A83762">
      <w:pPr>
        <w:spacing w:before="120"/>
        <w:ind w:left="851" w:hanging="851"/>
        <w:rPr>
          <w:rFonts w:cs="Arial"/>
          <w:color w:val="000000"/>
          <w:lang w:val="id-ID"/>
        </w:rPr>
      </w:pPr>
      <w:r>
        <w:rPr>
          <w:rFonts w:cs="Arial"/>
          <w:bCs/>
          <w:szCs w:val="22"/>
          <w:lang w:val="id-ID"/>
        </w:rPr>
        <w:t>5.5</w:t>
      </w:r>
      <w:r>
        <w:rPr>
          <w:rFonts w:cs="Arial"/>
          <w:bCs/>
          <w:szCs w:val="22"/>
          <w:lang w:val="id-ID"/>
        </w:rPr>
        <w:tab/>
      </w:r>
      <w:r w:rsidRPr="00A83762">
        <w:rPr>
          <w:rFonts w:cs="Arial"/>
          <w:color w:val="000000"/>
          <w:lang w:val="id-ID"/>
        </w:rPr>
        <w:t xml:space="preserve">Proses pembelajaran dan pembimbingan pendidikan </w:t>
      </w:r>
      <w:r w:rsidRPr="00EB758B">
        <w:rPr>
          <w:rFonts w:cs="Arial"/>
          <w:color w:val="000000"/>
          <w:lang w:val="id-ID"/>
        </w:rPr>
        <w:t>profes</w:t>
      </w:r>
      <w:r w:rsidRPr="00A83762">
        <w:rPr>
          <w:rFonts w:cs="Arial"/>
          <w:color w:val="000000"/>
          <w:lang w:val="id-ID"/>
        </w:rPr>
        <w:t xml:space="preserve">i: </w:t>
      </w:r>
      <w:r>
        <w:rPr>
          <w:rFonts w:cs="Arial"/>
          <w:color w:val="000000"/>
          <w:lang w:val="id-ID"/>
        </w:rPr>
        <w:t>r</w:t>
      </w:r>
      <w:r w:rsidRPr="00EB758B">
        <w:rPr>
          <w:rFonts w:cs="Arial"/>
          <w:lang w:val="id-ID"/>
        </w:rPr>
        <w:t xml:space="preserve">asio mahasiswa terhadap dosen pembimbing </w:t>
      </w:r>
      <w:r w:rsidRPr="00A83762">
        <w:rPr>
          <w:rFonts w:cs="Arial"/>
          <w:noProof/>
          <w:lang w:val="id-ID"/>
        </w:rPr>
        <w:t>per periode koasistensi;</w:t>
      </w:r>
      <w:r w:rsidRPr="00A83762">
        <w:rPr>
          <w:rFonts w:cs="Arial"/>
          <w:color w:val="000000"/>
          <w:lang w:val="id-ID"/>
        </w:rPr>
        <w:t xml:space="preserve"> </w:t>
      </w:r>
      <w:r>
        <w:rPr>
          <w:rFonts w:cs="Arial"/>
          <w:color w:val="000000"/>
          <w:lang w:val="id-ID"/>
        </w:rPr>
        <w:t>r</w:t>
      </w:r>
      <w:r w:rsidRPr="00EB758B">
        <w:rPr>
          <w:rFonts w:cs="Arial"/>
          <w:color w:val="000000"/>
          <w:lang w:val="id-ID"/>
        </w:rPr>
        <w:t xml:space="preserve">ata-rata jumlah </w:t>
      </w:r>
      <w:r w:rsidRPr="00A83762">
        <w:rPr>
          <w:rFonts w:cs="Arial"/>
          <w:color w:val="000000"/>
          <w:lang w:val="id-ID"/>
        </w:rPr>
        <w:t xml:space="preserve">jam </w:t>
      </w:r>
      <w:r w:rsidRPr="00EB758B">
        <w:rPr>
          <w:rFonts w:cs="Arial"/>
          <w:color w:val="000000"/>
          <w:lang w:val="id-ID"/>
        </w:rPr>
        <w:t>pertemuan</w:t>
      </w:r>
      <w:r w:rsidRPr="00A83762">
        <w:rPr>
          <w:rFonts w:cs="Arial"/>
          <w:color w:val="000000"/>
          <w:lang w:val="id-ID"/>
        </w:rPr>
        <w:t xml:space="preserve"> pembimbingan;</w:t>
      </w:r>
      <w:r w:rsidRPr="00A83762">
        <w:rPr>
          <w:rFonts w:cs="Arial"/>
          <w:lang w:val="id-ID"/>
        </w:rPr>
        <w:t xml:space="preserve"> </w:t>
      </w:r>
      <w:r>
        <w:rPr>
          <w:rFonts w:cs="Arial"/>
          <w:lang w:val="id-ID"/>
        </w:rPr>
        <w:t>k</w:t>
      </w:r>
      <w:r w:rsidRPr="00A83762">
        <w:rPr>
          <w:rFonts w:cs="Arial"/>
          <w:lang w:val="id-ID"/>
        </w:rPr>
        <w:t>ualifikasi dosen pembimbing koasistensi;</w:t>
      </w:r>
      <w:r w:rsidRPr="00EB758B">
        <w:rPr>
          <w:rFonts w:cs="Arial"/>
          <w:lang w:val="id-ID"/>
        </w:rPr>
        <w:t xml:space="preserve"> </w:t>
      </w:r>
      <w:r>
        <w:rPr>
          <w:rFonts w:cs="Arial"/>
          <w:lang w:val="id-ID"/>
        </w:rPr>
        <w:t>k</w:t>
      </w:r>
      <w:r w:rsidRPr="00EB758B">
        <w:rPr>
          <w:rFonts w:cs="Arial"/>
          <w:lang w:val="id-ID"/>
        </w:rPr>
        <w:t>e</w:t>
      </w:r>
      <w:r w:rsidRPr="00A83762">
        <w:rPr>
          <w:rFonts w:cs="Arial"/>
          <w:lang w:val="id-ID"/>
        </w:rPr>
        <w:t>tersedi</w:t>
      </w:r>
      <w:r w:rsidR="00DE7566">
        <w:rPr>
          <w:rFonts w:cs="Arial"/>
          <w:lang w:val="id-ID"/>
        </w:rPr>
        <w:t xml:space="preserve">aan panduan </w:t>
      </w:r>
      <w:r w:rsidRPr="00EB758B">
        <w:rPr>
          <w:rFonts w:cs="Arial"/>
          <w:lang w:val="id-ID"/>
        </w:rPr>
        <w:t>pembimbingan dan konsistensi pelaksa</w:t>
      </w:r>
      <w:r w:rsidR="00DE7566">
        <w:rPr>
          <w:rFonts w:cs="Arial"/>
        </w:rPr>
        <w:t>-</w:t>
      </w:r>
      <w:r w:rsidRPr="00EB758B">
        <w:rPr>
          <w:rFonts w:cs="Arial"/>
          <w:lang w:val="id-ID"/>
        </w:rPr>
        <w:t>naannya</w:t>
      </w:r>
      <w:r w:rsidRPr="00A83762">
        <w:rPr>
          <w:rFonts w:cs="Arial"/>
          <w:lang w:val="id-ID"/>
        </w:rPr>
        <w:t>;</w:t>
      </w:r>
      <w:r w:rsidRPr="00EB758B">
        <w:rPr>
          <w:rFonts w:cs="Arial"/>
          <w:lang w:val="id-ID"/>
        </w:rPr>
        <w:t xml:space="preserve"> </w:t>
      </w:r>
      <w:r>
        <w:rPr>
          <w:rFonts w:cs="Arial"/>
          <w:lang w:val="id-ID"/>
        </w:rPr>
        <w:t>e</w:t>
      </w:r>
      <w:r w:rsidRPr="00EB758B">
        <w:rPr>
          <w:rFonts w:cs="Arial"/>
          <w:lang w:val="id-ID"/>
        </w:rPr>
        <w:t xml:space="preserve">fektivitas kegiatan </w:t>
      </w:r>
      <w:r>
        <w:rPr>
          <w:rFonts w:cs="Arial"/>
          <w:lang w:val="id-ID"/>
        </w:rPr>
        <w:t>pembimbingan</w:t>
      </w:r>
      <w:r w:rsidRPr="00A83762">
        <w:rPr>
          <w:rFonts w:cs="Arial"/>
          <w:lang w:val="id-ID"/>
        </w:rPr>
        <w:t>;</w:t>
      </w:r>
      <w:r w:rsidRPr="00A83762">
        <w:rPr>
          <w:rFonts w:cs="Arial"/>
          <w:color w:val="000000"/>
          <w:lang w:val="id-ID"/>
        </w:rPr>
        <w:t xml:space="preserve"> </w:t>
      </w:r>
      <w:r>
        <w:rPr>
          <w:rFonts w:cs="Arial"/>
          <w:color w:val="000000"/>
          <w:lang w:val="id-ID"/>
        </w:rPr>
        <w:t>p</w:t>
      </w:r>
      <w:r w:rsidRPr="00A83762">
        <w:rPr>
          <w:rFonts w:cs="Arial"/>
          <w:color w:val="000000"/>
          <w:lang w:val="id-ID"/>
        </w:rPr>
        <w:t xml:space="preserve">ersentase mahasiswa </w:t>
      </w:r>
      <w:r>
        <w:rPr>
          <w:rFonts w:cs="Arial"/>
          <w:color w:val="000000"/>
          <w:lang w:val="id-ID"/>
        </w:rPr>
        <w:t>k</w:t>
      </w:r>
      <w:r w:rsidRPr="00A83762">
        <w:rPr>
          <w:rFonts w:cs="Arial"/>
          <w:color w:val="000000"/>
          <w:lang w:val="id-ID"/>
        </w:rPr>
        <w:t>oasistensi yang lulus tepat waktu;</w:t>
      </w:r>
      <w:r w:rsidRPr="00A83762">
        <w:rPr>
          <w:rFonts w:cs="Arial"/>
          <w:noProof/>
          <w:lang w:val="id-ID"/>
        </w:rPr>
        <w:t xml:space="preserve"> </w:t>
      </w:r>
      <w:r>
        <w:rPr>
          <w:rFonts w:cs="Arial"/>
          <w:noProof/>
          <w:lang w:val="id-ID"/>
        </w:rPr>
        <w:t>p</w:t>
      </w:r>
      <w:r w:rsidRPr="00A83762">
        <w:rPr>
          <w:rFonts w:cs="Arial"/>
          <w:noProof/>
          <w:lang w:val="id-ID"/>
        </w:rPr>
        <w:t>ustaka utama untuk setiap mata kuliah/ praktik koasistensi</w:t>
      </w:r>
      <w:r>
        <w:rPr>
          <w:rFonts w:cs="Arial"/>
          <w:noProof/>
          <w:lang w:val="id-ID"/>
        </w:rPr>
        <w:t>.</w:t>
      </w:r>
    </w:p>
    <w:p w:rsidR="00D10ADA" w:rsidRPr="00B61266" w:rsidRDefault="00D10ADA" w:rsidP="00E6613B">
      <w:pPr>
        <w:ind w:left="851" w:hanging="851"/>
        <w:rPr>
          <w:rFonts w:cs="Arial"/>
          <w:lang w:val="id-ID"/>
        </w:rPr>
      </w:pPr>
      <w:r>
        <w:rPr>
          <w:rFonts w:cs="Arial"/>
          <w:color w:val="000000"/>
          <w:lang w:val="id-ID"/>
        </w:rPr>
        <w:t>5.6</w:t>
      </w:r>
      <w:r w:rsidRPr="00EB758B">
        <w:rPr>
          <w:rFonts w:cs="Arial"/>
          <w:b/>
          <w:lang w:val="id-ID"/>
        </w:rPr>
        <w:t xml:space="preserve"> </w:t>
      </w:r>
      <w:r>
        <w:rPr>
          <w:rFonts w:cs="Arial"/>
          <w:b/>
          <w:lang w:val="id-ID"/>
        </w:rPr>
        <w:tab/>
      </w:r>
      <w:r w:rsidRPr="00EB758B">
        <w:rPr>
          <w:rFonts w:cs="Arial"/>
          <w:lang w:val="id-ID"/>
        </w:rPr>
        <w:t>Peninjauan dan upaya perbaikan implementasi kurikulum</w:t>
      </w:r>
      <w:r w:rsidRPr="00B61266">
        <w:rPr>
          <w:rFonts w:cs="Arial"/>
          <w:lang w:val="id-ID"/>
        </w:rPr>
        <w:t>: p</w:t>
      </w:r>
      <w:r w:rsidRPr="00EB758B">
        <w:rPr>
          <w:rFonts w:cs="Arial"/>
          <w:color w:val="000000"/>
          <w:szCs w:val="22"/>
          <w:lang w:val="id-ID"/>
        </w:rPr>
        <w:t>eninjauan silabus/</w:t>
      </w:r>
      <w:r w:rsidRPr="00B61266">
        <w:rPr>
          <w:rFonts w:cs="Arial"/>
          <w:color w:val="000000"/>
          <w:szCs w:val="22"/>
          <w:lang w:val="id-ID"/>
        </w:rPr>
        <w:t>GBPP-</w:t>
      </w:r>
      <w:r w:rsidR="00DE7566">
        <w:rPr>
          <w:rFonts w:cs="Arial"/>
          <w:color w:val="000000"/>
          <w:szCs w:val="22"/>
          <w:lang w:val="id-ID"/>
        </w:rPr>
        <w:t>SAP</w:t>
      </w:r>
      <w:r w:rsidRPr="00B61266">
        <w:rPr>
          <w:rFonts w:cs="Arial"/>
          <w:color w:val="000000"/>
          <w:szCs w:val="22"/>
          <w:lang w:val="id-ID"/>
        </w:rPr>
        <w:t>/RPKPS/</w:t>
      </w:r>
      <w:r w:rsidR="00DE7566">
        <w:rPr>
          <w:rFonts w:cs="Arial"/>
          <w:color w:val="000000"/>
          <w:szCs w:val="22"/>
          <w:lang w:val="id-ID"/>
        </w:rPr>
        <w:t>buku ajar/buku modul/buku blok/</w:t>
      </w:r>
      <w:r w:rsidRPr="00EB758B">
        <w:rPr>
          <w:rFonts w:cs="Arial"/>
          <w:color w:val="000000"/>
          <w:szCs w:val="22"/>
          <w:lang w:val="id-ID"/>
        </w:rPr>
        <w:t xml:space="preserve">buku </w:t>
      </w:r>
      <w:r w:rsidRPr="00B61266">
        <w:rPr>
          <w:rFonts w:cs="Arial"/>
          <w:color w:val="000000"/>
          <w:szCs w:val="22"/>
          <w:lang w:val="id-ID"/>
        </w:rPr>
        <w:t>koasis</w:t>
      </w:r>
      <w:r w:rsidR="00DE7566">
        <w:rPr>
          <w:rFonts w:cs="Arial"/>
          <w:color w:val="000000"/>
          <w:szCs w:val="22"/>
        </w:rPr>
        <w:t>-</w:t>
      </w:r>
      <w:r w:rsidRPr="00B61266">
        <w:rPr>
          <w:rFonts w:cs="Arial"/>
          <w:color w:val="000000"/>
          <w:szCs w:val="22"/>
          <w:lang w:val="id-ID"/>
        </w:rPr>
        <w:t>tensi;</w:t>
      </w:r>
      <w:r w:rsidRPr="00EB758B">
        <w:rPr>
          <w:rFonts w:cs="Arial"/>
          <w:bCs/>
          <w:szCs w:val="22"/>
          <w:lang w:val="id-ID"/>
        </w:rPr>
        <w:t xml:space="preserve"> </w:t>
      </w:r>
      <w:r w:rsidRPr="00B61266">
        <w:rPr>
          <w:rFonts w:cs="Arial"/>
          <w:bCs/>
          <w:szCs w:val="22"/>
          <w:lang w:val="id-ID"/>
        </w:rPr>
        <w:t>m</w:t>
      </w:r>
      <w:r w:rsidRPr="00EB758B">
        <w:rPr>
          <w:rFonts w:cs="Arial"/>
          <w:bCs/>
          <w:szCs w:val="22"/>
          <w:lang w:val="id-ID"/>
        </w:rPr>
        <w:t xml:space="preserve">ekanisme </w:t>
      </w:r>
      <w:r w:rsidRPr="00B61266">
        <w:rPr>
          <w:rFonts w:cs="Arial"/>
          <w:bCs/>
          <w:szCs w:val="22"/>
          <w:lang w:val="id-ID"/>
        </w:rPr>
        <w:t>p</w:t>
      </w:r>
      <w:r w:rsidRPr="00EB758B">
        <w:rPr>
          <w:rFonts w:cs="Arial"/>
          <w:bCs/>
          <w:szCs w:val="22"/>
          <w:lang w:val="id-ID"/>
        </w:rPr>
        <w:t xml:space="preserve">enyusunan </w:t>
      </w:r>
      <w:r w:rsidRPr="00B61266">
        <w:rPr>
          <w:rFonts w:cs="Arial"/>
          <w:bCs/>
          <w:szCs w:val="22"/>
          <w:lang w:val="id-ID"/>
        </w:rPr>
        <w:t>m</w:t>
      </w:r>
      <w:r w:rsidRPr="00EB758B">
        <w:rPr>
          <w:rFonts w:cs="Arial"/>
          <w:bCs/>
          <w:szCs w:val="22"/>
          <w:lang w:val="id-ID"/>
        </w:rPr>
        <w:t>ateri</w:t>
      </w:r>
      <w:r w:rsidRPr="00B61266">
        <w:rPr>
          <w:rFonts w:cs="Arial"/>
          <w:bCs/>
          <w:szCs w:val="22"/>
          <w:lang w:val="id-ID"/>
        </w:rPr>
        <w:t>,</w:t>
      </w:r>
      <w:r w:rsidR="00DE7566">
        <w:rPr>
          <w:rFonts w:cs="Arial"/>
          <w:bCs/>
          <w:szCs w:val="22"/>
          <w:lang w:val="id-ID"/>
        </w:rPr>
        <w:t xml:space="preserve"> </w:t>
      </w:r>
      <w:r w:rsidRPr="00B61266">
        <w:rPr>
          <w:rFonts w:cs="Arial"/>
          <w:bCs/>
          <w:szCs w:val="22"/>
          <w:lang w:val="id-ID"/>
        </w:rPr>
        <w:t>m</w:t>
      </w:r>
      <w:r w:rsidRPr="00EB758B">
        <w:rPr>
          <w:rFonts w:cs="Arial"/>
          <w:bCs/>
          <w:szCs w:val="22"/>
          <w:lang w:val="id-ID"/>
        </w:rPr>
        <w:t>onitoring</w:t>
      </w:r>
      <w:r w:rsidRPr="00B61266">
        <w:rPr>
          <w:rFonts w:cs="Arial"/>
          <w:bCs/>
          <w:szCs w:val="22"/>
          <w:lang w:val="id-ID"/>
        </w:rPr>
        <w:t xml:space="preserve"> dan evaluasi </w:t>
      </w:r>
      <w:r w:rsidRPr="00EB758B">
        <w:rPr>
          <w:rFonts w:cs="Arial"/>
          <w:bCs/>
          <w:szCs w:val="22"/>
          <w:lang w:val="id-ID"/>
        </w:rPr>
        <w:t xml:space="preserve"> </w:t>
      </w:r>
      <w:r w:rsidRPr="00B61266">
        <w:rPr>
          <w:rFonts w:cs="Arial"/>
          <w:bCs/>
          <w:szCs w:val="22"/>
          <w:lang w:val="id-ID"/>
        </w:rPr>
        <w:t>k</w:t>
      </w:r>
      <w:r w:rsidRPr="00EB758B">
        <w:rPr>
          <w:rFonts w:cs="Arial"/>
          <w:bCs/>
          <w:szCs w:val="22"/>
          <w:lang w:val="id-ID"/>
        </w:rPr>
        <w:t>o</w:t>
      </w:r>
      <w:r w:rsidRPr="00B61266">
        <w:rPr>
          <w:rFonts w:cs="Arial"/>
          <w:bCs/>
          <w:szCs w:val="22"/>
          <w:lang w:val="id-ID"/>
        </w:rPr>
        <w:t>a</w:t>
      </w:r>
      <w:r w:rsidRPr="00EB758B">
        <w:rPr>
          <w:rFonts w:cs="Arial"/>
          <w:bCs/>
          <w:szCs w:val="22"/>
          <w:lang w:val="id-ID"/>
        </w:rPr>
        <w:t>sistensi</w:t>
      </w:r>
      <w:r w:rsidRPr="00B61266">
        <w:rPr>
          <w:rFonts w:cs="Arial"/>
          <w:bCs/>
          <w:szCs w:val="22"/>
          <w:lang w:val="id-ID"/>
        </w:rPr>
        <w:t>;</w:t>
      </w:r>
      <w:r w:rsidRPr="00EB758B">
        <w:rPr>
          <w:rFonts w:cs="Arial"/>
          <w:noProof/>
          <w:color w:val="000000"/>
          <w:lang w:val="id-ID"/>
        </w:rPr>
        <w:t xml:space="preserve"> </w:t>
      </w:r>
      <w:r w:rsidR="00CC2E32">
        <w:rPr>
          <w:rFonts w:cs="Arial"/>
          <w:noProof/>
          <w:color w:val="000000"/>
        </w:rPr>
        <w:t>m</w:t>
      </w:r>
      <w:r w:rsidRPr="00EB758B">
        <w:rPr>
          <w:rFonts w:cs="Arial"/>
          <w:noProof/>
          <w:color w:val="000000"/>
          <w:lang w:val="id-ID"/>
        </w:rPr>
        <w:t>utu soal ujian</w:t>
      </w:r>
      <w:r w:rsidRPr="00B61266">
        <w:rPr>
          <w:rFonts w:cs="Arial"/>
          <w:noProof/>
          <w:color w:val="000000"/>
          <w:lang w:val="id-ID"/>
        </w:rPr>
        <w:t xml:space="preserve"> koasistensi.</w:t>
      </w:r>
    </w:p>
    <w:p w:rsidR="00D10ADA" w:rsidRPr="00EB758B" w:rsidRDefault="00D10ADA" w:rsidP="001648C5">
      <w:pPr>
        <w:ind w:left="851" w:hanging="851"/>
        <w:rPr>
          <w:rFonts w:cs="Arial"/>
          <w:color w:val="000000"/>
          <w:lang w:val="id-ID"/>
        </w:rPr>
      </w:pPr>
      <w:r>
        <w:rPr>
          <w:rFonts w:cs="Arial"/>
          <w:color w:val="000000"/>
          <w:lang w:val="id-ID"/>
        </w:rPr>
        <w:lastRenderedPageBreak/>
        <w:t>5.7</w:t>
      </w:r>
      <w:r>
        <w:rPr>
          <w:rFonts w:cs="Arial"/>
          <w:color w:val="000000"/>
          <w:lang w:val="id-ID"/>
        </w:rPr>
        <w:tab/>
      </w:r>
      <w:r w:rsidRPr="001648C5">
        <w:rPr>
          <w:rFonts w:cs="Arial"/>
          <w:color w:val="000000"/>
          <w:lang w:val="id-ID"/>
        </w:rPr>
        <w:t>Suasana akademik: kebijakan dan u</w:t>
      </w:r>
      <w:r w:rsidRPr="00EB758B">
        <w:rPr>
          <w:rFonts w:cs="Arial"/>
          <w:color w:val="000000"/>
          <w:lang w:val="id-ID"/>
        </w:rPr>
        <w:t>paya peningkatan suasana akademik</w:t>
      </w:r>
      <w:r w:rsidRPr="001648C5">
        <w:rPr>
          <w:rFonts w:cs="Arial"/>
          <w:lang w:val="id-ID"/>
        </w:rPr>
        <w:t xml:space="preserve"> </w:t>
      </w:r>
      <w:r w:rsidRPr="001648C5">
        <w:rPr>
          <w:rFonts w:cs="Arial"/>
          <w:noProof/>
          <w:lang w:val="id-ID"/>
        </w:rPr>
        <w:t>(otonomi keilmuan, kebebasan akademik, kebebasan mimbar akademik);</w:t>
      </w:r>
      <w:r w:rsidRPr="00EB758B">
        <w:rPr>
          <w:rFonts w:cs="Arial"/>
          <w:lang w:val="id-ID"/>
        </w:rPr>
        <w:t xml:space="preserve"> </w:t>
      </w:r>
      <w:r w:rsidRPr="001648C5">
        <w:rPr>
          <w:rFonts w:cs="Arial"/>
          <w:lang w:val="id-ID"/>
        </w:rPr>
        <w:t>k</w:t>
      </w:r>
      <w:r w:rsidRPr="00EB758B">
        <w:rPr>
          <w:rFonts w:cs="Arial"/>
          <w:lang w:val="id-ID"/>
        </w:rPr>
        <w:t xml:space="preserve">etersediaan dan jenis prasarana, sarana </w:t>
      </w:r>
      <w:r w:rsidRPr="001648C5">
        <w:rPr>
          <w:rFonts w:cs="Arial"/>
          <w:lang w:val="id-ID"/>
        </w:rPr>
        <w:t xml:space="preserve">lokasi pembelajaran program profesi (rumah sakit hewan, klinik hewan, laboratorium, </w:t>
      </w:r>
      <w:r w:rsidRPr="001648C5">
        <w:rPr>
          <w:rFonts w:cs="Arial"/>
          <w:i/>
          <w:lang w:val="id-ID"/>
        </w:rPr>
        <w:t>teaching farm</w:t>
      </w:r>
      <w:r w:rsidR="004C7740">
        <w:rPr>
          <w:rFonts w:cs="Arial"/>
          <w:lang w:val="id-ID"/>
        </w:rPr>
        <w:t xml:space="preserve">, </w:t>
      </w:r>
      <w:r w:rsidRPr="001648C5">
        <w:rPr>
          <w:rFonts w:cs="Arial"/>
          <w:lang w:val="id-ID"/>
        </w:rPr>
        <w:t>l</w:t>
      </w:r>
      <w:r w:rsidR="004C7740">
        <w:rPr>
          <w:rFonts w:cs="Arial"/>
          <w:lang w:val="id-ID"/>
        </w:rPr>
        <w:t xml:space="preserve">okasi koasistensi luar kampus)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D10ADA" w:rsidRPr="00EB758B" w:rsidRDefault="00740A19" w:rsidP="00572015">
      <w:pPr>
        <w:pStyle w:val="Heading1"/>
        <w:spacing w:before="0"/>
        <w:ind w:left="1560" w:hanging="1560"/>
        <w:rPr>
          <w:rFonts w:ascii="Arial" w:hAnsi="Arial" w:cs="Arial"/>
          <w:bCs w:val="0"/>
          <w:color w:val="0D0D0D"/>
          <w:sz w:val="24"/>
          <w:szCs w:val="24"/>
          <w:lang w:val="id-ID"/>
        </w:rPr>
      </w:pPr>
      <w:r>
        <w:rPr>
          <w:rFonts w:ascii="Arial" w:hAnsi="Arial" w:cs="Arial"/>
          <w:color w:val="0D0D0D"/>
          <w:sz w:val="24"/>
          <w:szCs w:val="24"/>
          <w:lang w:val="id-ID"/>
        </w:rPr>
        <w:t xml:space="preserve">Standar 6. </w:t>
      </w:r>
      <w:r w:rsidR="00D10ADA" w:rsidRPr="00777F2F">
        <w:rPr>
          <w:rFonts w:ascii="Arial" w:hAnsi="Arial" w:cs="Arial"/>
          <w:color w:val="0D0D0D"/>
          <w:sz w:val="24"/>
          <w:szCs w:val="24"/>
          <w:lang w:val="id-ID"/>
        </w:rPr>
        <w:t>P</w:t>
      </w:r>
      <w:r w:rsidR="00D10ADA">
        <w:rPr>
          <w:rFonts w:ascii="Arial" w:hAnsi="Arial" w:cs="Arial"/>
          <w:color w:val="0D0D0D"/>
          <w:sz w:val="24"/>
          <w:szCs w:val="24"/>
          <w:lang w:val="id-ID"/>
        </w:rPr>
        <w:t>embiayaan</w:t>
      </w:r>
      <w:r w:rsidR="00D10ADA" w:rsidRPr="00EB758B">
        <w:rPr>
          <w:rFonts w:ascii="Arial" w:hAnsi="Arial" w:cs="Arial"/>
          <w:color w:val="0D0D0D"/>
          <w:sz w:val="24"/>
          <w:szCs w:val="24"/>
          <w:lang w:val="id-ID"/>
        </w:rPr>
        <w:t>, Sarana</w:t>
      </w:r>
      <w:r w:rsidR="00D10ADA" w:rsidRPr="00777F2F">
        <w:rPr>
          <w:rFonts w:ascii="Arial" w:hAnsi="Arial" w:cs="Arial"/>
          <w:color w:val="0D0D0D"/>
          <w:sz w:val="24"/>
          <w:szCs w:val="24"/>
          <w:lang w:val="id-ID"/>
        </w:rPr>
        <w:t xml:space="preserve"> dan </w:t>
      </w:r>
      <w:r w:rsidR="00D10ADA" w:rsidRPr="00EB758B">
        <w:rPr>
          <w:rFonts w:ascii="Arial" w:hAnsi="Arial" w:cs="Arial"/>
          <w:color w:val="0D0D0D"/>
          <w:sz w:val="24"/>
          <w:szCs w:val="24"/>
          <w:lang w:val="id-ID"/>
        </w:rPr>
        <w:t>Prasarana</w:t>
      </w:r>
      <w:r w:rsidR="00D10ADA" w:rsidRPr="00777F2F">
        <w:rPr>
          <w:rFonts w:ascii="Arial" w:hAnsi="Arial" w:cs="Arial"/>
          <w:color w:val="0D0D0D"/>
          <w:sz w:val="24"/>
          <w:szCs w:val="24"/>
          <w:lang w:val="id-ID"/>
        </w:rPr>
        <w:t xml:space="preserve">, </w:t>
      </w:r>
      <w:r w:rsidR="00D10ADA" w:rsidRPr="00EB758B">
        <w:rPr>
          <w:rFonts w:ascii="Arial" w:hAnsi="Arial" w:cs="Arial"/>
          <w:color w:val="0D0D0D"/>
          <w:sz w:val="24"/>
          <w:szCs w:val="24"/>
          <w:lang w:val="id-ID"/>
        </w:rPr>
        <w:t xml:space="preserve">serta </w:t>
      </w:r>
      <w:r w:rsidR="00D10ADA">
        <w:rPr>
          <w:rFonts w:ascii="Arial" w:hAnsi="Arial" w:cs="Arial"/>
          <w:color w:val="0D0D0D"/>
          <w:sz w:val="24"/>
          <w:szCs w:val="24"/>
          <w:lang w:val="id-ID"/>
        </w:rPr>
        <w:t>S</w:t>
      </w:r>
      <w:r w:rsidR="00D10ADA" w:rsidRPr="00EB758B">
        <w:rPr>
          <w:rFonts w:ascii="Arial" w:hAnsi="Arial" w:cs="Arial"/>
          <w:color w:val="0D0D0D"/>
          <w:sz w:val="24"/>
          <w:szCs w:val="24"/>
          <w:lang w:val="id-ID"/>
        </w:rPr>
        <w:t>istem</w:t>
      </w:r>
      <w:bookmarkStart w:id="11" w:name="_Toc204423615"/>
      <w:bookmarkEnd w:id="10"/>
      <w:r w:rsidR="00D10ADA" w:rsidRPr="00777F2F">
        <w:rPr>
          <w:rFonts w:ascii="Arial" w:hAnsi="Arial" w:cs="Arial"/>
          <w:color w:val="0D0D0D"/>
          <w:sz w:val="24"/>
          <w:szCs w:val="24"/>
          <w:lang w:val="id-ID"/>
        </w:rPr>
        <w:t xml:space="preserve"> </w:t>
      </w:r>
      <w:r w:rsidR="00D10ADA">
        <w:rPr>
          <w:rFonts w:ascii="Arial" w:hAnsi="Arial" w:cs="Arial"/>
          <w:color w:val="0D0D0D"/>
          <w:sz w:val="24"/>
          <w:szCs w:val="24"/>
          <w:lang w:val="id-ID"/>
        </w:rPr>
        <w:t>I</w:t>
      </w:r>
      <w:r w:rsidR="00D10ADA" w:rsidRPr="00EB758B">
        <w:rPr>
          <w:rFonts w:ascii="Arial" w:hAnsi="Arial" w:cs="Arial"/>
          <w:color w:val="0D0D0D"/>
          <w:sz w:val="24"/>
          <w:szCs w:val="24"/>
          <w:lang w:val="id-ID"/>
        </w:rPr>
        <w:t>nformasi</w:t>
      </w:r>
      <w:bookmarkEnd w:id="11"/>
    </w:p>
    <w:p w:rsidR="00D10ADA" w:rsidRPr="00EB758B" w:rsidRDefault="00D10ADA" w:rsidP="00572015">
      <w:pPr>
        <w:rPr>
          <w:rFonts w:cs="Arial"/>
          <w:color w:val="0D0D0D"/>
          <w:lang w:val="id-ID"/>
        </w:rPr>
      </w:pPr>
    </w:p>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Sistem pengelolaan pembiayaan, sarana dan prasarana, serta sistem informasi harus menjamin kelayakan, keberlangsungan, dan keberlanjutan program akademik di program studi.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yang dikelola oleh program studi dapat dilaksanakan secara efektif dan efisien, program studi 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studi </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studi. Tingkat kelayakan dan kecukupan akan ketersediaan dana, </w:t>
      </w:r>
      <w:r>
        <w:rPr>
          <w:rFonts w:cs="Arial"/>
          <w:color w:val="0D0D0D"/>
          <w:lang w:val="id-ID"/>
        </w:rPr>
        <w:t xml:space="preserve">sarana dan prasarana </w:t>
      </w:r>
      <w:r w:rsidRPr="00F704A6">
        <w:rPr>
          <w:rFonts w:cs="Arial"/>
          <w:color w:val="0D0D0D"/>
          <w:lang w:val="id-ID"/>
        </w:rPr>
        <w:t>serta sistem informasi yang dapat diakses oleh program studi 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studi </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studi </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pelayanan/pengabdian kepada masyarakat). P</w:t>
      </w:r>
      <w:r w:rsidRPr="00F704A6">
        <w:rPr>
          <w:rFonts w:cs="Arial"/>
          <w:color w:val="0D0D0D"/>
          <w:lang w:val="id-ID"/>
        </w:rPr>
        <w:t xml:space="preserve">rogram studi </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t xml:space="preserve">Program studi 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w:t>
      </w:r>
      <w:r w:rsidRPr="00F704A6">
        <w:rPr>
          <w:rFonts w:cs="Arial"/>
          <w:color w:val="0D0D0D"/>
          <w:lang w:val="id-ID"/>
        </w:rPr>
        <w:lastRenderedPageBreak/>
        <w:t xml:space="preserve">sehingga memerlukan pengoperasian dan perawatan yang memadai. </w:t>
      </w:r>
      <w:r w:rsidRPr="00A42B1E">
        <w:rPr>
          <w:rFonts w:cs="Arial"/>
          <w:color w:val="0D0D0D"/>
          <w:lang w:val="sv-SE"/>
        </w:rPr>
        <w:t>Sesuai denga</w:t>
      </w:r>
      <w:r>
        <w:rPr>
          <w:rFonts w:cs="Arial"/>
          <w:color w:val="0D0D0D"/>
          <w:lang w:val="sv-SE"/>
        </w:rPr>
        <w:t>n visi program studi,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studi </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Program studi</w:t>
      </w:r>
      <w:r w:rsidRPr="00A42B1E">
        <w:rPr>
          <w:rFonts w:cs="Arial"/>
          <w:color w:val="0D0D0D"/>
          <w:lang w:val="id-ID"/>
        </w:rPr>
        <w:t xml:space="preserve"> 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studi.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studi 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pelayanan/pengabdian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Ruang kerja dosen (di program studi</w:t>
      </w:r>
      <w:r>
        <w:rPr>
          <w:rFonts w:cs="Arial"/>
          <w:color w:val="000000"/>
          <w:lang w:val="id-ID"/>
        </w:rPr>
        <w:t>,</w:t>
      </w:r>
      <w:r w:rsidRPr="00EB758B">
        <w:rPr>
          <w:rFonts w:cs="Arial"/>
          <w:color w:val="000000"/>
          <w:lang w:val="fi-FI"/>
        </w:rPr>
        <w:t xml:space="preserve"> RS</w:t>
      </w:r>
      <w:r>
        <w:rPr>
          <w:rFonts w:cs="Arial"/>
          <w:color w:val="000000"/>
          <w:lang w:val="id-ID"/>
        </w:rPr>
        <w:t xml:space="preserve">H, Klinik Hewan, </w:t>
      </w:r>
      <w:r w:rsidRPr="00517241">
        <w:rPr>
          <w:rFonts w:cs="Arial"/>
          <w:i/>
          <w:color w:val="000000"/>
          <w:lang w:val="id-ID"/>
        </w:rPr>
        <w:t>teaching farm</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rumah sakit hewan</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hewan,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rumah sakit hewan</w:t>
      </w:r>
      <w:r w:rsidRPr="00050889">
        <w:rPr>
          <w:rFonts w:cs="Arial"/>
          <w:lang w:val="id-ID"/>
        </w:rPr>
        <w:t xml:space="preserve"> atau klinik hewan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tercapainya kompetensi dokter</w:t>
      </w:r>
      <w:r w:rsidRPr="00050889">
        <w:rPr>
          <w:rFonts w:cs="Arial"/>
          <w:lang w:val="id-ID"/>
        </w:rPr>
        <w:t xml:space="preserve"> hewan</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program studi</w:t>
      </w:r>
      <w:r w:rsidRPr="00EB758B">
        <w:rPr>
          <w:rFonts w:cs="Arial"/>
          <w:lang w:val="nb-NO"/>
        </w:rPr>
        <w:t xml:space="preserve"> 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lang w:val="id-ID"/>
        </w:rPr>
      </w:pPr>
    </w:p>
    <w:p w:rsidR="00D10ADA" w:rsidRDefault="00D10ADA" w:rsidP="0005436D">
      <w:pPr>
        <w:rPr>
          <w:rFonts w:cs="Arial"/>
          <w:b/>
          <w:lang w:val="id-ID"/>
        </w:rPr>
      </w:pPr>
    </w:p>
    <w:p w:rsidR="00941569" w:rsidRPr="00D33803" w:rsidRDefault="00941569" w:rsidP="0005436D">
      <w:pPr>
        <w:rPr>
          <w:rFonts w:cs="Arial"/>
          <w:b/>
          <w:lang w:val="id-ID"/>
        </w:rPr>
      </w:pPr>
    </w:p>
    <w:p w:rsidR="00D10ADA" w:rsidRPr="00D574F2" w:rsidRDefault="00851871" w:rsidP="00851871">
      <w:pPr>
        <w:pStyle w:val="Heading1"/>
        <w:spacing w:before="0"/>
        <w:ind w:left="1260" w:hanging="1260"/>
        <w:jc w:val="left"/>
        <w:rPr>
          <w:rFonts w:ascii="Arial" w:hAnsi="Arial" w:cs="Arial"/>
          <w:bCs w:val="0"/>
          <w:color w:val="000000"/>
          <w:sz w:val="24"/>
          <w:szCs w:val="24"/>
          <w:lang w:val="id-ID"/>
        </w:rPr>
      </w:pPr>
      <w:bookmarkStart w:id="12" w:name="_Toc122838036"/>
      <w:bookmarkStart w:id="13" w:name="_Toc204423616"/>
      <w:r>
        <w:rPr>
          <w:rFonts w:ascii="Arial" w:hAnsi="Arial" w:cs="Arial"/>
          <w:color w:val="000000"/>
          <w:sz w:val="24"/>
          <w:szCs w:val="24"/>
          <w:lang w:val="id-ID"/>
        </w:rPr>
        <w:lastRenderedPageBreak/>
        <w:t>Standar 7.</w:t>
      </w:r>
      <w:r>
        <w:rPr>
          <w:rFonts w:ascii="Arial" w:hAnsi="Arial" w:cs="Arial"/>
          <w:color w:val="000000"/>
          <w:sz w:val="24"/>
          <w:szCs w:val="24"/>
        </w:rPr>
        <w:t xml:space="preserve">  </w:t>
      </w:r>
      <w:r w:rsidR="00D10ADA" w:rsidRPr="00EB758B">
        <w:rPr>
          <w:rFonts w:ascii="Arial" w:hAnsi="Arial" w:cs="Arial"/>
          <w:color w:val="000000"/>
          <w:sz w:val="24"/>
          <w:szCs w:val="24"/>
          <w:lang w:val="id-ID"/>
        </w:rPr>
        <w:t xml:space="preserve">Penelitian, </w:t>
      </w:r>
      <w:r w:rsidR="00D10ADA" w:rsidRPr="00D574F2">
        <w:rPr>
          <w:rFonts w:ascii="Arial" w:hAnsi="Arial" w:cs="Arial"/>
          <w:color w:val="000000"/>
          <w:sz w:val="24"/>
          <w:szCs w:val="24"/>
          <w:lang w:val="id-ID"/>
        </w:rPr>
        <w:t>P</w:t>
      </w:r>
      <w:r w:rsidR="00D10ADA">
        <w:rPr>
          <w:rFonts w:ascii="Arial" w:hAnsi="Arial" w:cs="Arial"/>
          <w:color w:val="000000"/>
          <w:sz w:val="24"/>
          <w:szCs w:val="24"/>
          <w:lang w:val="id-ID"/>
        </w:rPr>
        <w:t>elayanan</w:t>
      </w:r>
      <w:r w:rsidR="00D10ADA" w:rsidRPr="00D574F2">
        <w:rPr>
          <w:rFonts w:ascii="Arial" w:hAnsi="Arial" w:cs="Arial"/>
          <w:color w:val="000000"/>
          <w:sz w:val="24"/>
          <w:szCs w:val="24"/>
          <w:lang w:val="id-ID"/>
        </w:rPr>
        <w:t>/</w:t>
      </w:r>
      <w:r w:rsidR="00D10ADA" w:rsidRPr="00EB758B">
        <w:rPr>
          <w:rFonts w:ascii="Arial" w:hAnsi="Arial" w:cs="Arial"/>
          <w:color w:val="000000"/>
          <w:sz w:val="24"/>
          <w:szCs w:val="24"/>
          <w:lang w:val="id-ID"/>
        </w:rPr>
        <w:t xml:space="preserve">Pengabdian </w:t>
      </w:r>
      <w:r w:rsidR="00D10ADA">
        <w:rPr>
          <w:rFonts w:ascii="Arial" w:hAnsi="Arial" w:cs="Arial"/>
          <w:color w:val="000000"/>
          <w:sz w:val="24"/>
          <w:szCs w:val="24"/>
          <w:lang w:val="id-ID"/>
        </w:rPr>
        <w:t>k</w:t>
      </w:r>
      <w:r w:rsidR="00D10ADA" w:rsidRPr="00EB758B">
        <w:rPr>
          <w:rFonts w:ascii="Arial" w:hAnsi="Arial" w:cs="Arial"/>
          <w:color w:val="000000"/>
          <w:sz w:val="24"/>
          <w:szCs w:val="24"/>
          <w:lang w:val="id-ID"/>
        </w:rPr>
        <w:t>epada Masyarakat</w:t>
      </w:r>
      <w:bookmarkEnd w:id="12"/>
      <w:r w:rsidR="00D10ADA" w:rsidRPr="00EB758B">
        <w:rPr>
          <w:rFonts w:ascii="Arial" w:hAnsi="Arial" w:cs="Arial"/>
          <w:color w:val="000000"/>
          <w:sz w:val="24"/>
          <w:szCs w:val="24"/>
          <w:lang w:val="id-ID"/>
        </w:rPr>
        <w:t xml:space="preserve">, </w:t>
      </w:r>
      <w:r w:rsidR="00D10ADA">
        <w:rPr>
          <w:rFonts w:ascii="Arial" w:hAnsi="Arial" w:cs="Arial"/>
          <w:color w:val="000000"/>
          <w:sz w:val="24"/>
          <w:szCs w:val="24"/>
          <w:lang w:val="id-ID"/>
        </w:rPr>
        <w:t xml:space="preserve">dan </w:t>
      </w:r>
      <w:bookmarkEnd w:id="13"/>
      <w:r w:rsidR="00D10ADA">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ulan mutu penelitian, pelayanan</w:t>
      </w:r>
      <w:r w:rsidRPr="00EB758B">
        <w:rPr>
          <w:rFonts w:cs="Arial"/>
          <w:color w:val="000000"/>
          <w:lang w:val="id-ID"/>
        </w:rPr>
        <w:t>/</w:t>
      </w:r>
      <w:r w:rsidRPr="00A42B1E">
        <w:rPr>
          <w:rFonts w:cs="Arial"/>
          <w:color w:val="000000"/>
          <w:lang w:val="id-ID"/>
        </w:rPr>
        <w:t>pengabdian kepada masyarakat, dan kerjasama yang diselenggarakan untuk dan terkait dengan pengembangan mutu program studi. Kelayakan penjaminan mutu ini sangat dipengaruhi oleh mutu pengelolaan dan pelaksanaannya. Sistem pengelolaan pendidikan, penelitian, pelayanan/peng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studi 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studi 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studi harus memiliki akses </w:t>
      </w:r>
      <w:r w:rsidRPr="00A42B1E">
        <w:rPr>
          <w:rFonts w:cs="Arial"/>
          <w:color w:val="000000"/>
          <w:lang w:val="id-ID"/>
        </w:rPr>
        <w:t>yang luas terhadap penelitian, pelayanan/pengabdian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studi </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penelitian, pelayanan/</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studi </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pelayanan/pengabdian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rogram studi 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pelayanan/pengabdian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studi 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studi dan institusi</w:t>
      </w:r>
      <w:r w:rsidRPr="00EB758B">
        <w:rPr>
          <w:rFonts w:cs="Arial"/>
          <w:color w:val="000000"/>
          <w:lang w:val="id-ID"/>
        </w:rPr>
        <w:t>.</w:t>
      </w:r>
      <w:r w:rsidRPr="00A42B1E">
        <w:rPr>
          <w:rFonts w:cs="Arial"/>
          <w:color w:val="000000"/>
          <w:lang w:val="id-ID"/>
        </w:rPr>
        <w:t xml:space="preserve"> Dosen dan mahasiswa program studi terlibat dalam pelaksanaan penelitian 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studi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pelayanan/pengabdian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dalam masyarakat. P</w:t>
      </w:r>
      <w:r>
        <w:rPr>
          <w:rFonts w:cs="Arial"/>
          <w:color w:val="000000"/>
          <w:lang w:val="id-ID"/>
        </w:rPr>
        <w:t>elayanan</w:t>
      </w:r>
      <w:r w:rsidRPr="00A42B1E">
        <w:rPr>
          <w:rFonts w:cs="Arial"/>
          <w:color w:val="000000"/>
          <w:lang w:val="id-ID"/>
        </w:rPr>
        <w:t xml:space="preserve">/pengabdian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studi </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Pelayanan</w:t>
      </w:r>
      <w:r w:rsidRPr="00765386">
        <w:rPr>
          <w:rFonts w:cs="Arial"/>
          <w:color w:val="000000"/>
          <w:lang w:val="id-ID"/>
        </w:rPr>
        <w:t xml:space="preserve">/pengabdian kepada masyarakat dilaksanakan sebagai perwujudan kontribusi kepakaran, kegiatan pemanfaatan hasil pendidikan, dan/atau penelitian </w:t>
      </w:r>
      <w:r w:rsidRPr="00765386">
        <w:rPr>
          <w:rFonts w:cs="Arial"/>
          <w:color w:val="000000"/>
          <w:lang w:val="id-ID"/>
        </w:rPr>
        <w:lastRenderedPageBreak/>
        <w:t>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Program studi</w:t>
      </w:r>
      <w:r w:rsidRPr="00EB758B">
        <w:rPr>
          <w:rFonts w:cs="Arial"/>
          <w:color w:val="000000"/>
          <w:lang w:val="id-ID"/>
        </w:rPr>
        <w:t xml:space="preserve"> </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Pr="008F66BB">
        <w:rPr>
          <w:rFonts w:cs="Arial"/>
          <w:lang w:val="id-ID"/>
        </w:rPr>
        <w:t>kedokteran hewan</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program studi</w:t>
      </w:r>
      <w:r w:rsidR="00D10ADA" w:rsidRPr="00EB758B">
        <w:rPr>
          <w:rFonts w:cs="Arial"/>
          <w:lang w:val="id-ID"/>
        </w:rPr>
        <w:t xml:space="preserve">, </w:t>
      </w:r>
      <w:r w:rsidR="00D10ADA" w:rsidRPr="008F66BB">
        <w:rPr>
          <w:rFonts w:cs="Arial"/>
          <w:lang w:val="id-ID"/>
        </w:rPr>
        <w:t>yang dilakukan oleh dosen tetap yang bidang keahliannya sama dengan program studi 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studi 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Karya-karya program studi 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pelayanan/p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yang bidang keahliannya sama dengan program studi</w:t>
      </w:r>
      <w:r w:rsidRPr="00EB758B">
        <w:rPr>
          <w:rFonts w:cs="Arial"/>
          <w:lang w:val="id-ID"/>
        </w:rPr>
        <w:t xml:space="preserve"> selama tiga tahun</w:t>
      </w:r>
      <w:r w:rsidRPr="00966E26">
        <w:rPr>
          <w:rFonts w:cs="Arial"/>
          <w:lang w:val="id-ID"/>
        </w:rPr>
        <w:t xml:space="preserve"> serta keterlibatan mahasiswa dalam kegiatan </w:t>
      </w:r>
      <w:r w:rsidRPr="00EB758B">
        <w:rPr>
          <w:rFonts w:cs="Arial"/>
          <w:lang w:val="id-ID"/>
        </w:rPr>
        <w:t>pelayanan/</w:t>
      </w:r>
      <w:r w:rsidRPr="00966E26">
        <w:rPr>
          <w:rFonts w:cs="Arial"/>
          <w:lang w:val="id-ID"/>
        </w:rPr>
        <w:t>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Pr="00AD10F8" w:rsidRDefault="00D10ADA" w:rsidP="00AD10F8">
      <w:pPr>
        <w:pStyle w:val="Heading1"/>
        <w:spacing w:before="0" w:after="0"/>
        <w:jc w:val="center"/>
        <w:rPr>
          <w:rFonts w:ascii="Arial" w:hAnsi="Arial" w:cs="Arial"/>
          <w:color w:val="000000"/>
          <w:sz w:val="24"/>
          <w:szCs w:val="24"/>
          <w:lang w:val="id-ID"/>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D10ADA" w:rsidRPr="00AD10F8" w:rsidRDefault="00D10ADA" w:rsidP="00AD10F8">
      <w:pPr>
        <w:pStyle w:val="Heading1"/>
        <w:spacing w:before="0" w:after="0"/>
        <w:jc w:val="center"/>
        <w:rPr>
          <w:rFonts w:ascii="Arial" w:hAnsi="Arial" w:cs="Arial"/>
          <w:color w:val="000000"/>
          <w:sz w:val="24"/>
          <w:szCs w:val="24"/>
          <w:lang w:val="id-ID"/>
        </w:rPr>
      </w:pPr>
      <w:r w:rsidRPr="00AD10F8">
        <w:rPr>
          <w:rFonts w:ascii="Arial" w:hAnsi="Arial" w:cs="Arial"/>
          <w:color w:val="000000"/>
          <w:sz w:val="24"/>
          <w:szCs w:val="24"/>
          <w:lang w:val="id-ID"/>
        </w:rPr>
        <w:t xml:space="preserve">PROSEDUR AKREDITASI </w:t>
      </w:r>
    </w:p>
    <w:p w:rsidR="00D10ADA" w:rsidRPr="00AD10F8" w:rsidRDefault="00D10ADA" w:rsidP="00AD10F8">
      <w:pPr>
        <w:pStyle w:val="Heading1"/>
        <w:spacing w:before="0" w:after="0"/>
        <w:jc w:val="center"/>
        <w:rPr>
          <w:rFonts w:ascii="Arial" w:hAnsi="Arial" w:cs="Arial"/>
          <w:color w:val="000000"/>
          <w:sz w:val="24"/>
          <w:szCs w:val="24"/>
          <w:lang w:val="id-ID"/>
        </w:rPr>
      </w:pPr>
      <w:r w:rsidRPr="00AD10F8">
        <w:rPr>
          <w:rFonts w:ascii="Arial" w:hAnsi="Arial" w:cs="Arial"/>
          <w:color w:val="000000"/>
          <w:sz w:val="24"/>
          <w:szCs w:val="24"/>
          <w:lang w:val="id-ID"/>
        </w:rPr>
        <w:t>PROGRAM STUDI KEDOKTERAN HEWAN</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studi kedokteran hewan dilakukan melalui </w:t>
      </w:r>
      <w:r w:rsidRPr="00EB758B">
        <w:rPr>
          <w:rFonts w:cs="Arial"/>
          <w:i/>
          <w:lang w:val="id-ID"/>
        </w:rPr>
        <w:t>peer review</w:t>
      </w:r>
      <w:r w:rsidRPr="00EB758B">
        <w:rPr>
          <w:rFonts w:cs="Arial"/>
          <w:lang w:val="id-ID"/>
        </w:rPr>
        <w:t xml:space="preserve"> oleh tim asesor yang memahami hakikat penyelenggaraan program studi kedokteran hewan. Tim asesor dimaksud terdiri atas pakar-pakar yang berpengalaman dari berbagai bidang ilmu kedokt</w:t>
      </w:r>
      <w:r>
        <w:rPr>
          <w:rFonts w:cs="Arial"/>
          <w:lang w:val="id-ID"/>
        </w:rPr>
        <w:t>eran hewan</w:t>
      </w:r>
      <w:r w:rsidRPr="00EB758B">
        <w:rPr>
          <w:rFonts w:cs="Arial"/>
          <w:lang w:val="id-ID"/>
        </w:rPr>
        <w:t xml:space="preserve"> yang menguasai pelaksanaan pengelolaan </w:t>
      </w:r>
      <w:r w:rsidRPr="00F91F61">
        <w:rPr>
          <w:rFonts w:cs="Arial"/>
          <w:lang w:val="id-ID"/>
        </w:rPr>
        <w:t>program studi</w:t>
      </w:r>
      <w:r w:rsidRPr="00EB758B">
        <w:rPr>
          <w:rFonts w:cs="Arial"/>
          <w:lang w:val="id-ID"/>
        </w:rPr>
        <w:t xml:space="preserve">. Semua program studi kedokteran hewan akan diakreditasi secara berkala. Akreditasi dilakukan oleh BAN-PT terhadap program studi kedokteran hewan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D10ADA" w:rsidRPr="00EB758B" w:rsidRDefault="00D10ADA" w:rsidP="0066484E">
      <w:pPr>
        <w:numPr>
          <w:ilvl w:val="0"/>
          <w:numId w:val="15"/>
        </w:numPr>
        <w:tabs>
          <w:tab w:val="clear" w:pos="1516"/>
        </w:tabs>
        <w:ind w:left="1080" w:hanging="540"/>
        <w:rPr>
          <w:lang w:val="nb-NO"/>
        </w:rPr>
      </w:pPr>
      <w:r w:rsidRPr="00EB758B">
        <w:rPr>
          <w:lang w:val="nb-NO"/>
        </w:rPr>
        <w:t xml:space="preserve">BAN-PT memberitahu program studi mengenai prosedur pelaksanaan akreditasi program studi. </w:t>
      </w:r>
    </w:p>
    <w:p w:rsidR="00D10ADA" w:rsidRPr="00EB758B" w:rsidRDefault="00D10ADA" w:rsidP="0066484E">
      <w:pPr>
        <w:numPr>
          <w:ilvl w:val="0"/>
          <w:numId w:val="15"/>
        </w:numPr>
        <w:tabs>
          <w:tab w:val="clear" w:pos="1516"/>
        </w:tabs>
        <w:ind w:left="1080" w:hanging="540"/>
        <w:rPr>
          <w:lang w:val="nb-NO"/>
        </w:rPr>
      </w:pPr>
      <w:r w:rsidRPr="00EB758B">
        <w:rPr>
          <w:lang w:val="nb-NO"/>
        </w:rPr>
        <w:t xml:space="preserve">Program studi menyusun laporan evaluasi-diri dan mengisi borang sesuai dengan cara yang dituangkan dalam Buku IV: </w:t>
      </w:r>
      <w:r>
        <w:rPr>
          <w:lang w:val="id-ID"/>
        </w:rPr>
        <w:t>PANDUAN</w:t>
      </w:r>
      <w:r w:rsidRPr="00EB758B">
        <w:rPr>
          <w:lang w:val="nb-NO"/>
        </w:rPr>
        <w:t xml:space="preserve"> PENGISIAN BORANG.</w:t>
      </w:r>
    </w:p>
    <w:p w:rsidR="00D10ADA" w:rsidRPr="00CD3B8C" w:rsidRDefault="00D10ADA" w:rsidP="0066484E">
      <w:pPr>
        <w:numPr>
          <w:ilvl w:val="0"/>
          <w:numId w:val="15"/>
        </w:numPr>
        <w:tabs>
          <w:tab w:val="clear" w:pos="1516"/>
        </w:tabs>
        <w:ind w:left="1080" w:hanging="540"/>
        <w:rPr>
          <w:lang w:val="nb-NO"/>
        </w:rPr>
      </w:pPr>
      <w:r w:rsidRPr="00EB758B">
        <w:rPr>
          <w:lang w:val="nb-NO"/>
        </w:rPr>
        <w:t xml:space="preserve">Program studi mengirimkan borang beserta lampiran-lampirannya dan laporan evaluasi-diri kepada BAN-PT, </w:t>
      </w:r>
      <w:r>
        <w:rPr>
          <w:lang w:val="nb-NO"/>
        </w:rPr>
        <w:t xml:space="preserve">beserta surat pernyataan dari pimpinan pimpinan perguruan tinggi, </w:t>
      </w:r>
      <w:r>
        <w:rPr>
          <w:lang w:val="id-ID"/>
        </w:rPr>
        <w:t>surat keputusan p</w:t>
      </w:r>
      <w:r w:rsidRPr="00EB758B">
        <w:rPr>
          <w:lang w:val="nb-NO"/>
        </w:rPr>
        <w:t xml:space="preserve">endirian </w:t>
      </w:r>
      <w:r>
        <w:rPr>
          <w:lang w:val="id-ID"/>
        </w:rPr>
        <w:t>p</w:t>
      </w:r>
      <w:r w:rsidRPr="0081528E">
        <w:rPr>
          <w:lang w:val="id-ID"/>
        </w:rPr>
        <w:t xml:space="preserve">rogram </w:t>
      </w:r>
      <w:r>
        <w:rPr>
          <w:lang w:val="id-ID"/>
        </w:rPr>
        <w:t>s</w:t>
      </w:r>
      <w:r w:rsidRPr="0081528E">
        <w:rPr>
          <w:lang w:val="id-ID"/>
        </w:rPr>
        <w:t>tudi</w:t>
      </w:r>
      <w:r w:rsidRPr="00EB758B">
        <w:rPr>
          <w:lang w:val="nb-NO"/>
        </w:rPr>
        <w:t xml:space="preserve"> dan </w:t>
      </w:r>
      <w:r>
        <w:rPr>
          <w:lang w:val="id-ID"/>
        </w:rPr>
        <w:t>i</w:t>
      </w:r>
      <w:r w:rsidRPr="00EB758B">
        <w:rPr>
          <w:lang w:val="nb-NO"/>
        </w:rPr>
        <w:t xml:space="preserve">zin </w:t>
      </w:r>
      <w:r>
        <w:rPr>
          <w:lang w:val="id-ID"/>
        </w:rPr>
        <w:t>o</w:t>
      </w:r>
      <w:r w:rsidRPr="00EB758B">
        <w:rPr>
          <w:lang w:val="nb-NO"/>
        </w:rPr>
        <w:t xml:space="preserve">perasional </w:t>
      </w:r>
      <w:r>
        <w:rPr>
          <w:lang w:val="id-ID"/>
        </w:rPr>
        <w:t>p</w:t>
      </w:r>
      <w:r w:rsidRPr="00EB758B">
        <w:rPr>
          <w:lang w:val="nb-NO"/>
        </w:rPr>
        <w:t xml:space="preserve">rogram </w:t>
      </w:r>
      <w:r>
        <w:rPr>
          <w:lang w:val="id-ID"/>
        </w:rPr>
        <w:t>s</w:t>
      </w:r>
      <w:r w:rsidRPr="00EB758B">
        <w:rPr>
          <w:lang w:val="nb-NO"/>
        </w:rPr>
        <w:t>tudi.</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w:t>
      </w:r>
      <w:proofErr w:type="gramStart"/>
      <w:r w:rsidRPr="00DC62C0">
        <w:t>tim</w:t>
      </w:r>
      <w:proofErr w:type="gramEnd"/>
      <w:r w:rsidRPr="00DC62C0">
        <w:t xml:space="preserve"> asesor yang terdiri atas </w:t>
      </w:r>
      <w:r>
        <w:rPr>
          <w:lang w:val="id-ID"/>
        </w:rPr>
        <w:t>dua</w:t>
      </w:r>
      <w:r w:rsidRPr="00DC62C0">
        <w:t xml:space="preserve"> orang pakar sejawat yang memahami penyelenggaraan program studi.</w:t>
      </w:r>
    </w:p>
    <w:p w:rsidR="00D10ADA" w:rsidRPr="00DC62C0" w:rsidRDefault="00D10ADA" w:rsidP="0066484E">
      <w:pPr>
        <w:numPr>
          <w:ilvl w:val="0"/>
          <w:numId w:val="15"/>
        </w:numPr>
        <w:tabs>
          <w:tab w:val="clear" w:pos="1516"/>
        </w:tabs>
        <w:ind w:left="1080" w:hanging="540"/>
      </w:pPr>
      <w:r w:rsidRPr="00DC62C0">
        <w:t>Setiap asesor secara mandiri menilai dokumen akreditasi program studi yang terdiri atas borang (Buku III), serta laporan evaluasi-diri program studi 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 xml:space="preserve">Pada akhir kegiatan asesmen kecukupan tersebut setiap anggota </w:t>
      </w:r>
      <w:proofErr w:type="gramStart"/>
      <w:r w:rsidRPr="00DC62C0">
        <w:t>tim</w:t>
      </w:r>
      <w:proofErr w:type="gramEnd"/>
      <w:r w:rsidRPr="00DC62C0">
        <w:t xml:space="preserve">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proofErr w:type="gramStart"/>
      <w:r>
        <w:rPr>
          <w:lang w:val="id-ID"/>
        </w:rPr>
        <w:t xml:space="preserve">satu </w:t>
      </w:r>
      <w:r w:rsidRPr="00DC62C0">
        <w:t xml:space="preserve"> minggu</w:t>
      </w:r>
      <w:proofErr w:type="gramEnd"/>
      <w:r w:rsidRPr="00DC62C0">
        <w:t xml:space="preserve">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BAN-PT menetapkan hasil akreditasi program studi.</w:t>
      </w:r>
    </w:p>
    <w:p w:rsidR="00D10ADA" w:rsidRPr="00EB758B" w:rsidRDefault="00D10ADA" w:rsidP="0066484E">
      <w:pPr>
        <w:numPr>
          <w:ilvl w:val="0"/>
          <w:numId w:val="15"/>
        </w:numPr>
        <w:tabs>
          <w:tab w:val="clear" w:pos="1516"/>
        </w:tabs>
        <w:ind w:left="1080" w:hanging="540"/>
        <w:rPr>
          <w:lang w:val="es-ES"/>
        </w:rPr>
      </w:pPr>
      <w:r w:rsidRPr="00EB758B">
        <w:rPr>
          <w:lang w:val="es-ES"/>
        </w:rPr>
        <w:t>BAN-PT mengumumkan hasil akreditasi kepada masyarakat luas, menginformasikan hasil keputusan kepada asesor yang terkait, dan menyampaikan sertifikat akreditasi program studi melalui perguruan tinggi yang bersangkutan.</w:t>
      </w:r>
    </w:p>
    <w:p w:rsidR="00D10ADA" w:rsidRPr="00AD10F8" w:rsidRDefault="00D10ADA" w:rsidP="005F4A5D">
      <w:pPr>
        <w:numPr>
          <w:ilvl w:val="0"/>
          <w:numId w:val="15"/>
        </w:numPr>
        <w:tabs>
          <w:tab w:val="clear" w:pos="1516"/>
        </w:tabs>
        <w:ind w:left="1080" w:hanging="540"/>
        <w:rPr>
          <w:lang w:val="es-ES"/>
        </w:rPr>
      </w:pPr>
      <w:r w:rsidRPr="00AD10F8">
        <w:rPr>
          <w:lang w:val="es-ES"/>
        </w:rPr>
        <w:t>Jika program studi keberatan dengan hasil akreditasi, program studi dapat mengajukan keberatannya dengan menyampaikan tambahan dokumen pendukung dalam waktu selambat-lambatnya satu bulan sejak diumumkan dalam situs BAN-PT:</w:t>
      </w: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lastRenderedPageBreak/>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footerReference w:type="default" r:id="rId1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7E" w:rsidRDefault="002D5D7E" w:rsidP="00A91C8D">
      <w:r>
        <w:separator/>
      </w:r>
    </w:p>
  </w:endnote>
  <w:endnote w:type="continuationSeparator" w:id="0">
    <w:p w:rsidR="002D5D7E" w:rsidRDefault="002D5D7E"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2908FA"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sidRPr="00941569">
      <w:rPr>
        <w:rFonts w:cs="Arial"/>
        <w:iCs/>
        <w:color w:val="000000" w:themeColor="text1"/>
        <w:sz w:val="18"/>
        <w:szCs w:val="18"/>
        <w:lang w:val="id-ID"/>
      </w:rPr>
      <w:t>BAN-PT</w:t>
    </w:r>
    <w:r w:rsidRPr="00941569">
      <w:rPr>
        <w:rFonts w:cs="Arial"/>
        <w:iCs/>
        <w:color w:val="000000" w:themeColor="text1"/>
        <w:sz w:val="18"/>
        <w:szCs w:val="18"/>
        <w:lang w:val="nb-NO"/>
      </w:rPr>
      <w:t>:</w:t>
    </w:r>
    <w:r w:rsidRPr="00941569">
      <w:rPr>
        <w:rFonts w:cs="Arial"/>
        <w:iCs/>
        <w:color w:val="000000" w:themeColor="text1"/>
        <w:sz w:val="18"/>
        <w:szCs w:val="18"/>
        <w:lang w:val="id-ID"/>
      </w:rPr>
      <w:t xml:space="preserve"> </w:t>
    </w:r>
    <w:r w:rsidRPr="00941569">
      <w:rPr>
        <w:rFonts w:cs="Arial"/>
        <w:color w:val="000000" w:themeColor="text1"/>
        <w:sz w:val="18"/>
        <w:szCs w:val="18"/>
        <w:lang w:val="id-ID"/>
      </w:rPr>
      <w:t>Standar dan Prosedur Akreditasi</w:t>
    </w:r>
    <w:r w:rsidRPr="00941569">
      <w:rPr>
        <w:rFonts w:cs="Arial"/>
        <w:color w:val="000000" w:themeColor="text1"/>
        <w:sz w:val="18"/>
        <w:szCs w:val="18"/>
        <w:lang w:val="nb-NO"/>
      </w:rPr>
      <w:t xml:space="preserve"> Program </w:t>
    </w:r>
    <w:r w:rsidRPr="00941569">
      <w:rPr>
        <w:rFonts w:cs="Arial"/>
        <w:color w:val="000000" w:themeColor="text1"/>
        <w:sz w:val="18"/>
        <w:szCs w:val="18"/>
        <w:lang w:val="id-ID"/>
      </w:rPr>
      <w:t>S</w:t>
    </w:r>
    <w:r w:rsidRPr="00941569">
      <w:rPr>
        <w:rFonts w:cs="Arial"/>
        <w:color w:val="000000" w:themeColor="text1"/>
        <w:sz w:val="18"/>
        <w:szCs w:val="18"/>
        <w:lang w:val="nb-NO"/>
      </w:rPr>
      <w:t xml:space="preserve">tudi </w:t>
    </w:r>
    <w:r w:rsidRPr="00941569">
      <w:rPr>
        <w:rFonts w:cs="Arial"/>
        <w:color w:val="000000" w:themeColor="text1"/>
        <w:sz w:val="18"/>
        <w:szCs w:val="18"/>
        <w:lang w:val="id-ID"/>
      </w:rPr>
      <w:t>K</w:t>
    </w:r>
    <w:r w:rsidRPr="00941569">
      <w:rPr>
        <w:rFonts w:cs="Arial"/>
        <w:color w:val="000000" w:themeColor="text1"/>
        <w:sz w:val="18"/>
        <w:szCs w:val="18"/>
        <w:lang w:val="nb-NO"/>
      </w:rPr>
      <w:t>edokteran</w:t>
    </w:r>
    <w:r w:rsidRPr="00941569">
      <w:rPr>
        <w:rFonts w:cs="Arial"/>
        <w:color w:val="000000" w:themeColor="text1"/>
        <w:sz w:val="18"/>
        <w:szCs w:val="18"/>
        <w:lang w:val="id-ID"/>
      </w:rPr>
      <w:t xml:space="preserve"> H</w:t>
    </w:r>
    <w:r w:rsidRPr="00941569">
      <w:rPr>
        <w:rFonts w:cs="Arial"/>
        <w:color w:val="000000" w:themeColor="text1"/>
        <w:sz w:val="18"/>
        <w:szCs w:val="18"/>
        <w:lang w:val="nb-NO"/>
      </w:rPr>
      <w:t>ewan</w:t>
    </w:r>
    <w:r w:rsidRPr="00941569">
      <w:rPr>
        <w:rFonts w:cs="Arial"/>
        <w:color w:val="000000" w:themeColor="text1"/>
        <w:sz w:val="18"/>
        <w:szCs w:val="18"/>
        <w:lang w:val="id-ID"/>
      </w:rPr>
      <w:t xml:space="preserve"> 2013     </w:t>
    </w:r>
    <w:r w:rsidRPr="00941569">
      <w:rPr>
        <w:rFonts w:cs="Arial"/>
        <w:color w:val="000000" w:themeColor="text1"/>
        <w:sz w:val="18"/>
        <w:szCs w:val="18"/>
        <w:lang w:val="id-ID"/>
      </w:rPr>
      <w:tab/>
    </w:r>
    <w:r w:rsidR="00744CA6" w:rsidRPr="00941569">
      <w:rPr>
        <w:rStyle w:val="PageNumber"/>
        <w:color w:val="000000" w:themeColor="text1"/>
        <w:sz w:val="18"/>
        <w:szCs w:val="18"/>
      </w:rPr>
      <w:fldChar w:fldCharType="begin"/>
    </w:r>
    <w:r w:rsidRPr="00941569">
      <w:rPr>
        <w:rStyle w:val="PageNumber"/>
        <w:color w:val="000000" w:themeColor="text1"/>
        <w:sz w:val="18"/>
        <w:szCs w:val="18"/>
      </w:rPr>
      <w:instrText xml:space="preserve"> PAGE </w:instrText>
    </w:r>
    <w:r w:rsidR="00744CA6" w:rsidRPr="00941569">
      <w:rPr>
        <w:rStyle w:val="PageNumber"/>
        <w:color w:val="000000" w:themeColor="text1"/>
        <w:sz w:val="18"/>
        <w:szCs w:val="18"/>
      </w:rPr>
      <w:fldChar w:fldCharType="separate"/>
    </w:r>
    <w:r w:rsidR="000809A8">
      <w:rPr>
        <w:rStyle w:val="PageNumber"/>
        <w:noProof/>
        <w:color w:val="000000" w:themeColor="text1"/>
        <w:sz w:val="18"/>
        <w:szCs w:val="18"/>
      </w:rPr>
      <w:t>ii</w:t>
    </w:r>
    <w:r w:rsidR="00744CA6" w:rsidRPr="00941569">
      <w:rPr>
        <w:rStyle w:val="PageNumber"/>
        <w:color w:val="000000" w:themeColor="text1"/>
        <w:sz w:val="18"/>
        <w:szCs w:val="18"/>
      </w:rPr>
      <w:fldChar w:fldCharType="end"/>
    </w:r>
    <w:r w:rsidRPr="00941569">
      <w:rPr>
        <w:rFonts w:cs="Arial"/>
        <w:color w:val="000000" w:themeColor="text1"/>
        <w:sz w:val="18"/>
        <w:szCs w:val="18"/>
        <w:lang w:val="id-ID"/>
      </w:rPr>
      <w:t xml:space="preserve">  </w:t>
    </w:r>
    <w:r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3597"/>
      <w:docPartObj>
        <w:docPartGallery w:val="Page Numbers (Bottom of Page)"/>
        <w:docPartUnique/>
      </w:docPartObj>
    </w:sdtPr>
    <w:sdtEndPr>
      <w:rPr>
        <w:noProof/>
      </w:rPr>
    </w:sdtEndPr>
    <w:sdtContent>
      <w:p w:rsidR="000809A8" w:rsidRDefault="000809A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0809A8" w:rsidRDefault="000809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9A8" w:rsidRPr="00941569" w:rsidRDefault="000809A8"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sidRPr="00941569">
      <w:rPr>
        <w:rFonts w:cs="Arial"/>
        <w:iCs/>
        <w:color w:val="000000" w:themeColor="text1"/>
        <w:sz w:val="18"/>
        <w:szCs w:val="18"/>
        <w:lang w:val="id-ID"/>
      </w:rPr>
      <w:t>BAN-PT</w:t>
    </w:r>
    <w:r w:rsidRPr="00941569">
      <w:rPr>
        <w:rFonts w:cs="Arial"/>
        <w:iCs/>
        <w:color w:val="000000" w:themeColor="text1"/>
        <w:sz w:val="18"/>
        <w:szCs w:val="18"/>
        <w:lang w:val="nb-NO"/>
      </w:rPr>
      <w:t>:</w:t>
    </w:r>
    <w:r w:rsidRPr="00941569">
      <w:rPr>
        <w:rFonts w:cs="Arial"/>
        <w:iCs/>
        <w:color w:val="000000" w:themeColor="text1"/>
        <w:sz w:val="18"/>
        <w:szCs w:val="18"/>
        <w:lang w:val="id-ID"/>
      </w:rPr>
      <w:t xml:space="preserve"> </w:t>
    </w:r>
    <w:r w:rsidRPr="00941569">
      <w:rPr>
        <w:rFonts w:cs="Arial"/>
        <w:color w:val="000000" w:themeColor="text1"/>
        <w:sz w:val="18"/>
        <w:szCs w:val="18"/>
        <w:lang w:val="id-ID"/>
      </w:rPr>
      <w:t>Standar dan Prosedur Akreditasi</w:t>
    </w:r>
    <w:r w:rsidRPr="00941569">
      <w:rPr>
        <w:rFonts w:cs="Arial"/>
        <w:color w:val="000000" w:themeColor="text1"/>
        <w:sz w:val="18"/>
        <w:szCs w:val="18"/>
        <w:lang w:val="nb-NO"/>
      </w:rPr>
      <w:t xml:space="preserve"> Program </w:t>
    </w:r>
    <w:r w:rsidRPr="00941569">
      <w:rPr>
        <w:rFonts w:cs="Arial"/>
        <w:color w:val="000000" w:themeColor="text1"/>
        <w:sz w:val="18"/>
        <w:szCs w:val="18"/>
        <w:lang w:val="id-ID"/>
      </w:rPr>
      <w:t>S</w:t>
    </w:r>
    <w:r w:rsidRPr="00941569">
      <w:rPr>
        <w:rFonts w:cs="Arial"/>
        <w:color w:val="000000" w:themeColor="text1"/>
        <w:sz w:val="18"/>
        <w:szCs w:val="18"/>
        <w:lang w:val="nb-NO"/>
      </w:rPr>
      <w:t xml:space="preserve">tudi </w:t>
    </w:r>
    <w:r w:rsidRPr="00941569">
      <w:rPr>
        <w:rFonts w:cs="Arial"/>
        <w:color w:val="000000" w:themeColor="text1"/>
        <w:sz w:val="18"/>
        <w:szCs w:val="18"/>
        <w:lang w:val="id-ID"/>
      </w:rPr>
      <w:t>K</w:t>
    </w:r>
    <w:r w:rsidRPr="00941569">
      <w:rPr>
        <w:rFonts w:cs="Arial"/>
        <w:color w:val="000000" w:themeColor="text1"/>
        <w:sz w:val="18"/>
        <w:szCs w:val="18"/>
        <w:lang w:val="nb-NO"/>
      </w:rPr>
      <w:t>edokteran</w:t>
    </w:r>
    <w:r w:rsidRPr="00941569">
      <w:rPr>
        <w:rFonts w:cs="Arial"/>
        <w:color w:val="000000" w:themeColor="text1"/>
        <w:sz w:val="18"/>
        <w:szCs w:val="18"/>
        <w:lang w:val="id-ID"/>
      </w:rPr>
      <w:t xml:space="preserve"> H</w:t>
    </w:r>
    <w:r w:rsidRPr="00941569">
      <w:rPr>
        <w:rFonts w:cs="Arial"/>
        <w:color w:val="000000" w:themeColor="text1"/>
        <w:sz w:val="18"/>
        <w:szCs w:val="18"/>
        <w:lang w:val="nb-NO"/>
      </w:rPr>
      <w:t>ewan</w:t>
    </w:r>
    <w:r w:rsidRPr="00941569">
      <w:rPr>
        <w:rFonts w:cs="Arial"/>
        <w:color w:val="000000" w:themeColor="text1"/>
        <w:sz w:val="18"/>
        <w:szCs w:val="18"/>
        <w:lang w:val="id-ID"/>
      </w:rPr>
      <w:t xml:space="preserve"> 2013     </w:t>
    </w:r>
    <w:r w:rsidRPr="00941569">
      <w:rPr>
        <w:rFonts w:cs="Arial"/>
        <w:color w:val="000000" w:themeColor="text1"/>
        <w:sz w:val="18"/>
        <w:szCs w:val="18"/>
        <w:lang w:val="id-ID"/>
      </w:rPr>
      <w:tab/>
    </w:r>
    <w:r w:rsidRPr="00941569">
      <w:rPr>
        <w:rStyle w:val="PageNumber"/>
        <w:color w:val="000000" w:themeColor="text1"/>
        <w:sz w:val="18"/>
        <w:szCs w:val="18"/>
      </w:rPr>
      <w:fldChar w:fldCharType="begin"/>
    </w:r>
    <w:r w:rsidRPr="00941569">
      <w:rPr>
        <w:rStyle w:val="PageNumber"/>
        <w:color w:val="000000" w:themeColor="text1"/>
        <w:sz w:val="18"/>
        <w:szCs w:val="18"/>
      </w:rPr>
      <w:instrText xml:space="preserve"> PAGE </w:instrText>
    </w:r>
    <w:r w:rsidRPr="00941569">
      <w:rPr>
        <w:rStyle w:val="PageNumber"/>
        <w:color w:val="000000" w:themeColor="text1"/>
        <w:sz w:val="18"/>
        <w:szCs w:val="18"/>
      </w:rPr>
      <w:fldChar w:fldCharType="separate"/>
    </w:r>
    <w:r>
      <w:rPr>
        <w:rStyle w:val="PageNumber"/>
        <w:noProof/>
        <w:color w:val="000000" w:themeColor="text1"/>
        <w:sz w:val="18"/>
        <w:szCs w:val="18"/>
      </w:rPr>
      <w:t>18</w:t>
    </w:r>
    <w:r w:rsidRPr="00941569">
      <w:rPr>
        <w:rStyle w:val="PageNumber"/>
        <w:color w:val="000000" w:themeColor="text1"/>
        <w:sz w:val="18"/>
        <w:szCs w:val="18"/>
      </w:rPr>
      <w:fldChar w:fldCharType="end"/>
    </w:r>
    <w:r w:rsidRPr="00941569">
      <w:rPr>
        <w:rFonts w:cs="Arial"/>
        <w:color w:val="000000" w:themeColor="text1"/>
        <w:sz w:val="18"/>
        <w:szCs w:val="18"/>
        <w:lang w:val="id-ID"/>
      </w:rPr>
      <w:t xml:space="preserve">  </w:t>
    </w:r>
    <w:r w:rsidRPr="00941569">
      <w:rPr>
        <w:rStyle w:val="PageNumber"/>
        <w:color w:val="000000" w:themeColor="text1"/>
        <w:sz w:val="18"/>
        <w:szCs w:val="18"/>
      </w:rPr>
      <w:t xml:space="preserve"> </w:t>
    </w:r>
  </w:p>
  <w:p w:rsidR="000809A8" w:rsidRPr="005C67F8" w:rsidRDefault="000809A8" w:rsidP="0012341A">
    <w:pPr>
      <w:pStyle w:val="Footer"/>
      <w:pBdr>
        <w:top w:val="thinThickSmallGap" w:sz="24" w:space="1" w:color="622423"/>
      </w:pBdr>
      <w:tabs>
        <w:tab w:val="clear" w:pos="4680"/>
        <w:tab w:val="clear" w:pos="9360"/>
        <w:tab w:val="right" w:pos="8505"/>
      </w:tabs>
      <w:rPr>
        <w:rFonts w:ascii="Cambria" w:hAnsi="Cambria"/>
        <w:lang w:val="id-ID"/>
      </w:rPr>
    </w:pPr>
  </w:p>
  <w:p w:rsidR="000809A8" w:rsidRDefault="00080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7E" w:rsidRDefault="002D5D7E" w:rsidP="00A91C8D">
      <w:r>
        <w:separator/>
      </w:r>
    </w:p>
  </w:footnote>
  <w:footnote w:type="continuationSeparator" w:id="0">
    <w:p w:rsidR="002D5D7E" w:rsidRDefault="002D5D7E"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2855"/>
    <w:rsid w:val="00020F05"/>
    <w:rsid w:val="00022E29"/>
    <w:rsid w:val="000304AD"/>
    <w:rsid w:val="00033FB0"/>
    <w:rsid w:val="00034E6B"/>
    <w:rsid w:val="00046D98"/>
    <w:rsid w:val="00050889"/>
    <w:rsid w:val="0005436D"/>
    <w:rsid w:val="00056BBE"/>
    <w:rsid w:val="000809A8"/>
    <w:rsid w:val="00080D20"/>
    <w:rsid w:val="00086947"/>
    <w:rsid w:val="00095254"/>
    <w:rsid w:val="00095F57"/>
    <w:rsid w:val="000B0CFA"/>
    <w:rsid w:val="000D1B1C"/>
    <w:rsid w:val="000D4644"/>
    <w:rsid w:val="000D4AE8"/>
    <w:rsid w:val="000F5648"/>
    <w:rsid w:val="00103B66"/>
    <w:rsid w:val="00106994"/>
    <w:rsid w:val="0011362F"/>
    <w:rsid w:val="00121D5C"/>
    <w:rsid w:val="001222B2"/>
    <w:rsid w:val="0012341A"/>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781B"/>
    <w:rsid w:val="00267B5D"/>
    <w:rsid w:val="00276249"/>
    <w:rsid w:val="00280B5B"/>
    <w:rsid w:val="00282F61"/>
    <w:rsid w:val="002834CF"/>
    <w:rsid w:val="00284D93"/>
    <w:rsid w:val="002908FA"/>
    <w:rsid w:val="002909E6"/>
    <w:rsid w:val="00290D4D"/>
    <w:rsid w:val="00296205"/>
    <w:rsid w:val="002B15C5"/>
    <w:rsid w:val="002B396D"/>
    <w:rsid w:val="002B60C5"/>
    <w:rsid w:val="002B6D7A"/>
    <w:rsid w:val="002C1841"/>
    <w:rsid w:val="002C2D21"/>
    <w:rsid w:val="002C6E6E"/>
    <w:rsid w:val="002D5D7E"/>
    <w:rsid w:val="002D6B7B"/>
    <w:rsid w:val="002E4413"/>
    <w:rsid w:val="002F2959"/>
    <w:rsid w:val="002F2C6C"/>
    <w:rsid w:val="002F367F"/>
    <w:rsid w:val="002F492E"/>
    <w:rsid w:val="003014DA"/>
    <w:rsid w:val="00303C20"/>
    <w:rsid w:val="003104BD"/>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64CC"/>
    <w:rsid w:val="003F24C2"/>
    <w:rsid w:val="003F46B3"/>
    <w:rsid w:val="003F7915"/>
    <w:rsid w:val="004040F8"/>
    <w:rsid w:val="00404B01"/>
    <w:rsid w:val="00407640"/>
    <w:rsid w:val="00410B01"/>
    <w:rsid w:val="00411EBC"/>
    <w:rsid w:val="00417D5B"/>
    <w:rsid w:val="00422AC1"/>
    <w:rsid w:val="0042540A"/>
    <w:rsid w:val="0043041A"/>
    <w:rsid w:val="00432AAF"/>
    <w:rsid w:val="00437063"/>
    <w:rsid w:val="00442E99"/>
    <w:rsid w:val="00446052"/>
    <w:rsid w:val="004470AB"/>
    <w:rsid w:val="0044785D"/>
    <w:rsid w:val="00450881"/>
    <w:rsid w:val="004531C2"/>
    <w:rsid w:val="00454AAA"/>
    <w:rsid w:val="0046071B"/>
    <w:rsid w:val="00470326"/>
    <w:rsid w:val="00471173"/>
    <w:rsid w:val="00474186"/>
    <w:rsid w:val="00483321"/>
    <w:rsid w:val="00483F00"/>
    <w:rsid w:val="00486AD8"/>
    <w:rsid w:val="00487C92"/>
    <w:rsid w:val="00487CCA"/>
    <w:rsid w:val="0049057E"/>
    <w:rsid w:val="00493541"/>
    <w:rsid w:val="0049689E"/>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FD"/>
    <w:rsid w:val="00582DDC"/>
    <w:rsid w:val="0058700C"/>
    <w:rsid w:val="0059010B"/>
    <w:rsid w:val="0059034C"/>
    <w:rsid w:val="00590F1C"/>
    <w:rsid w:val="005956B6"/>
    <w:rsid w:val="005971C9"/>
    <w:rsid w:val="005A05DB"/>
    <w:rsid w:val="005B3D2C"/>
    <w:rsid w:val="005B6510"/>
    <w:rsid w:val="005C67F8"/>
    <w:rsid w:val="005D1743"/>
    <w:rsid w:val="005D2846"/>
    <w:rsid w:val="005E406A"/>
    <w:rsid w:val="005F4A5D"/>
    <w:rsid w:val="00606DC5"/>
    <w:rsid w:val="00616857"/>
    <w:rsid w:val="006222B8"/>
    <w:rsid w:val="0063048B"/>
    <w:rsid w:val="00632E1B"/>
    <w:rsid w:val="00633D3D"/>
    <w:rsid w:val="00646B1C"/>
    <w:rsid w:val="00657871"/>
    <w:rsid w:val="006609EE"/>
    <w:rsid w:val="006629A8"/>
    <w:rsid w:val="00662CE2"/>
    <w:rsid w:val="0066484E"/>
    <w:rsid w:val="00664857"/>
    <w:rsid w:val="006674A0"/>
    <w:rsid w:val="00672C07"/>
    <w:rsid w:val="0067308D"/>
    <w:rsid w:val="006749AA"/>
    <w:rsid w:val="00675513"/>
    <w:rsid w:val="00677118"/>
    <w:rsid w:val="006774CB"/>
    <w:rsid w:val="006843F6"/>
    <w:rsid w:val="006907E6"/>
    <w:rsid w:val="006A450D"/>
    <w:rsid w:val="006A5C92"/>
    <w:rsid w:val="006C3695"/>
    <w:rsid w:val="006C6579"/>
    <w:rsid w:val="006D3612"/>
    <w:rsid w:val="006E5154"/>
    <w:rsid w:val="006E69A6"/>
    <w:rsid w:val="006F15AF"/>
    <w:rsid w:val="006F777D"/>
    <w:rsid w:val="00703BF7"/>
    <w:rsid w:val="007053B2"/>
    <w:rsid w:val="007053FA"/>
    <w:rsid w:val="00706ED8"/>
    <w:rsid w:val="007244DF"/>
    <w:rsid w:val="00725AD2"/>
    <w:rsid w:val="0072656E"/>
    <w:rsid w:val="00732B92"/>
    <w:rsid w:val="007363D7"/>
    <w:rsid w:val="00740A19"/>
    <w:rsid w:val="00744CA6"/>
    <w:rsid w:val="00753E1D"/>
    <w:rsid w:val="00756D40"/>
    <w:rsid w:val="00757419"/>
    <w:rsid w:val="00760296"/>
    <w:rsid w:val="007622BD"/>
    <w:rsid w:val="00764A96"/>
    <w:rsid w:val="00765386"/>
    <w:rsid w:val="007720EE"/>
    <w:rsid w:val="00774042"/>
    <w:rsid w:val="00777F2F"/>
    <w:rsid w:val="00784FE4"/>
    <w:rsid w:val="007925C6"/>
    <w:rsid w:val="007941D5"/>
    <w:rsid w:val="00796174"/>
    <w:rsid w:val="007A2EC8"/>
    <w:rsid w:val="007A7734"/>
    <w:rsid w:val="007D2884"/>
    <w:rsid w:val="007D603A"/>
    <w:rsid w:val="007D7B18"/>
    <w:rsid w:val="007E52DE"/>
    <w:rsid w:val="007F2715"/>
    <w:rsid w:val="007F7101"/>
    <w:rsid w:val="008000F8"/>
    <w:rsid w:val="00800CC9"/>
    <w:rsid w:val="00807189"/>
    <w:rsid w:val="00811235"/>
    <w:rsid w:val="0081528E"/>
    <w:rsid w:val="008173F6"/>
    <w:rsid w:val="0082591D"/>
    <w:rsid w:val="00826309"/>
    <w:rsid w:val="00835524"/>
    <w:rsid w:val="0084238B"/>
    <w:rsid w:val="00842A1B"/>
    <w:rsid w:val="00843D65"/>
    <w:rsid w:val="00845CDB"/>
    <w:rsid w:val="00851871"/>
    <w:rsid w:val="008560B1"/>
    <w:rsid w:val="00861707"/>
    <w:rsid w:val="00861C34"/>
    <w:rsid w:val="00863F96"/>
    <w:rsid w:val="00865E5C"/>
    <w:rsid w:val="00866063"/>
    <w:rsid w:val="0087445F"/>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409DE"/>
    <w:rsid w:val="00941569"/>
    <w:rsid w:val="00960180"/>
    <w:rsid w:val="0096262F"/>
    <w:rsid w:val="00966E26"/>
    <w:rsid w:val="00971F76"/>
    <w:rsid w:val="00972756"/>
    <w:rsid w:val="0097662D"/>
    <w:rsid w:val="00992E63"/>
    <w:rsid w:val="0099383B"/>
    <w:rsid w:val="00994DC7"/>
    <w:rsid w:val="009A1E86"/>
    <w:rsid w:val="009B643C"/>
    <w:rsid w:val="009C469A"/>
    <w:rsid w:val="009C73B1"/>
    <w:rsid w:val="009D038D"/>
    <w:rsid w:val="009D4060"/>
    <w:rsid w:val="009D5C9D"/>
    <w:rsid w:val="009E139E"/>
    <w:rsid w:val="009E7727"/>
    <w:rsid w:val="009E7839"/>
    <w:rsid w:val="009F002B"/>
    <w:rsid w:val="009F3E43"/>
    <w:rsid w:val="00A07E87"/>
    <w:rsid w:val="00A14C94"/>
    <w:rsid w:val="00A1672F"/>
    <w:rsid w:val="00A405ED"/>
    <w:rsid w:val="00A42806"/>
    <w:rsid w:val="00A42B1E"/>
    <w:rsid w:val="00A61931"/>
    <w:rsid w:val="00A643B4"/>
    <w:rsid w:val="00A7097F"/>
    <w:rsid w:val="00A73D9A"/>
    <w:rsid w:val="00A83762"/>
    <w:rsid w:val="00A854B8"/>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E1BB8"/>
    <w:rsid w:val="00B033FB"/>
    <w:rsid w:val="00B034C9"/>
    <w:rsid w:val="00B1538F"/>
    <w:rsid w:val="00B3515D"/>
    <w:rsid w:val="00B35C84"/>
    <w:rsid w:val="00B40BC3"/>
    <w:rsid w:val="00B551BD"/>
    <w:rsid w:val="00B57826"/>
    <w:rsid w:val="00B60308"/>
    <w:rsid w:val="00B61266"/>
    <w:rsid w:val="00B741AA"/>
    <w:rsid w:val="00B74206"/>
    <w:rsid w:val="00B770C3"/>
    <w:rsid w:val="00B77B4A"/>
    <w:rsid w:val="00B90888"/>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779D"/>
    <w:rsid w:val="00C57842"/>
    <w:rsid w:val="00C57E4C"/>
    <w:rsid w:val="00C60ABC"/>
    <w:rsid w:val="00C61061"/>
    <w:rsid w:val="00C64A11"/>
    <w:rsid w:val="00C87C0B"/>
    <w:rsid w:val="00C93C4E"/>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4972"/>
    <w:rsid w:val="00E32C2B"/>
    <w:rsid w:val="00E33154"/>
    <w:rsid w:val="00E34830"/>
    <w:rsid w:val="00E44030"/>
    <w:rsid w:val="00E44F84"/>
    <w:rsid w:val="00E52AF0"/>
    <w:rsid w:val="00E55141"/>
    <w:rsid w:val="00E55911"/>
    <w:rsid w:val="00E57DA9"/>
    <w:rsid w:val="00E6613B"/>
    <w:rsid w:val="00E66DB9"/>
    <w:rsid w:val="00E7328F"/>
    <w:rsid w:val="00E736F5"/>
    <w:rsid w:val="00E74D6E"/>
    <w:rsid w:val="00E764C3"/>
    <w:rsid w:val="00E83F04"/>
    <w:rsid w:val="00E91709"/>
    <w:rsid w:val="00E921B1"/>
    <w:rsid w:val="00E92793"/>
    <w:rsid w:val="00EB758B"/>
    <w:rsid w:val="00EC4108"/>
    <w:rsid w:val="00ED175E"/>
    <w:rsid w:val="00ED2A69"/>
    <w:rsid w:val="00ED2BA9"/>
    <w:rsid w:val="00ED57F2"/>
    <w:rsid w:val="00ED6736"/>
    <w:rsid w:val="00ED7343"/>
    <w:rsid w:val="00EE564D"/>
    <w:rsid w:val="00F03AE5"/>
    <w:rsid w:val="00F1063C"/>
    <w:rsid w:val="00F12E85"/>
    <w:rsid w:val="00F254A7"/>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E4BB0"/>
    <w:rsid w:val="00FE6E31"/>
    <w:rsid w:val="00FF1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E1644-7051-4EF6-9B6E-6870A72B1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USER</cp:lastModifiedBy>
  <cp:revision>4</cp:revision>
  <cp:lastPrinted>2013-01-30T07:57:00Z</cp:lastPrinted>
  <dcterms:created xsi:type="dcterms:W3CDTF">2013-12-11T02:49:00Z</dcterms:created>
  <dcterms:modified xsi:type="dcterms:W3CDTF">2013-12-12T15:30:00Z</dcterms:modified>
</cp:coreProperties>
</file>