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EE2" w:rsidRPr="00800DBC" w:rsidRDefault="00800DBC" w:rsidP="002F4170">
      <w:pPr>
        <w:rPr>
          <w:sz w:val="44"/>
          <w:szCs w:val="44"/>
        </w:rPr>
      </w:pPr>
      <w:ins w:id="0" w:author="LAM014" w:date="2016-06-16T14:07:00Z">
        <w:r w:rsidRPr="00800DBC">
          <w:rPr>
            <w:noProof/>
            <w:lang w:val="id-ID" w:eastAsia="id-ID"/>
          </w:rPr>
          <mc:AlternateContent>
            <mc:Choice Requires="wpg">
              <w:drawing>
                <wp:anchor distT="0" distB="0" distL="114300" distR="114300" simplePos="0" relativeHeight="251658240" behindDoc="0" locked="0" layoutInCell="1" allowOverlap="1" wp14:anchorId="0FB23E92" wp14:editId="441726E1">
                  <wp:simplePos x="3057525" y="1419225"/>
                  <wp:positionH relativeFrom="margin">
                    <wp:align>center</wp:align>
                  </wp:positionH>
                  <wp:positionV relativeFrom="margin">
                    <wp:align>top</wp:align>
                  </wp:positionV>
                  <wp:extent cx="1705610" cy="1449070"/>
                  <wp:effectExtent l="0" t="0" r="0" b="0"/>
                  <wp:wrapSquare wrapText="bothSides"/>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5610" cy="1449270"/>
                            <a:chOff x="7183" y="2672"/>
                            <a:chExt cx="2221" cy="1810"/>
                          </a:xfrm>
                        </wpg:grpSpPr>
                        <wps:wsp>
                          <wps:cNvPr id="2" name="Text Box 5"/>
                          <wps:cNvSpPr txBox="1">
                            <a:spLocks noChangeArrowheads="1"/>
                          </wps:cNvSpPr>
                          <wps:spPr bwMode="auto">
                            <a:xfrm>
                              <a:off x="7183" y="3880"/>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800DBC" w:rsidRPr="008B1339" w:rsidRDefault="00800DBC" w:rsidP="00752E7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6" name="Picture 6"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0;margin-top:0;width:134.3pt;height:114.1pt;z-index:251658240;mso-position-horizontal:center;mso-position-horizontal-relative:margin;mso-position-vertical:top;mso-position-vertical-relative:margin" coordorigin="7183,2672" coordsize="2221,18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">
                  <v:shapetype id="_x0000_t202" coordsize="21600,21600" o:spt="202" path="m,l,21600r21600,l21600,xe">
                    <v:stroke joinstyle="miter"/>
                    <v:path gradientshapeok="t" o:connecttype="rect"/>
                  </v:shapetype>
                  <v:shape id="Text Box 5" o:spid="_x0000_s1027" type="#_x0000_t202" style="position:absolute;left:7183;top:3880;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800DBC" w:rsidRPr="008B1339" w:rsidRDefault="00800DBC" w:rsidP="00752E7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10" o:title="download"/>
                  </v:shape>
                  <w10:wrap type="square" anchorx="margin" anchory="margin"/>
                </v:group>
              </w:pict>
            </mc:Fallback>
          </mc:AlternateContent>
        </w:r>
      </w:ins>
    </w:p>
    <w:p w:rsidR="0081437B" w:rsidRPr="00800DBC" w:rsidRDefault="0081437B">
      <w:pPr>
        <w:jc w:val="center"/>
        <w:rPr>
          <w:sz w:val="40"/>
          <w:szCs w:val="40"/>
        </w:rPr>
      </w:pPr>
    </w:p>
    <w:p w:rsidR="0081437B" w:rsidRPr="00800DBC" w:rsidRDefault="0081437B">
      <w:pPr>
        <w:jc w:val="center"/>
        <w:rPr>
          <w:sz w:val="40"/>
          <w:szCs w:val="40"/>
        </w:rPr>
      </w:pPr>
    </w:p>
    <w:p w:rsidR="0081437B" w:rsidRPr="00800DBC" w:rsidRDefault="0081437B">
      <w:pPr>
        <w:jc w:val="center"/>
        <w:rPr>
          <w:sz w:val="40"/>
          <w:szCs w:val="40"/>
        </w:rPr>
      </w:pPr>
    </w:p>
    <w:p w:rsidR="0081437B" w:rsidRPr="00800DBC" w:rsidRDefault="0081437B">
      <w:pPr>
        <w:jc w:val="center"/>
        <w:rPr>
          <w:sz w:val="40"/>
          <w:szCs w:val="40"/>
        </w:rPr>
      </w:pPr>
    </w:p>
    <w:p w:rsidR="0081437B" w:rsidRPr="00800DBC" w:rsidRDefault="0081437B">
      <w:pPr>
        <w:jc w:val="center"/>
        <w:rPr>
          <w:b/>
          <w:sz w:val="20"/>
          <w:szCs w:val="20"/>
          <w:lang w:val="it-IT"/>
        </w:rPr>
      </w:pPr>
    </w:p>
    <w:p w:rsidR="0081437B" w:rsidRPr="00800DBC" w:rsidRDefault="0081437B">
      <w:pPr>
        <w:jc w:val="center"/>
        <w:rPr>
          <w:b/>
          <w:sz w:val="20"/>
          <w:szCs w:val="20"/>
          <w:lang w:val="it-IT"/>
        </w:rPr>
      </w:pPr>
    </w:p>
    <w:p w:rsidR="0081437B" w:rsidRPr="00800DBC" w:rsidRDefault="0081437B">
      <w:pPr>
        <w:jc w:val="center"/>
        <w:rPr>
          <w:b/>
          <w:sz w:val="20"/>
          <w:szCs w:val="20"/>
          <w:lang w:val="it-IT"/>
        </w:rPr>
      </w:pPr>
    </w:p>
    <w:p w:rsidR="0081437B" w:rsidRPr="00800DBC" w:rsidRDefault="0081437B">
      <w:pPr>
        <w:jc w:val="center"/>
        <w:rPr>
          <w:b/>
          <w:sz w:val="20"/>
          <w:szCs w:val="20"/>
          <w:lang w:val="it-IT"/>
        </w:rPr>
      </w:pPr>
    </w:p>
    <w:p w:rsidR="0081437B" w:rsidRPr="00800DBC" w:rsidRDefault="00FD5310">
      <w:pPr>
        <w:jc w:val="center"/>
        <w:rPr>
          <w:b/>
          <w:sz w:val="40"/>
          <w:szCs w:val="48"/>
          <w:lang w:val="it-IT"/>
        </w:rPr>
      </w:pPr>
      <w:r w:rsidRPr="00800DBC">
        <w:rPr>
          <w:b/>
          <w:sz w:val="40"/>
          <w:szCs w:val="48"/>
          <w:lang w:val="it-IT"/>
        </w:rPr>
        <w:t xml:space="preserve">AKREDITASI PROGRAM </w:t>
      </w:r>
      <w:r w:rsidR="00800DBC" w:rsidRPr="00800DBC">
        <w:rPr>
          <w:b/>
          <w:sz w:val="40"/>
          <w:szCs w:val="48"/>
          <w:lang w:val="id-ID"/>
        </w:rPr>
        <w:t xml:space="preserve">STUDI </w:t>
      </w:r>
      <w:r w:rsidRPr="00800DBC">
        <w:rPr>
          <w:b/>
          <w:sz w:val="40"/>
          <w:szCs w:val="48"/>
          <w:lang w:val="it-IT"/>
        </w:rPr>
        <w:t xml:space="preserve">PENDIDIKAN </w:t>
      </w:r>
    </w:p>
    <w:p w:rsidR="0081437B" w:rsidRPr="00800DBC" w:rsidRDefault="00D00328">
      <w:pPr>
        <w:jc w:val="center"/>
        <w:rPr>
          <w:b/>
          <w:lang w:val="it-IT"/>
        </w:rPr>
      </w:pPr>
      <w:r w:rsidRPr="00800DBC">
        <w:rPr>
          <w:b/>
          <w:sz w:val="40"/>
          <w:szCs w:val="48"/>
          <w:lang w:val="it-IT"/>
        </w:rPr>
        <w:t xml:space="preserve">DOKTER SPESIALIS </w:t>
      </w:r>
      <w:r w:rsidR="00062FE7" w:rsidRPr="00800DBC">
        <w:rPr>
          <w:b/>
          <w:sz w:val="40"/>
          <w:szCs w:val="48"/>
          <w:lang w:val="it-IT"/>
        </w:rPr>
        <w:t>ILMU KESEHATAN ANAK</w:t>
      </w:r>
    </w:p>
    <w:p w:rsidR="0081437B" w:rsidRPr="00800DBC" w:rsidRDefault="0081437B">
      <w:pPr>
        <w:jc w:val="center"/>
        <w:rPr>
          <w:b/>
          <w:lang w:val="it-IT"/>
        </w:rPr>
      </w:pPr>
    </w:p>
    <w:p w:rsidR="0081437B" w:rsidRPr="00800DBC" w:rsidRDefault="0081437B">
      <w:pPr>
        <w:jc w:val="center"/>
        <w:rPr>
          <w:b/>
          <w:lang w:val="it-IT"/>
        </w:rPr>
      </w:pPr>
    </w:p>
    <w:p w:rsidR="0081437B" w:rsidRPr="00800DBC" w:rsidRDefault="0081437B">
      <w:pPr>
        <w:jc w:val="center"/>
        <w:rPr>
          <w:b/>
          <w:lang w:val="it-IT"/>
        </w:rPr>
      </w:pPr>
    </w:p>
    <w:p w:rsidR="0081437B" w:rsidRPr="00800DBC" w:rsidRDefault="0081437B">
      <w:pPr>
        <w:jc w:val="center"/>
        <w:rPr>
          <w:b/>
          <w:lang w:val="it-IT"/>
        </w:rPr>
      </w:pPr>
    </w:p>
    <w:p w:rsidR="0081437B" w:rsidRDefault="0081437B">
      <w:pPr>
        <w:jc w:val="center"/>
        <w:rPr>
          <w:b/>
          <w:lang w:val="id-ID"/>
        </w:rPr>
      </w:pPr>
    </w:p>
    <w:p w:rsidR="00076CEF" w:rsidRDefault="00076CEF">
      <w:pPr>
        <w:jc w:val="center"/>
        <w:rPr>
          <w:b/>
          <w:lang w:val="id-ID"/>
        </w:rPr>
      </w:pPr>
    </w:p>
    <w:p w:rsidR="00076CEF" w:rsidRDefault="00076CEF">
      <w:pPr>
        <w:jc w:val="center"/>
        <w:rPr>
          <w:b/>
          <w:lang w:val="id-ID"/>
        </w:rPr>
      </w:pPr>
    </w:p>
    <w:p w:rsidR="00076CEF" w:rsidRPr="00076CEF" w:rsidRDefault="00076CEF">
      <w:pPr>
        <w:jc w:val="center"/>
        <w:rPr>
          <w:b/>
          <w:lang w:val="id-ID"/>
        </w:rPr>
      </w:pPr>
    </w:p>
    <w:p w:rsidR="0081437B" w:rsidRPr="00800DBC" w:rsidRDefault="0081437B">
      <w:pPr>
        <w:jc w:val="center"/>
        <w:rPr>
          <w:b/>
          <w:lang w:val="it-IT"/>
        </w:rPr>
      </w:pPr>
    </w:p>
    <w:p w:rsidR="0081437B" w:rsidRPr="00800DBC" w:rsidRDefault="0081437B">
      <w:pPr>
        <w:jc w:val="center"/>
        <w:rPr>
          <w:b/>
          <w:lang w:val="it-IT"/>
        </w:rPr>
      </w:pPr>
    </w:p>
    <w:p w:rsidR="0081437B" w:rsidRPr="00800DBC" w:rsidRDefault="0081437B">
      <w:pPr>
        <w:jc w:val="center"/>
        <w:rPr>
          <w:b/>
          <w:lang w:val="it-IT"/>
        </w:rPr>
      </w:pPr>
    </w:p>
    <w:p w:rsidR="0081437B" w:rsidRPr="00800DBC" w:rsidRDefault="00FD5310">
      <w:pPr>
        <w:jc w:val="center"/>
        <w:rPr>
          <w:b/>
          <w:bCs/>
          <w:sz w:val="36"/>
          <w:szCs w:val="34"/>
          <w:lang w:val="it-IT"/>
        </w:rPr>
      </w:pPr>
      <w:r w:rsidRPr="00800DBC">
        <w:rPr>
          <w:b/>
          <w:bCs/>
          <w:sz w:val="36"/>
          <w:szCs w:val="34"/>
          <w:lang w:val="it-IT"/>
        </w:rPr>
        <w:t>BUKU I</w:t>
      </w:r>
    </w:p>
    <w:p w:rsidR="0081437B" w:rsidRPr="00800DBC" w:rsidRDefault="00FD5310">
      <w:pPr>
        <w:jc w:val="center"/>
        <w:rPr>
          <w:b/>
          <w:bCs/>
          <w:sz w:val="36"/>
          <w:szCs w:val="34"/>
          <w:lang w:val="it-IT"/>
        </w:rPr>
      </w:pPr>
      <w:r w:rsidRPr="00800DBC">
        <w:rPr>
          <w:b/>
          <w:bCs/>
          <w:sz w:val="36"/>
          <w:szCs w:val="34"/>
          <w:lang w:val="it-IT"/>
        </w:rPr>
        <w:t xml:space="preserve">NASKAH AKADEMIK </w:t>
      </w:r>
    </w:p>
    <w:p w:rsidR="0081437B" w:rsidRPr="00800DBC" w:rsidRDefault="0081437B">
      <w:pPr>
        <w:jc w:val="center"/>
        <w:rPr>
          <w:sz w:val="34"/>
          <w:szCs w:val="34"/>
          <w:lang w:val="it-IT"/>
        </w:rPr>
      </w:pPr>
    </w:p>
    <w:p w:rsidR="0081437B" w:rsidRPr="00800DBC" w:rsidRDefault="0081437B">
      <w:pPr>
        <w:jc w:val="center"/>
        <w:rPr>
          <w:b/>
          <w:lang w:val="it-IT"/>
        </w:rPr>
      </w:pPr>
    </w:p>
    <w:p w:rsidR="0081437B" w:rsidRPr="00800DBC" w:rsidRDefault="0081437B">
      <w:pPr>
        <w:jc w:val="center"/>
        <w:rPr>
          <w:b/>
          <w:lang w:val="it-IT"/>
        </w:rPr>
      </w:pPr>
    </w:p>
    <w:p w:rsidR="0081437B" w:rsidRPr="00800DBC" w:rsidRDefault="0081437B">
      <w:pPr>
        <w:jc w:val="center"/>
        <w:rPr>
          <w:b/>
          <w:lang w:val="it-IT"/>
        </w:rPr>
      </w:pPr>
    </w:p>
    <w:p w:rsidR="0081437B" w:rsidRPr="00800DBC" w:rsidRDefault="0081437B">
      <w:pPr>
        <w:jc w:val="center"/>
        <w:rPr>
          <w:b/>
          <w:lang w:val="it-IT"/>
        </w:rPr>
      </w:pPr>
    </w:p>
    <w:p w:rsidR="0081437B" w:rsidRPr="00800DBC" w:rsidRDefault="0081437B">
      <w:pPr>
        <w:jc w:val="center"/>
        <w:rPr>
          <w:b/>
          <w:lang w:val="it-IT"/>
        </w:rPr>
      </w:pPr>
    </w:p>
    <w:p w:rsidR="0081437B" w:rsidRPr="00800DBC" w:rsidRDefault="0081437B">
      <w:pPr>
        <w:jc w:val="center"/>
        <w:rPr>
          <w:b/>
          <w:lang w:val="it-IT"/>
        </w:rPr>
      </w:pPr>
    </w:p>
    <w:p w:rsidR="007C3EE2" w:rsidRPr="00800DBC" w:rsidRDefault="007C3EE2" w:rsidP="002F4170">
      <w:pPr>
        <w:rPr>
          <w:b/>
          <w:lang w:val="it-IT"/>
        </w:rPr>
      </w:pPr>
    </w:p>
    <w:p w:rsidR="0081437B" w:rsidRPr="00800DBC" w:rsidRDefault="0081437B">
      <w:pPr>
        <w:jc w:val="center"/>
        <w:rPr>
          <w:b/>
          <w:lang w:val="it-IT"/>
        </w:rPr>
      </w:pPr>
    </w:p>
    <w:p w:rsidR="0081437B" w:rsidRDefault="0081437B" w:rsidP="00752E72">
      <w:pPr>
        <w:rPr>
          <w:sz w:val="32"/>
          <w:szCs w:val="32"/>
          <w:lang w:val="id-ID"/>
        </w:rPr>
      </w:pPr>
    </w:p>
    <w:p w:rsidR="00076CEF" w:rsidRDefault="00076CEF" w:rsidP="00752E72">
      <w:pPr>
        <w:rPr>
          <w:sz w:val="32"/>
          <w:szCs w:val="32"/>
          <w:lang w:val="id-ID"/>
        </w:rPr>
      </w:pPr>
    </w:p>
    <w:p w:rsidR="00076CEF" w:rsidRDefault="00076CEF" w:rsidP="00752E72">
      <w:pPr>
        <w:rPr>
          <w:sz w:val="32"/>
          <w:szCs w:val="32"/>
          <w:lang w:val="id-ID"/>
        </w:rPr>
      </w:pPr>
    </w:p>
    <w:p w:rsidR="00076CEF" w:rsidRDefault="00076CEF" w:rsidP="00752E72">
      <w:pPr>
        <w:rPr>
          <w:sz w:val="32"/>
          <w:szCs w:val="32"/>
          <w:lang w:val="id-ID"/>
        </w:rPr>
      </w:pPr>
    </w:p>
    <w:p w:rsidR="00076CEF" w:rsidRDefault="00076CEF" w:rsidP="00752E72">
      <w:pPr>
        <w:rPr>
          <w:sz w:val="32"/>
          <w:szCs w:val="32"/>
          <w:lang w:val="id-ID"/>
        </w:rPr>
      </w:pPr>
    </w:p>
    <w:p w:rsidR="00752E72" w:rsidRPr="00800DBC" w:rsidRDefault="00752E72" w:rsidP="00752E72">
      <w:pPr>
        <w:ind w:right="-142" w:hanging="142"/>
        <w:jc w:val="center"/>
        <w:rPr>
          <w:b/>
          <w:bCs/>
          <w:sz w:val="36"/>
          <w:szCs w:val="36"/>
          <w:lang w:val="id-ID"/>
        </w:rPr>
      </w:pPr>
      <w:r w:rsidRPr="00800DBC">
        <w:rPr>
          <w:b/>
          <w:bCs/>
          <w:sz w:val="36"/>
          <w:szCs w:val="36"/>
          <w:lang w:val="id-ID"/>
        </w:rPr>
        <w:t>LEMBAGA AKREDITASI MANDIRI PENDIDIKAN TINGGI KESEHATAN</w:t>
      </w:r>
      <w:r w:rsidRPr="00800DBC" w:rsidDel="006E0D48">
        <w:rPr>
          <w:b/>
          <w:bCs/>
          <w:sz w:val="36"/>
          <w:szCs w:val="36"/>
          <w:lang w:val="sv-SE"/>
        </w:rPr>
        <w:t xml:space="preserve"> </w:t>
      </w:r>
    </w:p>
    <w:p w:rsidR="00752E72" w:rsidRPr="00800DBC" w:rsidRDefault="00752E72" w:rsidP="00752E72">
      <w:pPr>
        <w:jc w:val="center"/>
        <w:rPr>
          <w:b/>
          <w:sz w:val="32"/>
          <w:szCs w:val="32"/>
          <w:lang w:val="id-ID"/>
        </w:rPr>
      </w:pPr>
      <w:r w:rsidRPr="00800DBC">
        <w:rPr>
          <w:b/>
          <w:sz w:val="32"/>
          <w:szCs w:val="32"/>
          <w:lang w:val="sv-SE"/>
        </w:rPr>
        <w:t>JAKARTA 201</w:t>
      </w:r>
      <w:r w:rsidRPr="00800DBC">
        <w:rPr>
          <w:b/>
          <w:sz w:val="32"/>
          <w:szCs w:val="32"/>
          <w:lang w:val="id-ID"/>
        </w:rPr>
        <w:t>5</w:t>
      </w:r>
    </w:p>
    <w:p w:rsidR="000D7908" w:rsidRPr="00800DBC" w:rsidRDefault="00F67779" w:rsidP="000D7908">
      <w:pPr>
        <w:pStyle w:val="Heading1"/>
        <w:spacing w:line="360" w:lineRule="auto"/>
        <w:rPr>
          <w:rFonts w:ascii="Lucida Bright" w:hAnsi="Lucida Bright"/>
          <w:szCs w:val="24"/>
          <w:lang w:val="id-ID"/>
        </w:rPr>
      </w:pPr>
      <w:r w:rsidRPr="00800DBC">
        <w:rPr>
          <w:b w:val="0"/>
          <w:bCs w:val="0"/>
          <w:lang w:val="it-IT"/>
        </w:rPr>
        <w:br w:type="page"/>
      </w:r>
      <w:bookmarkStart w:id="1" w:name="_Toc221112258"/>
      <w:bookmarkStart w:id="2" w:name="_Toc222646023"/>
      <w:r w:rsidR="000D7908" w:rsidRPr="00800DBC">
        <w:rPr>
          <w:rFonts w:ascii="Lucida Bright" w:hAnsi="Lucida Bright"/>
          <w:szCs w:val="24"/>
          <w:lang w:val="id-ID"/>
        </w:rPr>
        <w:lastRenderedPageBreak/>
        <w:t>KATA PENGANTAR</w:t>
      </w:r>
    </w:p>
    <w:p w:rsidR="000D7908" w:rsidRPr="00800DBC" w:rsidRDefault="000D7908" w:rsidP="000D7908">
      <w:pPr>
        <w:spacing w:line="360" w:lineRule="auto"/>
        <w:rPr>
          <w:rFonts w:ascii="Lucida Bright" w:hAnsi="Lucida Bright"/>
          <w:sz w:val="20"/>
        </w:rPr>
      </w:pPr>
      <w:r w:rsidRPr="00800DBC">
        <w:rPr>
          <w:rFonts w:ascii="Lucida Bright" w:hAnsi="Lucida Bright"/>
          <w:sz w:val="20"/>
          <w:lang w:val="pl-PL"/>
        </w:rPr>
        <w:t xml:space="preserve">Akreditasi program studi adalah pengakuan bahwa suatu program studi telah melaksanakan program pendidikan, penelitian, dan pengabdian kepada masyarakat sesuai dengan </w:t>
      </w:r>
      <w:r w:rsidRPr="00800DBC">
        <w:rPr>
          <w:rFonts w:ascii="Lucida Bright" w:hAnsi="Lucida Bright"/>
          <w:sz w:val="20"/>
          <w:lang w:val="id-ID"/>
        </w:rPr>
        <w:t>standar yang ditetapkan</w:t>
      </w:r>
      <w:r w:rsidRPr="00800DBC">
        <w:rPr>
          <w:rFonts w:ascii="Lucida Bright" w:hAnsi="Lucida Bright"/>
          <w:sz w:val="20"/>
        </w:rPr>
        <w:t xml:space="preserve"> oleh Pemerintah, maupun Organisasi Profesi guna menjamin kualitas lulusannya.  </w:t>
      </w:r>
    </w:p>
    <w:p w:rsidR="000D7908" w:rsidRPr="00800DBC" w:rsidRDefault="000D7908" w:rsidP="000D7908">
      <w:pPr>
        <w:spacing w:line="360" w:lineRule="auto"/>
        <w:rPr>
          <w:rFonts w:ascii="Lucida Bright" w:hAnsi="Lucida Bright"/>
          <w:sz w:val="20"/>
        </w:rPr>
      </w:pPr>
    </w:p>
    <w:p w:rsidR="000D7908" w:rsidRPr="00800DBC" w:rsidRDefault="000D7908" w:rsidP="000D7908">
      <w:pPr>
        <w:spacing w:line="360" w:lineRule="auto"/>
        <w:rPr>
          <w:rFonts w:ascii="Lucida Bright" w:hAnsi="Lucida Bright"/>
          <w:sz w:val="20"/>
        </w:rPr>
      </w:pPr>
      <w:r w:rsidRPr="00800DBC">
        <w:rPr>
          <w:rFonts w:ascii="Lucida Bright" w:hAnsi="Lucida Bright"/>
          <w:sz w:val="20"/>
        </w:rPr>
        <w:t xml:space="preserve">Sebagai  satu-satunya lembaga akreditasi untuk program studi kesehatan, sebagaimana yang ditetapkan oleh </w:t>
      </w:r>
      <w:r w:rsidRPr="00800DBC">
        <w:rPr>
          <w:rFonts w:ascii="Lucida Bright" w:hAnsi="Lucida Bright"/>
          <w:sz w:val="20"/>
          <w:lang w:val="nb-NO"/>
        </w:rPr>
        <w:t>Keputusan Menteri Pendidikan dan Kebudayaan Republik Indonesia Nomor 291/P/2014 tentang Pengakuan Pengkuan Pendirian Lembaga Akreditasi Mandiri Pendidikan Kesehatan tanggal 17 Oktober 2014,</w:t>
      </w:r>
      <w:r w:rsidRPr="00800DBC">
        <w:rPr>
          <w:rFonts w:ascii="Lucida Bright" w:hAnsi="Lucida Bright"/>
          <w:sz w:val="20"/>
        </w:rPr>
        <w:t xml:space="preserve"> </w:t>
      </w:r>
      <w:r w:rsidRPr="00800DBC">
        <w:rPr>
          <w:rFonts w:ascii="Lucida Bright" w:hAnsi="Lucida Bright"/>
          <w:sz w:val="20"/>
          <w:lang w:val="pl-PL"/>
        </w:rPr>
        <w:t>penetapan akreditasi oleh Perkumpulan LAM-PTKes dilakukan dengan menggunakan standar penilaian atas masukan (</w:t>
      </w:r>
      <w:r w:rsidRPr="00800DBC">
        <w:rPr>
          <w:rFonts w:ascii="Lucida Bright" w:hAnsi="Lucida Bright"/>
          <w:i/>
          <w:sz w:val="20"/>
          <w:lang w:val="pl-PL"/>
        </w:rPr>
        <w:t>input)</w:t>
      </w:r>
      <w:r w:rsidRPr="00800DBC">
        <w:rPr>
          <w:rFonts w:ascii="Lucida Bright" w:hAnsi="Lucida Bright"/>
          <w:sz w:val="20"/>
          <w:lang w:val="pl-PL"/>
        </w:rPr>
        <w:t xml:space="preserve">, </w:t>
      </w:r>
      <w:r w:rsidRPr="00800DBC">
        <w:rPr>
          <w:rFonts w:ascii="Lucida Bright" w:hAnsi="Lucida Bright"/>
          <w:sz w:val="20"/>
          <w:lang w:val="id-ID"/>
        </w:rPr>
        <w:t>proses</w:t>
      </w:r>
      <w:r w:rsidRPr="00800DBC">
        <w:rPr>
          <w:rFonts w:ascii="Lucida Bright" w:hAnsi="Lucida Bright"/>
          <w:sz w:val="20"/>
        </w:rPr>
        <w:t xml:space="preserve"> (</w:t>
      </w:r>
      <w:r w:rsidRPr="00800DBC">
        <w:rPr>
          <w:rFonts w:ascii="Lucida Bright" w:hAnsi="Lucida Bright"/>
          <w:i/>
          <w:sz w:val="20"/>
        </w:rPr>
        <w:t>process)</w:t>
      </w:r>
      <w:r w:rsidRPr="00800DBC">
        <w:rPr>
          <w:rFonts w:ascii="Lucida Bright" w:hAnsi="Lucida Bright"/>
          <w:sz w:val="20"/>
        </w:rPr>
        <w:t xml:space="preserve">, </w:t>
      </w:r>
      <w:r w:rsidRPr="00800DBC">
        <w:rPr>
          <w:rFonts w:ascii="Lucida Bright" w:hAnsi="Lucida Bright"/>
          <w:sz w:val="20"/>
          <w:lang w:val="id-ID"/>
        </w:rPr>
        <w:t>k</w:t>
      </w:r>
      <w:r w:rsidRPr="00800DBC">
        <w:rPr>
          <w:rFonts w:ascii="Lucida Bright" w:hAnsi="Lucida Bright"/>
          <w:sz w:val="20"/>
        </w:rPr>
        <w:t>eluaran</w:t>
      </w:r>
      <w:r w:rsidRPr="00800DBC">
        <w:rPr>
          <w:rFonts w:ascii="Lucida Bright" w:hAnsi="Lucida Bright"/>
          <w:sz w:val="20"/>
          <w:lang w:val="id-ID"/>
        </w:rPr>
        <w:t xml:space="preserve"> </w:t>
      </w:r>
      <w:r w:rsidRPr="00800DBC">
        <w:rPr>
          <w:rFonts w:ascii="Lucida Bright" w:hAnsi="Lucida Bright"/>
          <w:sz w:val="20"/>
        </w:rPr>
        <w:t>(</w:t>
      </w:r>
      <w:r w:rsidRPr="00800DBC">
        <w:rPr>
          <w:rFonts w:ascii="Lucida Bright" w:hAnsi="Lucida Bright"/>
          <w:i/>
          <w:sz w:val="20"/>
        </w:rPr>
        <w:t xml:space="preserve">output) </w:t>
      </w:r>
      <w:r w:rsidRPr="00800DBC">
        <w:rPr>
          <w:rFonts w:ascii="Lucida Bright" w:hAnsi="Lucida Bright"/>
          <w:sz w:val="20"/>
        </w:rPr>
        <w:t>dan dampak/ hasil (</w:t>
      </w:r>
      <w:r w:rsidRPr="00800DBC">
        <w:rPr>
          <w:rFonts w:ascii="Lucida Bright" w:hAnsi="Lucida Bright"/>
          <w:i/>
          <w:sz w:val="20"/>
        </w:rPr>
        <w:t>outcome),</w:t>
      </w:r>
      <w:r w:rsidRPr="00800DBC">
        <w:rPr>
          <w:rFonts w:ascii="Lucida Bright" w:hAnsi="Lucida Bright"/>
          <w:sz w:val="20"/>
        </w:rPr>
        <w:t xml:space="preserve"> </w:t>
      </w:r>
      <w:r w:rsidRPr="00800DBC">
        <w:rPr>
          <w:rFonts w:ascii="Lucida Bright" w:hAnsi="Lucida Bright"/>
          <w:sz w:val="20"/>
          <w:lang w:val="id-ID"/>
        </w:rPr>
        <w:t xml:space="preserve">serta </w:t>
      </w:r>
      <w:r w:rsidRPr="00800DBC">
        <w:rPr>
          <w:rFonts w:ascii="Lucida Bright" w:hAnsi="Lucida Bright"/>
          <w:sz w:val="20"/>
          <w:lang w:val="pl-PL"/>
        </w:rPr>
        <w:t>keterkaitan antara masukan, proses, keluaran dan hasil yang dijabarkan kedalam istrumen akreditasi.</w:t>
      </w:r>
    </w:p>
    <w:p w:rsidR="000D7908" w:rsidRPr="00800DBC" w:rsidRDefault="000D7908" w:rsidP="000D7908">
      <w:pPr>
        <w:spacing w:line="360" w:lineRule="auto"/>
        <w:rPr>
          <w:rFonts w:ascii="Lucida Bright" w:hAnsi="Lucida Bright"/>
          <w:sz w:val="20"/>
          <w:lang w:val="nb-NO"/>
        </w:rPr>
      </w:pPr>
    </w:p>
    <w:p w:rsidR="000D7908" w:rsidRPr="00800DBC" w:rsidRDefault="000D7908" w:rsidP="000D7908">
      <w:pPr>
        <w:spacing w:line="360" w:lineRule="auto"/>
        <w:rPr>
          <w:rFonts w:ascii="Lucida Bright" w:hAnsi="Lucida Bright"/>
          <w:sz w:val="20"/>
          <w:lang w:val="nb-NO"/>
        </w:rPr>
      </w:pPr>
      <w:r w:rsidRPr="00800DBC">
        <w:rPr>
          <w:rFonts w:ascii="Lucida Bright" w:hAnsi="Lucida Bright"/>
          <w:sz w:val="20"/>
        </w:rPr>
        <w:t xml:space="preserve">Agar pelaksanaan akreditasi oleh Perkumpulan LAM-PTKes memenuhi standar proses akreditasi yang berlaku di tingkat internasional maka </w:t>
      </w:r>
      <w:r w:rsidRPr="00800DBC">
        <w:rPr>
          <w:rFonts w:ascii="Lucida Bright" w:hAnsi="Lucida Bright"/>
          <w:sz w:val="20"/>
          <w:lang w:val="nb-NO"/>
        </w:rPr>
        <w:t>perkumpulan LAM-PTKes secara terus menerus melakukan penyempurnaan terhadap instrumen akreditasi setiap program studi</w:t>
      </w:r>
      <w:r w:rsidRPr="00800DBC">
        <w:rPr>
          <w:rFonts w:ascii="Lucida Bright" w:hAnsi="Lucida Bright"/>
          <w:sz w:val="20"/>
          <w:lang w:val="id-ID"/>
        </w:rPr>
        <w:t xml:space="preserve"> </w:t>
      </w:r>
      <w:r w:rsidRPr="00800DBC">
        <w:rPr>
          <w:rFonts w:ascii="Lucida Bright" w:hAnsi="Lucida Bright"/>
          <w:sz w:val="20"/>
        </w:rPr>
        <w:t>sehingga sesuai dengan</w:t>
      </w:r>
      <w:r w:rsidRPr="00800DBC">
        <w:rPr>
          <w:rFonts w:ascii="Lucida Bright" w:hAnsi="Lucida Bright"/>
          <w:sz w:val="20"/>
          <w:lang w:val="id-ID"/>
        </w:rPr>
        <w:t xml:space="preserve"> perkembangan dan </w:t>
      </w:r>
      <w:r w:rsidRPr="00800DBC">
        <w:rPr>
          <w:rFonts w:ascii="Lucida Bright" w:hAnsi="Lucida Bright"/>
          <w:sz w:val="20"/>
          <w:lang w:val="nb-NO"/>
        </w:rPr>
        <w:t>tuntutan proses akreditasi yang berlaku di dunia (</w:t>
      </w:r>
      <w:r w:rsidRPr="00800DBC">
        <w:rPr>
          <w:rFonts w:ascii="Lucida Bright" w:hAnsi="Lucida Bright"/>
          <w:i/>
          <w:sz w:val="20"/>
          <w:lang w:val="nb-NO"/>
        </w:rPr>
        <w:t>international</w:t>
      </w:r>
      <w:r w:rsidRPr="00800DBC">
        <w:rPr>
          <w:rFonts w:ascii="Lucida Bright" w:hAnsi="Lucida Bright"/>
          <w:sz w:val="20"/>
          <w:lang w:val="nb-NO"/>
        </w:rPr>
        <w:t xml:space="preserve"> </w:t>
      </w:r>
      <w:r w:rsidRPr="00800DBC">
        <w:rPr>
          <w:rFonts w:ascii="Lucida Bright" w:hAnsi="Lucida Bright"/>
          <w:i/>
          <w:sz w:val="20"/>
          <w:lang w:val="nb-NO"/>
        </w:rPr>
        <w:t>best practices)</w:t>
      </w:r>
      <w:r w:rsidRPr="00800DBC">
        <w:rPr>
          <w:rFonts w:ascii="Lucida Bright" w:hAnsi="Lucida Bright"/>
          <w:sz w:val="20"/>
          <w:lang w:val="nb-NO"/>
        </w:rPr>
        <w:t xml:space="preserve">.  </w:t>
      </w:r>
    </w:p>
    <w:p w:rsidR="000D7908" w:rsidRPr="00800DBC" w:rsidRDefault="000D7908" w:rsidP="000D7908">
      <w:pPr>
        <w:spacing w:line="360" w:lineRule="auto"/>
        <w:rPr>
          <w:rFonts w:ascii="Lucida Bright" w:hAnsi="Lucida Bright"/>
          <w:sz w:val="20"/>
          <w:lang w:val="nb-NO"/>
        </w:rPr>
      </w:pPr>
    </w:p>
    <w:p w:rsidR="000D7908" w:rsidRPr="00800DBC" w:rsidRDefault="000D7908" w:rsidP="000D7908">
      <w:pPr>
        <w:spacing w:line="360" w:lineRule="auto"/>
        <w:rPr>
          <w:rFonts w:ascii="Lucida Bright" w:hAnsi="Lucida Bright"/>
          <w:sz w:val="20"/>
          <w:lang w:val="id-ID"/>
        </w:rPr>
      </w:pPr>
      <w:r w:rsidRPr="00800DBC">
        <w:rPr>
          <w:rFonts w:ascii="Lucida Bright" w:hAnsi="Lucida Bright"/>
          <w:sz w:val="20"/>
          <w:lang w:val="nb-NO"/>
        </w:rPr>
        <w:t xml:space="preserve">Instrumen akreditasi program studi </w:t>
      </w:r>
      <w:r w:rsidRPr="00800DBC">
        <w:rPr>
          <w:rFonts w:ascii="Lucida Bright" w:hAnsi="Lucida Bright"/>
          <w:sz w:val="20"/>
        </w:rPr>
        <w:t>pendidikan dokter spesialis Ilmu Kesehatan Anak merupakan salah satu dari instrumen akreditasi program studi kesehatan yang telah selesai disempurnakan oleh Perkumpulan LAM-PTKes</w:t>
      </w:r>
      <w:r w:rsidRPr="00800DBC">
        <w:rPr>
          <w:rFonts w:ascii="Lucida Bright" w:hAnsi="Lucida Bright"/>
          <w:sz w:val="20"/>
          <w:lang w:val="id-ID"/>
        </w:rPr>
        <w:t>.</w:t>
      </w:r>
      <w:r w:rsidRPr="00800DBC">
        <w:rPr>
          <w:rFonts w:ascii="Lucida Bright" w:hAnsi="Lucida Bright"/>
          <w:sz w:val="20"/>
        </w:rPr>
        <w:t xml:space="preserve"> </w:t>
      </w:r>
      <w:r w:rsidRPr="00800DBC">
        <w:rPr>
          <w:rFonts w:ascii="Lucida Bright" w:hAnsi="Lucida Bright"/>
          <w:sz w:val="20"/>
          <w:lang w:val="id-ID"/>
        </w:rPr>
        <w:t xml:space="preserve">Dalam upaya </w:t>
      </w:r>
      <w:r w:rsidRPr="00800DBC">
        <w:rPr>
          <w:rFonts w:ascii="Lucida Bright" w:hAnsi="Lucida Bright"/>
          <w:sz w:val="20"/>
        </w:rPr>
        <w:t>penyempurnaan tersebut</w:t>
      </w:r>
      <w:r w:rsidRPr="00800DBC">
        <w:rPr>
          <w:rFonts w:ascii="Lucida Bright" w:hAnsi="Lucida Bright"/>
          <w:sz w:val="20"/>
          <w:lang w:val="id-ID"/>
        </w:rPr>
        <w:t xml:space="preserve">, </w:t>
      </w:r>
      <w:r w:rsidRPr="00800DBC">
        <w:rPr>
          <w:rFonts w:ascii="Lucida Bright" w:hAnsi="Lucida Bright"/>
          <w:sz w:val="20"/>
        </w:rPr>
        <w:t xml:space="preserve">telah disusun </w:t>
      </w:r>
      <w:r w:rsidRPr="00800DBC">
        <w:rPr>
          <w:rFonts w:ascii="Lucida Bright" w:hAnsi="Lucida Bright"/>
          <w:sz w:val="20"/>
          <w:lang w:val="id-ID"/>
        </w:rPr>
        <w:t xml:space="preserve">instrumen akreditasi </w:t>
      </w:r>
      <w:r w:rsidRPr="00800DBC">
        <w:rPr>
          <w:rFonts w:ascii="Lucida Bright" w:hAnsi="Lucida Bright"/>
          <w:sz w:val="20"/>
          <w:lang w:val="nb-NO"/>
        </w:rPr>
        <w:t xml:space="preserve">program studi </w:t>
      </w:r>
      <w:r w:rsidRPr="00800DBC">
        <w:rPr>
          <w:rFonts w:ascii="Lucida Bright" w:hAnsi="Lucida Bright"/>
          <w:sz w:val="20"/>
        </w:rPr>
        <w:t>pendidikan dokter spesialis Ilmu Kesehatan Anak</w:t>
      </w:r>
      <w:r w:rsidRPr="00800DBC">
        <w:rPr>
          <w:rFonts w:ascii="Lucida Bright" w:hAnsi="Lucida Bright"/>
          <w:sz w:val="20"/>
          <w:lang w:val="id-ID"/>
        </w:rPr>
        <w:t xml:space="preserve"> yang terdiri atas:</w:t>
      </w:r>
    </w:p>
    <w:p w:rsidR="000D7908" w:rsidRPr="00800DBC" w:rsidRDefault="000D7908" w:rsidP="000D7908">
      <w:pPr>
        <w:spacing w:line="360" w:lineRule="auto"/>
        <w:rPr>
          <w:rFonts w:ascii="Lucida Bright" w:hAnsi="Lucida Bright"/>
          <w:sz w:val="20"/>
          <w:lang w:val="nb-NO"/>
        </w:rPr>
      </w:pPr>
    </w:p>
    <w:tbl>
      <w:tblPr>
        <w:tblW w:w="9180" w:type="dxa"/>
        <w:tblInd w:w="108" w:type="dxa"/>
        <w:tblLayout w:type="fixed"/>
        <w:tblLook w:val="0000" w:firstRow="0" w:lastRow="0" w:firstColumn="0" w:lastColumn="0" w:noHBand="0" w:noVBand="0"/>
      </w:tblPr>
      <w:tblGrid>
        <w:gridCol w:w="1315"/>
        <w:gridCol w:w="434"/>
        <w:gridCol w:w="7431"/>
      </w:tblGrid>
      <w:tr w:rsidR="00800DBC" w:rsidRPr="00800DBC" w:rsidTr="00800DBC">
        <w:tc>
          <w:tcPr>
            <w:tcW w:w="1315" w:type="dxa"/>
          </w:tcPr>
          <w:p w:rsidR="000D7908" w:rsidRPr="00800DBC" w:rsidRDefault="000D7908" w:rsidP="00800DBC">
            <w:pPr>
              <w:spacing w:line="360" w:lineRule="auto"/>
              <w:rPr>
                <w:rFonts w:ascii="Lucida Bright" w:hAnsi="Lucida Bright"/>
                <w:sz w:val="20"/>
              </w:rPr>
            </w:pPr>
            <w:r w:rsidRPr="00800DBC">
              <w:rPr>
                <w:rFonts w:ascii="Lucida Bright" w:hAnsi="Lucida Bright"/>
                <w:sz w:val="20"/>
              </w:rPr>
              <w:t>BUKU I</w:t>
            </w:r>
          </w:p>
        </w:tc>
        <w:tc>
          <w:tcPr>
            <w:tcW w:w="434" w:type="dxa"/>
          </w:tcPr>
          <w:p w:rsidR="000D7908" w:rsidRPr="00800DBC" w:rsidRDefault="000D7908" w:rsidP="00800DBC">
            <w:pPr>
              <w:spacing w:line="360" w:lineRule="auto"/>
              <w:jc w:val="center"/>
              <w:rPr>
                <w:rFonts w:ascii="Lucida Bright" w:hAnsi="Lucida Bright"/>
                <w:sz w:val="20"/>
              </w:rPr>
            </w:pPr>
            <w:r w:rsidRPr="00800DBC">
              <w:rPr>
                <w:rFonts w:ascii="Lucida Bright" w:hAnsi="Lucida Bright"/>
                <w:sz w:val="20"/>
              </w:rPr>
              <w:t>–</w:t>
            </w:r>
          </w:p>
        </w:tc>
        <w:tc>
          <w:tcPr>
            <w:tcW w:w="7431"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 xml:space="preserve">NASKAH AKADEMIK  </w:t>
            </w:r>
          </w:p>
        </w:tc>
      </w:tr>
      <w:tr w:rsidR="00800DBC" w:rsidRPr="00800DBC" w:rsidTr="00800DBC">
        <w:tc>
          <w:tcPr>
            <w:tcW w:w="1315" w:type="dxa"/>
          </w:tcPr>
          <w:p w:rsidR="000D7908" w:rsidRPr="00800DBC" w:rsidRDefault="000D7908" w:rsidP="00800DBC">
            <w:pPr>
              <w:spacing w:line="360" w:lineRule="auto"/>
              <w:rPr>
                <w:rFonts w:ascii="Lucida Bright" w:hAnsi="Lucida Bright"/>
                <w:sz w:val="20"/>
              </w:rPr>
            </w:pPr>
            <w:r w:rsidRPr="00800DBC">
              <w:rPr>
                <w:rFonts w:ascii="Lucida Bright" w:hAnsi="Lucida Bright"/>
                <w:sz w:val="20"/>
              </w:rPr>
              <w:t>BUKU II</w:t>
            </w:r>
          </w:p>
        </w:tc>
        <w:tc>
          <w:tcPr>
            <w:tcW w:w="434" w:type="dxa"/>
          </w:tcPr>
          <w:p w:rsidR="000D7908" w:rsidRPr="00800DBC" w:rsidRDefault="000D7908" w:rsidP="00800DBC">
            <w:pPr>
              <w:spacing w:line="360" w:lineRule="auto"/>
              <w:jc w:val="center"/>
              <w:rPr>
                <w:rFonts w:ascii="Lucida Bright" w:hAnsi="Lucida Bright"/>
                <w:sz w:val="20"/>
              </w:rPr>
            </w:pPr>
            <w:r w:rsidRPr="00800DBC">
              <w:rPr>
                <w:rFonts w:ascii="Lucida Bright" w:hAnsi="Lucida Bright"/>
                <w:sz w:val="20"/>
              </w:rPr>
              <w:t>–</w:t>
            </w:r>
          </w:p>
        </w:tc>
        <w:tc>
          <w:tcPr>
            <w:tcW w:w="7431"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 xml:space="preserve">STANDAR DAN PROSEDUR </w:t>
            </w:r>
          </w:p>
        </w:tc>
      </w:tr>
      <w:tr w:rsidR="00800DBC" w:rsidRPr="00800DBC" w:rsidTr="00800DBC">
        <w:tc>
          <w:tcPr>
            <w:tcW w:w="1315" w:type="dxa"/>
          </w:tcPr>
          <w:p w:rsidR="000D7908" w:rsidRPr="00800DBC" w:rsidRDefault="000D7908" w:rsidP="00800DBC">
            <w:pPr>
              <w:spacing w:line="360" w:lineRule="auto"/>
              <w:rPr>
                <w:rFonts w:ascii="Lucida Bright" w:hAnsi="Lucida Bright"/>
                <w:sz w:val="20"/>
              </w:rPr>
            </w:pPr>
            <w:r w:rsidRPr="00800DBC">
              <w:rPr>
                <w:rFonts w:ascii="Lucida Bright" w:hAnsi="Lucida Bright"/>
                <w:sz w:val="20"/>
              </w:rPr>
              <w:t>BUKU IIIA</w:t>
            </w:r>
          </w:p>
        </w:tc>
        <w:tc>
          <w:tcPr>
            <w:tcW w:w="434" w:type="dxa"/>
          </w:tcPr>
          <w:p w:rsidR="000D7908" w:rsidRPr="00800DBC" w:rsidRDefault="000D7908" w:rsidP="00800DBC">
            <w:pPr>
              <w:spacing w:line="360" w:lineRule="auto"/>
              <w:jc w:val="center"/>
              <w:rPr>
                <w:rFonts w:ascii="Lucida Bright" w:hAnsi="Lucida Bright"/>
                <w:sz w:val="20"/>
              </w:rPr>
            </w:pPr>
            <w:r w:rsidRPr="00800DBC">
              <w:rPr>
                <w:rFonts w:ascii="Lucida Bright" w:hAnsi="Lucida Bright"/>
                <w:sz w:val="20"/>
              </w:rPr>
              <w:t>–</w:t>
            </w:r>
          </w:p>
        </w:tc>
        <w:tc>
          <w:tcPr>
            <w:tcW w:w="7431"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 xml:space="preserve">BORANG  PROGRAM STUDI </w:t>
            </w:r>
          </w:p>
        </w:tc>
      </w:tr>
      <w:tr w:rsidR="00800DBC" w:rsidRPr="00800DBC" w:rsidTr="00800DBC">
        <w:tc>
          <w:tcPr>
            <w:tcW w:w="1315" w:type="dxa"/>
          </w:tcPr>
          <w:p w:rsidR="000D7908" w:rsidRPr="00800DBC" w:rsidRDefault="000D7908" w:rsidP="00800DBC">
            <w:pPr>
              <w:spacing w:line="360" w:lineRule="auto"/>
              <w:rPr>
                <w:rFonts w:ascii="Lucida Bright" w:hAnsi="Lucida Bright"/>
                <w:sz w:val="20"/>
              </w:rPr>
            </w:pPr>
            <w:r w:rsidRPr="00800DBC">
              <w:rPr>
                <w:rFonts w:ascii="Lucida Bright" w:hAnsi="Lucida Bright"/>
                <w:sz w:val="20"/>
              </w:rPr>
              <w:t>BUKU IIIB</w:t>
            </w:r>
          </w:p>
        </w:tc>
        <w:tc>
          <w:tcPr>
            <w:tcW w:w="434" w:type="dxa"/>
          </w:tcPr>
          <w:p w:rsidR="000D7908" w:rsidRPr="00800DBC" w:rsidRDefault="000D7908" w:rsidP="00800DBC">
            <w:pPr>
              <w:spacing w:line="360" w:lineRule="auto"/>
              <w:jc w:val="center"/>
              <w:rPr>
                <w:rFonts w:ascii="Lucida Bright" w:hAnsi="Lucida Bright"/>
                <w:sz w:val="20"/>
              </w:rPr>
            </w:pPr>
            <w:r w:rsidRPr="00800DBC">
              <w:rPr>
                <w:rFonts w:ascii="Lucida Bright" w:hAnsi="Lucida Bright"/>
                <w:sz w:val="20"/>
              </w:rPr>
              <w:t>–</w:t>
            </w:r>
          </w:p>
        </w:tc>
        <w:tc>
          <w:tcPr>
            <w:tcW w:w="7431"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 xml:space="preserve">BORANG  UNIT PENGELOLA PROGRAM STUDI </w:t>
            </w:r>
          </w:p>
        </w:tc>
      </w:tr>
      <w:tr w:rsidR="00800DBC" w:rsidRPr="00800DBC" w:rsidTr="00800DBC">
        <w:tc>
          <w:tcPr>
            <w:tcW w:w="1315" w:type="dxa"/>
          </w:tcPr>
          <w:p w:rsidR="000D7908" w:rsidRPr="00800DBC" w:rsidRDefault="000D7908" w:rsidP="00800DBC">
            <w:pPr>
              <w:spacing w:line="360" w:lineRule="auto"/>
              <w:rPr>
                <w:rFonts w:ascii="Lucida Bright" w:hAnsi="Lucida Bright"/>
                <w:sz w:val="20"/>
              </w:rPr>
            </w:pPr>
            <w:r w:rsidRPr="00800DBC">
              <w:rPr>
                <w:rFonts w:ascii="Lucida Bright" w:hAnsi="Lucida Bright"/>
                <w:sz w:val="20"/>
              </w:rPr>
              <w:t>BUKU IV</w:t>
            </w:r>
          </w:p>
        </w:tc>
        <w:tc>
          <w:tcPr>
            <w:tcW w:w="434" w:type="dxa"/>
          </w:tcPr>
          <w:p w:rsidR="000D7908" w:rsidRPr="00800DBC" w:rsidRDefault="000D7908" w:rsidP="00800DBC">
            <w:pPr>
              <w:spacing w:line="360" w:lineRule="auto"/>
              <w:jc w:val="center"/>
              <w:rPr>
                <w:rFonts w:ascii="Lucida Bright" w:hAnsi="Lucida Bright"/>
                <w:sz w:val="20"/>
                <w:lang w:val="id-ID"/>
              </w:rPr>
            </w:pPr>
            <w:r w:rsidRPr="00800DBC">
              <w:rPr>
                <w:rFonts w:ascii="Lucida Bright" w:hAnsi="Lucida Bright"/>
                <w:sz w:val="20"/>
              </w:rPr>
              <w:t>–</w:t>
            </w:r>
          </w:p>
        </w:tc>
        <w:tc>
          <w:tcPr>
            <w:tcW w:w="7431"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lang w:val="id-ID"/>
              </w:rPr>
              <w:t>PANDUAN PENGISIAN BORANG</w:t>
            </w:r>
            <w:r w:rsidRPr="00800DBC">
              <w:rPr>
                <w:rFonts w:ascii="Lucida Bright" w:hAnsi="Lucida Bright"/>
                <w:sz w:val="20"/>
              </w:rPr>
              <w:t xml:space="preserve"> </w:t>
            </w:r>
          </w:p>
        </w:tc>
      </w:tr>
      <w:tr w:rsidR="00800DBC" w:rsidRPr="00800DBC" w:rsidTr="00800DBC">
        <w:tc>
          <w:tcPr>
            <w:tcW w:w="1315" w:type="dxa"/>
          </w:tcPr>
          <w:p w:rsidR="000D7908" w:rsidRPr="00800DBC" w:rsidRDefault="000D7908" w:rsidP="00800DBC">
            <w:pPr>
              <w:spacing w:line="360" w:lineRule="auto"/>
              <w:rPr>
                <w:rFonts w:ascii="Lucida Bright" w:hAnsi="Lucida Bright"/>
                <w:sz w:val="20"/>
              </w:rPr>
            </w:pPr>
            <w:r w:rsidRPr="00800DBC">
              <w:rPr>
                <w:rFonts w:ascii="Lucida Bright" w:hAnsi="Lucida Bright"/>
                <w:sz w:val="20"/>
              </w:rPr>
              <w:t>BUKU V</w:t>
            </w:r>
          </w:p>
        </w:tc>
        <w:tc>
          <w:tcPr>
            <w:tcW w:w="434" w:type="dxa"/>
          </w:tcPr>
          <w:p w:rsidR="000D7908" w:rsidRPr="00800DBC" w:rsidRDefault="000D7908" w:rsidP="00800DBC">
            <w:pPr>
              <w:spacing w:line="360" w:lineRule="auto"/>
              <w:jc w:val="center"/>
              <w:rPr>
                <w:rFonts w:ascii="Lucida Bright" w:hAnsi="Lucida Bright"/>
                <w:sz w:val="20"/>
              </w:rPr>
            </w:pPr>
            <w:r w:rsidRPr="00800DBC">
              <w:rPr>
                <w:rFonts w:ascii="Lucida Bright" w:hAnsi="Lucida Bright"/>
                <w:sz w:val="20"/>
              </w:rPr>
              <w:t>–</w:t>
            </w:r>
          </w:p>
        </w:tc>
        <w:tc>
          <w:tcPr>
            <w:tcW w:w="7431"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 xml:space="preserve">PEDOMAN PENILAIAN INSTRUMEN AKREDITASI </w:t>
            </w:r>
          </w:p>
        </w:tc>
      </w:tr>
      <w:tr w:rsidR="00800DBC" w:rsidRPr="00800DBC" w:rsidTr="00800DBC">
        <w:tc>
          <w:tcPr>
            <w:tcW w:w="1315"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BUKU VI</w:t>
            </w:r>
          </w:p>
        </w:tc>
        <w:tc>
          <w:tcPr>
            <w:tcW w:w="434"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w:t>
            </w:r>
          </w:p>
        </w:tc>
        <w:tc>
          <w:tcPr>
            <w:tcW w:w="7431"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 xml:space="preserve">MATRIKS PENILAIAN INSTRUMEN AKREDITASI </w:t>
            </w:r>
          </w:p>
        </w:tc>
      </w:tr>
      <w:tr w:rsidR="00800DBC" w:rsidRPr="00800DBC" w:rsidTr="00800DBC">
        <w:tc>
          <w:tcPr>
            <w:tcW w:w="1315"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BUKU VII</w:t>
            </w:r>
          </w:p>
        </w:tc>
        <w:tc>
          <w:tcPr>
            <w:tcW w:w="434"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w:t>
            </w:r>
          </w:p>
        </w:tc>
        <w:tc>
          <w:tcPr>
            <w:tcW w:w="7431" w:type="dxa"/>
          </w:tcPr>
          <w:p w:rsidR="000D7908" w:rsidRPr="00800DBC" w:rsidRDefault="000D7908" w:rsidP="00800DBC">
            <w:pPr>
              <w:spacing w:line="360" w:lineRule="auto"/>
              <w:jc w:val="left"/>
              <w:rPr>
                <w:rFonts w:ascii="Lucida Bright" w:hAnsi="Lucida Bright"/>
                <w:sz w:val="20"/>
              </w:rPr>
            </w:pPr>
            <w:r w:rsidRPr="00800DBC">
              <w:rPr>
                <w:rFonts w:ascii="Lucida Bright" w:hAnsi="Lucida Bright"/>
                <w:sz w:val="20"/>
              </w:rPr>
              <w:t xml:space="preserve">PEDOMAN ASESMEN LAPANGAN </w:t>
            </w:r>
          </w:p>
        </w:tc>
      </w:tr>
      <w:tr w:rsidR="00800DBC" w:rsidRPr="00800DBC" w:rsidTr="00800DBC">
        <w:tc>
          <w:tcPr>
            <w:tcW w:w="1315" w:type="dxa"/>
          </w:tcPr>
          <w:p w:rsidR="000D7908" w:rsidRPr="00800DBC" w:rsidRDefault="000D7908" w:rsidP="00800DBC">
            <w:pPr>
              <w:spacing w:line="360" w:lineRule="auto"/>
              <w:jc w:val="left"/>
              <w:rPr>
                <w:rFonts w:ascii="Lucida Bright" w:hAnsi="Lucida Bright"/>
                <w:sz w:val="20"/>
                <w:lang w:val="id-ID"/>
              </w:rPr>
            </w:pPr>
            <w:r w:rsidRPr="00800DBC">
              <w:rPr>
                <w:rFonts w:ascii="Lucida Bright" w:hAnsi="Lucida Bright"/>
                <w:sz w:val="20"/>
                <w:lang w:val="id-ID"/>
              </w:rPr>
              <w:t>BUKU VIII</w:t>
            </w:r>
          </w:p>
        </w:tc>
        <w:tc>
          <w:tcPr>
            <w:tcW w:w="434" w:type="dxa"/>
          </w:tcPr>
          <w:p w:rsidR="000D7908" w:rsidRPr="00800DBC" w:rsidRDefault="000D7908" w:rsidP="00800DBC">
            <w:pPr>
              <w:spacing w:line="360" w:lineRule="auto"/>
              <w:jc w:val="left"/>
              <w:rPr>
                <w:rFonts w:ascii="Lucida Bright" w:hAnsi="Lucida Bright"/>
                <w:sz w:val="20"/>
                <w:lang w:val="id-ID"/>
              </w:rPr>
            </w:pPr>
            <w:r w:rsidRPr="00800DBC">
              <w:rPr>
                <w:rFonts w:ascii="Lucida Bright" w:hAnsi="Lucida Bright"/>
                <w:sz w:val="20"/>
              </w:rPr>
              <w:t>–</w:t>
            </w:r>
          </w:p>
        </w:tc>
        <w:tc>
          <w:tcPr>
            <w:tcW w:w="7431" w:type="dxa"/>
          </w:tcPr>
          <w:p w:rsidR="000D7908" w:rsidRPr="00800DBC" w:rsidRDefault="000D7908" w:rsidP="00800DBC">
            <w:pPr>
              <w:spacing w:line="360" w:lineRule="auto"/>
              <w:jc w:val="left"/>
              <w:rPr>
                <w:rFonts w:ascii="Lucida Bright" w:hAnsi="Lucida Bright"/>
                <w:sz w:val="20"/>
                <w:lang w:val="nb-NO"/>
              </w:rPr>
            </w:pPr>
            <w:r w:rsidRPr="00800DBC">
              <w:rPr>
                <w:rFonts w:ascii="Lucida Bright" w:hAnsi="Lucida Bright"/>
                <w:sz w:val="20"/>
                <w:lang w:val="nb-NO"/>
              </w:rPr>
              <w:t>PEDOMAN EVALUASI DIRI UNTUK AKREDITASI PROGRAM STUDI DAN INSTITUSI PERGURUAN TINGGI</w:t>
            </w:r>
          </w:p>
        </w:tc>
      </w:tr>
    </w:tbl>
    <w:p w:rsidR="00076CEF" w:rsidRDefault="00076CEF" w:rsidP="000D7908">
      <w:pPr>
        <w:spacing w:line="360" w:lineRule="auto"/>
        <w:rPr>
          <w:rFonts w:ascii="Lucida Bright" w:hAnsi="Lucida Bright"/>
          <w:sz w:val="20"/>
          <w:lang w:val="id-ID"/>
        </w:rPr>
      </w:pPr>
    </w:p>
    <w:p w:rsidR="000D7908" w:rsidRPr="00800DBC" w:rsidRDefault="000D7908" w:rsidP="000D7908">
      <w:pPr>
        <w:spacing w:line="360" w:lineRule="auto"/>
        <w:rPr>
          <w:rFonts w:ascii="Lucida Bright" w:hAnsi="Lucida Bright"/>
          <w:sz w:val="20"/>
          <w:lang w:val="nb-NO"/>
        </w:rPr>
      </w:pPr>
      <w:r w:rsidRPr="00800DBC">
        <w:rPr>
          <w:rFonts w:ascii="Lucida Bright" w:hAnsi="Lucida Bright"/>
          <w:sz w:val="20"/>
          <w:lang w:val="nb-NO"/>
        </w:rPr>
        <w:t>Untuk menjaga kredibilitas proses akreditasi, sebagai kelengkapan ke delapan buku tersebut di atas, telah  disusun pula sebuah buku Kode Etik Akreditasi.</w:t>
      </w:r>
    </w:p>
    <w:p w:rsidR="000D7908" w:rsidRPr="00800DBC" w:rsidRDefault="000D7908" w:rsidP="000D7908">
      <w:pPr>
        <w:spacing w:line="360" w:lineRule="auto"/>
        <w:rPr>
          <w:rFonts w:ascii="Lucida Bright" w:hAnsi="Lucida Bright"/>
          <w:sz w:val="20"/>
          <w:lang w:val="nb-NO"/>
        </w:rPr>
      </w:pPr>
    </w:p>
    <w:p w:rsidR="000D7908" w:rsidRPr="00800DBC" w:rsidRDefault="000D7908" w:rsidP="000D7908">
      <w:pPr>
        <w:spacing w:line="360" w:lineRule="auto"/>
        <w:rPr>
          <w:rFonts w:ascii="Lucida Bright" w:hAnsi="Lucida Bright"/>
          <w:sz w:val="20"/>
          <w:lang w:val="nb-NO"/>
        </w:rPr>
      </w:pPr>
      <w:r w:rsidRPr="00800DBC">
        <w:rPr>
          <w:rFonts w:ascii="Lucida Bright" w:hAnsi="Lucida Bright"/>
          <w:sz w:val="20"/>
          <w:lang w:val="nb-NO"/>
        </w:rPr>
        <w:lastRenderedPageBreak/>
        <w:t xml:space="preserve">Ucapan terima kasih saya sampaikan kepada Tim Penyusun instrumen akreditasi program studi </w:t>
      </w:r>
      <w:r w:rsidRPr="00800DBC">
        <w:rPr>
          <w:rFonts w:ascii="Lucida Bright" w:hAnsi="Lucida Bright"/>
          <w:sz w:val="20"/>
        </w:rPr>
        <w:t>pendidikan dokter spesialis Ilmu Kesehatan Anak</w:t>
      </w:r>
      <w:r w:rsidRPr="00800DBC">
        <w:rPr>
          <w:rFonts w:ascii="Lucida Bright" w:hAnsi="Lucida Bright"/>
          <w:sz w:val="20"/>
          <w:lang w:val="nb-NO"/>
        </w:rPr>
        <w:t xml:space="preserve">. </w:t>
      </w:r>
    </w:p>
    <w:p w:rsidR="000D7908" w:rsidRPr="00800DBC" w:rsidRDefault="000D7908" w:rsidP="000D7908">
      <w:pPr>
        <w:spacing w:line="360" w:lineRule="auto"/>
        <w:rPr>
          <w:rFonts w:ascii="Lucida Bright" w:hAnsi="Lucida Bright"/>
          <w:sz w:val="20"/>
          <w:lang w:val="nb-NO"/>
        </w:rPr>
      </w:pPr>
    </w:p>
    <w:p w:rsidR="000D7908" w:rsidRPr="00800DBC" w:rsidRDefault="000D7908" w:rsidP="000D7908">
      <w:pPr>
        <w:spacing w:line="360" w:lineRule="auto"/>
        <w:rPr>
          <w:rFonts w:ascii="Lucida Bright" w:hAnsi="Lucida Bright"/>
          <w:sz w:val="20"/>
          <w:lang w:val="nb-NO"/>
        </w:rPr>
      </w:pPr>
      <w:r w:rsidRPr="00800DBC">
        <w:rPr>
          <w:rFonts w:ascii="Lucida Bright" w:hAnsi="Lucida Bright"/>
          <w:sz w:val="20"/>
          <w:lang w:val="nb-NO"/>
        </w:rPr>
        <w:t xml:space="preserve">Semoga instrumen akreditasi yang telah disempurnakan ini lebih tajam dalam menilai kinerja program studi, sehingga dapat lebih mendorong upaya peningkatan mutu program studi </w:t>
      </w:r>
      <w:r w:rsidRPr="00800DBC">
        <w:rPr>
          <w:rFonts w:ascii="Lucida Bright" w:hAnsi="Lucida Bright"/>
          <w:sz w:val="20"/>
        </w:rPr>
        <w:t>pendidikan dokter spesialis Ilmu Kesehatan Anak</w:t>
      </w:r>
      <w:r w:rsidRPr="00800DBC">
        <w:rPr>
          <w:rFonts w:ascii="Lucida Bright" w:hAnsi="Lucida Bright"/>
          <w:sz w:val="20"/>
          <w:lang w:val="nb-NO"/>
        </w:rPr>
        <w:t xml:space="preserve"> di seluruh Indonesia.</w:t>
      </w:r>
    </w:p>
    <w:p w:rsidR="000D7908" w:rsidRPr="00800DBC" w:rsidRDefault="000D7908" w:rsidP="000D7908">
      <w:pPr>
        <w:spacing w:line="360" w:lineRule="auto"/>
        <w:rPr>
          <w:rFonts w:ascii="Lucida Bright" w:hAnsi="Lucida Bright"/>
          <w:sz w:val="20"/>
          <w:lang w:val="nb-NO"/>
        </w:rPr>
      </w:pPr>
    </w:p>
    <w:p w:rsidR="000D7908" w:rsidRPr="00800DBC" w:rsidRDefault="000D7908" w:rsidP="000D7908">
      <w:pPr>
        <w:spacing w:line="360" w:lineRule="auto"/>
        <w:rPr>
          <w:rFonts w:ascii="Lucida Bright" w:hAnsi="Lucida Bright"/>
          <w:sz w:val="20"/>
          <w:lang w:val="nb-NO"/>
        </w:rPr>
      </w:pPr>
    </w:p>
    <w:p w:rsidR="000D7908" w:rsidRPr="00800DBC" w:rsidRDefault="000D7908" w:rsidP="000D7908">
      <w:pPr>
        <w:spacing w:line="360" w:lineRule="auto"/>
        <w:ind w:left="2880" w:firstLine="720"/>
        <w:rPr>
          <w:rFonts w:ascii="Lucida Bright" w:hAnsi="Lucida Bright"/>
          <w:sz w:val="20"/>
        </w:rPr>
      </w:pPr>
      <w:r w:rsidRPr="00800DBC">
        <w:rPr>
          <w:rFonts w:ascii="Lucida Bright" w:hAnsi="Lucida Bright"/>
          <w:sz w:val="20"/>
          <w:lang w:val="nb-NO"/>
        </w:rPr>
        <w:t xml:space="preserve">Jakarta, </w:t>
      </w:r>
      <w:r w:rsidRPr="00800DBC">
        <w:rPr>
          <w:rFonts w:ascii="Lucida Bright" w:hAnsi="Lucida Bright"/>
          <w:sz w:val="20"/>
        </w:rPr>
        <w:t xml:space="preserve"> 20 Desember 2015</w:t>
      </w:r>
    </w:p>
    <w:p w:rsidR="000D7908" w:rsidRPr="00800DBC" w:rsidRDefault="000D7908" w:rsidP="000D7908">
      <w:pPr>
        <w:spacing w:line="360" w:lineRule="auto"/>
        <w:ind w:left="4770" w:hanging="90"/>
        <w:rPr>
          <w:rFonts w:ascii="Lucida Bright" w:hAnsi="Lucida Bright"/>
          <w:sz w:val="20"/>
          <w:lang w:val="nb-NO"/>
        </w:rPr>
      </w:pPr>
    </w:p>
    <w:p w:rsidR="000D7908" w:rsidRPr="00800DBC" w:rsidRDefault="000D7908" w:rsidP="000D7908">
      <w:pPr>
        <w:spacing w:line="360" w:lineRule="auto"/>
        <w:ind w:left="2880" w:firstLine="720"/>
        <w:rPr>
          <w:rFonts w:ascii="Lucida Bright" w:hAnsi="Lucida Bright"/>
          <w:sz w:val="20"/>
          <w:lang w:val="nb-NO"/>
        </w:rPr>
      </w:pPr>
      <w:r w:rsidRPr="00800DBC">
        <w:rPr>
          <w:rFonts w:ascii="Lucida Bright" w:hAnsi="Lucida Bright"/>
          <w:sz w:val="20"/>
          <w:lang w:val="nb-NO"/>
        </w:rPr>
        <w:t xml:space="preserve">Lembaga Akreditasi Mandiri Pendidikan Tinggi </w:t>
      </w:r>
    </w:p>
    <w:p w:rsidR="000D7908" w:rsidRPr="00800DBC" w:rsidRDefault="000D7908" w:rsidP="000D7908">
      <w:pPr>
        <w:spacing w:line="360" w:lineRule="auto"/>
        <w:ind w:left="2880" w:firstLine="720"/>
        <w:rPr>
          <w:rFonts w:ascii="Lucida Bright" w:hAnsi="Lucida Bright"/>
          <w:sz w:val="20"/>
          <w:lang w:val="nb-NO"/>
        </w:rPr>
      </w:pPr>
      <w:r w:rsidRPr="00800DBC">
        <w:rPr>
          <w:rFonts w:ascii="Lucida Bright" w:hAnsi="Lucida Bright"/>
          <w:sz w:val="20"/>
          <w:lang w:val="nb-NO"/>
        </w:rPr>
        <w:t>Kesehatan Indonesia (LAM-PTKes)</w:t>
      </w:r>
    </w:p>
    <w:p w:rsidR="000D7908" w:rsidRPr="00800DBC" w:rsidRDefault="000D7908" w:rsidP="000D7908">
      <w:pPr>
        <w:spacing w:line="360" w:lineRule="auto"/>
        <w:ind w:left="2880" w:firstLine="720"/>
        <w:rPr>
          <w:rFonts w:ascii="Lucida Bright" w:hAnsi="Lucida Bright"/>
          <w:sz w:val="20"/>
        </w:rPr>
      </w:pPr>
      <w:r w:rsidRPr="00800DBC">
        <w:rPr>
          <w:rFonts w:ascii="Lucida Bright" w:hAnsi="Lucida Bright"/>
          <w:b/>
          <w:bCs/>
          <w:sz w:val="20"/>
        </w:rPr>
        <w:t>Ketua Umum</w:t>
      </w:r>
      <w:r w:rsidRPr="00800DBC">
        <w:rPr>
          <w:rFonts w:ascii="Lucida Bright" w:hAnsi="Lucida Bright"/>
          <w:sz w:val="20"/>
        </w:rPr>
        <w:t>,</w:t>
      </w:r>
    </w:p>
    <w:p w:rsidR="000D7908" w:rsidRPr="00800DBC" w:rsidRDefault="000D7908" w:rsidP="00800DBC">
      <w:pPr>
        <w:spacing w:line="360" w:lineRule="auto"/>
        <w:ind w:left="3600" w:firstLine="180"/>
        <w:rPr>
          <w:rFonts w:ascii="Lucida Bright" w:hAnsi="Lucida Bright"/>
          <w:sz w:val="20"/>
        </w:rPr>
      </w:pPr>
      <w:r w:rsidRPr="00800DBC">
        <w:rPr>
          <w:rFonts w:ascii="Lucida Bright" w:hAnsi="Lucida Bright"/>
          <w:sz w:val="20"/>
        </w:rPr>
        <w:tab/>
      </w:r>
      <w:r w:rsidRPr="00800DBC">
        <w:rPr>
          <w:rFonts w:ascii="Lucida Bright" w:hAnsi="Lucida Bright"/>
          <w:sz w:val="20"/>
        </w:rPr>
        <w:tab/>
      </w:r>
    </w:p>
    <w:p w:rsidR="000D7908" w:rsidRPr="00800DBC" w:rsidRDefault="000D7908" w:rsidP="000D7908">
      <w:pPr>
        <w:spacing w:line="360" w:lineRule="auto"/>
        <w:ind w:firstLine="180"/>
        <w:rPr>
          <w:rFonts w:ascii="Lucida Bright" w:hAnsi="Lucida Bright"/>
          <w:sz w:val="20"/>
        </w:rPr>
      </w:pPr>
    </w:p>
    <w:p w:rsidR="0081437B" w:rsidRPr="00800DBC" w:rsidRDefault="000D7908" w:rsidP="00800DBC">
      <w:pPr>
        <w:pStyle w:val="Heading1"/>
        <w:ind w:left="2880" w:firstLine="720"/>
        <w:jc w:val="both"/>
        <w:rPr>
          <w:bCs w:val="0"/>
          <w:lang w:val="id-ID"/>
        </w:rPr>
      </w:pPr>
      <w:r w:rsidRPr="00800DBC">
        <w:rPr>
          <w:rFonts w:ascii="Lucida Bright" w:hAnsi="Lucida Bright"/>
          <w:sz w:val="20"/>
        </w:rPr>
        <w:t>Usman Chatib Warsa</w:t>
      </w:r>
      <w:bookmarkEnd w:id="1"/>
      <w:bookmarkEnd w:id="2"/>
    </w:p>
    <w:p w:rsidR="0081437B" w:rsidRPr="00800DBC" w:rsidRDefault="0081437B">
      <w:pPr>
        <w:ind w:left="3600"/>
        <w:rPr>
          <w:bCs/>
          <w:lang w:val="id-ID"/>
        </w:rPr>
      </w:pPr>
    </w:p>
    <w:p w:rsidR="0081437B" w:rsidRPr="00800DBC" w:rsidRDefault="0081437B">
      <w:pPr>
        <w:rPr>
          <w:b/>
          <w:lang w:val="fi-FI"/>
        </w:rPr>
      </w:pPr>
    </w:p>
    <w:p w:rsidR="0081437B" w:rsidRPr="00800DBC" w:rsidRDefault="00F67779">
      <w:pPr>
        <w:jc w:val="left"/>
        <w:rPr>
          <w:b/>
          <w:lang w:val="fi-FI"/>
        </w:rPr>
      </w:pPr>
      <w:r w:rsidRPr="00800DBC">
        <w:rPr>
          <w:b/>
          <w:lang w:val="fi-FI"/>
        </w:rPr>
        <w:br w:type="page"/>
      </w:r>
    </w:p>
    <w:p w:rsidR="0081437B" w:rsidRPr="00800DBC" w:rsidRDefault="00FD5310">
      <w:pPr>
        <w:pStyle w:val="Heading1"/>
        <w:rPr>
          <w:sz w:val="24"/>
          <w:szCs w:val="24"/>
          <w:lang w:val="fi-FI"/>
        </w:rPr>
      </w:pPr>
      <w:bookmarkStart w:id="3" w:name="_Toc222646024"/>
      <w:r w:rsidRPr="00800DBC">
        <w:rPr>
          <w:sz w:val="24"/>
          <w:szCs w:val="24"/>
          <w:lang w:val="fi-FI"/>
        </w:rPr>
        <w:lastRenderedPageBreak/>
        <w:t>DAFTAR ISI</w:t>
      </w:r>
      <w:bookmarkEnd w:id="3"/>
    </w:p>
    <w:p w:rsidR="0081437B" w:rsidRPr="00800DBC" w:rsidRDefault="0081437B">
      <w:pPr>
        <w:rPr>
          <w:b/>
          <w:lang w:val="fi-FI"/>
        </w:rPr>
      </w:pPr>
    </w:p>
    <w:p w:rsidR="0081437B" w:rsidRPr="00800DBC" w:rsidRDefault="00F67779">
      <w:pPr>
        <w:jc w:val="right"/>
        <w:rPr>
          <w:b/>
          <w:lang w:val="fi-FI"/>
        </w:rPr>
      </w:pPr>
      <w:r w:rsidRPr="00800DBC">
        <w:rPr>
          <w:lang w:val="fi-FI"/>
        </w:rPr>
        <w:t xml:space="preserve">Halaman </w:t>
      </w:r>
    </w:p>
    <w:p w:rsidR="0081437B" w:rsidRPr="00800DBC" w:rsidRDefault="0081437B">
      <w:pPr>
        <w:jc w:val="right"/>
        <w:rPr>
          <w:bCs/>
          <w:lang w:val="fi-FI"/>
        </w:rPr>
      </w:pPr>
    </w:p>
    <w:tbl>
      <w:tblPr>
        <w:tblW w:w="9180" w:type="dxa"/>
        <w:tblLayout w:type="fixed"/>
        <w:tblLook w:val="01E0" w:firstRow="1" w:lastRow="1" w:firstColumn="1" w:lastColumn="1" w:noHBand="0" w:noVBand="0"/>
      </w:tblPr>
      <w:tblGrid>
        <w:gridCol w:w="1101"/>
        <w:gridCol w:w="617"/>
        <w:gridCol w:w="6754"/>
        <w:gridCol w:w="708"/>
      </w:tblGrid>
      <w:tr w:rsidR="00800DBC" w:rsidRPr="00800DBC" w:rsidTr="002F4170">
        <w:tc>
          <w:tcPr>
            <w:tcW w:w="8472" w:type="dxa"/>
            <w:gridSpan w:val="3"/>
          </w:tcPr>
          <w:p w:rsidR="0081437B" w:rsidRPr="00800DBC" w:rsidRDefault="00F67779">
            <w:pPr>
              <w:rPr>
                <w:sz w:val="22"/>
                <w:lang w:val="id-ID"/>
              </w:rPr>
            </w:pPr>
            <w:r w:rsidRPr="00800DBC">
              <w:rPr>
                <w:lang w:val="fi-FI"/>
              </w:rPr>
              <w:t>KATA PENGANTAR ...............................................</w:t>
            </w:r>
            <w:r w:rsidRPr="00800DBC">
              <w:rPr>
                <w:lang w:val="id-ID"/>
              </w:rPr>
              <w:t>...........................................</w:t>
            </w:r>
          </w:p>
        </w:tc>
        <w:tc>
          <w:tcPr>
            <w:tcW w:w="708" w:type="dxa"/>
          </w:tcPr>
          <w:p w:rsidR="007C3EE2" w:rsidRPr="00800DBC" w:rsidRDefault="00612790" w:rsidP="002F4170">
            <w:pPr>
              <w:jc w:val="center"/>
              <w:rPr>
                <w:sz w:val="22"/>
                <w:lang w:val="fi-FI"/>
              </w:rPr>
            </w:pPr>
            <w:r w:rsidRPr="00800DBC">
              <w:rPr>
                <w:lang w:val="fi-FI"/>
              </w:rPr>
              <w:t>...</w:t>
            </w:r>
          </w:p>
        </w:tc>
      </w:tr>
      <w:tr w:rsidR="00800DBC" w:rsidRPr="00800DBC" w:rsidTr="002F4170">
        <w:tc>
          <w:tcPr>
            <w:tcW w:w="8472" w:type="dxa"/>
            <w:gridSpan w:val="3"/>
          </w:tcPr>
          <w:p w:rsidR="0081437B" w:rsidRPr="00800DBC" w:rsidRDefault="00F67779">
            <w:pPr>
              <w:rPr>
                <w:sz w:val="22"/>
                <w:lang w:val="id-ID"/>
              </w:rPr>
            </w:pPr>
            <w:r w:rsidRPr="00800DBC">
              <w:rPr>
                <w:lang w:val="fi-FI"/>
              </w:rPr>
              <w:t>DAFTAR ISI .......................................................................................</w:t>
            </w:r>
            <w:r w:rsidRPr="00800DBC">
              <w:rPr>
                <w:lang w:val="id-ID"/>
              </w:rPr>
              <w:t>................</w:t>
            </w:r>
          </w:p>
        </w:tc>
        <w:tc>
          <w:tcPr>
            <w:tcW w:w="708" w:type="dxa"/>
          </w:tcPr>
          <w:p w:rsidR="007C3EE2" w:rsidRPr="00800DBC" w:rsidRDefault="00612790" w:rsidP="002F4170">
            <w:pPr>
              <w:jc w:val="center"/>
              <w:rPr>
                <w:sz w:val="22"/>
                <w:lang w:val="fi-FI"/>
              </w:rPr>
            </w:pPr>
            <w:r w:rsidRPr="00800DBC">
              <w:rPr>
                <w:lang w:val="fi-FI"/>
              </w:rPr>
              <w:t>...</w:t>
            </w:r>
          </w:p>
        </w:tc>
      </w:tr>
      <w:tr w:rsidR="00800DBC" w:rsidRPr="00800DBC" w:rsidTr="002F4170">
        <w:tc>
          <w:tcPr>
            <w:tcW w:w="1101" w:type="dxa"/>
          </w:tcPr>
          <w:p w:rsidR="0081437B" w:rsidRPr="00800DBC" w:rsidRDefault="00F67779">
            <w:pPr>
              <w:rPr>
                <w:sz w:val="22"/>
                <w:lang w:val="fi-FI"/>
              </w:rPr>
            </w:pPr>
            <w:r w:rsidRPr="00800DBC">
              <w:rPr>
                <w:lang w:val="fi-FI"/>
              </w:rPr>
              <w:t xml:space="preserve">BAB I </w:t>
            </w:r>
          </w:p>
        </w:tc>
        <w:tc>
          <w:tcPr>
            <w:tcW w:w="7371" w:type="dxa"/>
            <w:gridSpan w:val="2"/>
          </w:tcPr>
          <w:p w:rsidR="0081437B" w:rsidRPr="00800DBC" w:rsidRDefault="00F67779">
            <w:pPr>
              <w:rPr>
                <w:sz w:val="22"/>
                <w:lang w:val="id-ID"/>
              </w:rPr>
            </w:pPr>
            <w:r w:rsidRPr="00800DBC">
              <w:rPr>
                <w:lang w:val="fi-FI"/>
              </w:rPr>
              <w:t>LATAR BELAKANG .........................................................................</w:t>
            </w:r>
            <w:r w:rsidRPr="00800DBC">
              <w:rPr>
                <w:lang w:val="id-ID"/>
              </w:rPr>
              <w:t>.</w:t>
            </w:r>
          </w:p>
        </w:tc>
        <w:tc>
          <w:tcPr>
            <w:tcW w:w="708" w:type="dxa"/>
          </w:tcPr>
          <w:p w:rsidR="007C3EE2" w:rsidRPr="00800DBC" w:rsidRDefault="00612790" w:rsidP="002F4170">
            <w:pPr>
              <w:jc w:val="center"/>
              <w:rPr>
                <w:sz w:val="22"/>
                <w:lang w:val="fi-FI"/>
              </w:rPr>
            </w:pPr>
            <w:r w:rsidRPr="00800DBC">
              <w:rPr>
                <w:lang w:val="fi-FI"/>
              </w:rPr>
              <w:t>...</w:t>
            </w:r>
          </w:p>
        </w:tc>
      </w:tr>
      <w:tr w:rsidR="00800DBC" w:rsidRPr="00800DBC" w:rsidTr="002F4170">
        <w:tc>
          <w:tcPr>
            <w:tcW w:w="1101" w:type="dxa"/>
          </w:tcPr>
          <w:p w:rsidR="0081437B" w:rsidRPr="00800DBC" w:rsidRDefault="0081437B">
            <w:pPr>
              <w:rPr>
                <w:sz w:val="22"/>
                <w:lang w:val="fi-FI"/>
              </w:rPr>
            </w:pPr>
          </w:p>
        </w:tc>
        <w:tc>
          <w:tcPr>
            <w:tcW w:w="617" w:type="dxa"/>
          </w:tcPr>
          <w:p w:rsidR="0081437B" w:rsidRPr="00800DBC" w:rsidRDefault="00F67779">
            <w:pPr>
              <w:rPr>
                <w:sz w:val="22"/>
                <w:lang w:val="fi-FI"/>
              </w:rPr>
            </w:pPr>
            <w:r w:rsidRPr="00800DBC">
              <w:rPr>
                <w:noProof/>
              </w:rPr>
              <w:t>1.1.</w:t>
            </w:r>
          </w:p>
        </w:tc>
        <w:tc>
          <w:tcPr>
            <w:tcW w:w="6754" w:type="dxa"/>
          </w:tcPr>
          <w:p w:rsidR="0081437B" w:rsidRPr="00800DBC" w:rsidRDefault="00F67779">
            <w:pPr>
              <w:rPr>
                <w:sz w:val="22"/>
                <w:lang w:val="id-ID"/>
              </w:rPr>
            </w:pPr>
            <w:r w:rsidRPr="00800DBC">
              <w:rPr>
                <w:noProof/>
                <w:lang w:val="sv-SE"/>
              </w:rPr>
              <w:t xml:space="preserve">Sejarah Singkat </w:t>
            </w:r>
            <w:r w:rsidRPr="00800DBC">
              <w:rPr>
                <w:noProof/>
                <w:lang w:val="id-ID"/>
              </w:rPr>
              <w:t xml:space="preserve">Pendidikan </w:t>
            </w:r>
            <w:r w:rsidR="00D00328" w:rsidRPr="00800DBC">
              <w:rPr>
                <w:noProof/>
                <w:lang w:val="id-ID"/>
              </w:rPr>
              <w:t xml:space="preserve">Dokter Spesialis </w:t>
            </w:r>
            <w:r w:rsidR="00062FE7" w:rsidRPr="00800DBC">
              <w:rPr>
                <w:noProof/>
                <w:lang w:val="id-ID"/>
              </w:rPr>
              <w:t>Ilmu Kesehatan Anak</w:t>
            </w:r>
            <w:r w:rsidRPr="00800DBC">
              <w:rPr>
                <w:noProof/>
                <w:lang w:val="id-ID"/>
              </w:rPr>
              <w:t>....</w:t>
            </w:r>
            <w:r w:rsidRPr="00800DBC">
              <w:rPr>
                <w:noProof/>
                <w:lang w:val="sv-SE"/>
              </w:rPr>
              <w:t>.....................................................................</w:t>
            </w:r>
          </w:p>
        </w:tc>
        <w:tc>
          <w:tcPr>
            <w:tcW w:w="708" w:type="dxa"/>
          </w:tcPr>
          <w:p w:rsidR="007C3EE2" w:rsidRPr="00800DBC" w:rsidRDefault="00612790" w:rsidP="002F4170">
            <w:pPr>
              <w:jc w:val="center"/>
              <w:rPr>
                <w:sz w:val="22"/>
                <w:lang w:val="fi-FI"/>
              </w:rPr>
            </w:pPr>
            <w:r w:rsidRPr="00800DBC">
              <w:rPr>
                <w:lang w:val="fi-FI"/>
              </w:rPr>
              <w:t>...</w:t>
            </w:r>
          </w:p>
        </w:tc>
      </w:tr>
      <w:tr w:rsidR="00800DBC" w:rsidRPr="00800DBC" w:rsidTr="002F4170">
        <w:tc>
          <w:tcPr>
            <w:tcW w:w="1101" w:type="dxa"/>
          </w:tcPr>
          <w:p w:rsidR="0081437B" w:rsidRPr="00800DBC" w:rsidRDefault="0081437B">
            <w:pPr>
              <w:rPr>
                <w:sz w:val="22"/>
                <w:lang w:val="fi-FI"/>
              </w:rPr>
            </w:pPr>
          </w:p>
        </w:tc>
        <w:tc>
          <w:tcPr>
            <w:tcW w:w="617" w:type="dxa"/>
          </w:tcPr>
          <w:p w:rsidR="0081437B" w:rsidRPr="00800DBC" w:rsidRDefault="00F67779">
            <w:pPr>
              <w:rPr>
                <w:noProof/>
                <w:sz w:val="22"/>
                <w:szCs w:val="22"/>
              </w:rPr>
            </w:pPr>
            <w:r w:rsidRPr="00800DBC">
              <w:rPr>
                <w:noProof/>
              </w:rPr>
              <w:t>1.2.</w:t>
            </w:r>
          </w:p>
        </w:tc>
        <w:tc>
          <w:tcPr>
            <w:tcW w:w="6754" w:type="dxa"/>
          </w:tcPr>
          <w:p w:rsidR="0081437B" w:rsidRPr="00800DBC" w:rsidRDefault="00F67779">
            <w:pPr>
              <w:rPr>
                <w:noProof/>
                <w:sz w:val="22"/>
                <w:szCs w:val="22"/>
              </w:rPr>
            </w:pPr>
            <w:r w:rsidRPr="00800DBC">
              <w:t xml:space="preserve">Program </w:t>
            </w:r>
            <w:r w:rsidR="00F2004C" w:rsidRPr="00800DBC">
              <w:t>Pendidikan</w:t>
            </w:r>
            <w:r w:rsidR="00D00328" w:rsidRPr="00800DBC">
              <w:t xml:space="preserve">Dokter Spesialis </w:t>
            </w:r>
            <w:r w:rsidR="00062FE7" w:rsidRPr="00800DBC">
              <w:t>Ilmu Kesehatan Anak</w:t>
            </w:r>
            <w:r w:rsidRPr="00800DBC">
              <w:t xml:space="preserve"> ……………………………………………………………………..</w:t>
            </w:r>
          </w:p>
        </w:tc>
        <w:tc>
          <w:tcPr>
            <w:tcW w:w="708" w:type="dxa"/>
          </w:tcPr>
          <w:p w:rsidR="007C3EE2" w:rsidRPr="00800DBC" w:rsidRDefault="00612790" w:rsidP="002F4170">
            <w:pPr>
              <w:jc w:val="center"/>
              <w:rPr>
                <w:sz w:val="22"/>
                <w:szCs w:val="22"/>
                <w:lang w:val="fi-FI"/>
              </w:rPr>
            </w:pPr>
            <w:r w:rsidRPr="00800DBC">
              <w:rPr>
                <w:lang w:val="fi-FI"/>
              </w:rPr>
              <w:t>...</w:t>
            </w:r>
          </w:p>
        </w:tc>
      </w:tr>
      <w:tr w:rsidR="00800DBC" w:rsidRPr="00800DBC" w:rsidTr="002F4170">
        <w:tc>
          <w:tcPr>
            <w:tcW w:w="1101" w:type="dxa"/>
          </w:tcPr>
          <w:p w:rsidR="0081437B" w:rsidRPr="00800DBC" w:rsidRDefault="0081437B">
            <w:pPr>
              <w:rPr>
                <w:sz w:val="22"/>
                <w:lang w:val="fi-FI"/>
              </w:rPr>
            </w:pPr>
          </w:p>
        </w:tc>
        <w:tc>
          <w:tcPr>
            <w:tcW w:w="617" w:type="dxa"/>
          </w:tcPr>
          <w:p w:rsidR="0081437B" w:rsidRPr="00800DBC" w:rsidRDefault="00F67779">
            <w:pPr>
              <w:rPr>
                <w:noProof/>
                <w:sz w:val="22"/>
              </w:rPr>
            </w:pPr>
            <w:r w:rsidRPr="00800DBC">
              <w:t>1.3.</w:t>
            </w:r>
          </w:p>
        </w:tc>
        <w:tc>
          <w:tcPr>
            <w:tcW w:w="6754" w:type="dxa"/>
          </w:tcPr>
          <w:p w:rsidR="007C3EE2" w:rsidRPr="00800DBC" w:rsidRDefault="00F67779" w:rsidP="002F4170">
            <w:pPr>
              <w:jc w:val="left"/>
              <w:rPr>
                <w:sz w:val="22"/>
                <w:lang w:val="id-ID"/>
              </w:rPr>
            </w:pPr>
            <w:r w:rsidRPr="00800DBC">
              <w:t xml:space="preserve">Landasan Hukum Akreditasi Program </w:t>
            </w:r>
            <w:r w:rsidR="00F2004C" w:rsidRPr="00800DBC">
              <w:rPr>
                <w:lang w:val="id-ID"/>
              </w:rPr>
              <w:t>Pendidikan</w:t>
            </w:r>
            <w:r w:rsidR="00D00328" w:rsidRPr="00800DBC">
              <w:t xml:space="preserve">Dokter Spesialis </w:t>
            </w:r>
            <w:r w:rsidR="00062FE7" w:rsidRPr="00800DBC">
              <w:t xml:space="preserve">Ilmu Kesehatan </w:t>
            </w:r>
            <w:proofErr w:type="gramStart"/>
            <w:r w:rsidR="00062FE7" w:rsidRPr="00800DBC">
              <w:t>Anak</w:t>
            </w:r>
            <w:r w:rsidRPr="00800DBC">
              <w:rPr>
                <w:lang w:val="id-ID"/>
              </w:rPr>
              <w:t xml:space="preserve"> .......................................................</w:t>
            </w:r>
            <w:proofErr w:type="gramEnd"/>
          </w:p>
        </w:tc>
        <w:tc>
          <w:tcPr>
            <w:tcW w:w="708" w:type="dxa"/>
          </w:tcPr>
          <w:p w:rsidR="007C3EE2" w:rsidRPr="00800DBC" w:rsidRDefault="00612790" w:rsidP="002F4170">
            <w:pPr>
              <w:jc w:val="center"/>
              <w:rPr>
                <w:sz w:val="22"/>
              </w:rPr>
            </w:pPr>
            <w:r w:rsidRPr="00800DBC">
              <w:rPr>
                <w:lang w:val="fi-FI"/>
              </w:rPr>
              <w:t>...</w:t>
            </w:r>
          </w:p>
        </w:tc>
      </w:tr>
      <w:tr w:rsidR="00800DBC" w:rsidRPr="00800DBC" w:rsidTr="002F4170">
        <w:tc>
          <w:tcPr>
            <w:tcW w:w="1101" w:type="dxa"/>
          </w:tcPr>
          <w:p w:rsidR="0081437B" w:rsidRPr="00800DBC" w:rsidRDefault="0081437B">
            <w:pPr>
              <w:rPr>
                <w:sz w:val="22"/>
              </w:rPr>
            </w:pPr>
          </w:p>
        </w:tc>
        <w:tc>
          <w:tcPr>
            <w:tcW w:w="617" w:type="dxa"/>
          </w:tcPr>
          <w:p w:rsidR="0081437B" w:rsidRPr="00800DBC" w:rsidRDefault="00F67779">
            <w:pPr>
              <w:rPr>
                <w:sz w:val="22"/>
              </w:rPr>
            </w:pPr>
            <w:r w:rsidRPr="00800DBC">
              <w:t>1.4.</w:t>
            </w:r>
          </w:p>
        </w:tc>
        <w:tc>
          <w:tcPr>
            <w:tcW w:w="6754" w:type="dxa"/>
          </w:tcPr>
          <w:p w:rsidR="0081437B" w:rsidRPr="00800DBC" w:rsidRDefault="00F67779">
            <w:pPr>
              <w:rPr>
                <w:sz w:val="22"/>
              </w:rPr>
            </w:pPr>
            <w:r w:rsidRPr="00800DBC">
              <w:rPr>
                <w:lang w:val="sv-SE"/>
              </w:rPr>
              <w:t xml:space="preserve">Landasan Filosofis Profesi </w:t>
            </w:r>
            <w:r w:rsidR="00D00328" w:rsidRPr="00800DBC">
              <w:rPr>
                <w:lang w:val="sv-SE"/>
              </w:rPr>
              <w:t xml:space="preserve">Dokter Spesialis </w:t>
            </w:r>
            <w:r w:rsidR="00062FE7" w:rsidRPr="00800DBC">
              <w:rPr>
                <w:lang w:val="sv-SE"/>
              </w:rPr>
              <w:t>Ilmu Kesehatan Anak</w:t>
            </w:r>
            <w:r w:rsidRPr="00800DBC">
              <w:rPr>
                <w:lang w:val="sv-SE"/>
              </w:rPr>
              <w:t xml:space="preserve"> ..............................</w:t>
            </w:r>
            <w:r w:rsidRPr="00800DBC">
              <w:rPr>
                <w:lang w:val="id-ID"/>
              </w:rPr>
              <w:t>.</w:t>
            </w:r>
            <w:r w:rsidRPr="00800DBC">
              <w:t>.........................................</w:t>
            </w:r>
          </w:p>
        </w:tc>
        <w:tc>
          <w:tcPr>
            <w:tcW w:w="708" w:type="dxa"/>
          </w:tcPr>
          <w:p w:rsidR="007C3EE2" w:rsidRPr="00800DBC" w:rsidRDefault="00612790" w:rsidP="002F4170">
            <w:pPr>
              <w:jc w:val="center"/>
              <w:rPr>
                <w:sz w:val="22"/>
                <w:lang w:val="id-ID"/>
              </w:rPr>
            </w:pPr>
            <w:r w:rsidRPr="00800DBC">
              <w:rPr>
                <w:lang w:val="fi-FI"/>
              </w:rPr>
              <w:t>...</w:t>
            </w:r>
          </w:p>
        </w:tc>
      </w:tr>
      <w:tr w:rsidR="00800DBC" w:rsidRPr="00800DBC" w:rsidTr="002F4170">
        <w:tc>
          <w:tcPr>
            <w:tcW w:w="1101" w:type="dxa"/>
          </w:tcPr>
          <w:p w:rsidR="0081437B" w:rsidRPr="00800DBC" w:rsidRDefault="0081437B">
            <w:pPr>
              <w:rPr>
                <w:sz w:val="22"/>
                <w:lang w:val="sv-SE"/>
              </w:rPr>
            </w:pPr>
          </w:p>
        </w:tc>
        <w:tc>
          <w:tcPr>
            <w:tcW w:w="617" w:type="dxa"/>
          </w:tcPr>
          <w:p w:rsidR="0081437B" w:rsidRPr="00800DBC" w:rsidRDefault="00F67779">
            <w:pPr>
              <w:rPr>
                <w:sz w:val="22"/>
              </w:rPr>
            </w:pPr>
            <w:r w:rsidRPr="00800DBC">
              <w:rPr>
                <w:lang w:val="sv-SE"/>
              </w:rPr>
              <w:t>1.5.</w:t>
            </w:r>
          </w:p>
        </w:tc>
        <w:tc>
          <w:tcPr>
            <w:tcW w:w="6754" w:type="dxa"/>
          </w:tcPr>
          <w:p w:rsidR="0081437B" w:rsidRPr="00800DBC" w:rsidRDefault="00F67779">
            <w:pPr>
              <w:rPr>
                <w:sz w:val="22"/>
              </w:rPr>
            </w:pPr>
            <w:r w:rsidRPr="00800DBC">
              <w:t xml:space="preserve">Landasan Sosiologis Profesi </w:t>
            </w:r>
            <w:r w:rsidR="00D00328" w:rsidRPr="00800DBC">
              <w:t xml:space="preserve">Dokter Spesialis </w:t>
            </w:r>
            <w:r w:rsidR="00062FE7" w:rsidRPr="00800DBC">
              <w:t>Ilmu Kesehatan Anak</w:t>
            </w:r>
            <w:r w:rsidRPr="00800DBC">
              <w:t xml:space="preserve"> ……………………</w:t>
            </w:r>
            <w:r w:rsidRPr="00800DBC">
              <w:rPr>
                <w:lang w:val="id-ID"/>
              </w:rPr>
              <w:t>...</w:t>
            </w:r>
            <w:r w:rsidRPr="00800DBC">
              <w:t>....................................</w:t>
            </w:r>
          </w:p>
        </w:tc>
        <w:tc>
          <w:tcPr>
            <w:tcW w:w="708" w:type="dxa"/>
          </w:tcPr>
          <w:p w:rsidR="007C3EE2" w:rsidRPr="00800DBC" w:rsidRDefault="00612790" w:rsidP="002F4170">
            <w:pPr>
              <w:jc w:val="center"/>
              <w:rPr>
                <w:sz w:val="22"/>
                <w:lang w:val="id-ID"/>
              </w:rPr>
            </w:pPr>
            <w:r w:rsidRPr="00800DBC">
              <w:rPr>
                <w:lang w:val="fi-FI"/>
              </w:rPr>
              <w:t>...</w:t>
            </w:r>
          </w:p>
        </w:tc>
      </w:tr>
      <w:tr w:rsidR="00800DBC" w:rsidRPr="00800DBC" w:rsidTr="002F4170">
        <w:tc>
          <w:tcPr>
            <w:tcW w:w="1101" w:type="dxa"/>
          </w:tcPr>
          <w:p w:rsidR="0081437B" w:rsidRPr="00800DBC" w:rsidRDefault="0081437B">
            <w:pPr>
              <w:rPr>
                <w:sz w:val="22"/>
                <w:lang w:val="fi-FI"/>
              </w:rPr>
            </w:pPr>
          </w:p>
        </w:tc>
        <w:tc>
          <w:tcPr>
            <w:tcW w:w="617" w:type="dxa"/>
          </w:tcPr>
          <w:p w:rsidR="0081437B" w:rsidRPr="00800DBC" w:rsidRDefault="00F67779">
            <w:pPr>
              <w:rPr>
                <w:sz w:val="22"/>
                <w:lang w:val="sv-SE"/>
              </w:rPr>
            </w:pPr>
            <w:r w:rsidRPr="00800DBC">
              <w:rPr>
                <w:lang w:val="sv-SE"/>
              </w:rPr>
              <w:t>1.6.</w:t>
            </w:r>
          </w:p>
        </w:tc>
        <w:tc>
          <w:tcPr>
            <w:tcW w:w="6754" w:type="dxa"/>
          </w:tcPr>
          <w:p w:rsidR="0081437B" w:rsidRPr="00800DBC" w:rsidRDefault="00F67779">
            <w:pPr>
              <w:rPr>
                <w:sz w:val="22"/>
                <w:lang w:val="id-ID"/>
              </w:rPr>
            </w:pPr>
            <w:r w:rsidRPr="00800DBC">
              <w:rPr>
                <w:lang w:val="sv-SE"/>
              </w:rPr>
              <w:t xml:space="preserve">Upaya Peningkatan Profesionalisme dan Mutu Pendidikan </w:t>
            </w:r>
            <w:r w:rsidR="00D00328" w:rsidRPr="00800DBC">
              <w:rPr>
                <w:lang w:val="sv-SE"/>
              </w:rPr>
              <w:t xml:space="preserve">Dokter Spesialis </w:t>
            </w:r>
            <w:r w:rsidR="00062FE7" w:rsidRPr="00800DBC">
              <w:rPr>
                <w:lang w:val="sv-SE"/>
              </w:rPr>
              <w:t>Ilmu Kesehatan Anak</w:t>
            </w:r>
            <w:r w:rsidRPr="00800DBC">
              <w:rPr>
                <w:lang w:val="sv-SE"/>
              </w:rPr>
              <w:t xml:space="preserve"> di  Indonesia .............................</w:t>
            </w:r>
            <w:r w:rsidRPr="00800DBC">
              <w:rPr>
                <w:lang w:val="id-ID"/>
              </w:rPr>
              <w:t>............</w:t>
            </w:r>
            <w:r w:rsidRPr="00800DBC">
              <w:t>...........................................</w:t>
            </w:r>
            <w:r w:rsidRPr="00800DBC">
              <w:rPr>
                <w:lang w:val="id-ID"/>
              </w:rPr>
              <w:t>....</w:t>
            </w:r>
          </w:p>
        </w:tc>
        <w:tc>
          <w:tcPr>
            <w:tcW w:w="708" w:type="dxa"/>
          </w:tcPr>
          <w:p w:rsidR="007C3EE2" w:rsidRPr="00800DBC" w:rsidRDefault="00612790" w:rsidP="002F4170">
            <w:pPr>
              <w:jc w:val="center"/>
              <w:rPr>
                <w:sz w:val="22"/>
                <w:lang w:val="id-ID"/>
              </w:rPr>
            </w:pPr>
            <w:r w:rsidRPr="00800DBC">
              <w:rPr>
                <w:lang w:val="fi-FI"/>
              </w:rPr>
              <w:t>...</w:t>
            </w:r>
          </w:p>
        </w:tc>
      </w:tr>
      <w:tr w:rsidR="00800DBC" w:rsidRPr="00800DBC" w:rsidTr="002F4170">
        <w:tc>
          <w:tcPr>
            <w:tcW w:w="1101" w:type="dxa"/>
          </w:tcPr>
          <w:p w:rsidR="0081437B" w:rsidRPr="00800DBC" w:rsidRDefault="0081437B">
            <w:pPr>
              <w:rPr>
                <w:sz w:val="22"/>
                <w:lang w:val="fi-FI"/>
              </w:rPr>
            </w:pPr>
          </w:p>
        </w:tc>
        <w:tc>
          <w:tcPr>
            <w:tcW w:w="617" w:type="dxa"/>
          </w:tcPr>
          <w:p w:rsidR="0081437B" w:rsidRPr="00800DBC" w:rsidRDefault="00F67779">
            <w:pPr>
              <w:rPr>
                <w:sz w:val="22"/>
                <w:lang w:val="sv-SE"/>
              </w:rPr>
            </w:pPr>
            <w:r w:rsidRPr="00800DBC">
              <w:rPr>
                <w:lang w:val="sv-SE"/>
              </w:rPr>
              <w:t>1.7.</w:t>
            </w:r>
          </w:p>
        </w:tc>
        <w:tc>
          <w:tcPr>
            <w:tcW w:w="6754" w:type="dxa"/>
          </w:tcPr>
          <w:p w:rsidR="0081437B" w:rsidRPr="00800DBC" w:rsidRDefault="00F67779">
            <w:pPr>
              <w:rPr>
                <w:sz w:val="22"/>
                <w:lang w:val="id-ID"/>
              </w:rPr>
            </w:pPr>
            <w:r w:rsidRPr="00800DBC">
              <w:rPr>
                <w:lang w:val="id-ID"/>
              </w:rPr>
              <w:t xml:space="preserve">Baku MutuProgram </w:t>
            </w:r>
            <w:r w:rsidR="00F2004C" w:rsidRPr="00800DBC">
              <w:rPr>
                <w:lang w:val="id-ID"/>
              </w:rPr>
              <w:t>Pendidikan</w:t>
            </w:r>
            <w:r w:rsidR="00D00328" w:rsidRPr="00800DBC">
              <w:t xml:space="preserve">Dokter Spesialis </w:t>
            </w:r>
            <w:r w:rsidR="00062FE7" w:rsidRPr="00800DBC">
              <w:t>Ilmu Kesehatan Anak</w:t>
            </w:r>
            <w:r w:rsidRPr="00800DBC">
              <w:rPr>
                <w:lang w:val="pl-PL"/>
              </w:rPr>
              <w:t>.....................</w:t>
            </w:r>
            <w:r w:rsidRPr="00800DBC">
              <w:rPr>
                <w:lang w:val="id-ID"/>
              </w:rPr>
              <w:t>.</w:t>
            </w:r>
            <w:r w:rsidRPr="00800DBC">
              <w:t>....................................................</w:t>
            </w:r>
            <w:r w:rsidRPr="00800DBC">
              <w:rPr>
                <w:lang w:val="id-ID"/>
              </w:rPr>
              <w:t>..</w:t>
            </w:r>
          </w:p>
        </w:tc>
        <w:tc>
          <w:tcPr>
            <w:tcW w:w="708" w:type="dxa"/>
          </w:tcPr>
          <w:p w:rsidR="007C3EE2" w:rsidRPr="00800DBC" w:rsidRDefault="00612790" w:rsidP="002F4170">
            <w:pPr>
              <w:jc w:val="center"/>
              <w:rPr>
                <w:sz w:val="22"/>
                <w:lang w:val="id-ID"/>
              </w:rPr>
            </w:pPr>
            <w:r w:rsidRPr="00800DBC">
              <w:rPr>
                <w:lang w:val="fi-FI"/>
              </w:rPr>
              <w:t>...</w:t>
            </w:r>
          </w:p>
        </w:tc>
      </w:tr>
      <w:tr w:rsidR="00800DBC" w:rsidRPr="00800DBC" w:rsidTr="002F4170">
        <w:tc>
          <w:tcPr>
            <w:tcW w:w="1101" w:type="dxa"/>
          </w:tcPr>
          <w:p w:rsidR="0081437B" w:rsidRPr="00800DBC" w:rsidRDefault="00F67779">
            <w:pPr>
              <w:rPr>
                <w:sz w:val="22"/>
                <w:lang w:val="fi-FI"/>
              </w:rPr>
            </w:pPr>
            <w:r w:rsidRPr="00800DBC">
              <w:rPr>
                <w:lang w:val="fi-FI"/>
              </w:rPr>
              <w:t>BAB II</w:t>
            </w:r>
          </w:p>
        </w:tc>
        <w:tc>
          <w:tcPr>
            <w:tcW w:w="7371" w:type="dxa"/>
            <w:gridSpan w:val="2"/>
          </w:tcPr>
          <w:p w:rsidR="0081437B" w:rsidRPr="00800DBC" w:rsidRDefault="00F67779">
            <w:pPr>
              <w:rPr>
                <w:sz w:val="22"/>
                <w:lang w:val="id-ID"/>
              </w:rPr>
            </w:pPr>
            <w:r w:rsidRPr="00800DBC">
              <w:rPr>
                <w:caps/>
                <w:lang w:val="fi-FI"/>
              </w:rPr>
              <w:t>Karakteristik, Kualifikasi, dan Kurun Waktu Penyelesaian</w:t>
            </w:r>
            <w:r w:rsidR="00F2004C" w:rsidRPr="00800DBC">
              <w:rPr>
                <w:caps/>
                <w:lang w:val="fi-FI"/>
              </w:rPr>
              <w:t>Pendidikan</w:t>
            </w:r>
            <w:r w:rsidRPr="00800DBC">
              <w:rPr>
                <w:caps/>
                <w:lang w:val="fi-FI"/>
              </w:rPr>
              <w:t xml:space="preserve"> .................................................................</w:t>
            </w:r>
            <w:r w:rsidRPr="00800DBC">
              <w:rPr>
                <w:caps/>
                <w:lang w:val="id-ID"/>
              </w:rPr>
              <w:t>..</w:t>
            </w:r>
          </w:p>
        </w:tc>
        <w:tc>
          <w:tcPr>
            <w:tcW w:w="708" w:type="dxa"/>
          </w:tcPr>
          <w:p w:rsidR="007C3EE2" w:rsidRPr="00800DBC" w:rsidRDefault="00612790" w:rsidP="002F4170">
            <w:pPr>
              <w:jc w:val="center"/>
              <w:rPr>
                <w:sz w:val="22"/>
                <w:lang w:val="fi-FI"/>
              </w:rPr>
            </w:pPr>
            <w:r w:rsidRPr="00800DBC">
              <w:rPr>
                <w:lang w:val="fi-FI"/>
              </w:rPr>
              <w:t>...</w:t>
            </w:r>
          </w:p>
        </w:tc>
      </w:tr>
      <w:tr w:rsidR="00800DBC" w:rsidRPr="00800DBC" w:rsidTr="002F4170">
        <w:tc>
          <w:tcPr>
            <w:tcW w:w="1101" w:type="dxa"/>
          </w:tcPr>
          <w:p w:rsidR="0081437B" w:rsidRPr="00800DBC" w:rsidRDefault="00F67779">
            <w:pPr>
              <w:rPr>
                <w:caps/>
                <w:sz w:val="22"/>
                <w:lang w:val="fi-FI"/>
              </w:rPr>
            </w:pPr>
            <w:r w:rsidRPr="00800DBC">
              <w:rPr>
                <w:lang w:val="fi-FI"/>
              </w:rPr>
              <w:t>BAB III</w:t>
            </w:r>
          </w:p>
        </w:tc>
        <w:tc>
          <w:tcPr>
            <w:tcW w:w="7371" w:type="dxa"/>
            <w:gridSpan w:val="2"/>
          </w:tcPr>
          <w:p w:rsidR="0081437B" w:rsidRPr="00800DBC" w:rsidRDefault="00F67779">
            <w:pPr>
              <w:rPr>
                <w:caps/>
                <w:sz w:val="22"/>
                <w:szCs w:val="22"/>
                <w:lang w:val="id-ID"/>
              </w:rPr>
            </w:pPr>
            <w:r w:rsidRPr="00800DBC">
              <w:rPr>
                <w:caps/>
                <w:lang w:val="nl-NL"/>
              </w:rPr>
              <w:t xml:space="preserve">TUJUAN DAN MANFAAT AKREDITASI PROGRAM </w:t>
            </w:r>
            <w:r w:rsidR="00F2004C" w:rsidRPr="00800DBC">
              <w:rPr>
                <w:caps/>
                <w:lang w:val="nl-NL"/>
              </w:rPr>
              <w:t>PENDIDIKAN</w:t>
            </w:r>
            <w:r w:rsidRPr="00800DBC">
              <w:rPr>
                <w:caps/>
                <w:lang w:val="id-ID"/>
              </w:rPr>
              <w:t>.</w:t>
            </w:r>
            <w:r w:rsidRPr="00800DBC">
              <w:rPr>
                <w:caps/>
                <w:lang w:val="nl-NL"/>
              </w:rPr>
              <w:t>.......</w:t>
            </w:r>
            <w:r w:rsidRPr="00800DBC">
              <w:rPr>
                <w:caps/>
                <w:lang w:val="id-ID"/>
              </w:rPr>
              <w:t>...</w:t>
            </w:r>
          </w:p>
        </w:tc>
        <w:tc>
          <w:tcPr>
            <w:tcW w:w="708" w:type="dxa"/>
          </w:tcPr>
          <w:p w:rsidR="007C3EE2" w:rsidRPr="00800DBC" w:rsidRDefault="00612790" w:rsidP="002F4170">
            <w:pPr>
              <w:jc w:val="center"/>
              <w:rPr>
                <w:sz w:val="22"/>
                <w:szCs w:val="22"/>
                <w:lang w:val="id-ID"/>
              </w:rPr>
            </w:pPr>
            <w:r w:rsidRPr="00800DBC">
              <w:rPr>
                <w:lang w:val="fi-FI"/>
              </w:rPr>
              <w:t>...</w:t>
            </w:r>
          </w:p>
        </w:tc>
      </w:tr>
      <w:tr w:rsidR="00800DBC" w:rsidRPr="00800DBC" w:rsidTr="002F4170">
        <w:tc>
          <w:tcPr>
            <w:tcW w:w="1101" w:type="dxa"/>
          </w:tcPr>
          <w:p w:rsidR="0081437B" w:rsidRPr="00800DBC" w:rsidRDefault="00F67779">
            <w:pPr>
              <w:rPr>
                <w:sz w:val="22"/>
                <w:szCs w:val="22"/>
                <w:lang w:val="fi-FI"/>
              </w:rPr>
            </w:pPr>
            <w:r w:rsidRPr="00800DBC">
              <w:rPr>
                <w:lang w:val="fi-FI"/>
              </w:rPr>
              <w:t xml:space="preserve">BAB IV </w:t>
            </w:r>
          </w:p>
        </w:tc>
        <w:tc>
          <w:tcPr>
            <w:tcW w:w="7371" w:type="dxa"/>
            <w:gridSpan w:val="2"/>
          </w:tcPr>
          <w:p w:rsidR="0081437B" w:rsidRPr="00800DBC" w:rsidRDefault="00F67779">
            <w:pPr>
              <w:rPr>
                <w:sz w:val="22"/>
                <w:szCs w:val="22"/>
                <w:lang w:val="id-ID"/>
              </w:rPr>
            </w:pPr>
            <w:r w:rsidRPr="00800DBC">
              <w:rPr>
                <w:lang w:val="fi-FI"/>
              </w:rPr>
              <w:t xml:space="preserve">ASPEK PELAKSANAAN AKREDITASI PROGRAM </w:t>
            </w:r>
            <w:r w:rsidR="00F2004C" w:rsidRPr="00800DBC">
              <w:rPr>
                <w:lang w:val="fi-FI"/>
              </w:rPr>
              <w:t>PENDIDIKAN</w:t>
            </w:r>
            <w:r w:rsidRPr="00800DBC">
              <w:rPr>
                <w:caps/>
                <w:lang w:val="id-ID"/>
              </w:rPr>
              <w:t>.</w:t>
            </w:r>
            <w:r w:rsidRPr="00800DBC">
              <w:rPr>
                <w:caps/>
                <w:lang w:val="fi-FI"/>
              </w:rPr>
              <w:t>..</w:t>
            </w:r>
            <w:r w:rsidRPr="00800DBC">
              <w:rPr>
                <w:caps/>
                <w:lang w:val="id-ID"/>
              </w:rPr>
              <w:t>...........</w:t>
            </w:r>
          </w:p>
        </w:tc>
        <w:tc>
          <w:tcPr>
            <w:tcW w:w="708" w:type="dxa"/>
          </w:tcPr>
          <w:p w:rsidR="007C3EE2" w:rsidRPr="00800DBC" w:rsidRDefault="00612790" w:rsidP="002F4170">
            <w:pPr>
              <w:jc w:val="center"/>
              <w:rPr>
                <w:sz w:val="22"/>
                <w:szCs w:val="22"/>
                <w:lang w:val="id-ID"/>
              </w:rPr>
            </w:pPr>
            <w:r w:rsidRPr="00800DBC">
              <w:rPr>
                <w:lang w:val="fi-FI"/>
              </w:rPr>
              <w:t>...</w:t>
            </w:r>
          </w:p>
        </w:tc>
      </w:tr>
      <w:tr w:rsidR="00800DBC" w:rsidRPr="00800DBC" w:rsidTr="002F4170">
        <w:tc>
          <w:tcPr>
            <w:tcW w:w="1101" w:type="dxa"/>
          </w:tcPr>
          <w:p w:rsidR="0081437B" w:rsidRPr="00800DBC" w:rsidRDefault="0081437B">
            <w:pPr>
              <w:rPr>
                <w:sz w:val="22"/>
                <w:lang w:val="fi-FI"/>
              </w:rPr>
            </w:pPr>
          </w:p>
        </w:tc>
        <w:tc>
          <w:tcPr>
            <w:tcW w:w="617" w:type="dxa"/>
          </w:tcPr>
          <w:p w:rsidR="0081437B" w:rsidRPr="00800DBC" w:rsidRDefault="00F67779">
            <w:pPr>
              <w:rPr>
                <w:sz w:val="22"/>
                <w:lang w:val="fi-FI"/>
              </w:rPr>
            </w:pPr>
            <w:r w:rsidRPr="00800DBC">
              <w:rPr>
                <w:noProof/>
              </w:rPr>
              <w:t>4.1.</w:t>
            </w:r>
          </w:p>
        </w:tc>
        <w:tc>
          <w:tcPr>
            <w:tcW w:w="6754" w:type="dxa"/>
          </w:tcPr>
          <w:p w:rsidR="0081437B" w:rsidRPr="00800DBC" w:rsidRDefault="00F67779">
            <w:pPr>
              <w:rPr>
                <w:sz w:val="22"/>
                <w:lang w:val="id-ID"/>
              </w:rPr>
            </w:pPr>
            <w:r w:rsidRPr="00800DBC">
              <w:rPr>
                <w:lang w:val="sv-SE"/>
              </w:rPr>
              <w:t xml:space="preserve">Standar  Akreditasi Program </w:t>
            </w:r>
            <w:r w:rsidR="00F2004C" w:rsidRPr="00800DBC">
              <w:rPr>
                <w:lang w:val="sv-SE"/>
              </w:rPr>
              <w:t>Pendidikan</w:t>
            </w:r>
            <w:r w:rsidRPr="00800DBC">
              <w:rPr>
                <w:noProof/>
                <w:lang w:val="sv-SE"/>
              </w:rPr>
              <w:t>..........</w:t>
            </w:r>
            <w:r w:rsidRPr="00800DBC">
              <w:rPr>
                <w:noProof/>
                <w:lang w:val="id-ID"/>
              </w:rPr>
              <w:t>.</w:t>
            </w:r>
            <w:r w:rsidRPr="00800DBC">
              <w:rPr>
                <w:noProof/>
                <w:lang w:val="sv-SE"/>
              </w:rPr>
              <w:t>..</w:t>
            </w:r>
            <w:r w:rsidRPr="00800DBC">
              <w:rPr>
                <w:noProof/>
                <w:lang w:val="id-ID"/>
              </w:rPr>
              <w:t>..............................</w:t>
            </w:r>
          </w:p>
        </w:tc>
        <w:tc>
          <w:tcPr>
            <w:tcW w:w="708" w:type="dxa"/>
          </w:tcPr>
          <w:p w:rsidR="007C3EE2" w:rsidRPr="00800DBC" w:rsidRDefault="00612790" w:rsidP="002F4170">
            <w:pPr>
              <w:jc w:val="center"/>
              <w:rPr>
                <w:sz w:val="22"/>
                <w:lang w:val="id-ID"/>
              </w:rPr>
            </w:pPr>
            <w:r w:rsidRPr="00800DBC">
              <w:rPr>
                <w:lang w:val="fi-FI"/>
              </w:rPr>
              <w:t>...</w:t>
            </w:r>
          </w:p>
        </w:tc>
      </w:tr>
      <w:tr w:rsidR="00800DBC" w:rsidRPr="00800DBC" w:rsidTr="002F4170">
        <w:tc>
          <w:tcPr>
            <w:tcW w:w="1101" w:type="dxa"/>
          </w:tcPr>
          <w:p w:rsidR="0081437B" w:rsidRPr="00800DBC" w:rsidRDefault="0081437B">
            <w:pPr>
              <w:rPr>
                <w:sz w:val="22"/>
                <w:lang w:val="fi-FI"/>
              </w:rPr>
            </w:pPr>
          </w:p>
        </w:tc>
        <w:tc>
          <w:tcPr>
            <w:tcW w:w="617" w:type="dxa"/>
          </w:tcPr>
          <w:p w:rsidR="0081437B" w:rsidRPr="00800DBC" w:rsidRDefault="00F67779">
            <w:pPr>
              <w:rPr>
                <w:noProof/>
                <w:sz w:val="22"/>
              </w:rPr>
            </w:pPr>
            <w:r w:rsidRPr="00800DBC">
              <w:rPr>
                <w:noProof/>
              </w:rPr>
              <w:t>4.2.</w:t>
            </w:r>
          </w:p>
        </w:tc>
        <w:tc>
          <w:tcPr>
            <w:tcW w:w="6754" w:type="dxa"/>
          </w:tcPr>
          <w:p w:rsidR="0081437B" w:rsidRPr="00800DBC" w:rsidRDefault="00F67779">
            <w:pPr>
              <w:rPr>
                <w:sz w:val="22"/>
                <w:lang w:val="id-ID"/>
              </w:rPr>
            </w:pPr>
            <w:proofErr w:type="gramStart"/>
            <w:r w:rsidRPr="00800DBC">
              <w:t>Prosedur  Akreditasi</w:t>
            </w:r>
            <w:proofErr w:type="gramEnd"/>
            <w:r w:rsidRPr="00800DBC">
              <w:t xml:space="preserve"> Program </w:t>
            </w:r>
            <w:r w:rsidR="00F2004C" w:rsidRPr="00800DBC">
              <w:t>Pendidikan</w:t>
            </w:r>
            <w:r w:rsidRPr="00800DBC">
              <w:t>………</w:t>
            </w:r>
            <w:r w:rsidRPr="00800DBC">
              <w:rPr>
                <w:lang w:val="id-ID"/>
              </w:rPr>
              <w:t>..............................</w:t>
            </w:r>
          </w:p>
        </w:tc>
        <w:tc>
          <w:tcPr>
            <w:tcW w:w="708" w:type="dxa"/>
          </w:tcPr>
          <w:p w:rsidR="007C3EE2" w:rsidRPr="00800DBC" w:rsidRDefault="00612790" w:rsidP="002F4170">
            <w:pPr>
              <w:jc w:val="center"/>
              <w:rPr>
                <w:sz w:val="22"/>
                <w:lang w:val="id-ID"/>
              </w:rPr>
            </w:pPr>
            <w:r w:rsidRPr="00800DBC">
              <w:rPr>
                <w:lang w:val="fi-FI"/>
              </w:rPr>
              <w:t>...</w:t>
            </w:r>
          </w:p>
        </w:tc>
      </w:tr>
      <w:tr w:rsidR="00800DBC" w:rsidRPr="00800DBC" w:rsidTr="002F4170">
        <w:tc>
          <w:tcPr>
            <w:tcW w:w="1101" w:type="dxa"/>
          </w:tcPr>
          <w:p w:rsidR="0081437B" w:rsidRPr="00800DBC" w:rsidRDefault="0081437B">
            <w:pPr>
              <w:rPr>
                <w:sz w:val="22"/>
              </w:rPr>
            </w:pPr>
          </w:p>
        </w:tc>
        <w:tc>
          <w:tcPr>
            <w:tcW w:w="617" w:type="dxa"/>
          </w:tcPr>
          <w:p w:rsidR="0081437B" w:rsidRPr="00800DBC" w:rsidRDefault="00F67779">
            <w:pPr>
              <w:rPr>
                <w:noProof/>
                <w:sz w:val="22"/>
              </w:rPr>
            </w:pPr>
            <w:r w:rsidRPr="00800DBC">
              <w:rPr>
                <w:noProof/>
              </w:rPr>
              <w:t>4.3.</w:t>
            </w:r>
          </w:p>
        </w:tc>
        <w:tc>
          <w:tcPr>
            <w:tcW w:w="6754" w:type="dxa"/>
          </w:tcPr>
          <w:p w:rsidR="0081437B" w:rsidRPr="00800DBC" w:rsidRDefault="00F67779">
            <w:pPr>
              <w:rPr>
                <w:sz w:val="22"/>
                <w:lang w:val="id-ID"/>
              </w:rPr>
            </w:pPr>
            <w:r w:rsidRPr="00800DBC">
              <w:t xml:space="preserve">Instrumen Akreditasi Program </w:t>
            </w:r>
            <w:r w:rsidR="00F2004C" w:rsidRPr="00800DBC">
              <w:t>Pendidikan</w:t>
            </w:r>
            <w:r w:rsidRPr="00800DBC">
              <w:t xml:space="preserve"> …….</w:t>
            </w:r>
            <w:r w:rsidRPr="00800DBC">
              <w:rPr>
                <w:lang w:val="id-ID"/>
              </w:rPr>
              <w:t>................................</w:t>
            </w:r>
          </w:p>
        </w:tc>
        <w:tc>
          <w:tcPr>
            <w:tcW w:w="708" w:type="dxa"/>
          </w:tcPr>
          <w:p w:rsidR="007C3EE2" w:rsidRPr="00800DBC" w:rsidRDefault="00612790" w:rsidP="002F4170">
            <w:pPr>
              <w:jc w:val="center"/>
              <w:rPr>
                <w:sz w:val="22"/>
                <w:lang w:val="id-ID"/>
              </w:rPr>
            </w:pPr>
            <w:r w:rsidRPr="00800DBC">
              <w:rPr>
                <w:lang w:val="fi-FI"/>
              </w:rPr>
              <w:t>...</w:t>
            </w:r>
          </w:p>
        </w:tc>
      </w:tr>
      <w:tr w:rsidR="00800DBC" w:rsidRPr="00800DBC" w:rsidTr="002F4170">
        <w:tc>
          <w:tcPr>
            <w:tcW w:w="1101" w:type="dxa"/>
          </w:tcPr>
          <w:p w:rsidR="0081437B" w:rsidRPr="00800DBC" w:rsidRDefault="0081437B">
            <w:pPr>
              <w:rPr>
                <w:sz w:val="22"/>
                <w:lang w:val="fi-FI"/>
              </w:rPr>
            </w:pPr>
          </w:p>
        </w:tc>
        <w:tc>
          <w:tcPr>
            <w:tcW w:w="617" w:type="dxa"/>
          </w:tcPr>
          <w:p w:rsidR="0081437B" w:rsidRPr="00800DBC" w:rsidRDefault="00F67779">
            <w:pPr>
              <w:rPr>
                <w:noProof/>
                <w:sz w:val="22"/>
              </w:rPr>
            </w:pPr>
            <w:r w:rsidRPr="00800DBC">
              <w:rPr>
                <w:noProof/>
              </w:rPr>
              <w:t>4.4.</w:t>
            </w:r>
          </w:p>
        </w:tc>
        <w:tc>
          <w:tcPr>
            <w:tcW w:w="6754" w:type="dxa"/>
          </w:tcPr>
          <w:p w:rsidR="0081437B" w:rsidRPr="00800DBC" w:rsidRDefault="00F67779">
            <w:pPr>
              <w:rPr>
                <w:sz w:val="22"/>
                <w:lang w:val="id-ID"/>
              </w:rPr>
            </w:pPr>
            <w:r w:rsidRPr="00800DBC">
              <w:t xml:space="preserve">Kode Etik Akreditasi Program </w:t>
            </w:r>
            <w:r w:rsidR="00F2004C" w:rsidRPr="00800DBC">
              <w:t>Pendidikan</w:t>
            </w:r>
            <w:r w:rsidRPr="00800DBC">
              <w:t xml:space="preserve"> ……..</w:t>
            </w:r>
            <w:r w:rsidRPr="00800DBC">
              <w:rPr>
                <w:lang w:val="id-ID"/>
              </w:rPr>
              <w:t>...............................</w:t>
            </w:r>
          </w:p>
        </w:tc>
        <w:tc>
          <w:tcPr>
            <w:tcW w:w="708" w:type="dxa"/>
          </w:tcPr>
          <w:p w:rsidR="007C3EE2" w:rsidRPr="00800DBC" w:rsidRDefault="00612790" w:rsidP="002F4170">
            <w:pPr>
              <w:jc w:val="center"/>
              <w:rPr>
                <w:sz w:val="22"/>
                <w:lang w:val="id-ID"/>
              </w:rPr>
            </w:pPr>
            <w:r w:rsidRPr="00800DBC">
              <w:rPr>
                <w:lang w:val="fi-FI"/>
              </w:rPr>
              <w:t>...</w:t>
            </w:r>
          </w:p>
        </w:tc>
      </w:tr>
      <w:tr w:rsidR="00800DBC" w:rsidRPr="00800DBC" w:rsidTr="002F4170">
        <w:tc>
          <w:tcPr>
            <w:tcW w:w="8472" w:type="dxa"/>
            <w:gridSpan w:val="3"/>
          </w:tcPr>
          <w:p w:rsidR="0081437B" w:rsidRPr="00800DBC" w:rsidRDefault="00F67779">
            <w:pPr>
              <w:rPr>
                <w:sz w:val="22"/>
                <w:lang w:val="id-ID"/>
              </w:rPr>
            </w:pPr>
            <w:r w:rsidRPr="00800DBC">
              <w:rPr>
                <w:lang w:val="fi-FI"/>
              </w:rPr>
              <w:t>DAFTAR ISTILAH DAN SINGKATAN .........................</w:t>
            </w:r>
            <w:r w:rsidRPr="00800DBC">
              <w:rPr>
                <w:lang w:val="id-ID"/>
              </w:rPr>
              <w:t>.....</w:t>
            </w:r>
            <w:r w:rsidRPr="00800DBC">
              <w:rPr>
                <w:lang w:val="fi-FI"/>
              </w:rPr>
              <w:t>................................</w:t>
            </w:r>
            <w:r w:rsidRPr="00800DBC">
              <w:rPr>
                <w:lang w:val="id-ID"/>
              </w:rPr>
              <w:t>.</w:t>
            </w:r>
          </w:p>
        </w:tc>
        <w:tc>
          <w:tcPr>
            <w:tcW w:w="708" w:type="dxa"/>
          </w:tcPr>
          <w:p w:rsidR="007C3EE2" w:rsidRPr="00800DBC" w:rsidRDefault="00612790" w:rsidP="002F4170">
            <w:pPr>
              <w:jc w:val="center"/>
              <w:rPr>
                <w:sz w:val="22"/>
                <w:lang w:val="id-ID"/>
              </w:rPr>
            </w:pPr>
            <w:r w:rsidRPr="00800DBC">
              <w:rPr>
                <w:lang w:val="fi-FI"/>
              </w:rPr>
              <w:t>...</w:t>
            </w:r>
          </w:p>
        </w:tc>
      </w:tr>
      <w:tr w:rsidR="00612790" w:rsidRPr="00800DBC" w:rsidTr="002F4170">
        <w:tc>
          <w:tcPr>
            <w:tcW w:w="8472" w:type="dxa"/>
            <w:gridSpan w:val="3"/>
          </w:tcPr>
          <w:p w:rsidR="0081437B" w:rsidRPr="00800DBC" w:rsidRDefault="00F67779">
            <w:pPr>
              <w:rPr>
                <w:sz w:val="22"/>
                <w:lang w:val="id-ID"/>
              </w:rPr>
            </w:pPr>
            <w:r w:rsidRPr="00800DBC">
              <w:rPr>
                <w:lang w:val="fi-FI"/>
              </w:rPr>
              <w:t>DAFTAR RUJUKAN ..........................................................................................</w:t>
            </w:r>
          </w:p>
        </w:tc>
        <w:tc>
          <w:tcPr>
            <w:tcW w:w="708" w:type="dxa"/>
          </w:tcPr>
          <w:p w:rsidR="007C3EE2" w:rsidRPr="00800DBC" w:rsidRDefault="00612790" w:rsidP="002F4170">
            <w:pPr>
              <w:jc w:val="center"/>
              <w:rPr>
                <w:sz w:val="22"/>
                <w:lang w:val="id-ID"/>
              </w:rPr>
            </w:pPr>
            <w:r w:rsidRPr="00800DBC">
              <w:rPr>
                <w:lang w:val="fi-FI"/>
              </w:rPr>
              <w:t>...</w:t>
            </w:r>
          </w:p>
        </w:tc>
      </w:tr>
    </w:tbl>
    <w:p w:rsidR="0081437B" w:rsidRPr="00800DBC" w:rsidRDefault="0081437B">
      <w:pPr>
        <w:rPr>
          <w:lang w:val="fi-FI"/>
        </w:rPr>
      </w:pPr>
    </w:p>
    <w:p w:rsidR="0081437B" w:rsidRPr="00800DBC" w:rsidRDefault="0081437B">
      <w:pPr>
        <w:rPr>
          <w:lang w:val="fi-FI"/>
        </w:rPr>
      </w:pPr>
    </w:p>
    <w:p w:rsidR="0081437B" w:rsidRPr="00800DBC" w:rsidRDefault="00F67779" w:rsidP="00612790">
      <w:pPr>
        <w:ind w:left="-720" w:firstLine="720"/>
        <w:sectPr w:rsidR="0081437B" w:rsidRPr="00800DBC" w:rsidSect="00800DBC">
          <w:footerReference w:type="default" r:id="rId11"/>
          <w:pgSz w:w="11909" w:h="16834" w:code="9"/>
          <w:pgMar w:top="1134" w:right="851" w:bottom="567" w:left="1134" w:header="1225" w:footer="1043" w:gutter="0"/>
          <w:pgNumType w:fmt="lowerRoman" w:start="1"/>
          <w:cols w:space="720"/>
          <w:titlePg/>
          <w:docGrid w:linePitch="360"/>
        </w:sectPr>
      </w:pPr>
      <w:r w:rsidRPr="00800DBC">
        <w:rPr>
          <w:lang w:val="fi-FI"/>
        </w:rPr>
        <w:tab/>
      </w:r>
      <w:r w:rsidRPr="00800DBC">
        <w:rPr>
          <w:lang w:val="fi-FI"/>
        </w:rPr>
        <w:tab/>
      </w:r>
      <w:r w:rsidRPr="00800DBC">
        <w:rPr>
          <w:lang w:val="fi-FI"/>
        </w:rPr>
        <w:tab/>
      </w:r>
      <w:r w:rsidRPr="00800DBC">
        <w:rPr>
          <w:lang w:val="fi-FI"/>
        </w:rPr>
        <w:tab/>
      </w:r>
      <w:r w:rsidRPr="00800DBC">
        <w:rPr>
          <w:lang w:val="fi-FI"/>
        </w:rPr>
        <w:tab/>
      </w:r>
      <w:r w:rsidRPr="00800DBC">
        <w:rPr>
          <w:lang w:val="fi-FI"/>
        </w:rPr>
        <w:tab/>
      </w:r>
      <w:r w:rsidRPr="00800DBC">
        <w:rPr>
          <w:lang w:val="fi-FI"/>
        </w:rPr>
        <w:tab/>
      </w:r>
      <w:r w:rsidRPr="00800DBC">
        <w:rPr>
          <w:lang w:val="fi-FI"/>
        </w:rPr>
        <w:tab/>
      </w:r>
      <w:r w:rsidRPr="00800DBC">
        <w:rPr>
          <w:lang w:val="fi-FI"/>
        </w:rPr>
        <w:tab/>
      </w:r>
      <w:r w:rsidRPr="00800DBC">
        <w:rPr>
          <w:lang w:val="fi-FI"/>
        </w:rPr>
        <w:tab/>
      </w:r>
    </w:p>
    <w:p w:rsidR="00293983" w:rsidRPr="00800DBC" w:rsidRDefault="00FD5310">
      <w:pPr>
        <w:pStyle w:val="Heading1"/>
        <w:rPr>
          <w:bCs w:val="0"/>
          <w:sz w:val="24"/>
          <w:szCs w:val="24"/>
        </w:rPr>
      </w:pPr>
      <w:bookmarkStart w:id="4" w:name="_Toc222646025"/>
      <w:r w:rsidRPr="00800DBC">
        <w:rPr>
          <w:bCs w:val="0"/>
          <w:sz w:val="24"/>
          <w:szCs w:val="24"/>
        </w:rPr>
        <w:lastRenderedPageBreak/>
        <w:t>BAB I</w:t>
      </w:r>
    </w:p>
    <w:p w:rsidR="0081437B" w:rsidRPr="00800DBC" w:rsidRDefault="00FD5310">
      <w:pPr>
        <w:pStyle w:val="Heading1"/>
        <w:rPr>
          <w:sz w:val="24"/>
          <w:szCs w:val="24"/>
          <w:lang w:val="id-ID"/>
        </w:rPr>
      </w:pPr>
      <w:r w:rsidRPr="00800DBC">
        <w:rPr>
          <w:sz w:val="24"/>
          <w:szCs w:val="24"/>
        </w:rPr>
        <w:t>LATAR BELAKANG</w:t>
      </w:r>
      <w:bookmarkEnd w:id="4"/>
    </w:p>
    <w:p w:rsidR="00800DBC" w:rsidRPr="00800DBC" w:rsidRDefault="00800DBC" w:rsidP="00800DBC">
      <w:pPr>
        <w:rPr>
          <w:lang w:val="id-ID"/>
        </w:rPr>
      </w:pPr>
    </w:p>
    <w:p w:rsidR="00800DBC" w:rsidRPr="00800DBC" w:rsidRDefault="00800DBC" w:rsidP="003973B7">
      <w:pPr>
        <w:widowControl w:val="0"/>
        <w:numPr>
          <w:ilvl w:val="0"/>
          <w:numId w:val="2"/>
        </w:numPr>
        <w:tabs>
          <w:tab w:val="clear" w:pos="720"/>
          <w:tab w:val="num" w:pos="401"/>
        </w:tabs>
        <w:overflowPunct w:val="0"/>
        <w:autoSpaceDE w:val="0"/>
        <w:autoSpaceDN w:val="0"/>
        <w:adjustRightInd w:val="0"/>
        <w:spacing w:line="216" w:lineRule="auto"/>
        <w:ind w:left="401" w:right="300" w:hanging="401"/>
        <w:rPr>
          <w:b/>
          <w:bCs/>
          <w:sz w:val="23"/>
          <w:szCs w:val="23"/>
        </w:rPr>
      </w:pPr>
      <w:r w:rsidRPr="00800DBC">
        <w:rPr>
          <w:b/>
          <w:bCs/>
          <w:sz w:val="23"/>
          <w:szCs w:val="23"/>
        </w:rPr>
        <w:t xml:space="preserve">Sejarah Singkat Pendidikan Dokter Spesialis Ilmu Kesehatan Anak di Indonesia </w:t>
      </w:r>
    </w:p>
    <w:p w:rsidR="00800DBC" w:rsidRPr="00800DBC" w:rsidRDefault="00800DBC" w:rsidP="00800DBC">
      <w:pPr>
        <w:pStyle w:val="NormalWeb"/>
        <w:spacing w:after="240"/>
        <w:ind w:left="90"/>
        <w:jc w:val="both"/>
        <w:rPr>
          <w:rFonts w:eastAsia="Arial Bold" w:cs="Arial"/>
          <w:sz w:val="22"/>
        </w:rPr>
      </w:pPr>
      <w:proofErr w:type="gramStart"/>
      <w:r w:rsidRPr="00800DBC">
        <w:rPr>
          <w:rFonts w:cs="Arial"/>
          <w:sz w:val="22"/>
        </w:rPr>
        <w:t>Perkembangan pendidikan dokter spesialis anak di Indonesia pada hakekatnya merupakan suatu kelanjutan dari perkembangan profesi kedokteran pada umumnya.</w:t>
      </w:r>
      <w:proofErr w:type="gramEnd"/>
      <w:r w:rsidRPr="00800DBC">
        <w:rPr>
          <w:rFonts w:cs="Arial"/>
          <w:sz w:val="22"/>
        </w:rPr>
        <w:t xml:space="preserve"> Pengajaran ilmu penyakit anak yang diberikan oleh dokter spesialis anak secara khusus mulai diberikan pada tahun 1933 oleh dr. Mas Dayat Hidayat seorang Inlandsch Arts lulusan STOVIA pada tahun 1916 di NIAS (Nederlands-Indische Artsen School) Surabaya dan pada tahun 1934 di Sekolah Tinggi Kedokteran (Geneeskundige Hoogeschool) Jakarta diberikan oleh dr. </w:t>
      </w:r>
      <w:hyperlink r:id="rId12" w:history="1">
        <w:r w:rsidRPr="00800DBC">
          <w:rPr>
            <w:rStyle w:val="Hyperlink0"/>
            <w:rFonts w:cs="Arial"/>
            <w:color w:val="auto"/>
            <w:sz w:val="22"/>
          </w:rPr>
          <w:t>J.H.de</w:t>
        </w:r>
      </w:hyperlink>
      <w:r w:rsidRPr="00800DBC">
        <w:rPr>
          <w:rFonts w:cs="Arial"/>
          <w:sz w:val="22"/>
        </w:rPr>
        <w:t xml:space="preserve"> Haas seorang dokter anak lulusan Belanda.</w:t>
      </w:r>
    </w:p>
    <w:p w:rsidR="00800DBC" w:rsidRPr="00800DBC" w:rsidRDefault="00800DBC" w:rsidP="00800DBC">
      <w:pPr>
        <w:pStyle w:val="NormalWeb"/>
        <w:spacing w:after="240"/>
        <w:ind w:left="90"/>
        <w:jc w:val="both"/>
        <w:rPr>
          <w:rFonts w:eastAsia="Arial Bold" w:cs="Arial"/>
          <w:sz w:val="22"/>
        </w:rPr>
      </w:pPr>
      <w:r w:rsidRPr="00800DBC">
        <w:rPr>
          <w:rFonts w:cs="Arial"/>
          <w:sz w:val="22"/>
        </w:rPr>
        <w:t>Pada tahun 1938</w:t>
      </w:r>
      <w:proofErr w:type="gramStart"/>
      <w:r w:rsidRPr="00800DBC">
        <w:rPr>
          <w:rFonts w:cs="Arial"/>
          <w:sz w:val="22"/>
        </w:rPr>
        <w:t>,</w:t>
      </w:r>
      <w:proofErr w:type="gramEnd"/>
      <w:r w:rsidRPr="00800DBC">
        <w:rPr>
          <w:rFonts w:cs="Arial"/>
        </w:rPr>
        <w:fldChar w:fldCharType="begin"/>
      </w:r>
      <w:r w:rsidRPr="00800DBC">
        <w:rPr>
          <w:rFonts w:cs="Arial"/>
        </w:rPr>
        <w:instrText xml:space="preserve"> HYPERLINK "http://dr.J.H.de" </w:instrText>
      </w:r>
      <w:r w:rsidRPr="00800DBC">
        <w:rPr>
          <w:rFonts w:cs="Arial"/>
        </w:rPr>
        <w:fldChar w:fldCharType="separate"/>
      </w:r>
      <w:r w:rsidRPr="00800DBC">
        <w:rPr>
          <w:rStyle w:val="Hyperlink1"/>
          <w:rFonts w:cs="Arial"/>
          <w:color w:val="auto"/>
          <w:sz w:val="22"/>
        </w:rPr>
        <w:t>dr.J.H.de</w:t>
      </w:r>
      <w:r w:rsidRPr="00800DBC">
        <w:rPr>
          <w:rStyle w:val="Hyperlink1"/>
          <w:rFonts w:cs="Arial"/>
          <w:color w:val="auto"/>
          <w:sz w:val="22"/>
        </w:rPr>
        <w:fldChar w:fldCharType="end"/>
      </w:r>
      <w:r w:rsidRPr="00800DBC">
        <w:rPr>
          <w:rFonts w:cs="Arial"/>
          <w:sz w:val="22"/>
        </w:rPr>
        <w:t xml:space="preserve"> Haas membuka Bagian Anak, maka mulailah pendidikan dokter spesialis anak dengan cara magang. </w:t>
      </w:r>
      <w:proofErr w:type="gramStart"/>
      <w:r w:rsidRPr="00800DBC">
        <w:rPr>
          <w:rFonts w:cs="Arial"/>
          <w:sz w:val="22"/>
        </w:rPr>
        <w:t>Pada waktu itu lama pendidikan dokter spesialis anak adalah dua tahun.</w:t>
      </w:r>
      <w:proofErr w:type="gramEnd"/>
      <w:r w:rsidRPr="00800DBC">
        <w:rPr>
          <w:rFonts w:cs="Arial"/>
          <w:sz w:val="22"/>
        </w:rPr>
        <w:t xml:space="preserve"> </w:t>
      </w:r>
    </w:p>
    <w:p w:rsidR="00800DBC" w:rsidRPr="00800DBC" w:rsidRDefault="00800DBC" w:rsidP="00800DBC">
      <w:pPr>
        <w:pStyle w:val="NormalWeb"/>
        <w:spacing w:after="240"/>
        <w:ind w:left="90"/>
        <w:jc w:val="both"/>
        <w:rPr>
          <w:rFonts w:eastAsia="Arial Bold" w:cs="Arial"/>
          <w:sz w:val="22"/>
        </w:rPr>
      </w:pPr>
      <w:proofErr w:type="gramStart"/>
      <w:r w:rsidRPr="00800DBC">
        <w:rPr>
          <w:rFonts w:cs="Arial"/>
          <w:sz w:val="22"/>
        </w:rPr>
        <w:t>Setelah Belanda menyerah kepada Jepang, NIAS dan GH ditutup oleh pemerintah Jepang.</w:t>
      </w:r>
      <w:proofErr w:type="gramEnd"/>
      <w:r w:rsidRPr="00800DBC">
        <w:rPr>
          <w:rFonts w:cs="Arial"/>
          <w:sz w:val="22"/>
        </w:rPr>
        <w:t xml:space="preserve"> Atas desakan bekas pengajar GH dan NIAS pemerintah Jepang membuka Ika Dai Gaku (Lembaga Pendidikan </w:t>
      </w:r>
      <w:proofErr w:type="gramStart"/>
      <w:r w:rsidRPr="00800DBC">
        <w:rPr>
          <w:rFonts w:cs="Arial"/>
          <w:sz w:val="22"/>
        </w:rPr>
        <w:t>Tinggi  Kedokteran</w:t>
      </w:r>
      <w:proofErr w:type="gramEnd"/>
      <w:r w:rsidRPr="00800DBC">
        <w:rPr>
          <w:rFonts w:cs="Arial"/>
          <w:sz w:val="22"/>
        </w:rPr>
        <w:t xml:space="preserve">) pada tanggal 29 April 1943, di Jakarta. </w:t>
      </w:r>
      <w:proofErr w:type="gramStart"/>
      <w:r w:rsidRPr="00800DBC">
        <w:rPr>
          <w:rFonts w:cs="Arial"/>
          <w:sz w:val="22"/>
        </w:rPr>
        <w:t>Dokter M.D. Hidayat serta beberapa dokter lainnya diangkat menjadi Guru Besar Iga Dai Gaku sesuai keahlian masing masing.</w:t>
      </w:r>
      <w:proofErr w:type="gramEnd"/>
    </w:p>
    <w:p w:rsidR="00800DBC" w:rsidRPr="00800DBC" w:rsidRDefault="00800DBC" w:rsidP="00800DBC">
      <w:pPr>
        <w:pStyle w:val="NormalWeb"/>
        <w:spacing w:after="240"/>
        <w:ind w:left="90"/>
        <w:jc w:val="both"/>
        <w:rPr>
          <w:rFonts w:eastAsia="Arial Bold" w:cs="Arial"/>
          <w:sz w:val="22"/>
        </w:rPr>
      </w:pPr>
      <w:proofErr w:type="gramStart"/>
      <w:r w:rsidRPr="00800DBC">
        <w:rPr>
          <w:rFonts w:cs="Arial"/>
          <w:sz w:val="22"/>
        </w:rPr>
        <w:t>Setelah jepang menyerah kepada sekutu, Iga Dai Gaku diganti namanya menjadi Pergoeroean Tinggi Kedokteran Repoeblik Indonesia.</w:t>
      </w:r>
      <w:proofErr w:type="gramEnd"/>
      <w:r w:rsidRPr="00800DBC">
        <w:rPr>
          <w:rFonts w:cs="Arial"/>
          <w:sz w:val="22"/>
        </w:rPr>
        <w:t xml:space="preserve"> Sementara itu Belanda mendirikan Nooduniversiteit van Indonesie dan Geneeskundige Faculteit di Jalan Salemba 6 Jakarta. Prof M.D. Hidayat melanjutkan mendidik dokter anak dengan cara magang, asisten beliau dr Sugiri mengembangkan pendidikan dokter anak </w:t>
      </w:r>
      <w:proofErr w:type="gramStart"/>
      <w:r w:rsidRPr="00800DBC">
        <w:rPr>
          <w:rFonts w:cs="Arial"/>
          <w:sz w:val="22"/>
        </w:rPr>
        <w:t>di  Bandung</w:t>
      </w:r>
      <w:proofErr w:type="gramEnd"/>
      <w:r w:rsidRPr="00800DBC">
        <w:rPr>
          <w:rFonts w:cs="Arial"/>
          <w:sz w:val="22"/>
        </w:rPr>
        <w:t xml:space="preserve"> (Universitas Padjadjaran) sejak tahun 1954. </w:t>
      </w:r>
    </w:p>
    <w:p w:rsidR="00800DBC" w:rsidRPr="00800DBC" w:rsidRDefault="00800DBC" w:rsidP="00076CEF">
      <w:pPr>
        <w:pStyle w:val="NormalWeb"/>
        <w:ind w:left="90"/>
        <w:jc w:val="both"/>
        <w:rPr>
          <w:rFonts w:cs="Arial"/>
          <w:sz w:val="22"/>
        </w:rPr>
      </w:pPr>
      <w:r w:rsidRPr="00800DBC">
        <w:rPr>
          <w:rFonts w:cs="Arial"/>
          <w:sz w:val="22"/>
        </w:rPr>
        <w:t xml:space="preserve">Prof MD Hidayat digantikan oleh Dr. Soedjono Djuned </w:t>
      </w:r>
      <w:proofErr w:type="gramStart"/>
      <w:r w:rsidRPr="00800DBC">
        <w:rPr>
          <w:rFonts w:cs="Arial"/>
          <w:sz w:val="22"/>
        </w:rPr>
        <w:t>Pusponegoro  pada</w:t>
      </w:r>
      <w:proofErr w:type="gramEnd"/>
      <w:r w:rsidRPr="00800DBC">
        <w:rPr>
          <w:rFonts w:cs="Arial"/>
          <w:sz w:val="22"/>
        </w:rPr>
        <w:t xml:space="preserve"> tahun 1950. </w:t>
      </w:r>
      <w:proofErr w:type="gramStart"/>
      <w:r w:rsidRPr="00800DBC">
        <w:rPr>
          <w:rFonts w:cs="Arial"/>
          <w:sz w:val="22"/>
        </w:rPr>
        <w:t>Pada bulan agustus 1951 Dr. Sudjono dikukuhkan sebagai Guru Besar dalam Ilmu Penyakit Anak di Fakultas Kedokteran Universitas Indonesia.</w:t>
      </w:r>
      <w:proofErr w:type="gramEnd"/>
      <w:r w:rsidRPr="00800DBC">
        <w:rPr>
          <w:rFonts w:cs="Arial"/>
          <w:sz w:val="22"/>
        </w:rPr>
        <w:t xml:space="preserve"> </w:t>
      </w:r>
      <w:proofErr w:type="gramStart"/>
      <w:r w:rsidRPr="00800DBC">
        <w:rPr>
          <w:rFonts w:cs="Arial"/>
          <w:sz w:val="22"/>
        </w:rPr>
        <w:t>Di bawah pimpinan Prof Sudjono Bagian Anak FKUI-RSUP mengalami perubahan yang sangat mendasar dalam pembangunan fisik dan sumber daya manusia, beliau mengirim staf pengajar ke luar negeri.</w:t>
      </w:r>
      <w:proofErr w:type="gramEnd"/>
      <w:r w:rsidRPr="00800DBC">
        <w:rPr>
          <w:rFonts w:cs="Arial"/>
          <w:sz w:val="22"/>
        </w:rPr>
        <w:t xml:space="preserve"> Beberapa murid  beliau setelah lulus menjadi dokter spesialis anak dikirim ke berbagai FK Universitas Negeri  untuk mengembangkan program pendidikan dokter spesialis anak, mereka adalah  dr. JoKian Tjaij ke FK Universitas Sumatera Utara, Medan (1959-1974), dr. Kwari Satjadibrata ke Universitas Airlangga Surabaya (1960), dr.Ch.J.V.A. Makaliwey ke FK Universitas Hasanuddin Makassar (1960), </w:t>
      </w:r>
      <w:proofErr w:type="gramStart"/>
      <w:r w:rsidRPr="00800DBC">
        <w:rPr>
          <w:rFonts w:cs="Arial"/>
          <w:sz w:val="22"/>
        </w:rPr>
        <w:t>dr</w:t>
      </w:r>
      <w:proofErr w:type="gramEnd"/>
      <w:r w:rsidRPr="00800DBC">
        <w:rPr>
          <w:rFonts w:cs="Arial"/>
          <w:sz w:val="22"/>
        </w:rPr>
        <w:t xml:space="preserve">. Goepito Hardjowijono ke Universitas Sriwijaya Palembang (1956). Prof Sudjono digantikan oleh Prof Sutedjo untuk menjadi Kepala Bagian </w:t>
      </w:r>
      <w:proofErr w:type="gramStart"/>
      <w:r w:rsidRPr="00800DBC">
        <w:rPr>
          <w:rFonts w:cs="Arial"/>
          <w:sz w:val="22"/>
        </w:rPr>
        <w:t>Anak  FKUI</w:t>
      </w:r>
      <w:proofErr w:type="gramEnd"/>
      <w:r w:rsidRPr="00800DBC">
        <w:rPr>
          <w:rFonts w:cs="Arial"/>
          <w:sz w:val="22"/>
        </w:rPr>
        <w:t>-RSUP, Jakarta (1963), sejak kepemimpinan Prof Sutedjo nama ilmu penyakit anak diubah menjadi ilmu kesehatan anak.</w:t>
      </w:r>
    </w:p>
    <w:p w:rsidR="00800DBC" w:rsidRPr="00800DBC" w:rsidRDefault="00800DBC" w:rsidP="00800DBC">
      <w:pPr>
        <w:pStyle w:val="NormalWeb"/>
        <w:spacing w:after="240"/>
        <w:ind w:left="90"/>
        <w:jc w:val="both"/>
        <w:rPr>
          <w:rFonts w:cs="Arial"/>
          <w:sz w:val="22"/>
        </w:rPr>
      </w:pPr>
      <w:r w:rsidRPr="00800DBC">
        <w:rPr>
          <w:rFonts w:cs="Arial"/>
          <w:sz w:val="22"/>
        </w:rPr>
        <w:t xml:space="preserve">Meskipun pendidikan dokter spesialis anak di Jakarta telah dirintis dan dilaksanakan oleh dr </w:t>
      </w:r>
      <w:hyperlink r:id="rId13" w:history="1">
        <w:r w:rsidRPr="00800DBC">
          <w:rPr>
            <w:rStyle w:val="Hyperlink0"/>
            <w:rFonts w:cs="Arial"/>
            <w:color w:val="auto"/>
            <w:sz w:val="22"/>
          </w:rPr>
          <w:t>J.H.de</w:t>
        </w:r>
      </w:hyperlink>
      <w:r w:rsidRPr="00800DBC">
        <w:rPr>
          <w:rFonts w:cs="Arial"/>
          <w:sz w:val="22"/>
        </w:rPr>
        <w:t xml:space="preserve"> Hass sejak 1938, yang dilanjutkan oleh Prof M.D. HIdayat (1943 - 1950) dan kemudian dikembangkan lebih lanjut olef Prof Dr Sudjono D. Pusponegoro (1950 - </w:t>
      </w:r>
      <w:r w:rsidRPr="00800DBC">
        <w:rPr>
          <w:rFonts w:cs="Arial"/>
          <w:sz w:val="22"/>
        </w:rPr>
        <w:lastRenderedPageBreak/>
        <w:t>1958), tetapi bagian ilmu kesehatan anak FKUI baru diresmikan sebagai Lembaga Pendidikan Anak (LPDA) pada tahun 1974, bersama sama dengan FK Unpad Bandung, FK Undip Semarang</w:t>
      </w:r>
      <w:proofErr w:type="gramStart"/>
      <w:r w:rsidRPr="00800DBC">
        <w:rPr>
          <w:rFonts w:cs="Arial"/>
          <w:sz w:val="22"/>
        </w:rPr>
        <w:t>,  dan</w:t>
      </w:r>
      <w:proofErr w:type="gramEnd"/>
      <w:r w:rsidRPr="00800DBC">
        <w:rPr>
          <w:rFonts w:cs="Arial"/>
          <w:sz w:val="22"/>
        </w:rPr>
        <w:t xml:space="preserve"> FK Unair Surabaya. Dan sejak Kongres Ilmu Kesehatan Anak VI di Denpasar tahun 1984 </w:t>
      </w:r>
      <w:proofErr w:type="gramStart"/>
      <w:r w:rsidRPr="00800DBC">
        <w:rPr>
          <w:rFonts w:cs="Arial"/>
          <w:sz w:val="22"/>
        </w:rPr>
        <w:t>nama</w:t>
      </w:r>
      <w:proofErr w:type="gramEnd"/>
      <w:r w:rsidRPr="00800DBC">
        <w:rPr>
          <w:rFonts w:cs="Arial"/>
          <w:sz w:val="22"/>
        </w:rPr>
        <w:t xml:space="preserve"> LPDSA diubah menjadi Pusat Pendidikan Dokter Spesialis Anak (PPDSA) yang disetujui di dalam Rapat Kerja Ikatan Dokter Anak Indonesia di Bandung pada tahun 1991.</w:t>
      </w:r>
    </w:p>
    <w:p w:rsidR="00800DBC" w:rsidRPr="00800DBC" w:rsidRDefault="00800DBC" w:rsidP="00800DBC">
      <w:pPr>
        <w:pStyle w:val="Body"/>
        <w:spacing w:after="0" w:line="240" w:lineRule="auto"/>
        <w:rPr>
          <w:rFonts w:ascii="Arial" w:hAnsi="Arial" w:cs="Arial"/>
          <w:color w:val="auto"/>
          <w:sz w:val="24"/>
          <w:szCs w:val="24"/>
        </w:rPr>
      </w:pPr>
      <w:r w:rsidRPr="00800DBC">
        <w:rPr>
          <w:rFonts w:ascii="Arial" w:hAnsi="Arial" w:cs="Arial"/>
          <w:color w:val="auto"/>
          <w:sz w:val="24"/>
          <w:szCs w:val="24"/>
        </w:rPr>
        <w:t xml:space="preserve">Saat ini terdapat 13 pusat studi yang telah memiliki program pendidikan dokter spesialis ilmu kesehatan anak yang telah mendapat pengesahan Direktorat Jendral Pendidikan Tinggi, yaitu pada Fakultas Kedokteran </w:t>
      </w:r>
      <w:proofErr w:type="gramStart"/>
      <w:r w:rsidRPr="00800DBC">
        <w:rPr>
          <w:rFonts w:ascii="Arial" w:hAnsi="Arial" w:cs="Arial"/>
          <w:color w:val="auto"/>
          <w:sz w:val="24"/>
          <w:szCs w:val="24"/>
        </w:rPr>
        <w:t>di :</w:t>
      </w:r>
      <w:proofErr w:type="gramEnd"/>
    </w:p>
    <w:p w:rsidR="00800DBC" w:rsidRPr="00800DBC" w:rsidRDefault="00800DBC" w:rsidP="00800DBC">
      <w:pPr>
        <w:pStyle w:val="Body"/>
        <w:spacing w:after="0" w:line="240" w:lineRule="auto"/>
        <w:rPr>
          <w:rFonts w:ascii="Arial" w:hAnsi="Arial" w:cs="Arial"/>
          <w:color w:val="auto"/>
          <w:sz w:val="24"/>
          <w:szCs w:val="24"/>
        </w:rPr>
      </w:pP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 xml:space="preserve">Universitas Indonesia </w:t>
      </w:r>
      <w:r w:rsidRPr="00800DBC">
        <w:rPr>
          <w:rFonts w:ascii="Arial" w:hAnsi="Arial" w:cs="Arial"/>
          <w:color w:val="auto"/>
          <w:sz w:val="24"/>
          <w:szCs w:val="24"/>
        </w:rPr>
        <w:tab/>
        <w:t xml:space="preserve">          - sejak 1974 </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Airlangga</w:t>
      </w:r>
      <w:r w:rsidRPr="00800DBC">
        <w:rPr>
          <w:rFonts w:ascii="Arial" w:hAnsi="Arial" w:cs="Arial"/>
          <w:color w:val="auto"/>
          <w:sz w:val="24"/>
          <w:szCs w:val="24"/>
        </w:rPr>
        <w:tab/>
        <w:t xml:space="preserve">           - sejak 1974</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Sumatra Utara</w:t>
      </w:r>
      <w:r w:rsidRPr="00800DBC">
        <w:rPr>
          <w:rFonts w:ascii="Arial" w:hAnsi="Arial" w:cs="Arial"/>
          <w:color w:val="auto"/>
          <w:sz w:val="24"/>
          <w:szCs w:val="24"/>
        </w:rPr>
        <w:tab/>
        <w:t xml:space="preserve">           - sejak 1978</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Hasanuddin</w:t>
      </w:r>
      <w:r w:rsidRPr="00800DBC">
        <w:rPr>
          <w:rFonts w:ascii="Arial" w:hAnsi="Arial" w:cs="Arial"/>
          <w:color w:val="auto"/>
          <w:sz w:val="24"/>
          <w:szCs w:val="24"/>
        </w:rPr>
        <w:tab/>
        <w:t xml:space="preserve">           - sejak 1976</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Pajajaran</w:t>
      </w:r>
      <w:r w:rsidRPr="00800DBC">
        <w:rPr>
          <w:rFonts w:ascii="Arial" w:hAnsi="Arial" w:cs="Arial"/>
          <w:color w:val="auto"/>
          <w:sz w:val="24"/>
          <w:szCs w:val="24"/>
        </w:rPr>
        <w:tab/>
        <w:t xml:space="preserve">           - sejak 1974</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Diponegoro</w:t>
      </w:r>
      <w:r w:rsidRPr="00800DBC">
        <w:rPr>
          <w:rFonts w:ascii="Arial" w:hAnsi="Arial" w:cs="Arial"/>
          <w:color w:val="auto"/>
          <w:sz w:val="24"/>
          <w:szCs w:val="24"/>
        </w:rPr>
        <w:tab/>
        <w:t xml:space="preserve">           - sejak 1974</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Gajah Mada</w:t>
      </w:r>
      <w:r w:rsidRPr="00800DBC">
        <w:rPr>
          <w:rFonts w:ascii="Arial" w:hAnsi="Arial" w:cs="Arial"/>
          <w:color w:val="auto"/>
          <w:sz w:val="24"/>
          <w:szCs w:val="24"/>
        </w:rPr>
        <w:tab/>
        <w:t xml:space="preserve">           - sejak 1975</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Andalas</w:t>
      </w:r>
      <w:r w:rsidRPr="00800DBC">
        <w:rPr>
          <w:rFonts w:ascii="Arial" w:hAnsi="Arial" w:cs="Arial"/>
          <w:color w:val="auto"/>
          <w:sz w:val="24"/>
          <w:szCs w:val="24"/>
        </w:rPr>
        <w:tab/>
      </w:r>
      <w:r w:rsidRPr="00800DBC">
        <w:rPr>
          <w:rFonts w:ascii="Arial" w:hAnsi="Arial" w:cs="Arial"/>
          <w:color w:val="auto"/>
          <w:sz w:val="24"/>
          <w:szCs w:val="24"/>
        </w:rPr>
        <w:tab/>
        <w:t xml:space="preserve">           - sejak 1991</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Sriwijaya</w:t>
      </w:r>
      <w:r w:rsidRPr="00800DBC">
        <w:rPr>
          <w:rFonts w:ascii="Arial" w:hAnsi="Arial" w:cs="Arial"/>
          <w:color w:val="auto"/>
          <w:sz w:val="24"/>
          <w:szCs w:val="24"/>
        </w:rPr>
        <w:tab/>
        <w:t xml:space="preserve">           - sejak 1979</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 xml:space="preserve">Universitas Sam Ratulangi   </w:t>
      </w:r>
      <w:r w:rsidRPr="00800DBC">
        <w:rPr>
          <w:rFonts w:ascii="Arial" w:hAnsi="Arial" w:cs="Arial"/>
          <w:color w:val="auto"/>
          <w:sz w:val="24"/>
          <w:szCs w:val="24"/>
        </w:rPr>
        <w:tab/>
        <w:t>- sejak 1982</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Udayana</w:t>
      </w:r>
      <w:r w:rsidRPr="00800DBC">
        <w:rPr>
          <w:rFonts w:ascii="Arial" w:hAnsi="Arial" w:cs="Arial"/>
          <w:color w:val="auto"/>
          <w:sz w:val="24"/>
          <w:szCs w:val="24"/>
        </w:rPr>
        <w:tab/>
        <w:t xml:space="preserve">           - sejak 1991</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Sebelas Maret</w:t>
      </w:r>
      <w:r w:rsidRPr="00800DBC">
        <w:rPr>
          <w:rFonts w:ascii="Arial" w:hAnsi="Arial" w:cs="Arial"/>
          <w:color w:val="auto"/>
          <w:sz w:val="24"/>
          <w:szCs w:val="24"/>
        </w:rPr>
        <w:tab/>
        <w:t xml:space="preserve">           - sejak 2004</w:t>
      </w:r>
    </w:p>
    <w:p w:rsidR="00800DBC" w:rsidRPr="00800DBC" w:rsidRDefault="00800DBC" w:rsidP="003973B7">
      <w:pPr>
        <w:pStyle w:val="Body"/>
        <w:numPr>
          <w:ilvl w:val="0"/>
          <w:numId w:val="25"/>
        </w:numPr>
        <w:spacing w:after="0" w:line="240" w:lineRule="auto"/>
        <w:rPr>
          <w:rFonts w:ascii="Arial" w:hAnsi="Arial" w:cs="Arial"/>
          <w:color w:val="auto"/>
          <w:sz w:val="24"/>
          <w:szCs w:val="24"/>
        </w:rPr>
      </w:pPr>
      <w:r w:rsidRPr="00800DBC">
        <w:rPr>
          <w:rFonts w:ascii="Arial" w:hAnsi="Arial" w:cs="Arial"/>
          <w:color w:val="auto"/>
          <w:sz w:val="24"/>
          <w:szCs w:val="24"/>
        </w:rPr>
        <w:t>Universitas  Brawidjaya</w:t>
      </w:r>
      <w:r w:rsidRPr="00800DBC">
        <w:rPr>
          <w:rFonts w:ascii="Arial" w:hAnsi="Arial" w:cs="Arial"/>
          <w:color w:val="auto"/>
          <w:sz w:val="24"/>
          <w:szCs w:val="24"/>
        </w:rPr>
        <w:tab/>
        <w:t xml:space="preserve">           - sejak 2005</w:t>
      </w:r>
    </w:p>
    <w:p w:rsidR="00800DBC" w:rsidRPr="00800DBC" w:rsidRDefault="00800DBC" w:rsidP="00800DBC">
      <w:pPr>
        <w:pStyle w:val="Body"/>
        <w:spacing w:after="0" w:line="240" w:lineRule="auto"/>
        <w:ind w:left="1440"/>
        <w:rPr>
          <w:rFonts w:ascii="Arial" w:hAnsi="Arial" w:cs="Arial"/>
          <w:color w:val="auto"/>
          <w:sz w:val="24"/>
          <w:szCs w:val="24"/>
        </w:rPr>
      </w:pPr>
    </w:p>
    <w:p w:rsidR="00800DBC" w:rsidRPr="00800DBC" w:rsidRDefault="00800DBC" w:rsidP="00800DBC">
      <w:pPr>
        <w:widowControl w:val="0"/>
        <w:overflowPunct w:val="0"/>
        <w:autoSpaceDE w:val="0"/>
        <w:autoSpaceDN w:val="0"/>
        <w:adjustRightInd w:val="0"/>
        <w:spacing w:line="239" w:lineRule="auto"/>
        <w:rPr>
          <w:b/>
          <w:bCs/>
          <w:sz w:val="21"/>
          <w:szCs w:val="21"/>
        </w:rPr>
      </w:pPr>
      <w:r w:rsidRPr="00800DBC">
        <w:rPr>
          <w:b/>
          <w:bCs/>
          <w:sz w:val="23"/>
          <w:szCs w:val="23"/>
        </w:rPr>
        <w:t xml:space="preserve">1.2. Program Studi </w:t>
      </w:r>
      <w:r w:rsidRPr="00800DBC">
        <w:rPr>
          <w:b/>
          <w:bCs/>
          <w:sz w:val="20"/>
          <w:szCs w:val="20"/>
        </w:rPr>
        <w:t>Dokter Spesialis Ilmu Kesehatan Anak</w:t>
      </w:r>
      <w:r w:rsidRPr="00800DBC">
        <w:rPr>
          <w:b/>
          <w:bCs/>
          <w:sz w:val="23"/>
          <w:szCs w:val="23"/>
        </w:rPr>
        <w:t xml:space="preserve"> </w:t>
      </w:r>
    </w:p>
    <w:p w:rsidR="00800DBC" w:rsidRPr="00800DBC" w:rsidRDefault="00800DBC" w:rsidP="00800DBC">
      <w:pPr>
        <w:widowControl w:val="0"/>
        <w:autoSpaceDE w:val="0"/>
        <w:autoSpaceDN w:val="0"/>
        <w:adjustRightInd w:val="0"/>
        <w:spacing w:line="1" w:lineRule="exact"/>
        <w:rPr>
          <w:b/>
          <w:bCs/>
          <w:sz w:val="21"/>
          <w:szCs w:val="21"/>
        </w:rPr>
      </w:pPr>
    </w:p>
    <w:p w:rsidR="00800DBC" w:rsidRPr="00800DBC" w:rsidRDefault="00800DBC" w:rsidP="00800DBC">
      <w:pPr>
        <w:widowControl w:val="0"/>
        <w:autoSpaceDE w:val="0"/>
        <w:autoSpaceDN w:val="0"/>
        <w:adjustRightInd w:val="0"/>
        <w:spacing w:line="1" w:lineRule="exact"/>
        <w:rPr>
          <w:b/>
          <w:bCs/>
          <w:sz w:val="21"/>
          <w:szCs w:val="21"/>
        </w:rPr>
      </w:pPr>
    </w:p>
    <w:p w:rsidR="00800DBC" w:rsidRPr="00800DBC" w:rsidRDefault="00800DBC" w:rsidP="00800DBC">
      <w:pPr>
        <w:pStyle w:val="Body"/>
        <w:spacing w:after="0" w:line="240" w:lineRule="auto"/>
        <w:ind w:firstLine="720"/>
        <w:jc w:val="both"/>
        <w:rPr>
          <w:rFonts w:ascii="Arial" w:hAnsi="Arial" w:cs="Arial"/>
          <w:color w:val="auto"/>
          <w:sz w:val="24"/>
          <w:szCs w:val="24"/>
        </w:rPr>
      </w:pPr>
    </w:p>
    <w:p w:rsidR="00800DBC" w:rsidRPr="00800DBC" w:rsidRDefault="00800DBC" w:rsidP="00800DBC">
      <w:pPr>
        <w:pStyle w:val="Body"/>
        <w:spacing w:after="0" w:line="240" w:lineRule="auto"/>
        <w:ind w:firstLine="720"/>
        <w:jc w:val="both"/>
        <w:rPr>
          <w:rFonts w:ascii="Arial" w:eastAsia="Arial" w:hAnsi="Arial" w:cs="Arial"/>
          <w:color w:val="auto"/>
        </w:rPr>
      </w:pPr>
      <w:r w:rsidRPr="00800DBC">
        <w:rPr>
          <w:rFonts w:ascii="Arial" w:hAnsi="Arial" w:cs="Arial"/>
          <w:color w:val="auto"/>
        </w:rPr>
        <w:t xml:space="preserve">Dokter Spesialis Anak ialah seorang dokter yang telah mencapai kompetensi tertentu secara profesional mengkhususkan diri melayani anak sehat dan anak sakit dalam keluarga maupun dalam masyarakat sejak konsepsi sampai akhir </w:t>
      </w:r>
      <w:proofErr w:type="gramStart"/>
      <w:r w:rsidRPr="00800DBC">
        <w:rPr>
          <w:rFonts w:ascii="Arial" w:hAnsi="Arial" w:cs="Arial"/>
          <w:color w:val="auto"/>
        </w:rPr>
        <w:t>usia</w:t>
      </w:r>
      <w:proofErr w:type="gramEnd"/>
      <w:r w:rsidRPr="00800DBC">
        <w:rPr>
          <w:rFonts w:ascii="Arial" w:hAnsi="Arial" w:cs="Arial"/>
          <w:color w:val="auto"/>
        </w:rPr>
        <w:t xml:space="preserve"> remaja serta mempunyai kemampuan untuk menyerap, mengembangkan dan menyebarluaskan Ilmu Kesehatan Anak. Di samping itu oleh karena masalah kesehatan yang dihadapi terdapat dalam berbagai lapisan masyarakat maka dari seorang Dokter Spesialis Anak dituntut kemampuan yang lebih luas mulai dari yang sederhana sampai </w:t>
      </w:r>
      <w:proofErr w:type="gramStart"/>
      <w:r w:rsidRPr="00800DBC">
        <w:rPr>
          <w:rFonts w:ascii="Arial" w:hAnsi="Arial" w:cs="Arial"/>
          <w:color w:val="auto"/>
        </w:rPr>
        <w:t>yang  canggih</w:t>
      </w:r>
      <w:proofErr w:type="gramEnd"/>
      <w:r w:rsidRPr="00800DBC">
        <w:rPr>
          <w:rFonts w:ascii="Arial" w:hAnsi="Arial" w:cs="Arial"/>
          <w:color w:val="auto"/>
        </w:rPr>
        <w:t xml:space="preserve"> dan kompleks. </w:t>
      </w:r>
      <w:proofErr w:type="gramStart"/>
      <w:r w:rsidRPr="00800DBC">
        <w:rPr>
          <w:rFonts w:ascii="Arial" w:hAnsi="Arial" w:cs="Arial"/>
          <w:color w:val="auto"/>
        </w:rPr>
        <w:t>Kompetensi yang harus dikuasai tidak hanya bersifat spesialistik dan canggih tetapi harus tetap mencakup kompetensi dasar.</w:t>
      </w:r>
      <w:proofErr w:type="gramEnd"/>
      <w:r w:rsidRPr="00800DBC">
        <w:rPr>
          <w:rFonts w:ascii="Arial" w:hAnsi="Arial" w:cs="Arial"/>
          <w:color w:val="auto"/>
        </w:rPr>
        <w:t xml:space="preserve"> Dari mereka dituntut kompetensi untuk memilih penerapan yang sesuai sehubungan dengan masalah kesehatan yang dihadapi dan </w:t>
      </w:r>
      <w:proofErr w:type="gramStart"/>
      <w:r w:rsidRPr="00800DBC">
        <w:rPr>
          <w:rFonts w:ascii="Arial" w:hAnsi="Arial" w:cs="Arial"/>
          <w:color w:val="auto"/>
        </w:rPr>
        <w:t>dana</w:t>
      </w:r>
      <w:proofErr w:type="gramEnd"/>
      <w:r w:rsidRPr="00800DBC">
        <w:rPr>
          <w:rFonts w:ascii="Arial" w:hAnsi="Arial" w:cs="Arial"/>
          <w:color w:val="auto"/>
        </w:rPr>
        <w:t xml:space="preserve"> serta sarana yang tersedia dengan tetap mengikuti perkembangan keilmuan. </w:t>
      </w:r>
      <w:proofErr w:type="gramStart"/>
      <w:r w:rsidRPr="00800DBC">
        <w:rPr>
          <w:rFonts w:ascii="Arial" w:hAnsi="Arial" w:cs="Arial"/>
          <w:color w:val="auto"/>
        </w:rPr>
        <w:t>Tuntutan ini diharapkan dapat dipenuhi dengan profesionalisme yang tinggi melalui pola pendekatan kedokteran berbasis bukti (</w:t>
      </w:r>
      <w:r w:rsidRPr="00800DBC">
        <w:rPr>
          <w:rFonts w:ascii="Arial" w:hAnsi="Arial" w:cs="Arial"/>
          <w:i/>
          <w:iCs/>
          <w:color w:val="auto"/>
        </w:rPr>
        <w:t>evidence-based medicine</w:t>
      </w:r>
      <w:r w:rsidRPr="00800DBC">
        <w:rPr>
          <w:rFonts w:ascii="Arial" w:hAnsi="Arial" w:cs="Arial"/>
          <w:color w:val="auto"/>
        </w:rPr>
        <w:t>) dalam setiap penanganan kasus pediatrik.</w:t>
      </w:r>
      <w:proofErr w:type="gramEnd"/>
    </w:p>
    <w:p w:rsidR="00800DBC" w:rsidRPr="00800DBC" w:rsidRDefault="00800DBC" w:rsidP="00800DBC">
      <w:pPr>
        <w:pStyle w:val="Body"/>
        <w:spacing w:after="0" w:line="240" w:lineRule="auto"/>
        <w:ind w:firstLine="720"/>
        <w:jc w:val="both"/>
        <w:rPr>
          <w:rFonts w:ascii="Arial" w:hAnsi="Arial" w:cs="Arial"/>
          <w:color w:val="auto"/>
        </w:rPr>
      </w:pPr>
      <w:proofErr w:type="gramStart"/>
      <w:r w:rsidRPr="00800DBC">
        <w:rPr>
          <w:rFonts w:ascii="Arial" w:hAnsi="Arial" w:cs="Arial"/>
          <w:color w:val="auto"/>
        </w:rPr>
        <w:t>Lebih dari itu, kompetensi profesional ini harus sesuai dengan etika luhur kedokteran yang diamalkan di tengah masyarakat Indonesia yang berlandaskan Pancasila.</w:t>
      </w:r>
      <w:proofErr w:type="gramEnd"/>
      <w:r w:rsidRPr="00800DBC">
        <w:rPr>
          <w:rFonts w:ascii="Arial" w:hAnsi="Arial" w:cs="Arial"/>
          <w:color w:val="auto"/>
        </w:rPr>
        <w:t xml:space="preserve"> Dokter Spesialis Anak tidak hanya berfungsi sebagai tenaga profesional dalam pelayanan kesehatan anak </w:t>
      </w:r>
      <w:proofErr w:type="gramStart"/>
      <w:r w:rsidRPr="00800DBC">
        <w:rPr>
          <w:rFonts w:ascii="Arial" w:hAnsi="Arial" w:cs="Arial"/>
          <w:color w:val="auto"/>
        </w:rPr>
        <w:t>akan</w:t>
      </w:r>
      <w:proofErr w:type="gramEnd"/>
      <w:r w:rsidRPr="00800DBC">
        <w:rPr>
          <w:rFonts w:ascii="Arial" w:hAnsi="Arial" w:cs="Arial"/>
          <w:color w:val="auto"/>
        </w:rPr>
        <w:t xml:space="preserve"> tetapi juga dapat berperan secara akademik sebagai tenaga peneliti dan tenaga pendidik. </w:t>
      </w:r>
    </w:p>
    <w:p w:rsidR="00800DBC" w:rsidRPr="00800DBC" w:rsidRDefault="00800DBC" w:rsidP="00800DBC">
      <w:pPr>
        <w:pStyle w:val="Heading3"/>
        <w:rPr>
          <w:rFonts w:eastAsia="Arial Unicode MS"/>
          <w:b w:val="0"/>
          <w:sz w:val="22"/>
          <w:szCs w:val="22"/>
        </w:rPr>
      </w:pPr>
      <w:r w:rsidRPr="00800DBC">
        <w:rPr>
          <w:rFonts w:eastAsia="Arial Unicode MS"/>
          <w:b w:val="0"/>
          <w:sz w:val="22"/>
          <w:szCs w:val="22"/>
        </w:rPr>
        <w:t>Tujuan umum</w:t>
      </w:r>
    </w:p>
    <w:p w:rsidR="00800DBC" w:rsidRPr="00800DBC" w:rsidRDefault="00800DBC" w:rsidP="00800DBC">
      <w:pPr>
        <w:pStyle w:val="BodyText"/>
        <w:ind w:firstLine="720"/>
        <w:rPr>
          <w:sz w:val="22"/>
          <w:szCs w:val="22"/>
        </w:rPr>
      </w:pPr>
      <w:r w:rsidRPr="00800DBC">
        <w:rPr>
          <w:sz w:val="22"/>
          <w:szCs w:val="22"/>
        </w:rPr>
        <w:t xml:space="preserve">Pendidikan Dokter Spesialis Anak ialah bagian daripada Pendidikan Dokter Spesialis, yang </w:t>
      </w:r>
      <w:proofErr w:type="gramStart"/>
      <w:r w:rsidRPr="00800DBC">
        <w:rPr>
          <w:sz w:val="22"/>
          <w:szCs w:val="22"/>
        </w:rPr>
        <w:t>akan</w:t>
      </w:r>
      <w:proofErr w:type="gramEnd"/>
      <w:r w:rsidRPr="00800DBC">
        <w:rPr>
          <w:sz w:val="22"/>
          <w:szCs w:val="22"/>
        </w:rPr>
        <w:t xml:space="preserve"> menghasilkan dokter spesialis anak yang mempunyai: </w:t>
      </w:r>
    </w:p>
    <w:p w:rsidR="00800DBC" w:rsidRPr="00800DBC" w:rsidRDefault="00800DBC" w:rsidP="003973B7">
      <w:pPr>
        <w:pStyle w:val="Body"/>
        <w:numPr>
          <w:ilvl w:val="0"/>
          <w:numId w:val="23"/>
        </w:numPr>
        <w:tabs>
          <w:tab w:val="left" w:pos="720"/>
          <w:tab w:val="left" w:pos="1580"/>
        </w:tabs>
        <w:suppressAutoHyphens/>
        <w:spacing w:after="0" w:line="240" w:lineRule="auto"/>
        <w:jc w:val="both"/>
        <w:rPr>
          <w:rFonts w:ascii="Arial" w:eastAsia="Arial" w:hAnsi="Arial" w:cs="Arial"/>
          <w:color w:val="auto"/>
        </w:rPr>
      </w:pPr>
      <w:r w:rsidRPr="00800DBC">
        <w:rPr>
          <w:rFonts w:ascii="Arial" w:hAnsi="Arial" w:cs="Arial"/>
          <w:color w:val="auto"/>
        </w:rPr>
        <w:lastRenderedPageBreak/>
        <w:t>Kompetensi akademik peringkat magister yang mampu menyerap, meneliti, mengembangkan dan menyebarkan ilmu kesehatan anak sesuai dengan kemajuan ilmu pengetahuan dan teknologi.</w:t>
      </w:r>
    </w:p>
    <w:p w:rsidR="00800DBC" w:rsidRPr="00800DBC" w:rsidRDefault="00800DBC" w:rsidP="003973B7">
      <w:pPr>
        <w:pStyle w:val="Body"/>
        <w:numPr>
          <w:ilvl w:val="0"/>
          <w:numId w:val="23"/>
        </w:numPr>
        <w:tabs>
          <w:tab w:val="left" w:pos="720"/>
          <w:tab w:val="left" w:pos="1580"/>
        </w:tabs>
        <w:suppressAutoHyphens/>
        <w:spacing w:after="0" w:line="240" w:lineRule="auto"/>
        <w:jc w:val="both"/>
        <w:rPr>
          <w:rFonts w:ascii="Arial" w:eastAsia="Arial" w:hAnsi="Arial" w:cs="Arial"/>
          <w:color w:val="auto"/>
        </w:rPr>
      </w:pPr>
      <w:r w:rsidRPr="00800DBC">
        <w:rPr>
          <w:rFonts w:ascii="Arial" w:hAnsi="Arial" w:cs="Arial"/>
          <w:color w:val="auto"/>
        </w:rPr>
        <w:t>Kompetensi profesional peringkat dokter spesialis yang mampu memberikan pelayanan kesehatan anak secara paripurna dalam tingkat spesialistik bertaraf internasional sesuai dengan keadaan dan kebutuhan masyarakat.</w:t>
      </w:r>
    </w:p>
    <w:p w:rsidR="00800DBC" w:rsidRPr="00800DBC" w:rsidRDefault="00800DBC" w:rsidP="00800DBC">
      <w:pPr>
        <w:pStyle w:val="Body"/>
        <w:spacing w:after="0" w:line="240" w:lineRule="auto"/>
        <w:rPr>
          <w:rFonts w:ascii="Arial" w:hAnsi="Arial" w:cs="Arial"/>
          <w:color w:val="auto"/>
        </w:rPr>
      </w:pPr>
    </w:p>
    <w:p w:rsidR="00800DBC" w:rsidRPr="00800DBC" w:rsidRDefault="00800DBC" w:rsidP="00800DBC">
      <w:pPr>
        <w:pStyle w:val="Body"/>
        <w:spacing w:after="0" w:line="240" w:lineRule="auto"/>
        <w:rPr>
          <w:rFonts w:ascii="Arial" w:hAnsi="Arial" w:cs="Arial"/>
          <w:color w:val="auto"/>
        </w:rPr>
      </w:pPr>
      <w:r w:rsidRPr="00800DBC">
        <w:rPr>
          <w:rFonts w:ascii="Arial" w:hAnsi="Arial" w:cs="Arial"/>
          <w:color w:val="auto"/>
        </w:rPr>
        <w:t>Tujuan khusus</w:t>
      </w:r>
    </w:p>
    <w:p w:rsidR="00800DBC" w:rsidRPr="00800DBC" w:rsidRDefault="00800DBC" w:rsidP="00800DBC">
      <w:pPr>
        <w:pStyle w:val="BodyText"/>
        <w:ind w:firstLine="720"/>
        <w:rPr>
          <w:rFonts w:eastAsia="Calibri"/>
          <w:sz w:val="22"/>
        </w:rPr>
      </w:pPr>
      <w:r w:rsidRPr="00800DBC">
        <w:rPr>
          <w:rFonts w:eastAsia="Calibri"/>
          <w:sz w:val="22"/>
        </w:rPr>
        <w:t xml:space="preserve">Pada akhir pendidikan melalui suatu kurikulum terpadu, seorang Dokter Spesialis Anak dengan pengetahuan akademik diharapkan: </w:t>
      </w:r>
    </w:p>
    <w:p w:rsidR="00800DBC" w:rsidRPr="00800DBC" w:rsidRDefault="00800DBC" w:rsidP="003973B7">
      <w:pPr>
        <w:pStyle w:val="Body"/>
        <w:numPr>
          <w:ilvl w:val="0"/>
          <w:numId w:val="24"/>
        </w:numPr>
        <w:tabs>
          <w:tab w:val="left" w:pos="720"/>
          <w:tab w:val="left" w:pos="1580"/>
        </w:tabs>
        <w:suppressAutoHyphens/>
        <w:spacing w:after="0" w:line="240" w:lineRule="auto"/>
        <w:jc w:val="both"/>
        <w:rPr>
          <w:rFonts w:ascii="Arial" w:hAnsi="Arial" w:cs="Arial"/>
          <w:color w:val="auto"/>
          <w:szCs w:val="24"/>
        </w:rPr>
      </w:pPr>
      <w:r w:rsidRPr="00800DBC">
        <w:rPr>
          <w:rFonts w:ascii="Arial" w:hAnsi="Arial" w:cs="Arial"/>
          <w:color w:val="auto"/>
          <w:szCs w:val="24"/>
        </w:rPr>
        <w:t>Mampu menerapkan prinsip-prinsip dan metode berpikir ilmiah dalam memecahkan masalah kesehatan anak.</w:t>
      </w:r>
    </w:p>
    <w:p w:rsidR="00800DBC" w:rsidRPr="00800DBC" w:rsidRDefault="00800DBC" w:rsidP="003973B7">
      <w:pPr>
        <w:pStyle w:val="Body"/>
        <w:numPr>
          <w:ilvl w:val="0"/>
          <w:numId w:val="24"/>
        </w:numPr>
        <w:tabs>
          <w:tab w:val="left" w:pos="720"/>
          <w:tab w:val="left" w:pos="1580"/>
        </w:tabs>
        <w:suppressAutoHyphens/>
        <w:spacing w:after="0" w:line="240" w:lineRule="auto"/>
        <w:jc w:val="both"/>
        <w:rPr>
          <w:rFonts w:ascii="Arial" w:hAnsi="Arial" w:cs="Arial"/>
          <w:color w:val="auto"/>
          <w:szCs w:val="24"/>
        </w:rPr>
      </w:pPr>
      <w:r w:rsidRPr="00800DBC">
        <w:rPr>
          <w:rFonts w:ascii="Arial" w:hAnsi="Arial" w:cs="Arial"/>
          <w:color w:val="auto"/>
          <w:szCs w:val="24"/>
        </w:rPr>
        <w:t xml:space="preserve">Mampu mengenal, merumuskan pendekatan penyelesaian dan menyusun prioritas masalah kesehatan anak dengan </w:t>
      </w:r>
      <w:proofErr w:type="gramStart"/>
      <w:r w:rsidRPr="00800DBC">
        <w:rPr>
          <w:rFonts w:ascii="Arial" w:hAnsi="Arial" w:cs="Arial"/>
          <w:color w:val="auto"/>
          <w:szCs w:val="24"/>
        </w:rPr>
        <w:t>cara</w:t>
      </w:r>
      <w:proofErr w:type="gramEnd"/>
      <w:r w:rsidRPr="00800DBC">
        <w:rPr>
          <w:rFonts w:ascii="Arial" w:hAnsi="Arial" w:cs="Arial"/>
          <w:color w:val="auto"/>
          <w:szCs w:val="24"/>
        </w:rPr>
        <w:t xml:space="preserve"> penalaran ilmiah, melalui perencanaan, implementasi dan evaluasi terhadap upaya preventif, promotif, kuratif dan rehabilitatif.</w:t>
      </w:r>
    </w:p>
    <w:p w:rsidR="00800DBC" w:rsidRPr="00800DBC" w:rsidRDefault="00800DBC" w:rsidP="003973B7">
      <w:pPr>
        <w:pStyle w:val="Body"/>
        <w:numPr>
          <w:ilvl w:val="0"/>
          <w:numId w:val="24"/>
        </w:numPr>
        <w:tabs>
          <w:tab w:val="left" w:pos="720"/>
          <w:tab w:val="left" w:pos="1580"/>
        </w:tabs>
        <w:suppressAutoHyphens/>
        <w:spacing w:after="0" w:line="240" w:lineRule="auto"/>
        <w:jc w:val="both"/>
        <w:rPr>
          <w:rFonts w:ascii="Arial" w:hAnsi="Arial" w:cs="Arial"/>
          <w:color w:val="auto"/>
          <w:szCs w:val="24"/>
        </w:rPr>
      </w:pPr>
      <w:r w:rsidRPr="00800DBC">
        <w:rPr>
          <w:rFonts w:ascii="Arial" w:hAnsi="Arial" w:cs="Arial"/>
          <w:color w:val="auto"/>
          <w:szCs w:val="24"/>
        </w:rPr>
        <w:t>Menguasai pengetahuan serta mengikuti perkembangan ilmu dan teknologi dalam memberikan pelayanan kesehatan anak.</w:t>
      </w:r>
    </w:p>
    <w:p w:rsidR="00800DBC" w:rsidRPr="00800DBC" w:rsidRDefault="00800DBC" w:rsidP="003973B7">
      <w:pPr>
        <w:pStyle w:val="Body"/>
        <w:numPr>
          <w:ilvl w:val="0"/>
          <w:numId w:val="24"/>
        </w:numPr>
        <w:tabs>
          <w:tab w:val="left" w:pos="720"/>
          <w:tab w:val="left" w:pos="1580"/>
        </w:tabs>
        <w:suppressAutoHyphens/>
        <w:spacing w:after="0" w:line="240" w:lineRule="auto"/>
        <w:jc w:val="both"/>
        <w:rPr>
          <w:rFonts w:ascii="Arial" w:hAnsi="Arial" w:cs="Arial"/>
          <w:color w:val="auto"/>
          <w:szCs w:val="24"/>
        </w:rPr>
      </w:pPr>
      <w:r w:rsidRPr="00800DBC">
        <w:rPr>
          <w:rFonts w:ascii="Arial" w:hAnsi="Arial" w:cs="Arial"/>
          <w:color w:val="auto"/>
          <w:szCs w:val="24"/>
        </w:rPr>
        <w:t xml:space="preserve">Mempunyai keterampilan dan sikap yang baik sehingga sanggup memahami dan memecahkan masalah kesehatan anak secara ilmiah dan dapat mengamalkannya kepada </w:t>
      </w:r>
      <w:proofErr w:type="gramStart"/>
      <w:r w:rsidRPr="00800DBC">
        <w:rPr>
          <w:rFonts w:ascii="Arial" w:hAnsi="Arial" w:cs="Arial"/>
          <w:color w:val="auto"/>
          <w:szCs w:val="24"/>
        </w:rPr>
        <w:t>masyarakat  secara</w:t>
      </w:r>
      <w:proofErr w:type="gramEnd"/>
      <w:r w:rsidRPr="00800DBC">
        <w:rPr>
          <w:rFonts w:ascii="Arial" w:hAnsi="Arial" w:cs="Arial"/>
          <w:color w:val="auto"/>
          <w:szCs w:val="24"/>
        </w:rPr>
        <w:t xml:space="preserve"> optimal.</w:t>
      </w:r>
    </w:p>
    <w:p w:rsidR="00800DBC" w:rsidRPr="00800DBC" w:rsidRDefault="00800DBC" w:rsidP="003973B7">
      <w:pPr>
        <w:pStyle w:val="Body"/>
        <w:numPr>
          <w:ilvl w:val="0"/>
          <w:numId w:val="24"/>
        </w:numPr>
        <w:tabs>
          <w:tab w:val="left" w:pos="720"/>
          <w:tab w:val="left" w:pos="1580"/>
        </w:tabs>
        <w:suppressAutoHyphens/>
        <w:spacing w:after="0" w:line="240" w:lineRule="auto"/>
        <w:jc w:val="both"/>
        <w:rPr>
          <w:rFonts w:ascii="Arial" w:hAnsi="Arial" w:cs="Arial"/>
          <w:color w:val="auto"/>
          <w:szCs w:val="24"/>
        </w:rPr>
      </w:pPr>
      <w:r w:rsidRPr="00800DBC">
        <w:rPr>
          <w:rFonts w:ascii="Arial" w:hAnsi="Arial" w:cs="Arial"/>
          <w:color w:val="auto"/>
          <w:szCs w:val="24"/>
        </w:rPr>
        <w:t>Mampu menangani setiap kasus pediatrik spesialistik dengan kemampuan profesionalisme yang tinggi melalui pendekatan kedokteran berbasis bukti (Evidence Based Medicine).</w:t>
      </w:r>
    </w:p>
    <w:p w:rsidR="00800DBC" w:rsidRPr="00800DBC" w:rsidRDefault="00800DBC" w:rsidP="003973B7">
      <w:pPr>
        <w:pStyle w:val="Body"/>
        <w:numPr>
          <w:ilvl w:val="0"/>
          <w:numId w:val="24"/>
        </w:numPr>
        <w:tabs>
          <w:tab w:val="left" w:pos="720"/>
          <w:tab w:val="left" w:pos="1580"/>
        </w:tabs>
        <w:suppressAutoHyphens/>
        <w:spacing w:after="0" w:line="240" w:lineRule="auto"/>
        <w:jc w:val="both"/>
        <w:rPr>
          <w:rFonts w:ascii="Arial" w:hAnsi="Arial" w:cs="Arial"/>
          <w:color w:val="auto"/>
          <w:szCs w:val="24"/>
        </w:rPr>
      </w:pPr>
      <w:r w:rsidRPr="00800DBC">
        <w:rPr>
          <w:rFonts w:ascii="Arial" w:hAnsi="Arial" w:cs="Arial"/>
          <w:color w:val="auto"/>
          <w:szCs w:val="24"/>
        </w:rPr>
        <w:t>Mampu melakukan pelayanan kesehatan anak melalui komunikasi interpersonal, sehingga anak dapat tumbuh dan berkembang optimal secara fisik, mental dan sosial dengan upaya pencegahan, pengobatan, peningkatan kesehatan dan rehabilitasi.</w:t>
      </w:r>
    </w:p>
    <w:p w:rsidR="00800DBC" w:rsidRPr="00800DBC" w:rsidRDefault="00800DBC" w:rsidP="003973B7">
      <w:pPr>
        <w:pStyle w:val="Body"/>
        <w:numPr>
          <w:ilvl w:val="0"/>
          <w:numId w:val="24"/>
        </w:numPr>
        <w:spacing w:after="0" w:line="240" w:lineRule="auto"/>
        <w:rPr>
          <w:rFonts w:ascii="Arial" w:hAnsi="Arial" w:cs="Arial"/>
          <w:color w:val="auto"/>
          <w:sz w:val="24"/>
          <w:szCs w:val="24"/>
        </w:rPr>
      </w:pPr>
      <w:r w:rsidRPr="00800DBC">
        <w:rPr>
          <w:rFonts w:ascii="Arial" w:hAnsi="Arial" w:cs="Arial"/>
          <w:color w:val="auto"/>
          <w:sz w:val="24"/>
          <w:szCs w:val="24"/>
        </w:rPr>
        <w:t xml:space="preserve">Mampu meningkatkan pelayanan profesi dengan jalan penelitian dan pengembangan </w:t>
      </w:r>
      <w:proofErr w:type="gramStart"/>
      <w:r w:rsidRPr="00800DBC">
        <w:rPr>
          <w:rFonts w:ascii="Arial" w:hAnsi="Arial" w:cs="Arial"/>
          <w:color w:val="auto"/>
          <w:sz w:val="24"/>
          <w:szCs w:val="24"/>
        </w:rPr>
        <w:t>bidang  Ilmu</w:t>
      </w:r>
      <w:proofErr w:type="gramEnd"/>
      <w:r w:rsidRPr="00800DBC">
        <w:rPr>
          <w:rFonts w:ascii="Arial" w:hAnsi="Arial" w:cs="Arial"/>
          <w:color w:val="auto"/>
          <w:sz w:val="24"/>
          <w:szCs w:val="24"/>
        </w:rPr>
        <w:t xml:space="preserve"> Kesehatan Anak.</w:t>
      </w:r>
    </w:p>
    <w:p w:rsidR="00800DBC" w:rsidRPr="00800DBC" w:rsidRDefault="00800DBC" w:rsidP="003973B7">
      <w:pPr>
        <w:pStyle w:val="Body"/>
        <w:numPr>
          <w:ilvl w:val="0"/>
          <w:numId w:val="24"/>
        </w:numPr>
        <w:spacing w:after="0" w:line="240" w:lineRule="auto"/>
        <w:rPr>
          <w:rFonts w:ascii="Arial" w:hAnsi="Arial" w:cs="Arial"/>
          <w:color w:val="auto"/>
          <w:sz w:val="24"/>
          <w:szCs w:val="24"/>
        </w:rPr>
      </w:pPr>
      <w:r w:rsidRPr="00800DBC">
        <w:rPr>
          <w:rFonts w:ascii="Arial" w:hAnsi="Arial" w:cs="Arial"/>
          <w:color w:val="auto"/>
          <w:sz w:val="24"/>
          <w:szCs w:val="24"/>
        </w:rPr>
        <w:t xml:space="preserve">Mampu meningkatkan kuantitas dan kualitas penelitian dasar, klinis dan lapangan serta mempunyai motivasi mengembangkan pengalaman belajarnya sehingga dapat mencapai tingkat akademik lebih tinggi. </w:t>
      </w:r>
    </w:p>
    <w:p w:rsidR="00800DBC" w:rsidRPr="00800DBC" w:rsidRDefault="00800DBC" w:rsidP="003973B7">
      <w:pPr>
        <w:pStyle w:val="Body"/>
        <w:numPr>
          <w:ilvl w:val="0"/>
          <w:numId w:val="24"/>
        </w:numPr>
        <w:spacing w:after="0" w:line="240" w:lineRule="auto"/>
        <w:rPr>
          <w:rFonts w:ascii="Arial" w:hAnsi="Arial" w:cs="Arial"/>
          <w:color w:val="auto"/>
          <w:sz w:val="24"/>
          <w:szCs w:val="24"/>
        </w:rPr>
      </w:pPr>
      <w:r w:rsidRPr="00800DBC">
        <w:rPr>
          <w:rFonts w:ascii="Arial" w:hAnsi="Arial" w:cs="Arial"/>
          <w:color w:val="auto"/>
          <w:sz w:val="24"/>
          <w:szCs w:val="24"/>
        </w:rPr>
        <w:t xml:space="preserve">Mampu mengorganisasi pelayanan kesehatan anak </w:t>
      </w:r>
      <w:proofErr w:type="gramStart"/>
      <w:r w:rsidRPr="00800DBC">
        <w:rPr>
          <w:rFonts w:ascii="Arial" w:hAnsi="Arial" w:cs="Arial"/>
          <w:color w:val="auto"/>
          <w:sz w:val="24"/>
          <w:szCs w:val="24"/>
        </w:rPr>
        <w:t>sehingga  menjadi</w:t>
      </w:r>
      <w:proofErr w:type="gramEnd"/>
      <w:r w:rsidRPr="00800DBC">
        <w:rPr>
          <w:rFonts w:ascii="Arial" w:hAnsi="Arial" w:cs="Arial"/>
          <w:color w:val="auto"/>
          <w:sz w:val="24"/>
          <w:szCs w:val="24"/>
        </w:rPr>
        <w:t xml:space="preserve"> pemuka dalam pengembangan pelayanan kesehatan anak dengan profesionalisme tinggi.</w:t>
      </w:r>
    </w:p>
    <w:p w:rsidR="00800DBC" w:rsidRPr="00800DBC" w:rsidRDefault="00800DBC" w:rsidP="003973B7">
      <w:pPr>
        <w:pStyle w:val="Body"/>
        <w:numPr>
          <w:ilvl w:val="0"/>
          <w:numId w:val="24"/>
        </w:numPr>
        <w:spacing w:after="0" w:line="240" w:lineRule="auto"/>
        <w:rPr>
          <w:rFonts w:ascii="Arial" w:hAnsi="Arial" w:cs="Arial"/>
          <w:color w:val="auto"/>
          <w:sz w:val="24"/>
          <w:szCs w:val="24"/>
        </w:rPr>
      </w:pPr>
      <w:r w:rsidRPr="00800DBC">
        <w:rPr>
          <w:rFonts w:ascii="Arial" w:hAnsi="Arial" w:cs="Arial"/>
          <w:color w:val="auto"/>
          <w:sz w:val="24"/>
          <w:szCs w:val="24"/>
        </w:rPr>
        <w:t>Mampu berpartisipasi dalam kependidikan kesehatan umumnya, ilmu kesehatan anak khususnya.</w:t>
      </w:r>
    </w:p>
    <w:p w:rsidR="00800DBC" w:rsidRPr="00800DBC" w:rsidRDefault="00800DBC" w:rsidP="003973B7">
      <w:pPr>
        <w:pStyle w:val="Body"/>
        <w:numPr>
          <w:ilvl w:val="0"/>
          <w:numId w:val="24"/>
        </w:numPr>
        <w:spacing w:after="0" w:line="240" w:lineRule="auto"/>
        <w:rPr>
          <w:rFonts w:ascii="Arial" w:hAnsi="Arial" w:cs="Arial"/>
          <w:color w:val="auto"/>
          <w:sz w:val="24"/>
          <w:szCs w:val="24"/>
        </w:rPr>
      </w:pPr>
      <w:r w:rsidRPr="00800DBC">
        <w:rPr>
          <w:rFonts w:ascii="Arial" w:hAnsi="Arial" w:cs="Arial"/>
          <w:color w:val="auto"/>
          <w:sz w:val="24"/>
          <w:szCs w:val="24"/>
        </w:rPr>
        <w:t xml:space="preserve">Bersifat terbuka, tanggap terhadap perubahan dan kemajuan ilmu dan teknologi, ataupun masalah yang dihadapi masyarakat, khususnya yang berkaitan dengan ilmu kesehatan anak. </w:t>
      </w:r>
    </w:p>
    <w:p w:rsidR="00800DBC" w:rsidRPr="00800DBC" w:rsidRDefault="00800DBC" w:rsidP="003973B7">
      <w:pPr>
        <w:widowControl w:val="0"/>
        <w:numPr>
          <w:ilvl w:val="0"/>
          <w:numId w:val="24"/>
        </w:numPr>
        <w:autoSpaceDE w:val="0"/>
        <w:autoSpaceDN w:val="0"/>
        <w:adjustRightInd w:val="0"/>
        <w:spacing w:line="268" w:lineRule="exact"/>
        <w:jc w:val="left"/>
        <w:rPr>
          <w:b/>
          <w:bCs/>
          <w:sz w:val="21"/>
          <w:szCs w:val="21"/>
        </w:rPr>
      </w:pPr>
      <w:r w:rsidRPr="00800DBC">
        <w:t>Mempunyai rasa tanggung jawab dalam melakukan profesi kedokteran dalam suatu sistem pelayanan sesuai dengan Sistem Kesehatan Nasional dan berpegang teguh pada Etik Kedokteran Indonesia</w:t>
      </w:r>
    </w:p>
    <w:p w:rsidR="00800DBC" w:rsidRPr="00800DBC" w:rsidRDefault="00800DBC" w:rsidP="00800DBC">
      <w:pPr>
        <w:widowControl w:val="0"/>
        <w:overflowPunct w:val="0"/>
        <w:autoSpaceDE w:val="0"/>
        <w:autoSpaceDN w:val="0"/>
        <w:adjustRightInd w:val="0"/>
        <w:spacing w:line="235" w:lineRule="auto"/>
        <w:rPr>
          <w:b/>
          <w:bCs/>
          <w:sz w:val="23"/>
          <w:szCs w:val="23"/>
        </w:rPr>
      </w:pPr>
    </w:p>
    <w:p w:rsidR="00800DBC" w:rsidRPr="00800DBC" w:rsidRDefault="00800DBC" w:rsidP="00800DBC">
      <w:pPr>
        <w:widowControl w:val="0"/>
        <w:overflowPunct w:val="0"/>
        <w:autoSpaceDE w:val="0"/>
        <w:autoSpaceDN w:val="0"/>
        <w:adjustRightInd w:val="0"/>
        <w:spacing w:line="235" w:lineRule="auto"/>
        <w:rPr>
          <w:b/>
          <w:bCs/>
        </w:rPr>
      </w:pPr>
      <w:r w:rsidRPr="00800DBC">
        <w:rPr>
          <w:b/>
          <w:bCs/>
          <w:sz w:val="23"/>
          <w:szCs w:val="23"/>
        </w:rPr>
        <w:t xml:space="preserve">1.3 Landasan Hukum Akreditasi Program Studi </w:t>
      </w:r>
      <w:r w:rsidRPr="00800DBC">
        <w:rPr>
          <w:b/>
          <w:bCs/>
          <w:sz w:val="20"/>
          <w:szCs w:val="20"/>
        </w:rPr>
        <w:t>Dokter Spesialis Ilmu Kesehatan Anak</w:t>
      </w:r>
    </w:p>
    <w:p w:rsidR="00800DBC" w:rsidRPr="00800DBC" w:rsidRDefault="00800DBC" w:rsidP="00800DBC">
      <w:pPr>
        <w:widowControl w:val="0"/>
        <w:autoSpaceDE w:val="0"/>
        <w:autoSpaceDN w:val="0"/>
        <w:adjustRightInd w:val="0"/>
        <w:spacing w:line="1" w:lineRule="exact"/>
        <w:rPr>
          <w:b/>
          <w:bCs/>
        </w:rPr>
      </w:pPr>
    </w:p>
    <w:p w:rsidR="00800DBC" w:rsidRPr="00800DBC" w:rsidRDefault="00800DBC" w:rsidP="00800DBC">
      <w:pPr>
        <w:widowControl w:val="0"/>
        <w:autoSpaceDE w:val="0"/>
        <w:autoSpaceDN w:val="0"/>
        <w:adjustRightInd w:val="0"/>
        <w:spacing w:line="232" w:lineRule="exact"/>
      </w:pPr>
    </w:p>
    <w:p w:rsidR="00800DBC" w:rsidRPr="00800DBC" w:rsidRDefault="00800DBC" w:rsidP="00800DBC">
      <w:pPr>
        <w:widowControl w:val="0"/>
        <w:autoSpaceDE w:val="0"/>
        <w:autoSpaceDN w:val="0"/>
        <w:adjustRightInd w:val="0"/>
        <w:ind w:left="1"/>
      </w:pPr>
      <w:r w:rsidRPr="00800DBC">
        <w:rPr>
          <w:sz w:val="23"/>
          <w:szCs w:val="23"/>
        </w:rPr>
        <w:t>Pengembangan akreditasi program studi merujuk kepada:</w:t>
      </w:r>
    </w:p>
    <w:p w:rsidR="00800DBC" w:rsidRPr="00800DBC" w:rsidRDefault="00800DBC" w:rsidP="00800DBC">
      <w:pPr>
        <w:widowControl w:val="0"/>
        <w:autoSpaceDE w:val="0"/>
        <w:autoSpaceDN w:val="0"/>
        <w:adjustRightInd w:val="0"/>
        <w:spacing w:line="44" w:lineRule="exact"/>
      </w:pP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lastRenderedPageBreak/>
        <w:t xml:space="preserve">Undang-Undang Republik Indonesia Nomor 12 Tahun 2012 tentang Pendidikan Tinggi (Pasal 26, 28, 29, 42, 43, 44, 55). </w:t>
      </w:r>
    </w:p>
    <w:p w:rsidR="00800DBC" w:rsidRPr="00800DBC" w:rsidRDefault="00800DBC" w:rsidP="00800DBC">
      <w:pPr>
        <w:widowControl w:val="0"/>
        <w:autoSpaceDE w:val="0"/>
        <w:autoSpaceDN w:val="0"/>
        <w:adjustRightInd w:val="0"/>
        <w:spacing w:line="9" w:lineRule="exact"/>
        <w:rPr>
          <w:sz w:val="23"/>
          <w:szCs w:val="23"/>
        </w:rPr>
      </w:pPr>
    </w:p>
    <w:p w:rsidR="00800DBC" w:rsidRPr="00800DBC" w:rsidRDefault="00800DBC" w:rsidP="003973B7">
      <w:pPr>
        <w:widowControl w:val="0"/>
        <w:numPr>
          <w:ilvl w:val="0"/>
          <w:numId w:val="3"/>
        </w:numPr>
        <w:tabs>
          <w:tab w:val="clear" w:pos="720"/>
          <w:tab w:val="num" w:pos="841"/>
        </w:tabs>
        <w:overflowPunct w:val="0"/>
        <w:autoSpaceDE w:val="0"/>
        <w:autoSpaceDN w:val="0"/>
        <w:adjustRightInd w:val="0"/>
        <w:ind w:left="841" w:hanging="332"/>
      </w:pPr>
      <w:r w:rsidRPr="00800DBC">
        <w:t xml:space="preserve">Undang-Undang </w:t>
      </w:r>
      <w:r w:rsidRPr="00800DBC">
        <w:rPr>
          <w:sz w:val="23"/>
          <w:szCs w:val="23"/>
        </w:rPr>
        <w:t xml:space="preserve">Republik Indonesia </w:t>
      </w:r>
      <w:r w:rsidRPr="00800DBC">
        <w:t xml:space="preserve">Nomor 14 Tahun 2005 tentang Guru </w:t>
      </w:r>
      <w:proofErr w:type="gramStart"/>
      <w:r w:rsidRPr="00800DBC">
        <w:t>dan</w:t>
      </w:r>
      <w:proofErr w:type="gramEnd"/>
      <w:r w:rsidRPr="00800DBC">
        <w:t xml:space="preserve"> Dosen (Pasal 47).</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ind w:left="841" w:hanging="332"/>
      </w:pPr>
      <w:r w:rsidRPr="00800DBC">
        <w:rPr>
          <w:sz w:val="23"/>
          <w:szCs w:val="23"/>
        </w:rPr>
        <w:t xml:space="preserve">Undang-Undang Republik Indonesia Nomor </w:t>
      </w:r>
      <w:r w:rsidRPr="00800DBC">
        <w:rPr>
          <w:kern w:val="36"/>
          <w:sz w:val="23"/>
          <w:szCs w:val="23"/>
        </w:rPr>
        <w:t>29 Th 2004 tentang Praktik Kedokteran</w:t>
      </w:r>
      <w:r w:rsidRPr="00800DBC">
        <w:rPr>
          <w:kern w:val="36"/>
          <w:szCs w:val="21"/>
        </w:rPr>
        <w:t>.</w:t>
      </w:r>
    </w:p>
    <w:p w:rsidR="00800DBC" w:rsidRPr="00800DBC" w:rsidRDefault="00800DBC" w:rsidP="00800DBC">
      <w:pPr>
        <w:widowControl w:val="0"/>
        <w:autoSpaceDE w:val="0"/>
        <w:autoSpaceDN w:val="0"/>
        <w:adjustRightInd w:val="0"/>
        <w:spacing w:line="43" w:lineRule="exact"/>
      </w:pP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 xml:space="preserve">Undang-Undang Republik Indonesia Nomor </w:t>
      </w:r>
      <w:r w:rsidRPr="00800DBC">
        <w:rPr>
          <w:kern w:val="36"/>
          <w:sz w:val="23"/>
          <w:szCs w:val="23"/>
        </w:rPr>
        <w:t xml:space="preserve">20 Th 2013 </w:t>
      </w:r>
      <w:r w:rsidRPr="00800DBC">
        <w:rPr>
          <w:sz w:val="23"/>
          <w:szCs w:val="23"/>
        </w:rPr>
        <w:t xml:space="preserve">tentang Pendidikan Kedokteran. </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 xml:space="preserve">Peraturan Pemerintah Nomor 19 Tahun 2005 tentang Standar Nasional Pendidikan (Pasal 86, 87 dan 88).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 xml:space="preserve">Peraturan Pemerintah Republik Indonesia Nomor 17 Tahun 2010 tentang Pengelolaan dan Penyelenggaraan Pendidikan (Pasal 84 dan 85).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 xml:space="preserve">Keputusan Menteri Pendidikan Nasional Nomor 178/U/2001 tentang Gelar dan Lulusan Perguruan Tinggi.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 xml:space="preserve">Peraturan Menteri Pendidikan Nasional Nomor 28 Tahun 2005 tentang Badan Akreditasi Nasional Perguruan Tinggi. </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bCs/>
          <w:sz w:val="22"/>
          <w:szCs w:val="20"/>
        </w:rPr>
        <w:t>K</w:t>
      </w:r>
      <w:r w:rsidRPr="00800DBC">
        <w:rPr>
          <w:bCs/>
          <w:szCs w:val="20"/>
        </w:rPr>
        <w:t xml:space="preserve">eputusan </w:t>
      </w:r>
      <w:r w:rsidRPr="00800DBC">
        <w:rPr>
          <w:bCs/>
          <w:sz w:val="22"/>
          <w:szCs w:val="20"/>
        </w:rPr>
        <w:t>K</w:t>
      </w:r>
      <w:r w:rsidRPr="00800DBC">
        <w:rPr>
          <w:bCs/>
          <w:szCs w:val="20"/>
        </w:rPr>
        <w:t xml:space="preserve">onsil </w:t>
      </w:r>
      <w:r w:rsidRPr="00800DBC">
        <w:rPr>
          <w:bCs/>
          <w:sz w:val="22"/>
          <w:szCs w:val="20"/>
        </w:rPr>
        <w:t>K</w:t>
      </w:r>
      <w:r w:rsidRPr="00800DBC">
        <w:rPr>
          <w:bCs/>
          <w:szCs w:val="20"/>
        </w:rPr>
        <w:t xml:space="preserve">edokteran </w:t>
      </w:r>
      <w:r w:rsidRPr="00800DBC">
        <w:rPr>
          <w:bCs/>
          <w:sz w:val="22"/>
          <w:szCs w:val="20"/>
        </w:rPr>
        <w:t>I</w:t>
      </w:r>
      <w:r w:rsidRPr="00800DBC">
        <w:rPr>
          <w:bCs/>
          <w:szCs w:val="20"/>
        </w:rPr>
        <w:t xml:space="preserve">ndonesia </w:t>
      </w:r>
      <w:r w:rsidRPr="00800DBC">
        <w:rPr>
          <w:bCs/>
          <w:sz w:val="22"/>
          <w:szCs w:val="20"/>
        </w:rPr>
        <w:t>N</w:t>
      </w:r>
      <w:r w:rsidRPr="00800DBC">
        <w:rPr>
          <w:bCs/>
          <w:szCs w:val="20"/>
        </w:rPr>
        <w:t xml:space="preserve">omor </w:t>
      </w:r>
      <w:r w:rsidRPr="00800DBC">
        <w:rPr>
          <w:bCs/>
          <w:sz w:val="22"/>
          <w:szCs w:val="20"/>
        </w:rPr>
        <w:t>21</w:t>
      </w:r>
      <w:r w:rsidRPr="00800DBC">
        <w:rPr>
          <w:bCs/>
          <w:szCs w:val="20"/>
        </w:rPr>
        <w:t xml:space="preserve"> </w:t>
      </w:r>
      <w:proofErr w:type="gramStart"/>
      <w:r w:rsidRPr="00800DBC">
        <w:rPr>
          <w:bCs/>
          <w:szCs w:val="20"/>
        </w:rPr>
        <w:t xml:space="preserve">tahun  </w:t>
      </w:r>
      <w:r w:rsidRPr="00800DBC">
        <w:rPr>
          <w:bCs/>
          <w:sz w:val="22"/>
          <w:szCs w:val="20"/>
        </w:rPr>
        <w:t>2006</w:t>
      </w:r>
      <w:proofErr w:type="gramEnd"/>
      <w:r w:rsidRPr="00800DBC">
        <w:rPr>
          <w:bCs/>
          <w:sz w:val="22"/>
          <w:szCs w:val="20"/>
        </w:rPr>
        <w:t xml:space="preserve"> </w:t>
      </w:r>
      <w:r w:rsidRPr="00800DBC">
        <w:rPr>
          <w:bCs/>
          <w:szCs w:val="20"/>
        </w:rPr>
        <w:t xml:space="preserve">tetang </w:t>
      </w:r>
      <w:r w:rsidRPr="00800DBC">
        <w:rPr>
          <w:bCs/>
          <w:sz w:val="22"/>
          <w:szCs w:val="20"/>
        </w:rPr>
        <w:t>P</w:t>
      </w:r>
      <w:r w:rsidRPr="00800DBC">
        <w:rPr>
          <w:bCs/>
          <w:szCs w:val="20"/>
        </w:rPr>
        <w:t xml:space="preserve">engesahan </w:t>
      </w:r>
      <w:r w:rsidRPr="00800DBC">
        <w:rPr>
          <w:bCs/>
          <w:sz w:val="22"/>
          <w:szCs w:val="20"/>
        </w:rPr>
        <w:t>S</w:t>
      </w:r>
      <w:r w:rsidRPr="00800DBC">
        <w:rPr>
          <w:bCs/>
          <w:szCs w:val="20"/>
        </w:rPr>
        <w:t>tadar</w:t>
      </w:r>
      <w:r w:rsidRPr="00800DBC">
        <w:rPr>
          <w:bCs/>
          <w:sz w:val="22"/>
          <w:szCs w:val="20"/>
        </w:rPr>
        <w:t xml:space="preserve"> P</w:t>
      </w:r>
      <w:r w:rsidRPr="00800DBC">
        <w:rPr>
          <w:bCs/>
          <w:szCs w:val="20"/>
        </w:rPr>
        <w:t xml:space="preserve">endidikan </w:t>
      </w:r>
      <w:r w:rsidRPr="00800DBC">
        <w:rPr>
          <w:bCs/>
          <w:sz w:val="22"/>
          <w:szCs w:val="20"/>
        </w:rPr>
        <w:t>P</w:t>
      </w:r>
      <w:r w:rsidRPr="00800DBC">
        <w:rPr>
          <w:bCs/>
          <w:szCs w:val="20"/>
        </w:rPr>
        <w:t xml:space="preserve">rofesi </w:t>
      </w:r>
      <w:r w:rsidRPr="00800DBC">
        <w:rPr>
          <w:bCs/>
          <w:sz w:val="22"/>
          <w:szCs w:val="20"/>
        </w:rPr>
        <w:t>D</w:t>
      </w:r>
      <w:r w:rsidRPr="00800DBC">
        <w:rPr>
          <w:bCs/>
          <w:szCs w:val="20"/>
        </w:rPr>
        <w:t xml:space="preserve">okter </w:t>
      </w:r>
      <w:r w:rsidRPr="00800DBC">
        <w:rPr>
          <w:bCs/>
          <w:sz w:val="22"/>
          <w:szCs w:val="20"/>
        </w:rPr>
        <w:t>S</w:t>
      </w:r>
      <w:r w:rsidRPr="00800DBC">
        <w:rPr>
          <w:bCs/>
          <w:szCs w:val="20"/>
        </w:rPr>
        <w:t>pesalis.</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Peraturan Konsil Kedokteran Indonesia Nomor 8 Tahun 2012 Tentang Program Pendidikan Dokter Spesialis</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Peraturan Konsil Kedokteran Indonesia Nomor 11 tahun 2012 tentang Standar Kompetensi Dokter Indonesia.</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Peraturan Konsil Kedokteran Indonesia Nomor 12 tahun 2013 tentang Penerapan Kerangka Kualifikasi Nasional Indonesia untuk Pendidikan Kedokteran.</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Peraturan Menteri Pendidikan dan Kebudayaan Republik Indonesia Nomor 73 tahun 2013 tentang Penerapan Kerangka Kualifikasi Nasional Indonesia bidang Pendidikan Tinggi.</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 xml:space="preserve">Peraturan Konsil Kedokteran Indonesia Nomor 16 tahun 2013 </w:t>
      </w:r>
      <w:r w:rsidRPr="00800DBC">
        <w:t>tentang Penerbitan Rekomendasi Pembukaan dan Penutupan Program Pendidikan Dokter Spesialis.</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 xml:space="preserve">Peraturan Pemerintah Republik Indonesia Nomor 4 tahun 2014 tentang  Penyelenggaraan Pendidikan Tinggi dan Pengelolaan Perguruan Tinggi </w:t>
      </w:r>
    </w:p>
    <w:p w:rsidR="00800DBC" w:rsidRPr="00800DBC" w:rsidRDefault="00800DBC" w:rsidP="003973B7">
      <w:pPr>
        <w:widowControl w:val="0"/>
        <w:numPr>
          <w:ilvl w:val="0"/>
          <w:numId w:val="3"/>
        </w:numPr>
        <w:tabs>
          <w:tab w:val="clear" w:pos="720"/>
          <w:tab w:val="num" w:pos="841"/>
        </w:tabs>
        <w:overflowPunct w:val="0"/>
        <w:autoSpaceDE w:val="0"/>
        <w:autoSpaceDN w:val="0"/>
        <w:adjustRightInd w:val="0"/>
        <w:spacing w:line="215" w:lineRule="auto"/>
        <w:ind w:left="841" w:hanging="332"/>
        <w:rPr>
          <w:sz w:val="23"/>
          <w:szCs w:val="23"/>
        </w:rPr>
      </w:pPr>
      <w:r w:rsidRPr="00800DBC">
        <w:rPr>
          <w:sz w:val="23"/>
          <w:szCs w:val="23"/>
        </w:rPr>
        <w:t>Peraturan Menteri Pendidikan dan Kebudayaan Republik Indonesia Nomor</w:t>
      </w:r>
      <w:r w:rsidRPr="00800DBC">
        <w:t xml:space="preserve"> 49 tahun 2014 tentang Standar Nasional Pendidikan Tinggi.</w:t>
      </w:r>
    </w:p>
    <w:p w:rsidR="00800DBC" w:rsidRPr="00800DBC" w:rsidRDefault="00800DBC" w:rsidP="00800DBC">
      <w:pPr>
        <w:widowControl w:val="0"/>
        <w:overflowPunct w:val="0"/>
        <w:autoSpaceDE w:val="0"/>
        <w:autoSpaceDN w:val="0"/>
        <w:adjustRightInd w:val="0"/>
        <w:spacing w:line="222" w:lineRule="auto"/>
        <w:ind w:left="1"/>
        <w:rPr>
          <w:sz w:val="23"/>
          <w:szCs w:val="23"/>
        </w:rPr>
      </w:pPr>
    </w:p>
    <w:p w:rsidR="00800DBC" w:rsidRPr="00800DBC" w:rsidRDefault="00800DBC" w:rsidP="00800DBC">
      <w:pPr>
        <w:widowControl w:val="0"/>
        <w:overflowPunct w:val="0"/>
        <w:autoSpaceDE w:val="0"/>
        <w:autoSpaceDN w:val="0"/>
        <w:adjustRightInd w:val="0"/>
        <w:spacing w:line="222" w:lineRule="auto"/>
        <w:ind w:left="1"/>
      </w:pPr>
      <w:r w:rsidRPr="00800DBC">
        <w:rPr>
          <w:sz w:val="23"/>
          <w:szCs w:val="23"/>
        </w:rPr>
        <w:t>Pasal-pasal dalam Undang-Undang Nomor 12 Tahun 2012 tentang Pendidikan Tinggi yang berkenaan dengan sistem akreditasi perguruan tinggi adalah sebagai berikut.</w:t>
      </w:r>
    </w:p>
    <w:p w:rsidR="00800DBC" w:rsidRPr="00800DBC" w:rsidRDefault="00800DBC" w:rsidP="00800DBC">
      <w:pPr>
        <w:widowControl w:val="0"/>
        <w:autoSpaceDE w:val="0"/>
        <w:autoSpaceDN w:val="0"/>
        <w:adjustRightInd w:val="0"/>
        <w:spacing w:line="237" w:lineRule="auto"/>
        <w:ind w:left="3841"/>
      </w:pPr>
      <w:r w:rsidRPr="00800DBC">
        <w:rPr>
          <w:sz w:val="23"/>
          <w:szCs w:val="23"/>
        </w:rPr>
        <w:t>Pasal 26</w:t>
      </w:r>
    </w:p>
    <w:p w:rsidR="00800DBC" w:rsidRPr="00800DBC" w:rsidRDefault="00800DBC" w:rsidP="00800DBC">
      <w:pPr>
        <w:widowControl w:val="0"/>
        <w:autoSpaceDE w:val="0"/>
        <w:autoSpaceDN w:val="0"/>
        <w:adjustRightInd w:val="0"/>
        <w:spacing w:line="44" w:lineRule="exact"/>
      </w:pPr>
    </w:p>
    <w:p w:rsidR="00800DBC" w:rsidRPr="00800DBC" w:rsidRDefault="00800DBC" w:rsidP="003973B7">
      <w:pPr>
        <w:widowControl w:val="0"/>
        <w:numPr>
          <w:ilvl w:val="0"/>
          <w:numId w:val="4"/>
        </w:numPr>
        <w:tabs>
          <w:tab w:val="clear" w:pos="720"/>
          <w:tab w:val="num" w:pos="1038"/>
        </w:tabs>
        <w:overflowPunct w:val="0"/>
        <w:autoSpaceDE w:val="0"/>
        <w:autoSpaceDN w:val="0"/>
        <w:adjustRightInd w:val="0"/>
        <w:spacing w:line="216" w:lineRule="auto"/>
        <w:ind w:left="1021" w:hanging="344"/>
        <w:rPr>
          <w:sz w:val="23"/>
          <w:szCs w:val="23"/>
        </w:rPr>
      </w:pPr>
      <w:r w:rsidRPr="00800DBC">
        <w:rPr>
          <w:sz w:val="23"/>
          <w:szCs w:val="23"/>
        </w:rPr>
        <w:t xml:space="preserve">Gelar akademik diberikan oleh Perguruan Tinggi yang menyelenggarakan pendidikan akademik. </w:t>
      </w:r>
    </w:p>
    <w:p w:rsidR="00800DBC" w:rsidRPr="00800DBC" w:rsidRDefault="00800DBC" w:rsidP="003973B7">
      <w:pPr>
        <w:widowControl w:val="0"/>
        <w:numPr>
          <w:ilvl w:val="0"/>
          <w:numId w:val="4"/>
        </w:numPr>
        <w:tabs>
          <w:tab w:val="clear" w:pos="720"/>
          <w:tab w:val="num" w:pos="1021"/>
        </w:tabs>
        <w:overflowPunct w:val="0"/>
        <w:autoSpaceDE w:val="0"/>
        <w:autoSpaceDN w:val="0"/>
        <w:adjustRightInd w:val="0"/>
        <w:spacing w:line="235" w:lineRule="auto"/>
        <w:ind w:left="1021" w:hanging="344"/>
        <w:rPr>
          <w:sz w:val="23"/>
          <w:szCs w:val="23"/>
        </w:rPr>
      </w:pPr>
      <w:r w:rsidRPr="00800DBC">
        <w:rPr>
          <w:sz w:val="23"/>
          <w:szCs w:val="23"/>
        </w:rPr>
        <w:t xml:space="preserve">Gelar akademik terdiri atas: </w:t>
      </w:r>
    </w:p>
    <w:p w:rsidR="00800DBC" w:rsidRPr="00800DBC" w:rsidRDefault="00800DBC" w:rsidP="003973B7">
      <w:pPr>
        <w:widowControl w:val="0"/>
        <w:numPr>
          <w:ilvl w:val="1"/>
          <w:numId w:val="4"/>
        </w:numPr>
        <w:tabs>
          <w:tab w:val="clear" w:pos="1440"/>
          <w:tab w:val="num" w:pos="1261"/>
        </w:tabs>
        <w:overflowPunct w:val="0"/>
        <w:autoSpaceDE w:val="0"/>
        <w:autoSpaceDN w:val="0"/>
        <w:adjustRightInd w:val="0"/>
        <w:spacing w:line="235" w:lineRule="auto"/>
        <w:ind w:left="1261" w:hanging="246"/>
        <w:rPr>
          <w:sz w:val="23"/>
          <w:szCs w:val="23"/>
        </w:rPr>
      </w:pPr>
      <w:r w:rsidRPr="00800DBC">
        <w:rPr>
          <w:sz w:val="23"/>
          <w:szCs w:val="23"/>
        </w:rPr>
        <w:t xml:space="preserve">sarjana; </w:t>
      </w:r>
    </w:p>
    <w:p w:rsidR="00800DBC" w:rsidRPr="00800DBC" w:rsidRDefault="00800DBC" w:rsidP="003973B7">
      <w:pPr>
        <w:widowControl w:val="0"/>
        <w:numPr>
          <w:ilvl w:val="1"/>
          <w:numId w:val="4"/>
        </w:numPr>
        <w:tabs>
          <w:tab w:val="clear" w:pos="1440"/>
          <w:tab w:val="num" w:pos="1261"/>
        </w:tabs>
        <w:overflowPunct w:val="0"/>
        <w:autoSpaceDE w:val="0"/>
        <w:autoSpaceDN w:val="0"/>
        <w:adjustRightInd w:val="0"/>
        <w:spacing w:line="235" w:lineRule="auto"/>
        <w:ind w:left="1261" w:hanging="246"/>
        <w:rPr>
          <w:sz w:val="23"/>
          <w:szCs w:val="23"/>
        </w:rPr>
      </w:pPr>
      <w:r w:rsidRPr="00800DBC">
        <w:rPr>
          <w:sz w:val="23"/>
          <w:szCs w:val="23"/>
        </w:rPr>
        <w:t xml:space="preserve">magister; dan </w:t>
      </w:r>
    </w:p>
    <w:p w:rsidR="00800DBC" w:rsidRPr="00800DBC" w:rsidRDefault="00800DBC" w:rsidP="003973B7">
      <w:pPr>
        <w:widowControl w:val="0"/>
        <w:numPr>
          <w:ilvl w:val="1"/>
          <w:numId w:val="4"/>
        </w:numPr>
        <w:tabs>
          <w:tab w:val="clear" w:pos="1440"/>
          <w:tab w:val="num" w:pos="1261"/>
        </w:tabs>
        <w:overflowPunct w:val="0"/>
        <w:autoSpaceDE w:val="0"/>
        <w:autoSpaceDN w:val="0"/>
        <w:adjustRightInd w:val="0"/>
        <w:spacing w:line="237" w:lineRule="auto"/>
        <w:ind w:left="1261" w:hanging="246"/>
        <w:rPr>
          <w:sz w:val="23"/>
          <w:szCs w:val="23"/>
        </w:rPr>
      </w:pPr>
      <w:proofErr w:type="gramStart"/>
      <w:r w:rsidRPr="00800DBC">
        <w:rPr>
          <w:sz w:val="23"/>
          <w:szCs w:val="23"/>
        </w:rPr>
        <w:t>doktor</w:t>
      </w:r>
      <w:proofErr w:type="gramEnd"/>
      <w:r w:rsidRPr="00800DBC">
        <w:rPr>
          <w:sz w:val="23"/>
          <w:szCs w:val="23"/>
        </w:rPr>
        <w:t xml:space="preserve">.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4"/>
        </w:numPr>
        <w:tabs>
          <w:tab w:val="clear" w:pos="720"/>
          <w:tab w:val="num" w:pos="1021"/>
        </w:tabs>
        <w:overflowPunct w:val="0"/>
        <w:autoSpaceDE w:val="0"/>
        <w:autoSpaceDN w:val="0"/>
        <w:adjustRightInd w:val="0"/>
        <w:spacing w:line="215" w:lineRule="auto"/>
        <w:ind w:left="1021" w:hanging="344"/>
        <w:rPr>
          <w:sz w:val="23"/>
          <w:szCs w:val="23"/>
        </w:rPr>
      </w:pPr>
      <w:r w:rsidRPr="00800DBC">
        <w:rPr>
          <w:sz w:val="23"/>
          <w:szCs w:val="23"/>
        </w:rPr>
        <w:t xml:space="preserve">Gelar profesi diberikan oleh Perguruan Tinggi yang menyelenggarakan pendidikan profesi.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4"/>
        </w:numPr>
        <w:tabs>
          <w:tab w:val="clear" w:pos="720"/>
          <w:tab w:val="num" w:pos="1021"/>
        </w:tabs>
        <w:overflowPunct w:val="0"/>
        <w:autoSpaceDE w:val="0"/>
        <w:autoSpaceDN w:val="0"/>
        <w:adjustRightInd w:val="0"/>
        <w:spacing w:line="225" w:lineRule="auto"/>
        <w:ind w:left="1021" w:hanging="344"/>
        <w:rPr>
          <w:sz w:val="23"/>
          <w:szCs w:val="23"/>
        </w:rPr>
      </w:pPr>
      <w:r w:rsidRPr="00800DBC">
        <w:rPr>
          <w:sz w:val="23"/>
          <w:szCs w:val="23"/>
        </w:rPr>
        <w:t xml:space="preserve">Gelar profesi sebagaimana dimaksud pada ayat (5) ditetapkan oleh Perguruan Tinggi bersama dengan Kementerian, Kementerian lain, LPNK dan/atau organisasi profesi yang bertanggung jawab terhadap mutu </w:t>
      </w:r>
      <w:r w:rsidRPr="00800DBC">
        <w:rPr>
          <w:sz w:val="23"/>
          <w:szCs w:val="23"/>
        </w:rPr>
        <w:lastRenderedPageBreak/>
        <w:t xml:space="preserve">layanan profesi. </w:t>
      </w:r>
    </w:p>
    <w:p w:rsidR="00800DBC" w:rsidRPr="00800DBC" w:rsidRDefault="00800DBC" w:rsidP="00800DBC">
      <w:pPr>
        <w:widowControl w:val="0"/>
        <w:autoSpaceDE w:val="0"/>
        <w:autoSpaceDN w:val="0"/>
        <w:adjustRightInd w:val="0"/>
        <w:spacing w:line="3" w:lineRule="exact"/>
        <w:rPr>
          <w:sz w:val="23"/>
          <w:szCs w:val="23"/>
        </w:rPr>
      </w:pPr>
    </w:p>
    <w:p w:rsidR="00800DBC" w:rsidRPr="00800DBC" w:rsidRDefault="00800DBC" w:rsidP="003973B7">
      <w:pPr>
        <w:widowControl w:val="0"/>
        <w:numPr>
          <w:ilvl w:val="0"/>
          <w:numId w:val="4"/>
        </w:numPr>
        <w:tabs>
          <w:tab w:val="clear" w:pos="720"/>
          <w:tab w:val="num" w:pos="1021"/>
        </w:tabs>
        <w:overflowPunct w:val="0"/>
        <w:autoSpaceDE w:val="0"/>
        <w:autoSpaceDN w:val="0"/>
        <w:adjustRightInd w:val="0"/>
        <w:spacing w:line="235" w:lineRule="auto"/>
        <w:ind w:left="1021" w:hanging="344"/>
        <w:rPr>
          <w:sz w:val="23"/>
          <w:szCs w:val="23"/>
        </w:rPr>
      </w:pPr>
      <w:r w:rsidRPr="00800DBC">
        <w:rPr>
          <w:sz w:val="23"/>
          <w:szCs w:val="23"/>
        </w:rPr>
        <w:t xml:space="preserve">Gelar profesi terdiri atas: </w:t>
      </w:r>
    </w:p>
    <w:p w:rsidR="00800DBC" w:rsidRPr="00800DBC" w:rsidRDefault="00800DBC" w:rsidP="003973B7">
      <w:pPr>
        <w:widowControl w:val="0"/>
        <w:numPr>
          <w:ilvl w:val="1"/>
          <w:numId w:val="4"/>
        </w:numPr>
        <w:tabs>
          <w:tab w:val="clear" w:pos="1440"/>
          <w:tab w:val="num" w:pos="1261"/>
        </w:tabs>
        <w:overflowPunct w:val="0"/>
        <w:autoSpaceDE w:val="0"/>
        <w:autoSpaceDN w:val="0"/>
        <w:adjustRightInd w:val="0"/>
        <w:spacing w:line="235" w:lineRule="auto"/>
        <w:ind w:left="1261" w:hanging="246"/>
        <w:rPr>
          <w:sz w:val="23"/>
          <w:szCs w:val="23"/>
        </w:rPr>
      </w:pPr>
      <w:r w:rsidRPr="00800DBC">
        <w:rPr>
          <w:sz w:val="23"/>
          <w:szCs w:val="23"/>
        </w:rPr>
        <w:t xml:space="preserve">profesi; dan </w:t>
      </w:r>
    </w:p>
    <w:p w:rsidR="00800DBC" w:rsidRPr="00800DBC" w:rsidRDefault="00800DBC" w:rsidP="003973B7">
      <w:pPr>
        <w:widowControl w:val="0"/>
        <w:numPr>
          <w:ilvl w:val="1"/>
          <w:numId w:val="4"/>
        </w:numPr>
        <w:tabs>
          <w:tab w:val="clear" w:pos="1440"/>
          <w:tab w:val="num" w:pos="1261"/>
        </w:tabs>
        <w:overflowPunct w:val="0"/>
        <w:autoSpaceDE w:val="0"/>
        <w:autoSpaceDN w:val="0"/>
        <w:adjustRightInd w:val="0"/>
        <w:spacing w:line="235" w:lineRule="auto"/>
        <w:ind w:left="1261" w:hanging="246"/>
        <w:rPr>
          <w:sz w:val="23"/>
          <w:szCs w:val="23"/>
        </w:rPr>
      </w:pPr>
      <w:proofErr w:type="gramStart"/>
      <w:r w:rsidRPr="00800DBC">
        <w:rPr>
          <w:sz w:val="23"/>
          <w:szCs w:val="23"/>
        </w:rPr>
        <w:t>spesialis</w:t>
      </w:r>
      <w:proofErr w:type="gramEnd"/>
      <w:r w:rsidRPr="00800DBC">
        <w:rPr>
          <w:sz w:val="23"/>
          <w:szCs w:val="23"/>
        </w:rPr>
        <w:t xml:space="preserve">. </w:t>
      </w:r>
    </w:p>
    <w:p w:rsidR="00800DBC" w:rsidRPr="00800DBC" w:rsidRDefault="00800DBC" w:rsidP="00800DBC">
      <w:pPr>
        <w:widowControl w:val="0"/>
        <w:overflowPunct w:val="0"/>
        <w:autoSpaceDE w:val="0"/>
        <w:autoSpaceDN w:val="0"/>
        <w:adjustRightInd w:val="0"/>
        <w:spacing w:line="235" w:lineRule="auto"/>
        <w:rPr>
          <w:sz w:val="23"/>
          <w:szCs w:val="23"/>
        </w:rPr>
      </w:pPr>
    </w:p>
    <w:p w:rsidR="00800DBC" w:rsidRPr="00800DBC" w:rsidRDefault="00800DBC" w:rsidP="00800DBC">
      <w:pPr>
        <w:widowControl w:val="0"/>
        <w:autoSpaceDE w:val="0"/>
        <w:autoSpaceDN w:val="0"/>
        <w:adjustRightInd w:val="0"/>
        <w:spacing w:line="239" w:lineRule="auto"/>
        <w:ind w:left="3840"/>
      </w:pPr>
      <w:r w:rsidRPr="00800DBC">
        <w:rPr>
          <w:sz w:val="23"/>
          <w:szCs w:val="23"/>
        </w:rPr>
        <w:t>Pasal 28</w:t>
      </w:r>
    </w:p>
    <w:p w:rsidR="00800DBC" w:rsidRPr="00800DBC" w:rsidRDefault="00800DBC" w:rsidP="00800DBC">
      <w:pPr>
        <w:widowControl w:val="0"/>
        <w:autoSpaceDE w:val="0"/>
        <w:autoSpaceDN w:val="0"/>
        <w:adjustRightInd w:val="0"/>
        <w:spacing w:line="45" w:lineRule="exact"/>
      </w:pPr>
    </w:p>
    <w:p w:rsidR="00800DBC" w:rsidRPr="00800DBC" w:rsidRDefault="00800DBC" w:rsidP="003973B7">
      <w:pPr>
        <w:widowControl w:val="0"/>
        <w:numPr>
          <w:ilvl w:val="0"/>
          <w:numId w:val="5"/>
        </w:numPr>
        <w:tabs>
          <w:tab w:val="clear" w:pos="720"/>
          <w:tab w:val="num" w:pos="1020"/>
        </w:tabs>
        <w:overflowPunct w:val="0"/>
        <w:autoSpaceDE w:val="0"/>
        <w:autoSpaceDN w:val="0"/>
        <w:adjustRightInd w:val="0"/>
        <w:spacing w:line="221" w:lineRule="auto"/>
        <w:ind w:left="1020" w:hanging="344"/>
        <w:rPr>
          <w:sz w:val="23"/>
          <w:szCs w:val="23"/>
        </w:rPr>
      </w:pPr>
      <w:r w:rsidRPr="00800DBC">
        <w:rPr>
          <w:sz w:val="23"/>
          <w:szCs w:val="23"/>
        </w:rPr>
        <w:t xml:space="preserve">Gelar akademik, gelar vokasi, atau gelar profesi hanya digunakan oleh lulusan dari Perguruan Tinggi yang dinyatakan berhak memberikan gelar akademik, gelar vokasi, atau gelar profesi. </w:t>
      </w:r>
    </w:p>
    <w:p w:rsidR="00800DBC" w:rsidRPr="00800DBC" w:rsidRDefault="00800DBC" w:rsidP="00800DBC">
      <w:pPr>
        <w:widowControl w:val="0"/>
        <w:autoSpaceDE w:val="0"/>
        <w:autoSpaceDN w:val="0"/>
        <w:adjustRightInd w:val="0"/>
        <w:spacing w:line="49" w:lineRule="exact"/>
        <w:rPr>
          <w:sz w:val="23"/>
          <w:szCs w:val="23"/>
        </w:rPr>
      </w:pPr>
    </w:p>
    <w:p w:rsidR="00800DBC" w:rsidRPr="00800DBC" w:rsidRDefault="00800DBC" w:rsidP="003973B7">
      <w:pPr>
        <w:widowControl w:val="0"/>
        <w:numPr>
          <w:ilvl w:val="0"/>
          <w:numId w:val="5"/>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Gelar akademik, gelar vokasi, atau gelar profesi hanya dibenarkan dalam bentuk dan inisial atau singkatan yang diterima dari Perguruan Tinggi.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5"/>
        </w:numPr>
        <w:tabs>
          <w:tab w:val="clear" w:pos="720"/>
          <w:tab w:val="num" w:pos="1020"/>
        </w:tabs>
        <w:overflowPunct w:val="0"/>
        <w:autoSpaceDE w:val="0"/>
        <w:autoSpaceDN w:val="0"/>
        <w:adjustRightInd w:val="0"/>
        <w:spacing w:line="216" w:lineRule="auto"/>
        <w:ind w:left="1020" w:hanging="344"/>
        <w:rPr>
          <w:sz w:val="23"/>
          <w:szCs w:val="23"/>
        </w:rPr>
      </w:pPr>
      <w:r w:rsidRPr="00800DBC">
        <w:rPr>
          <w:sz w:val="23"/>
          <w:szCs w:val="23"/>
        </w:rPr>
        <w:t xml:space="preserve">Gelar akademik dan gelar vokasi dinyatakan tidak sah dan dicabut oleh Menteri apabila dikeluarkan oleh: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1"/>
          <w:numId w:val="5"/>
        </w:numPr>
        <w:tabs>
          <w:tab w:val="clear" w:pos="1440"/>
          <w:tab w:val="num" w:pos="1350"/>
        </w:tabs>
        <w:overflowPunct w:val="0"/>
        <w:autoSpaceDE w:val="0"/>
        <w:autoSpaceDN w:val="0"/>
        <w:adjustRightInd w:val="0"/>
        <w:spacing w:line="215" w:lineRule="auto"/>
        <w:ind w:left="1360" w:hanging="346"/>
        <w:rPr>
          <w:sz w:val="23"/>
          <w:szCs w:val="23"/>
        </w:rPr>
      </w:pPr>
      <w:r w:rsidRPr="00800DBC">
        <w:rPr>
          <w:sz w:val="23"/>
          <w:szCs w:val="23"/>
        </w:rPr>
        <w:t xml:space="preserve">Perguruan Tinggi dan/atau Program Studi yang tidak terakreditasi; dan/atau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1"/>
          <w:numId w:val="5"/>
        </w:numPr>
        <w:tabs>
          <w:tab w:val="clear" w:pos="1440"/>
          <w:tab w:val="num" w:pos="1360"/>
        </w:tabs>
        <w:overflowPunct w:val="0"/>
        <w:autoSpaceDE w:val="0"/>
        <w:autoSpaceDN w:val="0"/>
        <w:adjustRightInd w:val="0"/>
        <w:spacing w:line="216" w:lineRule="auto"/>
        <w:ind w:left="1360" w:hanging="346"/>
        <w:rPr>
          <w:sz w:val="23"/>
          <w:szCs w:val="23"/>
        </w:rPr>
      </w:pPr>
      <w:r w:rsidRPr="00800DBC">
        <w:rPr>
          <w:sz w:val="23"/>
          <w:szCs w:val="23"/>
        </w:rPr>
        <w:t xml:space="preserve">Perseorangan, organisasi, atau penyelenggara Pendidikan Tinggi yang tanpa hak mengeluarkan gelar akademik dan gelar vokasi.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5"/>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Gelar profesi dinyatakan tidak sah dan dicabut oleh Menteri apabila dikeluarkan oleh: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1"/>
          <w:numId w:val="5"/>
        </w:numPr>
        <w:tabs>
          <w:tab w:val="clear" w:pos="1440"/>
          <w:tab w:val="num" w:pos="1350"/>
        </w:tabs>
        <w:overflowPunct w:val="0"/>
        <w:autoSpaceDE w:val="0"/>
        <w:autoSpaceDN w:val="0"/>
        <w:adjustRightInd w:val="0"/>
        <w:spacing w:line="215" w:lineRule="auto"/>
        <w:ind w:left="1360" w:hanging="346"/>
        <w:rPr>
          <w:sz w:val="23"/>
          <w:szCs w:val="23"/>
        </w:rPr>
      </w:pPr>
      <w:r w:rsidRPr="00800DBC">
        <w:rPr>
          <w:sz w:val="23"/>
          <w:szCs w:val="23"/>
        </w:rPr>
        <w:t xml:space="preserve">Perguruan Tinggi dan/atau Program Studi yang tidak terakreditasi; dan/atau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1"/>
          <w:numId w:val="5"/>
        </w:numPr>
        <w:tabs>
          <w:tab w:val="clear" w:pos="1440"/>
          <w:tab w:val="num" w:pos="1360"/>
        </w:tabs>
        <w:overflowPunct w:val="0"/>
        <w:autoSpaceDE w:val="0"/>
        <w:autoSpaceDN w:val="0"/>
        <w:adjustRightInd w:val="0"/>
        <w:spacing w:line="215" w:lineRule="auto"/>
        <w:ind w:left="1360" w:hanging="346"/>
        <w:rPr>
          <w:sz w:val="23"/>
          <w:szCs w:val="23"/>
        </w:rPr>
      </w:pPr>
      <w:r w:rsidRPr="00800DBC">
        <w:rPr>
          <w:sz w:val="23"/>
          <w:szCs w:val="23"/>
        </w:rPr>
        <w:t xml:space="preserve">Perseorangan, organisasi, atau lembaga lain yang tanpa hak mengeluarkan gelar profesi.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5"/>
        </w:numPr>
        <w:tabs>
          <w:tab w:val="clear" w:pos="720"/>
          <w:tab w:val="num" w:pos="1034"/>
        </w:tabs>
        <w:overflowPunct w:val="0"/>
        <w:autoSpaceDE w:val="0"/>
        <w:autoSpaceDN w:val="0"/>
        <w:adjustRightInd w:val="0"/>
        <w:spacing w:line="225" w:lineRule="auto"/>
        <w:ind w:left="1020" w:hanging="344"/>
        <w:rPr>
          <w:sz w:val="23"/>
          <w:szCs w:val="23"/>
        </w:rPr>
      </w:pPr>
      <w:r w:rsidRPr="00800DBC">
        <w:rPr>
          <w:sz w:val="23"/>
          <w:szCs w:val="23"/>
        </w:rPr>
        <w:t xml:space="preserve">Gelar akademik, gelar vokasi, atau gelar profesi dinyatakan tidak sah dan dicabut oleh Perguruan Tinggi apabila karya ilmiah yang digunakan untuk memperoleh gelar akademik, gelar vokasi, atau gelar profesi terbukti merupakan hasil jiplakan atau plagiat. </w:t>
      </w:r>
    </w:p>
    <w:p w:rsidR="00800DBC" w:rsidRPr="00800DBC" w:rsidRDefault="00800DBC" w:rsidP="00800DBC">
      <w:pPr>
        <w:widowControl w:val="0"/>
        <w:autoSpaceDE w:val="0"/>
        <w:autoSpaceDN w:val="0"/>
        <w:adjustRightInd w:val="0"/>
        <w:spacing w:line="47" w:lineRule="exact"/>
        <w:rPr>
          <w:sz w:val="23"/>
          <w:szCs w:val="23"/>
        </w:rPr>
      </w:pPr>
    </w:p>
    <w:p w:rsidR="00800DBC" w:rsidRPr="00800DBC" w:rsidRDefault="00800DBC" w:rsidP="003973B7">
      <w:pPr>
        <w:widowControl w:val="0"/>
        <w:numPr>
          <w:ilvl w:val="0"/>
          <w:numId w:val="5"/>
        </w:numPr>
        <w:tabs>
          <w:tab w:val="clear" w:pos="720"/>
          <w:tab w:val="num" w:pos="1020"/>
        </w:tabs>
        <w:overflowPunct w:val="0"/>
        <w:autoSpaceDE w:val="0"/>
        <w:autoSpaceDN w:val="0"/>
        <w:adjustRightInd w:val="0"/>
        <w:spacing w:line="222" w:lineRule="auto"/>
        <w:ind w:left="1020" w:hanging="344"/>
        <w:rPr>
          <w:sz w:val="23"/>
          <w:szCs w:val="23"/>
        </w:rPr>
      </w:pPr>
      <w:r w:rsidRPr="00800DBC">
        <w:rPr>
          <w:sz w:val="23"/>
          <w:szCs w:val="23"/>
        </w:rPr>
        <w:t xml:space="preserve">Perseorangan, organisasi, atau penyelenggara Pendidikan Tinggi yang tanpa hak dilarang memberikan gelar akademik, gelar vokasi, atau gelar profesi. </w:t>
      </w:r>
    </w:p>
    <w:p w:rsidR="00800DBC" w:rsidRPr="00800DBC" w:rsidRDefault="00800DBC" w:rsidP="00800DBC">
      <w:pPr>
        <w:widowControl w:val="0"/>
        <w:autoSpaceDE w:val="0"/>
        <w:autoSpaceDN w:val="0"/>
        <w:adjustRightInd w:val="0"/>
        <w:spacing w:line="43" w:lineRule="exact"/>
        <w:rPr>
          <w:sz w:val="23"/>
          <w:szCs w:val="23"/>
        </w:rPr>
      </w:pPr>
    </w:p>
    <w:p w:rsidR="00800DBC" w:rsidRPr="00800DBC" w:rsidRDefault="00800DBC" w:rsidP="003973B7">
      <w:pPr>
        <w:widowControl w:val="0"/>
        <w:numPr>
          <w:ilvl w:val="0"/>
          <w:numId w:val="5"/>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Perseorangan yang tanpa hak dilarang menggunakan gelar akademik, gelar vokasi, dan/atau gelar profesi. </w:t>
      </w:r>
    </w:p>
    <w:p w:rsidR="00800DBC" w:rsidRPr="00800DBC" w:rsidRDefault="00800DBC" w:rsidP="00800DBC">
      <w:pPr>
        <w:widowControl w:val="0"/>
        <w:overflowPunct w:val="0"/>
        <w:autoSpaceDE w:val="0"/>
        <w:autoSpaceDN w:val="0"/>
        <w:adjustRightInd w:val="0"/>
        <w:spacing w:line="235" w:lineRule="auto"/>
        <w:rPr>
          <w:sz w:val="23"/>
          <w:szCs w:val="23"/>
        </w:rPr>
      </w:pPr>
    </w:p>
    <w:p w:rsidR="00800DBC" w:rsidRPr="00800DBC" w:rsidRDefault="00800DBC" w:rsidP="00800DBC">
      <w:pPr>
        <w:widowControl w:val="0"/>
        <w:autoSpaceDE w:val="0"/>
        <w:autoSpaceDN w:val="0"/>
        <w:adjustRightInd w:val="0"/>
        <w:ind w:left="3840"/>
      </w:pPr>
      <w:r w:rsidRPr="00800DBC">
        <w:rPr>
          <w:sz w:val="23"/>
          <w:szCs w:val="23"/>
        </w:rPr>
        <w:t>Pasal 29</w:t>
      </w:r>
    </w:p>
    <w:p w:rsidR="00800DBC" w:rsidRPr="00800DBC" w:rsidRDefault="00800DBC" w:rsidP="00800DBC">
      <w:pPr>
        <w:widowControl w:val="0"/>
        <w:autoSpaceDE w:val="0"/>
        <w:autoSpaceDN w:val="0"/>
        <w:adjustRightInd w:val="0"/>
        <w:spacing w:line="44" w:lineRule="exact"/>
      </w:pPr>
    </w:p>
    <w:p w:rsidR="00800DBC" w:rsidRPr="00800DBC" w:rsidRDefault="00800DBC" w:rsidP="003973B7">
      <w:pPr>
        <w:widowControl w:val="0"/>
        <w:numPr>
          <w:ilvl w:val="0"/>
          <w:numId w:val="6"/>
        </w:numPr>
        <w:tabs>
          <w:tab w:val="clear" w:pos="720"/>
          <w:tab w:val="num" w:pos="1020"/>
        </w:tabs>
        <w:overflowPunct w:val="0"/>
        <w:autoSpaceDE w:val="0"/>
        <w:autoSpaceDN w:val="0"/>
        <w:adjustRightInd w:val="0"/>
        <w:spacing w:line="225" w:lineRule="auto"/>
        <w:ind w:left="1020" w:hanging="344"/>
        <w:rPr>
          <w:sz w:val="23"/>
          <w:szCs w:val="23"/>
        </w:rPr>
      </w:pPr>
      <w:r w:rsidRPr="00800DBC">
        <w:rPr>
          <w:sz w:val="23"/>
          <w:szCs w:val="23"/>
        </w:rPr>
        <w:t xml:space="preserve">Kerangka Kualifikasi Nasional merupakan penjenjangan capaian pembelajaran yang menyetarakan luaran bidang pendidikan formal, nonformal, informal, atau pengalaman kerja dalam rangka pengakuan kompetensi kerja sesuai dengan struktur pekerjaan diberbagai sektor. </w:t>
      </w:r>
    </w:p>
    <w:p w:rsidR="00800DBC" w:rsidRPr="00800DBC" w:rsidRDefault="00800DBC" w:rsidP="00800DBC">
      <w:pPr>
        <w:widowControl w:val="0"/>
        <w:autoSpaceDE w:val="0"/>
        <w:autoSpaceDN w:val="0"/>
        <w:adjustRightInd w:val="0"/>
        <w:spacing w:line="47" w:lineRule="exact"/>
        <w:rPr>
          <w:sz w:val="23"/>
          <w:szCs w:val="23"/>
        </w:rPr>
      </w:pPr>
    </w:p>
    <w:p w:rsidR="00800DBC" w:rsidRPr="00800DBC" w:rsidRDefault="00800DBC" w:rsidP="003973B7">
      <w:pPr>
        <w:widowControl w:val="0"/>
        <w:numPr>
          <w:ilvl w:val="0"/>
          <w:numId w:val="6"/>
        </w:numPr>
        <w:tabs>
          <w:tab w:val="clear" w:pos="720"/>
          <w:tab w:val="num" w:pos="1020"/>
        </w:tabs>
        <w:overflowPunct w:val="0"/>
        <w:autoSpaceDE w:val="0"/>
        <w:autoSpaceDN w:val="0"/>
        <w:adjustRightInd w:val="0"/>
        <w:spacing w:line="222" w:lineRule="auto"/>
        <w:ind w:left="1020" w:hanging="344"/>
        <w:rPr>
          <w:sz w:val="23"/>
          <w:szCs w:val="23"/>
        </w:rPr>
      </w:pPr>
      <w:r w:rsidRPr="00800DBC">
        <w:rPr>
          <w:sz w:val="23"/>
          <w:szCs w:val="23"/>
        </w:rPr>
        <w:t xml:space="preserve">Kerangka Kualifikasi Nasional sebagaimana dimaksud pada ayat (1) menjadi acuan pokok dalam penetapan kompetensi lulusan pendidikan akademik, pendidikan vokasi, dan pendidikan profesi.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6"/>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Penetapan kompetensi lulusan sebagaimana dimaksud pada ayat (2) ditetapkan oleh Menteri. </w:t>
      </w:r>
    </w:p>
    <w:p w:rsidR="00800DBC" w:rsidRPr="00800DBC" w:rsidRDefault="00800DBC" w:rsidP="00800DBC">
      <w:pPr>
        <w:widowControl w:val="0"/>
        <w:autoSpaceDE w:val="0"/>
        <w:autoSpaceDN w:val="0"/>
        <w:adjustRightInd w:val="0"/>
        <w:spacing w:line="257" w:lineRule="exact"/>
      </w:pPr>
      <w:bookmarkStart w:id="5" w:name="page6"/>
      <w:bookmarkEnd w:id="5"/>
    </w:p>
    <w:p w:rsidR="00800DBC" w:rsidRPr="00800DBC" w:rsidRDefault="00800DBC" w:rsidP="00800DBC">
      <w:pPr>
        <w:widowControl w:val="0"/>
        <w:autoSpaceDE w:val="0"/>
        <w:autoSpaceDN w:val="0"/>
        <w:adjustRightInd w:val="0"/>
        <w:spacing w:line="239" w:lineRule="auto"/>
        <w:ind w:left="3840"/>
      </w:pPr>
      <w:bookmarkStart w:id="6" w:name="page7"/>
      <w:bookmarkEnd w:id="6"/>
      <w:r w:rsidRPr="00800DBC">
        <w:rPr>
          <w:sz w:val="23"/>
          <w:szCs w:val="23"/>
        </w:rPr>
        <w:t>Pasal 42</w:t>
      </w:r>
    </w:p>
    <w:p w:rsidR="00800DBC" w:rsidRPr="00800DBC" w:rsidRDefault="00800DBC" w:rsidP="00800DBC">
      <w:pPr>
        <w:widowControl w:val="0"/>
        <w:autoSpaceDE w:val="0"/>
        <w:autoSpaceDN w:val="0"/>
        <w:adjustRightInd w:val="0"/>
        <w:spacing w:line="47" w:lineRule="exact"/>
      </w:pPr>
    </w:p>
    <w:p w:rsidR="00800DBC" w:rsidRPr="00800DBC" w:rsidRDefault="00800DBC" w:rsidP="003973B7">
      <w:pPr>
        <w:widowControl w:val="0"/>
        <w:numPr>
          <w:ilvl w:val="0"/>
          <w:numId w:val="7"/>
        </w:numPr>
        <w:tabs>
          <w:tab w:val="clear" w:pos="720"/>
          <w:tab w:val="num" w:pos="1020"/>
        </w:tabs>
        <w:overflowPunct w:val="0"/>
        <w:autoSpaceDE w:val="0"/>
        <w:autoSpaceDN w:val="0"/>
        <w:adjustRightInd w:val="0"/>
        <w:spacing w:line="225" w:lineRule="auto"/>
        <w:ind w:left="1020" w:hanging="344"/>
        <w:rPr>
          <w:sz w:val="23"/>
          <w:szCs w:val="23"/>
        </w:rPr>
      </w:pPr>
      <w:r w:rsidRPr="00800DBC">
        <w:rPr>
          <w:sz w:val="23"/>
          <w:szCs w:val="23"/>
        </w:rPr>
        <w:t xml:space="preserve">Ijazah diberikan kepada lulusan pendidikan akademik dan pendidikan vokasi sebagai pengakuan terhadap prestasi belajar dan/atau penyelesaian suatu program studi terakreditasi yang diselenggarakan oleh Perguruan Tinggi. </w:t>
      </w:r>
    </w:p>
    <w:p w:rsidR="00800DBC" w:rsidRPr="00800DBC" w:rsidRDefault="00800DBC" w:rsidP="00800DBC">
      <w:pPr>
        <w:widowControl w:val="0"/>
        <w:autoSpaceDE w:val="0"/>
        <w:autoSpaceDN w:val="0"/>
        <w:adjustRightInd w:val="0"/>
        <w:spacing w:line="47" w:lineRule="exact"/>
        <w:rPr>
          <w:sz w:val="23"/>
          <w:szCs w:val="23"/>
        </w:rPr>
      </w:pPr>
    </w:p>
    <w:p w:rsidR="00800DBC" w:rsidRPr="00800DBC" w:rsidRDefault="00800DBC" w:rsidP="003973B7">
      <w:pPr>
        <w:widowControl w:val="0"/>
        <w:numPr>
          <w:ilvl w:val="0"/>
          <w:numId w:val="7"/>
        </w:numPr>
        <w:tabs>
          <w:tab w:val="clear" w:pos="720"/>
          <w:tab w:val="num" w:pos="1020"/>
        </w:tabs>
        <w:overflowPunct w:val="0"/>
        <w:autoSpaceDE w:val="0"/>
        <w:autoSpaceDN w:val="0"/>
        <w:adjustRightInd w:val="0"/>
        <w:spacing w:line="221" w:lineRule="auto"/>
        <w:ind w:left="1020" w:hanging="344"/>
        <w:rPr>
          <w:sz w:val="23"/>
          <w:szCs w:val="23"/>
        </w:rPr>
      </w:pPr>
      <w:r w:rsidRPr="00800DBC">
        <w:rPr>
          <w:sz w:val="23"/>
          <w:szCs w:val="23"/>
        </w:rPr>
        <w:lastRenderedPageBreak/>
        <w:t xml:space="preserve">Ijazah sebagaimana dimaksud pada ayat (1) diterbitkan oleh Perguruan Tinggi yang memuat Program Studi dan gelar yang berhak dipakai oleh lulusan Pendidikan Tinggi. </w:t>
      </w:r>
    </w:p>
    <w:p w:rsidR="00800DBC" w:rsidRPr="00800DBC" w:rsidRDefault="00800DBC" w:rsidP="00800DBC">
      <w:pPr>
        <w:widowControl w:val="0"/>
        <w:autoSpaceDE w:val="0"/>
        <w:autoSpaceDN w:val="0"/>
        <w:adjustRightInd w:val="0"/>
        <w:spacing w:line="49" w:lineRule="exact"/>
        <w:rPr>
          <w:sz w:val="23"/>
          <w:szCs w:val="23"/>
        </w:rPr>
      </w:pPr>
    </w:p>
    <w:p w:rsidR="00800DBC" w:rsidRPr="00800DBC" w:rsidRDefault="00800DBC" w:rsidP="003973B7">
      <w:pPr>
        <w:widowControl w:val="0"/>
        <w:numPr>
          <w:ilvl w:val="0"/>
          <w:numId w:val="7"/>
        </w:numPr>
        <w:tabs>
          <w:tab w:val="clear" w:pos="720"/>
          <w:tab w:val="num" w:pos="1020"/>
        </w:tabs>
        <w:overflowPunct w:val="0"/>
        <w:autoSpaceDE w:val="0"/>
        <w:autoSpaceDN w:val="0"/>
        <w:adjustRightInd w:val="0"/>
        <w:spacing w:line="225" w:lineRule="auto"/>
        <w:ind w:left="1020" w:hanging="344"/>
        <w:rPr>
          <w:sz w:val="23"/>
          <w:szCs w:val="23"/>
        </w:rPr>
      </w:pPr>
      <w:r w:rsidRPr="00800DBC">
        <w:rPr>
          <w:sz w:val="23"/>
          <w:szCs w:val="23"/>
        </w:rPr>
        <w:t xml:space="preserve">Lulusan Pendidikan Tinggi yang menggunakan karya ilmiah untuk memperoleh ijazah dan gelar, yang terbukti merupakan hasil jiplakan atau plagiat, ijazahnya dinyatakan tidak sah dan gelarnya dicabut oleh Perguruan Tinggi. </w:t>
      </w:r>
    </w:p>
    <w:p w:rsidR="00800DBC" w:rsidRPr="00800DBC" w:rsidRDefault="00800DBC" w:rsidP="00800DBC">
      <w:pPr>
        <w:widowControl w:val="0"/>
        <w:autoSpaceDE w:val="0"/>
        <w:autoSpaceDN w:val="0"/>
        <w:adjustRightInd w:val="0"/>
        <w:spacing w:line="47" w:lineRule="exact"/>
        <w:rPr>
          <w:sz w:val="23"/>
          <w:szCs w:val="23"/>
        </w:rPr>
      </w:pPr>
    </w:p>
    <w:p w:rsidR="00800DBC" w:rsidRPr="00800DBC" w:rsidRDefault="00800DBC" w:rsidP="003973B7">
      <w:pPr>
        <w:widowControl w:val="0"/>
        <w:numPr>
          <w:ilvl w:val="0"/>
          <w:numId w:val="7"/>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Perseorangan, organisasi, atau penyelenggara Pendidikan Tinggi yang tanpa hak dilarang memberikan ijazah. </w:t>
      </w:r>
    </w:p>
    <w:p w:rsidR="00800DBC" w:rsidRPr="00800DBC" w:rsidRDefault="00800DBC" w:rsidP="00800DBC">
      <w:pPr>
        <w:widowControl w:val="0"/>
        <w:autoSpaceDE w:val="0"/>
        <w:autoSpaceDN w:val="0"/>
        <w:adjustRightInd w:val="0"/>
        <w:spacing w:line="257" w:lineRule="exact"/>
      </w:pPr>
    </w:p>
    <w:p w:rsidR="00800DBC" w:rsidRPr="00800DBC" w:rsidRDefault="00800DBC" w:rsidP="00800DBC">
      <w:pPr>
        <w:widowControl w:val="0"/>
        <w:autoSpaceDE w:val="0"/>
        <w:autoSpaceDN w:val="0"/>
        <w:adjustRightInd w:val="0"/>
        <w:ind w:left="3840"/>
      </w:pPr>
      <w:r w:rsidRPr="00800DBC">
        <w:rPr>
          <w:sz w:val="23"/>
          <w:szCs w:val="23"/>
        </w:rPr>
        <w:t>Pasal 43</w:t>
      </w:r>
    </w:p>
    <w:p w:rsidR="00800DBC" w:rsidRPr="00800DBC" w:rsidRDefault="00800DBC" w:rsidP="00800DBC">
      <w:pPr>
        <w:widowControl w:val="0"/>
        <w:autoSpaceDE w:val="0"/>
        <w:autoSpaceDN w:val="0"/>
        <w:adjustRightInd w:val="0"/>
        <w:spacing w:line="44" w:lineRule="exact"/>
      </w:pPr>
    </w:p>
    <w:p w:rsidR="00800DBC" w:rsidRPr="00800DBC" w:rsidRDefault="00800DBC" w:rsidP="003973B7">
      <w:pPr>
        <w:widowControl w:val="0"/>
        <w:numPr>
          <w:ilvl w:val="0"/>
          <w:numId w:val="8"/>
        </w:numPr>
        <w:tabs>
          <w:tab w:val="clear" w:pos="720"/>
          <w:tab w:val="num" w:pos="1020"/>
        </w:tabs>
        <w:overflowPunct w:val="0"/>
        <w:autoSpaceDE w:val="0"/>
        <w:autoSpaceDN w:val="0"/>
        <w:adjustRightInd w:val="0"/>
        <w:spacing w:line="228" w:lineRule="auto"/>
        <w:ind w:left="1020" w:hanging="344"/>
        <w:rPr>
          <w:sz w:val="23"/>
          <w:szCs w:val="23"/>
        </w:rPr>
      </w:pPr>
      <w:r w:rsidRPr="00800DBC">
        <w:rPr>
          <w:sz w:val="23"/>
          <w:szCs w:val="23"/>
        </w:rPr>
        <w:t xml:space="preserve">Sertifikat profesi merupakan pengakuan untuk melakukan praktik profesi yang diperoleh lulusan pendidikan profesi yang diselenggarakan oleh Perguruan Tinggi bekerja </w:t>
      </w:r>
      <w:proofErr w:type="gramStart"/>
      <w:r w:rsidRPr="00800DBC">
        <w:rPr>
          <w:sz w:val="23"/>
          <w:szCs w:val="23"/>
        </w:rPr>
        <w:t>sama</w:t>
      </w:r>
      <w:proofErr w:type="gramEnd"/>
      <w:r w:rsidRPr="00800DBC">
        <w:rPr>
          <w:sz w:val="23"/>
          <w:szCs w:val="23"/>
        </w:rPr>
        <w:t xml:space="preserve"> dengan Kementerian, Kementerian lain, LPNK, dan/atau organisasi profesi yang bertanggung jawab atas mutu layanan profesi, dan/atau badan lain sesuai dengan ketentuan peraturan perundang-undangan. </w:t>
      </w:r>
    </w:p>
    <w:p w:rsidR="00800DBC" w:rsidRPr="00800DBC" w:rsidRDefault="00800DBC" w:rsidP="00800DBC">
      <w:pPr>
        <w:widowControl w:val="0"/>
        <w:autoSpaceDE w:val="0"/>
        <w:autoSpaceDN w:val="0"/>
        <w:adjustRightInd w:val="0"/>
        <w:spacing w:line="52" w:lineRule="exact"/>
        <w:rPr>
          <w:sz w:val="23"/>
          <w:szCs w:val="23"/>
        </w:rPr>
      </w:pPr>
    </w:p>
    <w:p w:rsidR="00800DBC" w:rsidRPr="00800DBC" w:rsidRDefault="00800DBC" w:rsidP="003973B7">
      <w:pPr>
        <w:widowControl w:val="0"/>
        <w:numPr>
          <w:ilvl w:val="0"/>
          <w:numId w:val="8"/>
        </w:numPr>
        <w:tabs>
          <w:tab w:val="clear" w:pos="720"/>
          <w:tab w:val="num" w:pos="1020"/>
        </w:tabs>
        <w:overflowPunct w:val="0"/>
        <w:autoSpaceDE w:val="0"/>
        <w:autoSpaceDN w:val="0"/>
        <w:adjustRightInd w:val="0"/>
        <w:spacing w:line="227" w:lineRule="auto"/>
        <w:ind w:left="1020" w:hanging="344"/>
        <w:rPr>
          <w:sz w:val="23"/>
          <w:szCs w:val="23"/>
        </w:rPr>
      </w:pPr>
      <w:r w:rsidRPr="00800DBC">
        <w:rPr>
          <w:sz w:val="23"/>
          <w:szCs w:val="23"/>
        </w:rPr>
        <w:t xml:space="preserve">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 </w:t>
      </w:r>
    </w:p>
    <w:p w:rsidR="00800DBC" w:rsidRPr="00800DBC" w:rsidRDefault="00800DBC" w:rsidP="00800DBC">
      <w:pPr>
        <w:widowControl w:val="0"/>
        <w:autoSpaceDE w:val="0"/>
        <w:autoSpaceDN w:val="0"/>
        <w:adjustRightInd w:val="0"/>
        <w:spacing w:line="45" w:lineRule="exact"/>
        <w:rPr>
          <w:sz w:val="23"/>
          <w:szCs w:val="23"/>
        </w:rPr>
      </w:pPr>
    </w:p>
    <w:p w:rsidR="00800DBC" w:rsidRPr="00800DBC" w:rsidRDefault="00800DBC" w:rsidP="003973B7">
      <w:pPr>
        <w:widowControl w:val="0"/>
        <w:numPr>
          <w:ilvl w:val="0"/>
          <w:numId w:val="8"/>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Perseorangan, organisasi, atau penyelenggara Pendidikan Tinggi yang tanpa hak dilarang memberikan sertifikat profesi.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8"/>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Ketentuan lebih lanjut mengenai sertifikat profesi sebagaimana dimaksud pada ayat (1) diatur dalam Peraturan Pemerintah. </w:t>
      </w:r>
    </w:p>
    <w:p w:rsidR="00800DBC" w:rsidRPr="00800DBC" w:rsidRDefault="00800DBC" w:rsidP="00800DBC">
      <w:pPr>
        <w:widowControl w:val="0"/>
        <w:autoSpaceDE w:val="0"/>
        <w:autoSpaceDN w:val="0"/>
        <w:adjustRightInd w:val="0"/>
        <w:spacing w:line="257" w:lineRule="exact"/>
      </w:pPr>
    </w:p>
    <w:p w:rsidR="00800DBC" w:rsidRPr="00800DBC" w:rsidRDefault="00800DBC" w:rsidP="00800DBC">
      <w:pPr>
        <w:widowControl w:val="0"/>
        <w:autoSpaceDE w:val="0"/>
        <w:autoSpaceDN w:val="0"/>
        <w:adjustRightInd w:val="0"/>
        <w:ind w:left="4080"/>
        <w:rPr>
          <w:sz w:val="23"/>
          <w:szCs w:val="23"/>
        </w:rPr>
      </w:pPr>
    </w:p>
    <w:p w:rsidR="00800DBC" w:rsidRPr="00800DBC" w:rsidRDefault="00800DBC" w:rsidP="00800DBC">
      <w:pPr>
        <w:widowControl w:val="0"/>
        <w:autoSpaceDE w:val="0"/>
        <w:autoSpaceDN w:val="0"/>
        <w:adjustRightInd w:val="0"/>
        <w:ind w:left="4080"/>
      </w:pPr>
      <w:r w:rsidRPr="00800DBC">
        <w:rPr>
          <w:sz w:val="23"/>
          <w:szCs w:val="23"/>
        </w:rPr>
        <w:t>Pasal 44</w:t>
      </w:r>
    </w:p>
    <w:p w:rsidR="00800DBC" w:rsidRPr="00800DBC" w:rsidRDefault="00800DBC" w:rsidP="00800DBC">
      <w:pPr>
        <w:widowControl w:val="0"/>
        <w:autoSpaceDE w:val="0"/>
        <w:autoSpaceDN w:val="0"/>
        <w:adjustRightInd w:val="0"/>
        <w:spacing w:line="44" w:lineRule="exact"/>
      </w:pPr>
    </w:p>
    <w:p w:rsidR="00800DBC" w:rsidRPr="00800DBC" w:rsidRDefault="00800DBC" w:rsidP="003973B7">
      <w:pPr>
        <w:widowControl w:val="0"/>
        <w:numPr>
          <w:ilvl w:val="0"/>
          <w:numId w:val="9"/>
        </w:numPr>
        <w:tabs>
          <w:tab w:val="clear" w:pos="720"/>
          <w:tab w:val="num" w:pos="1020"/>
        </w:tabs>
        <w:overflowPunct w:val="0"/>
        <w:autoSpaceDE w:val="0"/>
        <w:autoSpaceDN w:val="0"/>
        <w:adjustRightInd w:val="0"/>
        <w:spacing w:line="222" w:lineRule="auto"/>
        <w:ind w:left="1020" w:hanging="344"/>
        <w:rPr>
          <w:sz w:val="23"/>
          <w:szCs w:val="23"/>
        </w:rPr>
      </w:pPr>
      <w:r w:rsidRPr="00800DBC">
        <w:rPr>
          <w:sz w:val="23"/>
          <w:szCs w:val="23"/>
        </w:rPr>
        <w:t xml:space="preserve">Sertifikat kompetensi merupakan pengakuan kompetensi atas prestasi lulusan yang sesuai dengan keahlian dalam cabang ilmunya dan/atau memiliki prestasi di luar program studinya.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9"/>
        </w:numPr>
        <w:tabs>
          <w:tab w:val="clear" w:pos="720"/>
          <w:tab w:val="num" w:pos="1025"/>
        </w:tabs>
        <w:overflowPunct w:val="0"/>
        <w:autoSpaceDE w:val="0"/>
        <w:autoSpaceDN w:val="0"/>
        <w:adjustRightInd w:val="0"/>
        <w:spacing w:line="225" w:lineRule="auto"/>
        <w:ind w:left="1020" w:hanging="344"/>
        <w:rPr>
          <w:sz w:val="23"/>
          <w:szCs w:val="23"/>
        </w:rPr>
      </w:pPr>
      <w:r w:rsidRPr="00800DBC">
        <w:rPr>
          <w:sz w:val="23"/>
          <w:szCs w:val="23"/>
        </w:rPr>
        <w:t xml:space="preserve">Serifikat kompetensi sebagaimana dimaksud pada ayat (1) diterbitkan oleh Perguruan Tinggi bekerja </w:t>
      </w:r>
      <w:proofErr w:type="gramStart"/>
      <w:r w:rsidRPr="00800DBC">
        <w:rPr>
          <w:sz w:val="23"/>
          <w:szCs w:val="23"/>
        </w:rPr>
        <w:t>sama</w:t>
      </w:r>
      <w:proofErr w:type="gramEnd"/>
      <w:r w:rsidRPr="00800DBC">
        <w:rPr>
          <w:sz w:val="23"/>
          <w:szCs w:val="23"/>
        </w:rPr>
        <w:t xml:space="preserve"> dengan organisasi profesi, lembaga pelatihan, atau lembaga sertifikasi yang terakreditasi kepada lulusan yang lulus uji kompetensi. </w:t>
      </w:r>
    </w:p>
    <w:p w:rsidR="00800DBC" w:rsidRPr="00800DBC" w:rsidRDefault="00800DBC" w:rsidP="00800DBC">
      <w:pPr>
        <w:widowControl w:val="0"/>
        <w:autoSpaceDE w:val="0"/>
        <w:autoSpaceDN w:val="0"/>
        <w:adjustRightInd w:val="0"/>
        <w:spacing w:line="47" w:lineRule="exact"/>
        <w:rPr>
          <w:sz w:val="23"/>
          <w:szCs w:val="23"/>
        </w:rPr>
      </w:pPr>
    </w:p>
    <w:p w:rsidR="00800DBC" w:rsidRPr="00800DBC" w:rsidRDefault="00800DBC" w:rsidP="003973B7">
      <w:pPr>
        <w:widowControl w:val="0"/>
        <w:numPr>
          <w:ilvl w:val="0"/>
          <w:numId w:val="9"/>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Sertifikat kompetensi sebagaimana dimaksud pada ayat (2) dapat digunakan sebagai syarat untuk memperoleh pekerjaan tertentu.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9"/>
        </w:numPr>
        <w:tabs>
          <w:tab w:val="clear" w:pos="720"/>
          <w:tab w:val="num" w:pos="1018"/>
        </w:tabs>
        <w:overflowPunct w:val="0"/>
        <w:autoSpaceDE w:val="0"/>
        <w:autoSpaceDN w:val="0"/>
        <w:adjustRightInd w:val="0"/>
        <w:spacing w:line="215" w:lineRule="auto"/>
        <w:ind w:left="1020" w:right="420" w:hanging="344"/>
        <w:rPr>
          <w:sz w:val="23"/>
          <w:szCs w:val="23"/>
        </w:rPr>
      </w:pPr>
      <w:r w:rsidRPr="00800DBC">
        <w:rPr>
          <w:sz w:val="23"/>
          <w:szCs w:val="23"/>
        </w:rPr>
        <w:t xml:space="preserve">Perseorangan, organisasi, atau penyelenggara Pendidikan Tinggi yang tanpa hak dilarang memberikan sertifikat kompetensi.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9"/>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Ketentuan lebih lanjut mengenai sertifikat kompetensi diatur dalam Peraturan Menteri. </w:t>
      </w:r>
    </w:p>
    <w:p w:rsidR="00800DBC" w:rsidRPr="00800DBC" w:rsidRDefault="00800DBC" w:rsidP="00800DBC">
      <w:pPr>
        <w:widowControl w:val="0"/>
        <w:autoSpaceDE w:val="0"/>
        <w:autoSpaceDN w:val="0"/>
        <w:adjustRightInd w:val="0"/>
        <w:spacing w:line="156" w:lineRule="exact"/>
      </w:pPr>
      <w:bookmarkStart w:id="7" w:name="page8"/>
      <w:bookmarkEnd w:id="7"/>
    </w:p>
    <w:p w:rsidR="00800DBC" w:rsidRPr="00800DBC" w:rsidRDefault="00800DBC" w:rsidP="00800DBC">
      <w:pPr>
        <w:widowControl w:val="0"/>
        <w:autoSpaceDE w:val="0"/>
        <w:autoSpaceDN w:val="0"/>
        <w:adjustRightInd w:val="0"/>
        <w:spacing w:line="239" w:lineRule="auto"/>
        <w:ind w:left="3840"/>
      </w:pPr>
      <w:r w:rsidRPr="00800DBC">
        <w:rPr>
          <w:sz w:val="23"/>
          <w:szCs w:val="23"/>
        </w:rPr>
        <w:t>Pasal 55</w:t>
      </w:r>
    </w:p>
    <w:p w:rsidR="00800DBC" w:rsidRPr="00800DBC" w:rsidRDefault="00800DBC" w:rsidP="00800DBC">
      <w:pPr>
        <w:widowControl w:val="0"/>
        <w:autoSpaceDE w:val="0"/>
        <w:autoSpaceDN w:val="0"/>
        <w:adjustRightInd w:val="0"/>
        <w:spacing w:line="47" w:lineRule="exact"/>
      </w:pPr>
    </w:p>
    <w:p w:rsidR="00800DBC" w:rsidRPr="00800DBC" w:rsidRDefault="00800DBC" w:rsidP="003973B7">
      <w:pPr>
        <w:widowControl w:val="0"/>
        <w:numPr>
          <w:ilvl w:val="0"/>
          <w:numId w:val="10"/>
        </w:numPr>
        <w:tabs>
          <w:tab w:val="clear" w:pos="720"/>
          <w:tab w:val="num" w:pos="1027"/>
        </w:tabs>
        <w:overflowPunct w:val="0"/>
        <w:autoSpaceDE w:val="0"/>
        <w:autoSpaceDN w:val="0"/>
        <w:adjustRightInd w:val="0"/>
        <w:spacing w:line="215" w:lineRule="auto"/>
        <w:ind w:left="1020" w:hanging="344"/>
        <w:rPr>
          <w:sz w:val="23"/>
          <w:szCs w:val="23"/>
        </w:rPr>
      </w:pPr>
      <w:r w:rsidRPr="00800DBC">
        <w:rPr>
          <w:sz w:val="23"/>
          <w:szCs w:val="23"/>
        </w:rPr>
        <w:t xml:space="preserve">Akreditasi merupakan kegiatan penilaian sesuai dengan kriteria yang telah ditetapkan berdasarkan Standar Nasional Pendidikan Tinggi.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10"/>
        </w:numPr>
        <w:tabs>
          <w:tab w:val="clear" w:pos="720"/>
          <w:tab w:val="num" w:pos="1020"/>
        </w:tabs>
        <w:overflowPunct w:val="0"/>
        <w:autoSpaceDE w:val="0"/>
        <w:autoSpaceDN w:val="0"/>
        <w:adjustRightInd w:val="0"/>
        <w:spacing w:line="222" w:lineRule="auto"/>
        <w:ind w:left="1020" w:hanging="344"/>
        <w:rPr>
          <w:sz w:val="23"/>
          <w:szCs w:val="23"/>
        </w:rPr>
      </w:pPr>
      <w:r w:rsidRPr="00800DBC">
        <w:rPr>
          <w:sz w:val="23"/>
          <w:szCs w:val="23"/>
        </w:rPr>
        <w:t xml:space="preserve">Akreditasi sebagaimana dimaksud pada ayat (1) dilakukan untuk menentukan kelayakan Program Studi dan Perguruan Tinggi atas dasar kriteria yang mengacu pada Standar Nasional Pendidikan Tinggi.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10"/>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Pemerintah membentuk Badan Akreditasi Nasional Perguruan Tinggi </w:t>
      </w:r>
      <w:r w:rsidRPr="00800DBC">
        <w:rPr>
          <w:sz w:val="23"/>
          <w:szCs w:val="23"/>
        </w:rPr>
        <w:lastRenderedPageBreak/>
        <w:t xml:space="preserve">untuk mengembangkan sistem akreditasi.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10"/>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Akreditasi Perguruan Tinggi dilakukan oleh Badan Akreditasi Nasional Perguruan Tinggi.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10"/>
        </w:numPr>
        <w:tabs>
          <w:tab w:val="clear" w:pos="720"/>
          <w:tab w:val="num" w:pos="1020"/>
        </w:tabs>
        <w:overflowPunct w:val="0"/>
        <w:autoSpaceDE w:val="0"/>
        <w:autoSpaceDN w:val="0"/>
        <w:adjustRightInd w:val="0"/>
        <w:spacing w:line="215" w:lineRule="auto"/>
        <w:ind w:left="1020" w:hanging="344"/>
        <w:rPr>
          <w:sz w:val="23"/>
          <w:szCs w:val="23"/>
        </w:rPr>
      </w:pPr>
      <w:r w:rsidRPr="00800DBC">
        <w:rPr>
          <w:sz w:val="23"/>
          <w:szCs w:val="23"/>
        </w:rPr>
        <w:t xml:space="preserve">Akreditasi Program Studi sebagai bentuk akuntabilitas publik dilakukan oleh lembaga akreditasi mandiri.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10"/>
        </w:numPr>
        <w:tabs>
          <w:tab w:val="clear" w:pos="720"/>
          <w:tab w:val="num" w:pos="1020"/>
        </w:tabs>
        <w:overflowPunct w:val="0"/>
        <w:autoSpaceDE w:val="0"/>
        <w:autoSpaceDN w:val="0"/>
        <w:adjustRightInd w:val="0"/>
        <w:spacing w:line="225" w:lineRule="auto"/>
        <w:ind w:left="1020" w:hanging="344"/>
        <w:rPr>
          <w:sz w:val="23"/>
          <w:szCs w:val="23"/>
        </w:rPr>
      </w:pPr>
      <w:r w:rsidRPr="00800DBC">
        <w:rPr>
          <w:sz w:val="23"/>
          <w:szCs w:val="23"/>
        </w:rPr>
        <w:t xml:space="preserve">Lembaga akreditasi mandiri sebagaimana dimaksud pada ayat (5) merupakan lembaga mandiri bentukan Pemerintah atau lembaga mandiri bentukan Masyarakat yang diakui oleh Pemerintah atas rekomendasi Badan Akreditasi Nasional Perguruan Tinggi. </w:t>
      </w:r>
    </w:p>
    <w:p w:rsidR="00800DBC" w:rsidRPr="00800DBC" w:rsidRDefault="00800DBC" w:rsidP="00800DBC">
      <w:pPr>
        <w:widowControl w:val="0"/>
        <w:autoSpaceDE w:val="0"/>
        <w:autoSpaceDN w:val="0"/>
        <w:adjustRightInd w:val="0"/>
        <w:spacing w:line="47" w:lineRule="exact"/>
        <w:rPr>
          <w:sz w:val="23"/>
          <w:szCs w:val="23"/>
        </w:rPr>
      </w:pPr>
    </w:p>
    <w:p w:rsidR="00800DBC" w:rsidRPr="00800DBC" w:rsidRDefault="00800DBC" w:rsidP="003973B7">
      <w:pPr>
        <w:widowControl w:val="0"/>
        <w:numPr>
          <w:ilvl w:val="0"/>
          <w:numId w:val="10"/>
        </w:numPr>
        <w:tabs>
          <w:tab w:val="clear" w:pos="720"/>
          <w:tab w:val="num" w:pos="1020"/>
        </w:tabs>
        <w:overflowPunct w:val="0"/>
        <w:autoSpaceDE w:val="0"/>
        <w:autoSpaceDN w:val="0"/>
        <w:adjustRightInd w:val="0"/>
        <w:spacing w:line="221" w:lineRule="auto"/>
        <w:ind w:left="1020" w:hanging="344"/>
        <w:rPr>
          <w:sz w:val="23"/>
          <w:szCs w:val="23"/>
        </w:rPr>
      </w:pPr>
      <w:r w:rsidRPr="00800DBC">
        <w:rPr>
          <w:sz w:val="23"/>
          <w:szCs w:val="23"/>
        </w:rPr>
        <w:t xml:space="preserve">Lembaga akreditasi mandiri sebagaimana dimaksud pada ayat (6) dibentuk berdasarkan rumpun ilmu dan/atau cabang ilmu serta dapat berdasarkan kewilayahan. </w:t>
      </w:r>
    </w:p>
    <w:p w:rsidR="00800DBC" w:rsidRPr="00800DBC" w:rsidRDefault="00800DBC" w:rsidP="00800DBC">
      <w:pPr>
        <w:widowControl w:val="0"/>
        <w:autoSpaceDE w:val="0"/>
        <w:autoSpaceDN w:val="0"/>
        <w:adjustRightInd w:val="0"/>
        <w:spacing w:line="49" w:lineRule="exact"/>
        <w:rPr>
          <w:sz w:val="23"/>
          <w:szCs w:val="23"/>
        </w:rPr>
      </w:pPr>
    </w:p>
    <w:p w:rsidR="00800DBC" w:rsidRPr="00800DBC" w:rsidRDefault="00800DBC" w:rsidP="003973B7">
      <w:pPr>
        <w:widowControl w:val="0"/>
        <w:numPr>
          <w:ilvl w:val="0"/>
          <w:numId w:val="10"/>
        </w:numPr>
        <w:tabs>
          <w:tab w:val="clear" w:pos="720"/>
          <w:tab w:val="num" w:pos="1020"/>
        </w:tabs>
        <w:overflowPunct w:val="0"/>
        <w:autoSpaceDE w:val="0"/>
        <w:autoSpaceDN w:val="0"/>
        <w:adjustRightInd w:val="0"/>
        <w:spacing w:line="225" w:lineRule="auto"/>
        <w:ind w:left="1020" w:hanging="344"/>
        <w:rPr>
          <w:sz w:val="23"/>
          <w:szCs w:val="23"/>
        </w:rPr>
      </w:pPr>
      <w:r w:rsidRPr="00800DBC">
        <w:rPr>
          <w:sz w:val="23"/>
          <w:szCs w:val="23"/>
        </w:rPr>
        <w:t xml:space="preserve">Ketentuan lebih lanjut mengenai akreditasi sebagaimana dimaksud pada ayat (1), Badan Akreditasi Nasional Pendidikan Tinggi sebagaimana dimaksud pada ayat (4), dan lembaga akreditasi mandiri sebagaimana dimaksud pada ayat (5) diatur dalam Peraturan Menteri. </w:t>
      </w:r>
    </w:p>
    <w:p w:rsidR="00800DBC" w:rsidRPr="00800DBC" w:rsidRDefault="00800DBC" w:rsidP="00800DBC">
      <w:pPr>
        <w:widowControl w:val="0"/>
        <w:autoSpaceDE w:val="0"/>
        <w:autoSpaceDN w:val="0"/>
        <w:adjustRightInd w:val="0"/>
        <w:spacing w:line="200" w:lineRule="exact"/>
      </w:pPr>
    </w:p>
    <w:p w:rsidR="00800DBC" w:rsidRPr="00800DBC" w:rsidRDefault="00800DBC" w:rsidP="00800DBC">
      <w:pPr>
        <w:widowControl w:val="0"/>
        <w:overflowPunct w:val="0"/>
        <w:autoSpaceDE w:val="0"/>
        <w:autoSpaceDN w:val="0"/>
        <w:adjustRightInd w:val="0"/>
        <w:spacing w:line="214" w:lineRule="auto"/>
      </w:pPr>
      <w:r w:rsidRPr="00800DBC">
        <w:rPr>
          <w:sz w:val="23"/>
          <w:szCs w:val="23"/>
        </w:rPr>
        <w:t xml:space="preserve">Undang-Undang Nomor 14 Tahun 2005 tentang Guru </w:t>
      </w:r>
      <w:proofErr w:type="gramStart"/>
      <w:r w:rsidRPr="00800DBC">
        <w:rPr>
          <w:sz w:val="23"/>
          <w:szCs w:val="23"/>
        </w:rPr>
        <w:t>dan</w:t>
      </w:r>
      <w:proofErr w:type="gramEnd"/>
      <w:r w:rsidRPr="00800DBC">
        <w:rPr>
          <w:sz w:val="23"/>
          <w:szCs w:val="23"/>
        </w:rPr>
        <w:t xml:space="preserve"> Dosen adalah sebagai berikut.</w:t>
      </w:r>
    </w:p>
    <w:p w:rsidR="00800DBC" w:rsidRPr="00800DBC" w:rsidRDefault="00800DBC" w:rsidP="00800DBC">
      <w:pPr>
        <w:widowControl w:val="0"/>
        <w:autoSpaceDE w:val="0"/>
        <w:autoSpaceDN w:val="0"/>
        <w:adjustRightInd w:val="0"/>
        <w:spacing w:line="235" w:lineRule="auto"/>
        <w:ind w:left="3840"/>
      </w:pPr>
      <w:r w:rsidRPr="00800DBC">
        <w:rPr>
          <w:sz w:val="23"/>
          <w:szCs w:val="23"/>
        </w:rPr>
        <w:t>Pasal 47</w:t>
      </w:r>
    </w:p>
    <w:p w:rsidR="00800DBC" w:rsidRPr="00800DBC" w:rsidRDefault="00800DBC" w:rsidP="00800DBC">
      <w:pPr>
        <w:widowControl w:val="0"/>
        <w:autoSpaceDE w:val="0"/>
        <w:autoSpaceDN w:val="0"/>
        <w:adjustRightInd w:val="0"/>
        <w:spacing w:line="45" w:lineRule="exact"/>
      </w:pPr>
    </w:p>
    <w:p w:rsidR="00800DBC" w:rsidRPr="00800DBC" w:rsidRDefault="00800DBC" w:rsidP="003973B7">
      <w:pPr>
        <w:widowControl w:val="0"/>
        <w:numPr>
          <w:ilvl w:val="0"/>
          <w:numId w:val="11"/>
        </w:numPr>
        <w:tabs>
          <w:tab w:val="clear" w:pos="720"/>
          <w:tab w:val="num" w:pos="1020"/>
        </w:tabs>
        <w:overflowPunct w:val="0"/>
        <w:autoSpaceDE w:val="0"/>
        <w:autoSpaceDN w:val="0"/>
        <w:adjustRightInd w:val="0"/>
        <w:spacing w:line="216" w:lineRule="auto"/>
        <w:ind w:left="1020" w:hanging="512"/>
        <w:rPr>
          <w:sz w:val="23"/>
          <w:szCs w:val="23"/>
        </w:rPr>
      </w:pPr>
      <w:r w:rsidRPr="00800DBC">
        <w:rPr>
          <w:sz w:val="23"/>
          <w:szCs w:val="23"/>
        </w:rPr>
        <w:t xml:space="preserve">Sertifikat pendidik untuk dosen sebagaimana dimaksud dalam Pasal 45 diberikan setelah memenuhi syarat sebagai berikut: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1"/>
          <w:numId w:val="11"/>
        </w:numPr>
        <w:tabs>
          <w:tab w:val="clear" w:pos="1440"/>
          <w:tab w:val="num" w:pos="1360"/>
        </w:tabs>
        <w:overflowPunct w:val="0"/>
        <w:autoSpaceDE w:val="0"/>
        <w:autoSpaceDN w:val="0"/>
        <w:adjustRightInd w:val="0"/>
        <w:spacing w:line="215" w:lineRule="auto"/>
        <w:ind w:left="1360" w:hanging="346"/>
        <w:rPr>
          <w:sz w:val="23"/>
          <w:szCs w:val="23"/>
        </w:rPr>
      </w:pPr>
      <w:r w:rsidRPr="00800DBC">
        <w:rPr>
          <w:sz w:val="23"/>
          <w:szCs w:val="23"/>
        </w:rPr>
        <w:t xml:space="preserve">memiliki pengalaman kerja sebagai pendidik sekurang-kurangnya 2 (dua) tahun; </w:t>
      </w:r>
    </w:p>
    <w:p w:rsidR="00800DBC" w:rsidRPr="00800DBC" w:rsidRDefault="00800DBC" w:rsidP="003973B7">
      <w:pPr>
        <w:widowControl w:val="0"/>
        <w:numPr>
          <w:ilvl w:val="1"/>
          <w:numId w:val="11"/>
        </w:numPr>
        <w:tabs>
          <w:tab w:val="clear" w:pos="1440"/>
          <w:tab w:val="num" w:pos="1360"/>
        </w:tabs>
        <w:overflowPunct w:val="0"/>
        <w:autoSpaceDE w:val="0"/>
        <w:autoSpaceDN w:val="0"/>
        <w:adjustRightInd w:val="0"/>
        <w:spacing w:line="237" w:lineRule="auto"/>
        <w:ind w:left="1360" w:hanging="346"/>
        <w:rPr>
          <w:sz w:val="23"/>
          <w:szCs w:val="23"/>
        </w:rPr>
      </w:pPr>
      <w:r w:rsidRPr="00800DBC">
        <w:rPr>
          <w:sz w:val="23"/>
          <w:szCs w:val="23"/>
        </w:rPr>
        <w:t xml:space="preserve">memiliki jabatan akademik sekurang-kurangnya asisten ahli; dan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1"/>
          <w:numId w:val="11"/>
        </w:numPr>
        <w:tabs>
          <w:tab w:val="clear" w:pos="1440"/>
          <w:tab w:val="num" w:pos="1360"/>
        </w:tabs>
        <w:overflowPunct w:val="0"/>
        <w:autoSpaceDE w:val="0"/>
        <w:autoSpaceDN w:val="0"/>
        <w:adjustRightInd w:val="0"/>
        <w:spacing w:line="222" w:lineRule="auto"/>
        <w:ind w:left="1360" w:hanging="346"/>
        <w:rPr>
          <w:sz w:val="23"/>
          <w:szCs w:val="23"/>
        </w:rPr>
      </w:pPr>
      <w:r w:rsidRPr="00800DBC">
        <w:rPr>
          <w:sz w:val="23"/>
          <w:szCs w:val="23"/>
        </w:rPr>
        <w:t xml:space="preserve">lulus sertifikasi yang dilakukan oleh perguruan tinggi yang menyelenggarakan program pengadaan tenaga kependidikan pada perguruan tinggi yang ditetapkan oleh pemerintah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11"/>
        </w:numPr>
        <w:tabs>
          <w:tab w:val="clear" w:pos="720"/>
          <w:tab w:val="num" w:pos="1020"/>
        </w:tabs>
        <w:overflowPunct w:val="0"/>
        <w:autoSpaceDE w:val="0"/>
        <w:autoSpaceDN w:val="0"/>
        <w:adjustRightInd w:val="0"/>
        <w:spacing w:line="221" w:lineRule="auto"/>
        <w:ind w:left="1020" w:hanging="512"/>
        <w:rPr>
          <w:sz w:val="23"/>
          <w:szCs w:val="23"/>
        </w:rPr>
      </w:pPr>
      <w:r w:rsidRPr="00800DBC">
        <w:rPr>
          <w:sz w:val="23"/>
          <w:szCs w:val="23"/>
        </w:rPr>
        <w:t xml:space="preserve">Pemerintah menetapkan perguruan tinggi yang terakreditasi untuk menyelenggarakan program pengadaan tenaga kependidikan sesuai dengan kebutuhan. </w:t>
      </w:r>
    </w:p>
    <w:p w:rsidR="00800DBC" w:rsidRPr="00800DBC" w:rsidRDefault="00800DBC" w:rsidP="00800DBC">
      <w:pPr>
        <w:widowControl w:val="0"/>
        <w:autoSpaceDE w:val="0"/>
        <w:autoSpaceDN w:val="0"/>
        <w:adjustRightInd w:val="0"/>
        <w:spacing w:line="49" w:lineRule="exact"/>
        <w:rPr>
          <w:sz w:val="23"/>
          <w:szCs w:val="23"/>
        </w:rPr>
      </w:pPr>
    </w:p>
    <w:p w:rsidR="00800DBC" w:rsidRPr="00800DBC" w:rsidRDefault="00800DBC" w:rsidP="003973B7">
      <w:pPr>
        <w:widowControl w:val="0"/>
        <w:numPr>
          <w:ilvl w:val="0"/>
          <w:numId w:val="11"/>
        </w:numPr>
        <w:tabs>
          <w:tab w:val="clear" w:pos="720"/>
          <w:tab w:val="num" w:pos="1020"/>
        </w:tabs>
        <w:overflowPunct w:val="0"/>
        <w:autoSpaceDE w:val="0"/>
        <w:autoSpaceDN w:val="0"/>
        <w:adjustRightInd w:val="0"/>
        <w:spacing w:line="225" w:lineRule="auto"/>
        <w:ind w:left="1020" w:hanging="512"/>
        <w:rPr>
          <w:sz w:val="23"/>
          <w:szCs w:val="23"/>
        </w:rPr>
      </w:pPr>
      <w:r w:rsidRPr="00800DBC">
        <w:rPr>
          <w:sz w:val="23"/>
          <w:szCs w:val="23"/>
        </w:rPr>
        <w:t xml:space="preserve">Ketentuan lebih lanjut mengenai sertifikat pendidik untuk dosen sebagaimana dimaksud pada ayat (1) dan penetapan perguruan tinggi yang terakreditasi sebagaimana dimaksud pada ayat (2) diatur dengan Peraturan Pemerintah. </w:t>
      </w:r>
    </w:p>
    <w:p w:rsidR="00800DBC" w:rsidRPr="00800DBC" w:rsidRDefault="00800DBC" w:rsidP="00800DBC">
      <w:pPr>
        <w:widowControl w:val="0"/>
        <w:autoSpaceDE w:val="0"/>
        <w:autoSpaceDN w:val="0"/>
        <w:adjustRightInd w:val="0"/>
        <w:spacing w:line="200" w:lineRule="exact"/>
      </w:pPr>
      <w:bookmarkStart w:id="8" w:name="page9"/>
      <w:bookmarkEnd w:id="8"/>
    </w:p>
    <w:p w:rsidR="00800DBC" w:rsidRPr="00800DBC" w:rsidRDefault="00800DBC" w:rsidP="00800DBC">
      <w:pPr>
        <w:widowControl w:val="0"/>
        <w:overflowPunct w:val="0"/>
        <w:autoSpaceDE w:val="0"/>
        <w:autoSpaceDN w:val="0"/>
        <w:adjustRightInd w:val="0"/>
        <w:spacing w:line="222" w:lineRule="auto"/>
      </w:pPr>
      <w:r w:rsidRPr="00800DBC">
        <w:rPr>
          <w:sz w:val="23"/>
          <w:szCs w:val="23"/>
        </w:rPr>
        <w:t>Selanjutnya, Peraturan Pemerintah Republik Indonesia Nomor 19 Tahun 2005 tentang Standar Nasional Pendidikan yang berkaitan dengan akreditasi adalah sebagai berikut.</w:t>
      </w:r>
    </w:p>
    <w:p w:rsidR="00800DBC" w:rsidRPr="00800DBC" w:rsidRDefault="00800DBC" w:rsidP="00800DBC">
      <w:pPr>
        <w:widowControl w:val="0"/>
        <w:autoSpaceDE w:val="0"/>
        <w:autoSpaceDN w:val="0"/>
        <w:adjustRightInd w:val="0"/>
        <w:spacing w:line="239" w:lineRule="auto"/>
        <w:jc w:val="center"/>
        <w:rPr>
          <w:sz w:val="23"/>
          <w:szCs w:val="23"/>
        </w:rPr>
      </w:pPr>
    </w:p>
    <w:p w:rsidR="00800DBC" w:rsidRPr="00800DBC" w:rsidRDefault="00800DBC" w:rsidP="00800DBC">
      <w:pPr>
        <w:widowControl w:val="0"/>
        <w:autoSpaceDE w:val="0"/>
        <w:autoSpaceDN w:val="0"/>
        <w:adjustRightInd w:val="0"/>
        <w:spacing w:line="239" w:lineRule="auto"/>
        <w:jc w:val="center"/>
      </w:pPr>
      <w:r w:rsidRPr="00800DBC">
        <w:rPr>
          <w:sz w:val="23"/>
          <w:szCs w:val="23"/>
        </w:rPr>
        <w:t>Pasal 86</w:t>
      </w:r>
    </w:p>
    <w:p w:rsidR="00800DBC" w:rsidRPr="00800DBC" w:rsidRDefault="00800DBC" w:rsidP="00800DBC">
      <w:pPr>
        <w:widowControl w:val="0"/>
        <w:autoSpaceDE w:val="0"/>
        <w:autoSpaceDN w:val="0"/>
        <w:adjustRightInd w:val="0"/>
        <w:spacing w:line="47" w:lineRule="exact"/>
      </w:pPr>
    </w:p>
    <w:p w:rsidR="00800DBC" w:rsidRPr="00800DBC" w:rsidRDefault="00800DBC" w:rsidP="003973B7">
      <w:pPr>
        <w:widowControl w:val="0"/>
        <w:numPr>
          <w:ilvl w:val="0"/>
          <w:numId w:val="12"/>
        </w:numPr>
        <w:tabs>
          <w:tab w:val="clear" w:pos="720"/>
          <w:tab w:val="num" w:pos="1020"/>
        </w:tabs>
        <w:overflowPunct w:val="0"/>
        <w:autoSpaceDE w:val="0"/>
        <w:autoSpaceDN w:val="0"/>
        <w:adjustRightInd w:val="0"/>
        <w:spacing w:line="221" w:lineRule="auto"/>
        <w:ind w:left="1020" w:hanging="512"/>
        <w:rPr>
          <w:sz w:val="23"/>
          <w:szCs w:val="23"/>
        </w:rPr>
      </w:pPr>
      <w:r w:rsidRPr="00800DBC">
        <w:rPr>
          <w:sz w:val="23"/>
          <w:szCs w:val="23"/>
        </w:rPr>
        <w:t xml:space="preserve">Pemerintah melakukan akreditasi pada setiap jenjang dan satuan pendidikan untuk menentukan kelayakan program dan/atau satuan pendidikan. </w:t>
      </w:r>
    </w:p>
    <w:p w:rsidR="00800DBC" w:rsidRPr="00800DBC" w:rsidRDefault="00800DBC" w:rsidP="00800DBC">
      <w:pPr>
        <w:widowControl w:val="0"/>
        <w:autoSpaceDE w:val="0"/>
        <w:autoSpaceDN w:val="0"/>
        <w:adjustRightInd w:val="0"/>
        <w:spacing w:line="49" w:lineRule="exact"/>
        <w:rPr>
          <w:sz w:val="23"/>
          <w:szCs w:val="23"/>
        </w:rPr>
      </w:pPr>
    </w:p>
    <w:p w:rsidR="00800DBC" w:rsidRPr="00800DBC" w:rsidRDefault="00800DBC" w:rsidP="003973B7">
      <w:pPr>
        <w:widowControl w:val="0"/>
        <w:numPr>
          <w:ilvl w:val="0"/>
          <w:numId w:val="12"/>
        </w:numPr>
        <w:tabs>
          <w:tab w:val="clear" w:pos="720"/>
          <w:tab w:val="num" w:pos="1020"/>
        </w:tabs>
        <w:overflowPunct w:val="0"/>
        <w:autoSpaceDE w:val="0"/>
        <w:autoSpaceDN w:val="0"/>
        <w:adjustRightInd w:val="0"/>
        <w:spacing w:line="221" w:lineRule="auto"/>
        <w:ind w:left="1020" w:hanging="512"/>
        <w:rPr>
          <w:sz w:val="23"/>
          <w:szCs w:val="23"/>
        </w:rPr>
      </w:pPr>
      <w:r w:rsidRPr="00800DBC">
        <w:rPr>
          <w:sz w:val="23"/>
          <w:szCs w:val="23"/>
        </w:rPr>
        <w:t xml:space="preserve">Kewenangan akreditasi sebagaimana dimaksud pada ayat (1) dapat pula dilakukan oleh lembaga mandiri yang diberi kewenangan oleh Pemerintah untuk melakukan akreditasi.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12"/>
        </w:numPr>
        <w:tabs>
          <w:tab w:val="clear" w:pos="720"/>
          <w:tab w:val="num" w:pos="1020"/>
        </w:tabs>
        <w:overflowPunct w:val="0"/>
        <w:autoSpaceDE w:val="0"/>
        <w:autoSpaceDN w:val="0"/>
        <w:adjustRightInd w:val="0"/>
        <w:spacing w:line="225" w:lineRule="auto"/>
        <w:ind w:left="1020" w:hanging="512"/>
        <w:rPr>
          <w:sz w:val="23"/>
          <w:szCs w:val="23"/>
        </w:rPr>
      </w:pPr>
      <w:r w:rsidRPr="00800DBC">
        <w:rPr>
          <w:sz w:val="23"/>
          <w:szCs w:val="23"/>
        </w:rPr>
        <w:t xml:space="preserve">Akreditasi sebagaimana dimaksud pada ayat (1) dan ayat (2) sebagai bentuk akuntabilitas kepada publik dilakukan secara obyektif, adil, transparan, dan komprehensif dengan menggunakan instrumen dan </w:t>
      </w:r>
      <w:r w:rsidRPr="00800DBC">
        <w:rPr>
          <w:sz w:val="23"/>
          <w:szCs w:val="23"/>
        </w:rPr>
        <w:lastRenderedPageBreak/>
        <w:t xml:space="preserve">kriteria yang mengacu kepada Standar Nasional Pendidikan. </w:t>
      </w:r>
    </w:p>
    <w:p w:rsidR="00800DBC" w:rsidRPr="00800DBC" w:rsidRDefault="00800DBC" w:rsidP="00800DBC">
      <w:pPr>
        <w:widowControl w:val="0"/>
        <w:autoSpaceDE w:val="0"/>
        <w:autoSpaceDN w:val="0"/>
        <w:adjustRightInd w:val="0"/>
        <w:spacing w:line="200" w:lineRule="exact"/>
      </w:pPr>
    </w:p>
    <w:p w:rsidR="00800DBC" w:rsidRPr="00800DBC" w:rsidRDefault="00800DBC" w:rsidP="00800DBC">
      <w:pPr>
        <w:widowControl w:val="0"/>
        <w:autoSpaceDE w:val="0"/>
        <w:autoSpaceDN w:val="0"/>
        <w:adjustRightInd w:val="0"/>
        <w:spacing w:line="319" w:lineRule="exact"/>
      </w:pPr>
    </w:p>
    <w:p w:rsidR="00800DBC" w:rsidRPr="00800DBC" w:rsidRDefault="00800DBC" w:rsidP="00800DBC">
      <w:pPr>
        <w:widowControl w:val="0"/>
        <w:autoSpaceDE w:val="0"/>
        <w:autoSpaceDN w:val="0"/>
        <w:adjustRightInd w:val="0"/>
        <w:ind w:left="3840"/>
      </w:pPr>
      <w:r w:rsidRPr="00800DBC">
        <w:rPr>
          <w:sz w:val="23"/>
          <w:szCs w:val="23"/>
        </w:rPr>
        <w:t>Pasal 87</w:t>
      </w:r>
    </w:p>
    <w:p w:rsidR="00800DBC" w:rsidRPr="00800DBC" w:rsidRDefault="00800DBC" w:rsidP="003973B7">
      <w:pPr>
        <w:widowControl w:val="0"/>
        <w:numPr>
          <w:ilvl w:val="0"/>
          <w:numId w:val="13"/>
        </w:numPr>
        <w:tabs>
          <w:tab w:val="clear" w:pos="720"/>
          <w:tab w:val="num" w:pos="1020"/>
        </w:tabs>
        <w:overflowPunct w:val="0"/>
        <w:autoSpaceDE w:val="0"/>
        <w:autoSpaceDN w:val="0"/>
        <w:adjustRightInd w:val="0"/>
        <w:spacing w:line="235" w:lineRule="auto"/>
        <w:ind w:left="1020" w:hanging="512"/>
        <w:rPr>
          <w:sz w:val="23"/>
          <w:szCs w:val="23"/>
        </w:rPr>
      </w:pPr>
      <w:r w:rsidRPr="00800DBC">
        <w:rPr>
          <w:sz w:val="23"/>
          <w:szCs w:val="23"/>
        </w:rPr>
        <w:t xml:space="preserve">Akreditasi oleh Pemerintah sebagaimana dimaksud dalam Pasal 86 ayat </w:t>
      </w:r>
    </w:p>
    <w:p w:rsidR="00800DBC" w:rsidRPr="00800DBC" w:rsidRDefault="00800DBC" w:rsidP="00800DBC">
      <w:pPr>
        <w:widowControl w:val="0"/>
        <w:autoSpaceDE w:val="0"/>
        <w:autoSpaceDN w:val="0"/>
        <w:adjustRightInd w:val="0"/>
        <w:spacing w:line="237" w:lineRule="auto"/>
        <w:ind w:left="1020"/>
      </w:pPr>
      <w:r w:rsidRPr="00800DBC">
        <w:rPr>
          <w:sz w:val="23"/>
          <w:szCs w:val="23"/>
        </w:rPr>
        <w:t xml:space="preserve">(1) </w:t>
      </w:r>
      <w:proofErr w:type="gramStart"/>
      <w:r w:rsidRPr="00800DBC">
        <w:rPr>
          <w:sz w:val="23"/>
          <w:szCs w:val="23"/>
        </w:rPr>
        <w:t>dilakukan</w:t>
      </w:r>
      <w:proofErr w:type="gramEnd"/>
      <w:r w:rsidRPr="00800DBC">
        <w:rPr>
          <w:sz w:val="23"/>
          <w:szCs w:val="23"/>
        </w:rPr>
        <w:t xml:space="preserve"> oleh:</w:t>
      </w:r>
    </w:p>
    <w:p w:rsidR="00800DBC" w:rsidRPr="00800DBC" w:rsidRDefault="00800DBC" w:rsidP="00800DBC">
      <w:pPr>
        <w:widowControl w:val="0"/>
        <w:autoSpaceDE w:val="0"/>
        <w:autoSpaceDN w:val="0"/>
        <w:adjustRightInd w:val="0"/>
        <w:spacing w:line="44" w:lineRule="exact"/>
      </w:pPr>
    </w:p>
    <w:p w:rsidR="00800DBC" w:rsidRPr="00800DBC" w:rsidRDefault="00800DBC" w:rsidP="003973B7">
      <w:pPr>
        <w:widowControl w:val="0"/>
        <w:numPr>
          <w:ilvl w:val="1"/>
          <w:numId w:val="14"/>
        </w:numPr>
        <w:tabs>
          <w:tab w:val="clear" w:pos="1440"/>
          <w:tab w:val="num" w:pos="1360"/>
        </w:tabs>
        <w:overflowPunct w:val="0"/>
        <w:autoSpaceDE w:val="0"/>
        <w:autoSpaceDN w:val="0"/>
        <w:adjustRightInd w:val="0"/>
        <w:spacing w:line="222" w:lineRule="auto"/>
        <w:ind w:left="1360" w:right="480" w:hanging="346"/>
        <w:jc w:val="left"/>
        <w:rPr>
          <w:sz w:val="23"/>
          <w:szCs w:val="23"/>
        </w:rPr>
      </w:pPr>
      <w:r w:rsidRPr="00800DBC">
        <w:rPr>
          <w:sz w:val="23"/>
          <w:szCs w:val="23"/>
        </w:rPr>
        <w:t xml:space="preserve">Badan Akreditasi Nasional Sekolah/Madrasah (BAN-S/M) terhadap program dan/atau satuan pendidikan pendidikan jalur formal pada jenjang pendidikan dasar dan menengah;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1"/>
          <w:numId w:val="14"/>
        </w:numPr>
        <w:tabs>
          <w:tab w:val="clear" w:pos="1440"/>
          <w:tab w:val="num" w:pos="1360"/>
        </w:tabs>
        <w:overflowPunct w:val="0"/>
        <w:autoSpaceDE w:val="0"/>
        <w:autoSpaceDN w:val="0"/>
        <w:adjustRightInd w:val="0"/>
        <w:spacing w:line="215" w:lineRule="auto"/>
        <w:ind w:left="1360" w:hanging="346"/>
        <w:rPr>
          <w:sz w:val="23"/>
          <w:szCs w:val="23"/>
        </w:rPr>
      </w:pPr>
      <w:r w:rsidRPr="00800DBC">
        <w:rPr>
          <w:sz w:val="23"/>
          <w:szCs w:val="23"/>
        </w:rPr>
        <w:t xml:space="preserve">Badan Akreditasi Nasional Perguruan Tinggi (BAN-PT) terhadap program dan/atau satuan pendidikan jenjang pendidikan Tinggi; dan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1"/>
          <w:numId w:val="14"/>
        </w:numPr>
        <w:tabs>
          <w:tab w:val="clear" w:pos="1440"/>
          <w:tab w:val="num" w:pos="1360"/>
        </w:tabs>
        <w:overflowPunct w:val="0"/>
        <w:autoSpaceDE w:val="0"/>
        <w:autoSpaceDN w:val="0"/>
        <w:adjustRightInd w:val="0"/>
        <w:spacing w:line="214" w:lineRule="auto"/>
        <w:ind w:left="1360" w:hanging="346"/>
        <w:rPr>
          <w:sz w:val="23"/>
          <w:szCs w:val="23"/>
        </w:rPr>
      </w:pPr>
      <w:r w:rsidRPr="00800DBC">
        <w:rPr>
          <w:sz w:val="23"/>
          <w:szCs w:val="23"/>
        </w:rPr>
        <w:t xml:space="preserve">Badan Akreditasi Nasional Pendidikan Non Formal (BAN-PNF) terhadap program dan/atau satuan pendidikan jalur nonformal.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15"/>
        </w:numPr>
        <w:tabs>
          <w:tab w:val="clear" w:pos="720"/>
          <w:tab w:val="num" w:pos="1020"/>
        </w:tabs>
        <w:overflowPunct w:val="0"/>
        <w:autoSpaceDE w:val="0"/>
        <w:autoSpaceDN w:val="0"/>
        <w:adjustRightInd w:val="0"/>
        <w:spacing w:line="222" w:lineRule="auto"/>
        <w:ind w:left="1020" w:hanging="512"/>
        <w:rPr>
          <w:sz w:val="23"/>
          <w:szCs w:val="23"/>
        </w:rPr>
      </w:pPr>
      <w:r w:rsidRPr="00800DBC">
        <w:rPr>
          <w:sz w:val="23"/>
          <w:szCs w:val="23"/>
        </w:rPr>
        <w:t xml:space="preserve">Dalam melaksanakan akreditasi sebagaimana dimaksud pada ayat (1), BAN-S/M dibantu oleh badan akreditasi provinsi yang dibentuk oleh Gubernur.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15"/>
        </w:numPr>
        <w:tabs>
          <w:tab w:val="clear" w:pos="720"/>
          <w:tab w:val="num" w:pos="1020"/>
        </w:tabs>
        <w:overflowPunct w:val="0"/>
        <w:autoSpaceDE w:val="0"/>
        <w:autoSpaceDN w:val="0"/>
        <w:adjustRightInd w:val="0"/>
        <w:spacing w:line="215" w:lineRule="auto"/>
        <w:ind w:left="1020" w:hanging="512"/>
        <w:rPr>
          <w:sz w:val="23"/>
          <w:szCs w:val="23"/>
        </w:rPr>
      </w:pPr>
      <w:r w:rsidRPr="00800DBC">
        <w:rPr>
          <w:sz w:val="23"/>
          <w:szCs w:val="23"/>
        </w:rPr>
        <w:t xml:space="preserve">Badan akreditasi sebagaimana dimaksud pada ayat (1) berada di bawah dan bertanggung jawab kepada Menteri. </w:t>
      </w:r>
    </w:p>
    <w:p w:rsidR="00800DBC" w:rsidRPr="00800DBC" w:rsidRDefault="00800DBC" w:rsidP="00800DBC">
      <w:pPr>
        <w:widowControl w:val="0"/>
        <w:autoSpaceDE w:val="0"/>
        <w:autoSpaceDN w:val="0"/>
        <w:adjustRightInd w:val="0"/>
        <w:spacing w:line="46" w:lineRule="exact"/>
        <w:rPr>
          <w:sz w:val="23"/>
          <w:szCs w:val="23"/>
        </w:rPr>
      </w:pPr>
    </w:p>
    <w:p w:rsidR="00800DBC" w:rsidRPr="00800DBC" w:rsidRDefault="00800DBC" w:rsidP="003973B7">
      <w:pPr>
        <w:widowControl w:val="0"/>
        <w:numPr>
          <w:ilvl w:val="0"/>
          <w:numId w:val="15"/>
        </w:numPr>
        <w:tabs>
          <w:tab w:val="clear" w:pos="720"/>
          <w:tab w:val="num" w:pos="1020"/>
        </w:tabs>
        <w:overflowPunct w:val="0"/>
        <w:autoSpaceDE w:val="0"/>
        <w:autoSpaceDN w:val="0"/>
        <w:adjustRightInd w:val="0"/>
        <w:spacing w:line="215" w:lineRule="auto"/>
        <w:ind w:left="1020" w:hanging="512"/>
        <w:rPr>
          <w:sz w:val="23"/>
          <w:szCs w:val="23"/>
        </w:rPr>
      </w:pPr>
      <w:r w:rsidRPr="00800DBC">
        <w:rPr>
          <w:sz w:val="23"/>
          <w:szCs w:val="23"/>
        </w:rPr>
        <w:t xml:space="preserve">Dalam melaksanakan tugas dan fungsinya badan akreditasi sebagaimana dimaksud pada ayat (1) bersifat mandiri. </w:t>
      </w:r>
    </w:p>
    <w:p w:rsidR="00800DBC" w:rsidRPr="00800DBC" w:rsidRDefault="00800DBC" w:rsidP="003973B7">
      <w:pPr>
        <w:widowControl w:val="0"/>
        <w:numPr>
          <w:ilvl w:val="0"/>
          <w:numId w:val="15"/>
        </w:numPr>
        <w:tabs>
          <w:tab w:val="clear" w:pos="720"/>
          <w:tab w:val="num" w:pos="1020"/>
        </w:tabs>
        <w:overflowPunct w:val="0"/>
        <w:autoSpaceDE w:val="0"/>
        <w:autoSpaceDN w:val="0"/>
        <w:adjustRightInd w:val="0"/>
        <w:spacing w:line="235" w:lineRule="auto"/>
        <w:ind w:left="1020" w:hanging="512"/>
        <w:rPr>
          <w:sz w:val="23"/>
          <w:szCs w:val="23"/>
        </w:rPr>
      </w:pPr>
      <w:r w:rsidRPr="00800DBC">
        <w:rPr>
          <w:sz w:val="23"/>
          <w:szCs w:val="23"/>
        </w:rPr>
        <w:t xml:space="preserve">Ketentuan mengenai badan akreditasi sebagaimana dimaksud pada ayat </w:t>
      </w:r>
    </w:p>
    <w:p w:rsidR="00800DBC" w:rsidRPr="00800DBC" w:rsidRDefault="00800DBC" w:rsidP="00800DBC">
      <w:pPr>
        <w:widowControl w:val="0"/>
        <w:overflowPunct w:val="0"/>
        <w:autoSpaceDE w:val="0"/>
        <w:autoSpaceDN w:val="0"/>
        <w:adjustRightInd w:val="0"/>
        <w:spacing w:line="237" w:lineRule="auto"/>
        <w:ind w:left="1020"/>
        <w:rPr>
          <w:sz w:val="23"/>
          <w:szCs w:val="23"/>
        </w:rPr>
      </w:pPr>
      <w:r w:rsidRPr="00800DBC">
        <w:rPr>
          <w:sz w:val="23"/>
          <w:szCs w:val="23"/>
        </w:rPr>
        <w:t xml:space="preserve">(2) </w:t>
      </w:r>
      <w:proofErr w:type="gramStart"/>
      <w:r w:rsidRPr="00800DBC">
        <w:rPr>
          <w:sz w:val="23"/>
          <w:szCs w:val="23"/>
        </w:rPr>
        <w:t>diatur</w:t>
      </w:r>
      <w:proofErr w:type="gramEnd"/>
      <w:r w:rsidRPr="00800DBC">
        <w:rPr>
          <w:sz w:val="23"/>
          <w:szCs w:val="23"/>
        </w:rPr>
        <w:t xml:space="preserve"> lebih lanjut dengan Peraturan Menteri. </w:t>
      </w:r>
    </w:p>
    <w:p w:rsidR="00800DBC" w:rsidRPr="00800DBC" w:rsidRDefault="00800DBC" w:rsidP="00800DBC">
      <w:pPr>
        <w:widowControl w:val="0"/>
        <w:autoSpaceDE w:val="0"/>
        <w:autoSpaceDN w:val="0"/>
        <w:adjustRightInd w:val="0"/>
        <w:spacing w:line="254" w:lineRule="exact"/>
      </w:pPr>
    </w:p>
    <w:p w:rsidR="00800DBC" w:rsidRPr="00800DBC" w:rsidRDefault="00800DBC" w:rsidP="00800DBC">
      <w:pPr>
        <w:widowControl w:val="0"/>
        <w:autoSpaceDE w:val="0"/>
        <w:autoSpaceDN w:val="0"/>
        <w:adjustRightInd w:val="0"/>
        <w:spacing w:line="239" w:lineRule="auto"/>
        <w:ind w:left="3840"/>
      </w:pPr>
      <w:r w:rsidRPr="00800DBC">
        <w:rPr>
          <w:sz w:val="23"/>
          <w:szCs w:val="23"/>
        </w:rPr>
        <w:t>Pasal 88</w:t>
      </w:r>
    </w:p>
    <w:p w:rsidR="00800DBC" w:rsidRPr="00800DBC" w:rsidRDefault="00800DBC" w:rsidP="00800DBC">
      <w:pPr>
        <w:widowControl w:val="0"/>
        <w:autoSpaceDE w:val="0"/>
        <w:autoSpaceDN w:val="0"/>
        <w:adjustRightInd w:val="0"/>
        <w:spacing w:line="45" w:lineRule="exact"/>
      </w:pPr>
    </w:p>
    <w:p w:rsidR="00800DBC" w:rsidRPr="00800DBC" w:rsidRDefault="00800DBC" w:rsidP="003973B7">
      <w:pPr>
        <w:widowControl w:val="0"/>
        <w:numPr>
          <w:ilvl w:val="0"/>
          <w:numId w:val="16"/>
        </w:numPr>
        <w:tabs>
          <w:tab w:val="clear" w:pos="720"/>
          <w:tab w:val="num" w:pos="1020"/>
        </w:tabs>
        <w:overflowPunct w:val="0"/>
        <w:autoSpaceDE w:val="0"/>
        <w:autoSpaceDN w:val="0"/>
        <w:adjustRightInd w:val="0"/>
        <w:spacing w:line="216" w:lineRule="auto"/>
        <w:ind w:left="1020" w:hanging="512"/>
        <w:rPr>
          <w:sz w:val="23"/>
          <w:szCs w:val="23"/>
        </w:rPr>
      </w:pPr>
      <w:r w:rsidRPr="00800DBC">
        <w:rPr>
          <w:sz w:val="23"/>
          <w:szCs w:val="23"/>
        </w:rPr>
        <w:t xml:space="preserve">Lembaga mandiri sebagaimana dimaksud dalam Pasal 86 ayat (2) dapat melakukan fungsinya setelah mendapat pengakuan dari Menteri.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16"/>
        </w:numPr>
        <w:tabs>
          <w:tab w:val="clear" w:pos="720"/>
          <w:tab w:val="num" w:pos="1020"/>
        </w:tabs>
        <w:overflowPunct w:val="0"/>
        <w:autoSpaceDE w:val="0"/>
        <w:autoSpaceDN w:val="0"/>
        <w:adjustRightInd w:val="0"/>
        <w:spacing w:line="215" w:lineRule="auto"/>
        <w:ind w:left="1020" w:hanging="512"/>
        <w:rPr>
          <w:sz w:val="23"/>
          <w:szCs w:val="23"/>
        </w:rPr>
      </w:pPr>
      <w:r w:rsidRPr="00800DBC">
        <w:rPr>
          <w:sz w:val="23"/>
          <w:szCs w:val="23"/>
        </w:rPr>
        <w:t xml:space="preserve">Untuk memperoleh pengakuan sebagaimana dimaksud pada ayat (1) lembaga mandiri wajib memenuhi persyaratan sekurang-kurangnya: </w:t>
      </w:r>
    </w:p>
    <w:p w:rsidR="00800DBC" w:rsidRPr="00800DBC" w:rsidRDefault="00800DBC" w:rsidP="003973B7">
      <w:pPr>
        <w:widowControl w:val="0"/>
        <w:numPr>
          <w:ilvl w:val="1"/>
          <w:numId w:val="16"/>
        </w:numPr>
        <w:tabs>
          <w:tab w:val="clear" w:pos="1440"/>
          <w:tab w:val="num" w:pos="1360"/>
        </w:tabs>
        <w:overflowPunct w:val="0"/>
        <w:autoSpaceDE w:val="0"/>
        <w:autoSpaceDN w:val="0"/>
        <w:adjustRightInd w:val="0"/>
        <w:spacing w:line="237" w:lineRule="auto"/>
        <w:ind w:left="1360" w:hanging="346"/>
        <w:rPr>
          <w:sz w:val="23"/>
          <w:szCs w:val="23"/>
        </w:rPr>
      </w:pPr>
      <w:r w:rsidRPr="00800DBC">
        <w:rPr>
          <w:sz w:val="23"/>
          <w:szCs w:val="23"/>
        </w:rPr>
        <w:t xml:space="preserve">Berbadan hukum Indonesia yang bersifat nirlaba.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1"/>
          <w:numId w:val="16"/>
        </w:numPr>
        <w:tabs>
          <w:tab w:val="clear" w:pos="1440"/>
          <w:tab w:val="num" w:pos="1360"/>
        </w:tabs>
        <w:overflowPunct w:val="0"/>
        <w:autoSpaceDE w:val="0"/>
        <w:autoSpaceDN w:val="0"/>
        <w:adjustRightInd w:val="0"/>
        <w:spacing w:line="215" w:lineRule="auto"/>
        <w:ind w:left="1360" w:right="1140" w:hanging="346"/>
        <w:rPr>
          <w:sz w:val="23"/>
          <w:szCs w:val="23"/>
        </w:rPr>
      </w:pPr>
      <w:r w:rsidRPr="00800DBC">
        <w:rPr>
          <w:sz w:val="23"/>
          <w:szCs w:val="23"/>
        </w:rPr>
        <w:t xml:space="preserve">Memiliki tenaga ahli yang berpengalaman di bidang evaluasi pendidikan. </w:t>
      </w:r>
    </w:p>
    <w:p w:rsidR="00800DBC" w:rsidRPr="00800DBC" w:rsidRDefault="00800DBC" w:rsidP="00800DBC">
      <w:pPr>
        <w:widowControl w:val="0"/>
        <w:autoSpaceDE w:val="0"/>
        <w:autoSpaceDN w:val="0"/>
        <w:adjustRightInd w:val="0"/>
        <w:spacing w:line="44" w:lineRule="exact"/>
        <w:rPr>
          <w:sz w:val="23"/>
          <w:szCs w:val="23"/>
        </w:rPr>
      </w:pPr>
    </w:p>
    <w:p w:rsidR="00800DBC" w:rsidRPr="00800DBC" w:rsidRDefault="00800DBC" w:rsidP="003973B7">
      <w:pPr>
        <w:widowControl w:val="0"/>
        <w:numPr>
          <w:ilvl w:val="0"/>
          <w:numId w:val="16"/>
        </w:numPr>
        <w:tabs>
          <w:tab w:val="clear" w:pos="720"/>
          <w:tab w:val="num" w:pos="1020"/>
        </w:tabs>
        <w:overflowPunct w:val="0"/>
        <w:autoSpaceDE w:val="0"/>
        <w:autoSpaceDN w:val="0"/>
        <w:adjustRightInd w:val="0"/>
        <w:spacing w:line="216" w:lineRule="auto"/>
        <w:ind w:left="1020" w:hanging="512"/>
        <w:rPr>
          <w:sz w:val="23"/>
          <w:szCs w:val="23"/>
        </w:rPr>
      </w:pPr>
      <w:r w:rsidRPr="00800DBC">
        <w:rPr>
          <w:sz w:val="23"/>
          <w:szCs w:val="23"/>
        </w:rPr>
        <w:t xml:space="preserve">Ketentuan lebih lanjut mengenai lembaga mandiri sebagaimana dimaksud pada ayat (1) dan (2) diatur dengan Peraturan Menteri. </w:t>
      </w:r>
    </w:p>
    <w:p w:rsidR="00800DBC" w:rsidRPr="00800DBC" w:rsidRDefault="00800DBC" w:rsidP="00800DBC">
      <w:pPr>
        <w:widowControl w:val="0"/>
        <w:autoSpaceDE w:val="0"/>
        <w:autoSpaceDN w:val="0"/>
        <w:adjustRightInd w:val="0"/>
        <w:spacing w:line="261" w:lineRule="exact"/>
      </w:pPr>
      <w:bookmarkStart w:id="9" w:name="page10"/>
      <w:bookmarkEnd w:id="9"/>
    </w:p>
    <w:p w:rsidR="00800DBC" w:rsidRPr="00800DBC" w:rsidRDefault="00800DBC" w:rsidP="00800DBC">
      <w:pPr>
        <w:widowControl w:val="0"/>
        <w:autoSpaceDE w:val="0"/>
        <w:autoSpaceDN w:val="0"/>
        <w:adjustRightInd w:val="0"/>
        <w:spacing w:line="261" w:lineRule="exact"/>
      </w:pPr>
    </w:p>
    <w:p w:rsidR="00800DBC" w:rsidRPr="00800DBC" w:rsidRDefault="00800DBC" w:rsidP="003973B7">
      <w:pPr>
        <w:widowControl w:val="0"/>
        <w:numPr>
          <w:ilvl w:val="0"/>
          <w:numId w:val="17"/>
        </w:numPr>
        <w:tabs>
          <w:tab w:val="clear" w:pos="720"/>
          <w:tab w:val="num" w:pos="340"/>
        </w:tabs>
        <w:overflowPunct w:val="0"/>
        <w:autoSpaceDE w:val="0"/>
        <w:autoSpaceDN w:val="0"/>
        <w:adjustRightInd w:val="0"/>
        <w:spacing w:line="425" w:lineRule="auto"/>
        <w:ind w:left="381" w:right="340" w:hanging="381"/>
        <w:rPr>
          <w:b/>
          <w:bCs/>
          <w:sz w:val="23"/>
          <w:szCs w:val="23"/>
        </w:rPr>
      </w:pPr>
      <w:r w:rsidRPr="00800DBC">
        <w:rPr>
          <w:b/>
          <w:bCs/>
          <w:sz w:val="23"/>
          <w:szCs w:val="23"/>
        </w:rPr>
        <w:t xml:space="preserve">.1.Landasan Filosofis Profesi Dokter Spesialis Ilmu Kesehatan Anak </w:t>
      </w:r>
    </w:p>
    <w:p w:rsidR="00800DBC" w:rsidRPr="00800DBC" w:rsidRDefault="00800DBC" w:rsidP="00800DBC">
      <w:pPr>
        <w:pStyle w:val="Body"/>
        <w:spacing w:after="0" w:line="240" w:lineRule="auto"/>
        <w:jc w:val="both"/>
        <w:rPr>
          <w:rFonts w:ascii="Arial" w:eastAsia="Arial" w:hAnsi="Arial" w:cs="Arial"/>
          <w:color w:val="auto"/>
        </w:rPr>
      </w:pPr>
      <w:r w:rsidRPr="00800DBC">
        <w:rPr>
          <w:rFonts w:ascii="Arial" w:hAnsi="Arial" w:cs="Arial"/>
          <w:color w:val="auto"/>
        </w:rPr>
        <w:t xml:space="preserve">Dokter Spesialis Anak ialah seorang dokter yang telah mencapai kompetensi tertentu secara profesional mengkhususkan diri melayani anak sehat dan anak sakit dalam keluarga maupun dalam masyarakat sejak konsepsi sampai akhir </w:t>
      </w:r>
      <w:proofErr w:type="gramStart"/>
      <w:r w:rsidRPr="00800DBC">
        <w:rPr>
          <w:rFonts w:ascii="Arial" w:hAnsi="Arial" w:cs="Arial"/>
          <w:color w:val="auto"/>
        </w:rPr>
        <w:t>usia</w:t>
      </w:r>
      <w:proofErr w:type="gramEnd"/>
      <w:r w:rsidRPr="00800DBC">
        <w:rPr>
          <w:rFonts w:ascii="Arial" w:hAnsi="Arial" w:cs="Arial"/>
          <w:color w:val="auto"/>
        </w:rPr>
        <w:t xml:space="preserve"> remaja serta mempunyai kemampuan untuk menyerap, mengembangkan dan menyebarluaskan Ilmu Kesehatan Anak.</w:t>
      </w:r>
    </w:p>
    <w:p w:rsidR="00800DBC" w:rsidRPr="00800DBC" w:rsidRDefault="00800DBC" w:rsidP="00800DBC">
      <w:pPr>
        <w:pStyle w:val="Body"/>
        <w:spacing w:after="0" w:line="240" w:lineRule="auto"/>
        <w:jc w:val="both"/>
        <w:rPr>
          <w:rFonts w:ascii="Arial" w:eastAsia="Helvetica" w:hAnsi="Arial" w:cs="Arial"/>
          <w:color w:val="auto"/>
        </w:rPr>
      </w:pPr>
      <w:proofErr w:type="gramStart"/>
      <w:r w:rsidRPr="00800DBC">
        <w:rPr>
          <w:rFonts w:ascii="Arial" w:hAnsi="Arial" w:cs="Arial"/>
          <w:color w:val="auto"/>
        </w:rPr>
        <w:t>Pendidikan dokter spesialis anak adalah pendidikan berbasis akademik dan profesi.</w:t>
      </w:r>
      <w:proofErr w:type="gramEnd"/>
      <w:r w:rsidRPr="00800DBC">
        <w:rPr>
          <w:rFonts w:ascii="Arial" w:hAnsi="Arial" w:cs="Arial"/>
          <w:color w:val="auto"/>
        </w:rPr>
        <w:t xml:space="preserve"> </w:t>
      </w:r>
    </w:p>
    <w:p w:rsidR="00800DBC" w:rsidRPr="00800DBC" w:rsidRDefault="00800DBC" w:rsidP="00800DBC">
      <w:pPr>
        <w:spacing w:after="200" w:line="276" w:lineRule="auto"/>
        <w:rPr>
          <w:rFonts w:eastAsia="Arial Bold"/>
          <w:lang w:val="sv-SE"/>
        </w:rPr>
      </w:pPr>
      <w:proofErr w:type="gramStart"/>
      <w:r w:rsidRPr="00800DBC">
        <w:t>Pendidikan dokter spesialis anak adalah jenjang lanjut pendidikan dokter.</w:t>
      </w:r>
      <w:proofErr w:type="gramEnd"/>
      <w:r w:rsidRPr="00800DBC">
        <w:t xml:space="preserve"> </w:t>
      </w:r>
      <w:proofErr w:type="gramStart"/>
      <w:r w:rsidRPr="00800DBC">
        <w:t>Merupakan program pendidikan profesi yang berjenjang dan terstruktur.</w:t>
      </w:r>
      <w:proofErr w:type="gramEnd"/>
    </w:p>
    <w:p w:rsidR="00800DBC" w:rsidRPr="00800DBC" w:rsidRDefault="00800DBC" w:rsidP="00800DBC">
      <w:pPr>
        <w:widowControl w:val="0"/>
        <w:autoSpaceDE w:val="0"/>
        <w:autoSpaceDN w:val="0"/>
        <w:adjustRightInd w:val="0"/>
        <w:spacing w:line="53" w:lineRule="exact"/>
      </w:pPr>
    </w:p>
    <w:p w:rsidR="00800DBC" w:rsidRPr="00800DBC" w:rsidRDefault="00800DBC" w:rsidP="00800DBC">
      <w:pPr>
        <w:widowControl w:val="0"/>
        <w:autoSpaceDE w:val="0"/>
        <w:autoSpaceDN w:val="0"/>
        <w:adjustRightInd w:val="0"/>
        <w:spacing w:line="239" w:lineRule="auto"/>
        <w:ind w:left="1"/>
      </w:pPr>
      <w:r w:rsidRPr="00800DBC">
        <w:rPr>
          <w:b/>
          <w:bCs/>
          <w:sz w:val="23"/>
          <w:szCs w:val="23"/>
        </w:rPr>
        <w:t>1.4.2 Landasan Sosiologis Profesi Dokter Spesialis Ilmu Kesehatan Anak</w:t>
      </w:r>
    </w:p>
    <w:p w:rsidR="00800DBC" w:rsidRPr="00800DBC" w:rsidRDefault="00800DBC" w:rsidP="00800DBC">
      <w:pPr>
        <w:widowControl w:val="0"/>
        <w:autoSpaceDE w:val="0"/>
        <w:autoSpaceDN w:val="0"/>
        <w:adjustRightInd w:val="0"/>
        <w:spacing w:line="255" w:lineRule="exact"/>
      </w:pPr>
    </w:p>
    <w:p w:rsidR="00800DBC" w:rsidRPr="00800DBC" w:rsidRDefault="00800DBC" w:rsidP="00800DBC">
      <w:pPr>
        <w:pStyle w:val="Body"/>
        <w:spacing w:after="0"/>
        <w:jc w:val="both"/>
        <w:rPr>
          <w:rFonts w:ascii="Arial" w:eastAsia="Arial" w:hAnsi="Arial" w:cs="Arial"/>
          <w:color w:val="auto"/>
        </w:rPr>
      </w:pPr>
      <w:r w:rsidRPr="00800DBC">
        <w:rPr>
          <w:rFonts w:ascii="Arial" w:hAnsi="Arial" w:cs="Arial"/>
          <w:color w:val="auto"/>
        </w:rPr>
        <w:lastRenderedPageBreak/>
        <w:t xml:space="preserve">Sebagai hasil kemajuan dan pembangunan, tingkat kesejahteraan rakyat termasuk tingkat kesehatan </w:t>
      </w:r>
      <w:proofErr w:type="gramStart"/>
      <w:r w:rsidRPr="00800DBC">
        <w:rPr>
          <w:rFonts w:ascii="Arial" w:hAnsi="Arial" w:cs="Arial"/>
          <w:color w:val="auto"/>
        </w:rPr>
        <w:t>akan</w:t>
      </w:r>
      <w:proofErr w:type="gramEnd"/>
      <w:r w:rsidRPr="00800DBC">
        <w:rPr>
          <w:rFonts w:ascii="Arial" w:hAnsi="Arial" w:cs="Arial"/>
          <w:color w:val="auto"/>
        </w:rPr>
        <w:t xml:space="preserve"> berubah menjadi lebih baik. Pola penyakit, masalah kesehatan, morbiditas dan mortalitas juga </w:t>
      </w:r>
      <w:proofErr w:type="gramStart"/>
      <w:r w:rsidRPr="00800DBC">
        <w:rPr>
          <w:rFonts w:ascii="Arial" w:hAnsi="Arial" w:cs="Arial"/>
          <w:color w:val="auto"/>
        </w:rPr>
        <w:t>akan</w:t>
      </w:r>
      <w:proofErr w:type="gramEnd"/>
      <w:r w:rsidRPr="00800DBC">
        <w:rPr>
          <w:rFonts w:ascii="Arial" w:hAnsi="Arial" w:cs="Arial"/>
          <w:color w:val="auto"/>
        </w:rPr>
        <w:t xml:space="preserve"> berubah. Perubahan masyarakat tradisional (agraris) menjadi masyarakat industri </w:t>
      </w:r>
      <w:proofErr w:type="gramStart"/>
      <w:r w:rsidRPr="00800DBC">
        <w:rPr>
          <w:rFonts w:ascii="Arial" w:hAnsi="Arial" w:cs="Arial"/>
          <w:color w:val="auto"/>
        </w:rPr>
        <w:t>akan</w:t>
      </w:r>
      <w:proofErr w:type="gramEnd"/>
      <w:r w:rsidRPr="00800DBC">
        <w:rPr>
          <w:rFonts w:ascii="Arial" w:hAnsi="Arial" w:cs="Arial"/>
          <w:color w:val="auto"/>
        </w:rPr>
        <w:t xml:space="preserve"> mengubah pula masalah kesehatan rakyat, misalnya penyakit akibat polusi dan kecelakaan akan lebih sering ditemukan. Perubahan pola penyakit </w:t>
      </w:r>
      <w:proofErr w:type="gramStart"/>
      <w:r w:rsidRPr="00800DBC">
        <w:rPr>
          <w:rFonts w:ascii="Arial" w:hAnsi="Arial" w:cs="Arial"/>
          <w:color w:val="auto"/>
        </w:rPr>
        <w:t>akan</w:t>
      </w:r>
      <w:proofErr w:type="gramEnd"/>
      <w:r w:rsidRPr="00800DBC">
        <w:rPr>
          <w:rFonts w:ascii="Arial" w:hAnsi="Arial" w:cs="Arial"/>
          <w:color w:val="auto"/>
        </w:rPr>
        <w:t xml:space="preserve"> mengubah pola diagnostik, terapeutik dan upaya pencegahan.</w:t>
      </w:r>
    </w:p>
    <w:p w:rsidR="00800DBC" w:rsidRPr="00800DBC" w:rsidRDefault="00800DBC" w:rsidP="00800DBC">
      <w:pPr>
        <w:pStyle w:val="Body"/>
        <w:spacing w:after="0"/>
        <w:jc w:val="both"/>
        <w:rPr>
          <w:rFonts w:ascii="Arial" w:hAnsi="Arial" w:cs="Arial"/>
          <w:color w:val="auto"/>
        </w:rPr>
      </w:pPr>
      <w:proofErr w:type="gramStart"/>
      <w:r w:rsidRPr="00800DBC">
        <w:rPr>
          <w:rFonts w:ascii="Arial" w:hAnsi="Arial" w:cs="Arial"/>
          <w:color w:val="auto"/>
        </w:rPr>
        <w:t>Perkembangan ilmu dan teknologi di bidang ilmu kesehatan anak mengakibatkan pola tatalaksanan masalah kesehatan anak mengalami kemajuan pesat, lebih beragam dan lebih canggih.</w:t>
      </w:r>
      <w:proofErr w:type="gramEnd"/>
      <w:r w:rsidRPr="00800DBC">
        <w:rPr>
          <w:rFonts w:ascii="Arial" w:hAnsi="Arial" w:cs="Arial"/>
          <w:color w:val="auto"/>
        </w:rPr>
        <w:t xml:space="preserve"> Oleh karena itu diperlukan kemampuan untuk menggunakan terapan dari hasil kemajuan </w:t>
      </w:r>
      <w:proofErr w:type="gramStart"/>
      <w:r w:rsidRPr="00800DBC">
        <w:rPr>
          <w:rFonts w:ascii="Arial" w:hAnsi="Arial" w:cs="Arial"/>
          <w:color w:val="auto"/>
        </w:rPr>
        <w:t>teknologi  sesuai</w:t>
      </w:r>
      <w:proofErr w:type="gramEnd"/>
      <w:r w:rsidRPr="00800DBC">
        <w:rPr>
          <w:rFonts w:ascii="Arial" w:hAnsi="Arial" w:cs="Arial"/>
          <w:color w:val="auto"/>
        </w:rPr>
        <w:t xml:space="preserve"> dengan nilai budaya pengguna jasa layanan kesehatan anak. </w:t>
      </w:r>
      <w:proofErr w:type="gramStart"/>
      <w:r w:rsidRPr="00800DBC">
        <w:rPr>
          <w:rFonts w:ascii="Arial" w:hAnsi="Arial" w:cs="Arial"/>
          <w:color w:val="auto"/>
        </w:rPr>
        <w:t xml:space="preserve">Dengan demikian tercapai kesepakatan bersama untuk tatalaksanan pasien sesuai dengan kaidah </w:t>
      </w:r>
      <w:r w:rsidRPr="00800DBC">
        <w:rPr>
          <w:rFonts w:ascii="Arial" w:hAnsi="Arial" w:cs="Arial"/>
          <w:i/>
          <w:iCs/>
          <w:color w:val="auto"/>
        </w:rPr>
        <w:t>value-based medicine dan patient safety.</w:t>
      </w:r>
      <w:proofErr w:type="gramEnd"/>
    </w:p>
    <w:p w:rsidR="00800DBC" w:rsidRPr="00800DBC" w:rsidRDefault="00800DBC" w:rsidP="00800DBC">
      <w:pPr>
        <w:pStyle w:val="Body"/>
        <w:spacing w:after="0"/>
        <w:jc w:val="both"/>
        <w:rPr>
          <w:rFonts w:ascii="Arial" w:hAnsi="Arial" w:cs="Arial"/>
          <w:color w:val="auto"/>
        </w:rPr>
      </w:pPr>
      <w:proofErr w:type="gramStart"/>
      <w:r w:rsidRPr="00800DBC">
        <w:rPr>
          <w:rFonts w:ascii="Arial" w:hAnsi="Arial" w:cs="Arial"/>
          <w:color w:val="auto"/>
        </w:rPr>
        <w:t>Tranparansi dan akuntabilitas pendidikan dokter spesialis anak sudah terjadi sejak awal seleksi masuk PPDS hingga ujian evaluasi nasional.</w:t>
      </w:r>
      <w:proofErr w:type="gramEnd"/>
      <w:r w:rsidRPr="00800DBC">
        <w:rPr>
          <w:rFonts w:ascii="Arial" w:hAnsi="Arial" w:cs="Arial"/>
          <w:color w:val="auto"/>
        </w:rPr>
        <w:t xml:space="preserve"> Pendidikan yang berbasis kompetensi </w:t>
      </w:r>
      <w:proofErr w:type="gramStart"/>
      <w:r w:rsidRPr="00800DBC">
        <w:rPr>
          <w:rFonts w:ascii="Arial" w:hAnsi="Arial" w:cs="Arial"/>
          <w:color w:val="auto"/>
        </w:rPr>
        <w:t>akan</w:t>
      </w:r>
      <w:proofErr w:type="gramEnd"/>
      <w:r w:rsidRPr="00800DBC">
        <w:rPr>
          <w:rFonts w:ascii="Arial" w:hAnsi="Arial" w:cs="Arial"/>
          <w:color w:val="auto"/>
        </w:rPr>
        <w:t xml:space="preserve"> memudahkan para stakeholder untuk menilai apakah kualitas dan kompetensi dokter spesialis anak sesuai dengan kebutuhan para stakehoders. Kebutuhan para stakeholder yang sudah terekam pada </w:t>
      </w:r>
      <w:r w:rsidRPr="00800DBC">
        <w:rPr>
          <w:rFonts w:ascii="Arial" w:hAnsi="Arial" w:cs="Arial"/>
          <w:i/>
          <w:iCs/>
          <w:color w:val="auto"/>
        </w:rPr>
        <w:t>needs analysis</w:t>
      </w:r>
      <w:r w:rsidRPr="00800DBC">
        <w:rPr>
          <w:rFonts w:ascii="Arial" w:hAnsi="Arial" w:cs="Arial"/>
          <w:color w:val="auto"/>
        </w:rPr>
        <w:t xml:space="preserve"> (analisis kebutuhan) saat penyusunan maupun evaluasi kurikulum selalu berubah dinamis menyesuaikan diri.</w:t>
      </w:r>
    </w:p>
    <w:p w:rsidR="00800DBC" w:rsidRPr="00800DBC" w:rsidRDefault="00800DBC" w:rsidP="00800DBC">
      <w:pPr>
        <w:pStyle w:val="Body"/>
        <w:spacing w:after="0"/>
        <w:jc w:val="both"/>
        <w:rPr>
          <w:rFonts w:ascii="Arial" w:eastAsia="Helvetica" w:hAnsi="Arial" w:cs="Arial"/>
          <w:b/>
          <w:bCs/>
          <w:color w:val="auto"/>
        </w:rPr>
      </w:pPr>
      <w:proofErr w:type="gramStart"/>
      <w:r w:rsidRPr="00800DBC">
        <w:rPr>
          <w:rFonts w:ascii="Arial" w:hAnsi="Arial" w:cs="Arial"/>
          <w:color w:val="auto"/>
        </w:rPr>
        <w:t>Dengan sistim pendiikanan yang transparans dan akuntabel, terbuka kesempatan untuk membuka pusat-pusat pendidikan dokter spesialis anak di seluruh Indonesia yang mengacu kepada standar nasional pendidikan dan kurikulum ilmu kesehatan anak yang kisi-kisi telah disepakati bersama dalam Kolegium Ilmu Kesehatan Anak Indonesia.</w:t>
      </w:r>
      <w:proofErr w:type="gramEnd"/>
      <w:r w:rsidRPr="00800DBC">
        <w:rPr>
          <w:rFonts w:ascii="Arial" w:hAnsi="Arial" w:cs="Arial"/>
          <w:color w:val="auto"/>
        </w:rPr>
        <w:t xml:space="preserve"> Dengan demikian pemerataan pendidikan akan menghasilkan pemerataan kualitas pelayanan kesehatan anak sesuai amanat UUD 1945, UU No 36 tahun 2009 pasal 5 ayat 2 tentang kesehatan, SKN 2009, dan SKB Menteri Pendidikan Nasional No 33/U/SKB/2001.</w:t>
      </w:r>
      <w:r w:rsidRPr="00800DBC">
        <w:rPr>
          <w:rFonts w:ascii="Arial" w:hAnsi="Arial" w:cs="Arial"/>
          <w:color w:val="auto"/>
          <w:lang w:val="sv-SE"/>
        </w:rPr>
        <w:t xml:space="preserve">         </w:t>
      </w:r>
    </w:p>
    <w:p w:rsidR="00800DBC" w:rsidRPr="00800DBC" w:rsidRDefault="00800DBC" w:rsidP="00800DBC">
      <w:pPr>
        <w:widowControl w:val="0"/>
        <w:autoSpaceDE w:val="0"/>
        <w:autoSpaceDN w:val="0"/>
        <w:adjustRightInd w:val="0"/>
        <w:spacing w:line="306" w:lineRule="exact"/>
      </w:pPr>
    </w:p>
    <w:p w:rsidR="00800DBC" w:rsidRPr="00800DBC" w:rsidRDefault="00800DBC" w:rsidP="00800DBC">
      <w:pPr>
        <w:widowControl w:val="0"/>
        <w:overflowPunct w:val="0"/>
        <w:autoSpaceDE w:val="0"/>
        <w:autoSpaceDN w:val="0"/>
        <w:adjustRightInd w:val="0"/>
        <w:spacing w:line="215" w:lineRule="auto"/>
        <w:ind w:left="321" w:hanging="317"/>
      </w:pPr>
      <w:r w:rsidRPr="00800DBC">
        <w:rPr>
          <w:b/>
          <w:bCs/>
          <w:sz w:val="23"/>
          <w:szCs w:val="23"/>
        </w:rPr>
        <w:t>1.5 Upaya Peningkatan Profesionalisme dan Mutu Pendidikan Dokter Spesialis Ilmu Kesehatan Anak</w:t>
      </w:r>
    </w:p>
    <w:p w:rsidR="00800DBC" w:rsidRPr="00800DBC" w:rsidRDefault="00800DBC" w:rsidP="00800DBC">
      <w:pPr>
        <w:widowControl w:val="0"/>
        <w:autoSpaceDE w:val="0"/>
        <w:autoSpaceDN w:val="0"/>
        <w:adjustRightInd w:val="0"/>
        <w:spacing w:line="257" w:lineRule="exact"/>
      </w:pPr>
    </w:p>
    <w:p w:rsidR="00800DBC" w:rsidRPr="00800DBC" w:rsidRDefault="00800DBC" w:rsidP="00800DBC">
      <w:pPr>
        <w:pStyle w:val="Body"/>
        <w:spacing w:after="0" w:line="240" w:lineRule="auto"/>
        <w:jc w:val="both"/>
        <w:rPr>
          <w:rFonts w:ascii="Arial" w:eastAsia="Helvetica" w:hAnsi="Arial" w:cs="Arial"/>
          <w:color w:val="auto"/>
          <w:szCs w:val="24"/>
        </w:rPr>
      </w:pPr>
      <w:r w:rsidRPr="00800DBC">
        <w:rPr>
          <w:rFonts w:ascii="Arial" w:hAnsi="Arial" w:cs="Arial"/>
          <w:color w:val="auto"/>
          <w:szCs w:val="24"/>
        </w:rPr>
        <w:t xml:space="preserve">Komponen standar pendidikan dokter spesialis anak meliputi isi, proses, kompetensi lulusan, tenaga kependidikan, sarana dan prasarana, pengelolaan, pembiayaan, serta evaluasi proses pendidikan. </w:t>
      </w:r>
      <w:proofErr w:type="gramStart"/>
      <w:r w:rsidRPr="00800DBC">
        <w:rPr>
          <w:rFonts w:ascii="Arial" w:hAnsi="Arial" w:cs="Arial"/>
          <w:color w:val="auto"/>
          <w:szCs w:val="24"/>
        </w:rPr>
        <w:t>Standar dari masing-masing komponen pendidikan tersebut harus selalu ditingkatkan secara terencana dan berkala mengikuti perkembangan ilmu pengetahuan dan teknologi kedokteran (</w:t>
      </w:r>
      <w:r w:rsidRPr="00800DBC">
        <w:rPr>
          <w:rFonts w:ascii="Arial" w:hAnsi="Arial" w:cs="Arial"/>
          <w:i/>
          <w:iCs/>
          <w:color w:val="auto"/>
          <w:szCs w:val="24"/>
        </w:rPr>
        <w:t>medical science and</w:t>
      </w:r>
      <w:r w:rsidRPr="00800DBC">
        <w:rPr>
          <w:rFonts w:ascii="Arial" w:hAnsi="Arial" w:cs="Arial"/>
          <w:color w:val="auto"/>
          <w:szCs w:val="24"/>
        </w:rPr>
        <w:t xml:space="preserve"> </w:t>
      </w:r>
      <w:r w:rsidRPr="00800DBC">
        <w:rPr>
          <w:rFonts w:ascii="Arial" w:hAnsi="Arial" w:cs="Arial"/>
          <w:i/>
          <w:iCs/>
          <w:color w:val="auto"/>
          <w:szCs w:val="24"/>
        </w:rPr>
        <w:t>technology</w:t>
      </w:r>
      <w:r w:rsidRPr="00800DBC">
        <w:rPr>
          <w:rFonts w:ascii="Arial" w:hAnsi="Arial" w:cs="Arial"/>
          <w:color w:val="auto"/>
          <w:szCs w:val="24"/>
        </w:rPr>
        <w:t>), perkembangan ilmu dan teknologi pendidikan kedokteran (</w:t>
      </w:r>
      <w:r w:rsidRPr="00800DBC">
        <w:rPr>
          <w:rFonts w:ascii="Arial" w:hAnsi="Arial" w:cs="Arial"/>
          <w:i/>
          <w:iCs/>
          <w:color w:val="auto"/>
          <w:szCs w:val="24"/>
        </w:rPr>
        <w:t>medical education and technology</w:t>
      </w:r>
      <w:r w:rsidRPr="00800DBC">
        <w:rPr>
          <w:rFonts w:ascii="Arial" w:hAnsi="Arial" w:cs="Arial"/>
          <w:color w:val="auto"/>
          <w:szCs w:val="24"/>
        </w:rPr>
        <w:t>) dan tuntutan masyarakat terhadap pelayanan kesehatan (</w:t>
      </w:r>
      <w:r w:rsidRPr="00800DBC">
        <w:rPr>
          <w:rFonts w:ascii="Arial" w:hAnsi="Arial" w:cs="Arial"/>
          <w:i/>
          <w:iCs/>
          <w:color w:val="auto"/>
          <w:szCs w:val="24"/>
        </w:rPr>
        <w:t>public health needs and demands</w:t>
      </w:r>
      <w:r w:rsidRPr="00800DBC">
        <w:rPr>
          <w:rFonts w:ascii="Arial" w:hAnsi="Arial" w:cs="Arial"/>
          <w:color w:val="auto"/>
          <w:szCs w:val="24"/>
        </w:rPr>
        <w:t>).</w:t>
      </w:r>
      <w:proofErr w:type="gramEnd"/>
    </w:p>
    <w:p w:rsidR="00800DBC" w:rsidRPr="00800DBC" w:rsidRDefault="00800DBC" w:rsidP="00800DBC">
      <w:pPr>
        <w:pStyle w:val="Body"/>
        <w:spacing w:after="0" w:line="240" w:lineRule="auto"/>
        <w:jc w:val="both"/>
        <w:rPr>
          <w:rFonts w:ascii="Arial" w:eastAsia="Helvetica" w:hAnsi="Arial" w:cs="Arial"/>
          <w:b/>
          <w:bCs/>
          <w:color w:val="auto"/>
          <w:szCs w:val="24"/>
        </w:rPr>
      </w:pPr>
    </w:p>
    <w:p w:rsidR="00800DBC" w:rsidRPr="00800DBC" w:rsidRDefault="00800DBC" w:rsidP="00800DBC">
      <w:pPr>
        <w:pStyle w:val="Body"/>
        <w:spacing w:after="0" w:line="240" w:lineRule="auto"/>
        <w:jc w:val="both"/>
        <w:rPr>
          <w:rFonts w:ascii="Arial" w:hAnsi="Arial" w:cs="Arial"/>
          <w:color w:val="auto"/>
          <w:szCs w:val="24"/>
        </w:rPr>
      </w:pPr>
      <w:r w:rsidRPr="00800DBC">
        <w:rPr>
          <w:rFonts w:ascii="Arial" w:hAnsi="Arial" w:cs="Arial"/>
          <w:color w:val="auto"/>
          <w:szCs w:val="24"/>
        </w:rPr>
        <w:t>Upaya KIKAI dalam mempertahankan dan senantiasa meningkatkan mutu pendidikan dokter spesialis ilmunkesehatan anak telah dilakukan sejak tahun 1976 yaitu pada saat proses pendidikan diubah dari pendidiklan magang ke pendidikan terstruktur yang</w:t>
      </w:r>
      <w:r w:rsidRPr="00800DBC">
        <w:rPr>
          <w:rFonts w:ascii="Arial" w:hAnsi="Arial" w:cs="Arial"/>
          <w:color w:val="auto"/>
          <w:szCs w:val="23"/>
        </w:rPr>
        <w:t xml:space="preserve"> </w:t>
      </w:r>
      <w:r w:rsidRPr="00800DBC">
        <w:rPr>
          <w:rFonts w:ascii="Arial" w:hAnsi="Arial" w:cs="Arial"/>
          <w:color w:val="auto"/>
          <w:szCs w:val="24"/>
        </w:rPr>
        <w:t xml:space="preserve">mengacu pada satu kurikulum standar (nasional) yang diterbitkan oleh KIKAI. Kurikulum pendidiklan ilmu kesehatan beubah dari kurikulum tahun 1978, menjadi </w:t>
      </w:r>
      <w:proofErr w:type="gramStart"/>
      <w:r w:rsidRPr="00800DBC">
        <w:rPr>
          <w:rFonts w:ascii="Arial" w:hAnsi="Arial" w:cs="Arial"/>
          <w:color w:val="auto"/>
          <w:szCs w:val="24"/>
        </w:rPr>
        <w:lastRenderedPageBreak/>
        <w:t>kurikulum  tahun</w:t>
      </w:r>
      <w:proofErr w:type="gramEnd"/>
      <w:r w:rsidRPr="00800DBC">
        <w:rPr>
          <w:rFonts w:ascii="Arial" w:hAnsi="Arial" w:cs="Arial"/>
          <w:color w:val="auto"/>
          <w:szCs w:val="24"/>
        </w:rPr>
        <w:t xml:space="preserve"> 1990  dan terakhir kurikulum tahun 2000. </w:t>
      </w:r>
      <w:proofErr w:type="gramStart"/>
      <w:r w:rsidRPr="00800DBC">
        <w:rPr>
          <w:rFonts w:ascii="Arial" w:hAnsi="Arial" w:cs="Arial"/>
          <w:color w:val="auto"/>
          <w:szCs w:val="24"/>
        </w:rPr>
        <w:t>Perkembangan kurikulum terjadi akibat perkembangan sistem pendidikan dan kebutuhan pemangku kepentingan.</w:t>
      </w:r>
      <w:proofErr w:type="gramEnd"/>
    </w:p>
    <w:p w:rsidR="00800DBC" w:rsidRPr="00800DBC" w:rsidRDefault="00800DBC" w:rsidP="00800DBC">
      <w:pPr>
        <w:pStyle w:val="Body"/>
        <w:spacing w:after="0" w:line="240" w:lineRule="auto"/>
        <w:jc w:val="both"/>
        <w:rPr>
          <w:rFonts w:ascii="Arial" w:hAnsi="Arial" w:cs="Arial"/>
          <w:color w:val="auto"/>
          <w:szCs w:val="24"/>
        </w:rPr>
      </w:pPr>
    </w:p>
    <w:p w:rsidR="00800DBC" w:rsidRPr="00800DBC" w:rsidRDefault="00800DBC" w:rsidP="00800DBC">
      <w:pPr>
        <w:pStyle w:val="Body"/>
        <w:spacing w:after="0" w:line="240" w:lineRule="auto"/>
        <w:jc w:val="both"/>
        <w:rPr>
          <w:rFonts w:ascii="Arial" w:hAnsi="Arial" w:cs="Arial"/>
          <w:color w:val="auto"/>
          <w:szCs w:val="24"/>
        </w:rPr>
      </w:pPr>
      <w:proofErr w:type="gramStart"/>
      <w:r w:rsidRPr="00800DBC">
        <w:rPr>
          <w:rFonts w:ascii="Arial" w:hAnsi="Arial" w:cs="Arial"/>
          <w:color w:val="auto"/>
          <w:szCs w:val="24"/>
        </w:rPr>
        <w:t>Akibat perbaikan kurikulum terjadi perbaikan sistim pembelajaran yaitu dengan peubahan pola pendekatan pendidikan dari organ sistim, menjadi sistim terintegrasi (2000).</w:t>
      </w:r>
      <w:proofErr w:type="gramEnd"/>
      <w:r w:rsidRPr="00800DBC">
        <w:rPr>
          <w:rFonts w:ascii="Arial" w:hAnsi="Arial" w:cs="Arial"/>
          <w:color w:val="auto"/>
          <w:szCs w:val="24"/>
        </w:rPr>
        <w:t xml:space="preserve"> </w:t>
      </w:r>
    </w:p>
    <w:p w:rsidR="00800DBC" w:rsidRPr="00800DBC" w:rsidRDefault="00800DBC" w:rsidP="00800DBC">
      <w:pPr>
        <w:pStyle w:val="Body"/>
        <w:spacing w:after="0" w:line="240" w:lineRule="auto"/>
        <w:jc w:val="both"/>
        <w:rPr>
          <w:rFonts w:ascii="Arial" w:hAnsi="Arial" w:cs="Arial"/>
          <w:color w:val="auto"/>
          <w:szCs w:val="24"/>
        </w:rPr>
      </w:pPr>
    </w:p>
    <w:p w:rsidR="00800DBC" w:rsidRPr="00800DBC" w:rsidRDefault="00800DBC" w:rsidP="00800DBC">
      <w:pPr>
        <w:pStyle w:val="Body"/>
        <w:spacing w:after="0" w:line="240" w:lineRule="auto"/>
        <w:jc w:val="both"/>
        <w:rPr>
          <w:rFonts w:ascii="Arial" w:hAnsi="Arial" w:cs="Arial"/>
          <w:color w:val="auto"/>
          <w:szCs w:val="24"/>
        </w:rPr>
      </w:pPr>
      <w:proofErr w:type="gramStart"/>
      <w:r w:rsidRPr="00800DBC">
        <w:rPr>
          <w:rFonts w:ascii="Arial" w:hAnsi="Arial" w:cs="Arial"/>
          <w:color w:val="auto"/>
          <w:szCs w:val="24"/>
        </w:rPr>
        <w:t>Untuk menjamin akuntabilitas seleksi penerimaan calon PPDS dilakukan secara serempak di seluruh Indonesia.</w:t>
      </w:r>
      <w:proofErr w:type="gramEnd"/>
      <w:r w:rsidRPr="00800DBC">
        <w:rPr>
          <w:rFonts w:ascii="Arial" w:hAnsi="Arial" w:cs="Arial"/>
          <w:color w:val="auto"/>
          <w:szCs w:val="24"/>
        </w:rPr>
        <w:t xml:space="preserve"> </w:t>
      </w:r>
      <w:proofErr w:type="gramStart"/>
      <w:r w:rsidRPr="00800DBC">
        <w:rPr>
          <w:rFonts w:ascii="Arial" w:hAnsi="Arial" w:cs="Arial"/>
          <w:color w:val="auto"/>
          <w:szCs w:val="24"/>
        </w:rPr>
        <w:t>Soal seleksi masuk dibuat oleh KIKAI.</w:t>
      </w:r>
      <w:proofErr w:type="gramEnd"/>
    </w:p>
    <w:p w:rsidR="00800DBC" w:rsidRPr="00800DBC" w:rsidRDefault="00800DBC" w:rsidP="00800DBC">
      <w:pPr>
        <w:pStyle w:val="Body"/>
        <w:spacing w:after="0" w:line="240" w:lineRule="auto"/>
        <w:jc w:val="both"/>
        <w:rPr>
          <w:rFonts w:ascii="Arial" w:hAnsi="Arial" w:cs="Arial"/>
          <w:color w:val="auto"/>
          <w:szCs w:val="24"/>
        </w:rPr>
      </w:pPr>
    </w:p>
    <w:p w:rsidR="00800DBC" w:rsidRPr="00800DBC" w:rsidRDefault="00800DBC" w:rsidP="00800DBC">
      <w:pPr>
        <w:pStyle w:val="Body"/>
        <w:spacing w:after="0" w:line="240" w:lineRule="auto"/>
        <w:jc w:val="both"/>
        <w:rPr>
          <w:rFonts w:ascii="Arial" w:hAnsi="Arial" w:cs="Arial"/>
          <w:color w:val="auto"/>
          <w:szCs w:val="24"/>
        </w:rPr>
      </w:pPr>
      <w:r w:rsidRPr="00800DBC">
        <w:rPr>
          <w:rFonts w:ascii="Arial" w:hAnsi="Arial" w:cs="Arial"/>
          <w:color w:val="auto"/>
          <w:szCs w:val="24"/>
        </w:rPr>
        <w:t>Evaluasi hasil pembelajaran dilakukan lebih transparans dan akuntabel, dengan dimulainya tatacara evaluasi formatif dengan umpan balik, melaui work place based assessment.</w:t>
      </w:r>
    </w:p>
    <w:p w:rsidR="00800DBC" w:rsidRPr="00800DBC" w:rsidRDefault="00800DBC" w:rsidP="00800DBC">
      <w:pPr>
        <w:pStyle w:val="Body"/>
        <w:spacing w:after="0" w:line="240" w:lineRule="auto"/>
        <w:jc w:val="both"/>
        <w:rPr>
          <w:rFonts w:ascii="Arial" w:hAnsi="Arial" w:cs="Arial"/>
          <w:color w:val="auto"/>
          <w:szCs w:val="24"/>
        </w:rPr>
      </w:pPr>
    </w:p>
    <w:p w:rsidR="00800DBC" w:rsidRPr="00800DBC" w:rsidRDefault="00800DBC" w:rsidP="00800DBC">
      <w:pPr>
        <w:pStyle w:val="Body"/>
        <w:spacing w:after="0" w:line="240" w:lineRule="auto"/>
        <w:jc w:val="both"/>
        <w:rPr>
          <w:rFonts w:ascii="Arial" w:hAnsi="Arial" w:cs="Arial"/>
          <w:color w:val="auto"/>
          <w:szCs w:val="24"/>
        </w:rPr>
      </w:pPr>
      <w:r w:rsidRPr="00800DBC">
        <w:rPr>
          <w:rFonts w:ascii="Arial" w:hAnsi="Arial" w:cs="Arial"/>
          <w:color w:val="auto"/>
          <w:szCs w:val="24"/>
        </w:rPr>
        <w:t xml:space="preserve">Ujian kompetensi akhir lulusan dalam bentuk evaluasi nasional dimulai pada </w:t>
      </w:r>
      <w:proofErr w:type="gramStart"/>
      <w:r w:rsidRPr="00800DBC">
        <w:rPr>
          <w:rFonts w:ascii="Arial" w:hAnsi="Arial" w:cs="Arial"/>
          <w:color w:val="auto"/>
          <w:szCs w:val="24"/>
        </w:rPr>
        <w:t>tahun  1994</w:t>
      </w:r>
      <w:proofErr w:type="gramEnd"/>
      <w:r w:rsidRPr="00800DBC">
        <w:rPr>
          <w:rFonts w:ascii="Arial" w:hAnsi="Arial" w:cs="Arial"/>
          <w:color w:val="auto"/>
          <w:szCs w:val="24"/>
        </w:rPr>
        <w:t xml:space="preserve"> dilaksanakan di masing masing institusi pendidikan (sebelum tahun 1994 ujian dilaksanakan lokal). Bentuk evaluasi nasional adalah ujian kasus pendek dan panjang dengan </w:t>
      </w:r>
      <w:proofErr w:type="gramStart"/>
      <w:r w:rsidRPr="00800DBC">
        <w:rPr>
          <w:rFonts w:ascii="Arial" w:hAnsi="Arial" w:cs="Arial"/>
          <w:color w:val="auto"/>
          <w:szCs w:val="24"/>
        </w:rPr>
        <w:t>tim</w:t>
      </w:r>
      <w:proofErr w:type="gramEnd"/>
      <w:r w:rsidRPr="00800DBC">
        <w:rPr>
          <w:rFonts w:ascii="Arial" w:hAnsi="Arial" w:cs="Arial"/>
          <w:color w:val="auto"/>
          <w:szCs w:val="24"/>
        </w:rPr>
        <w:t xml:space="preserve"> penguji yang terdiri dari 3 penguji lokal dan 2 penguji nasional (luar institusi masing masing). </w:t>
      </w:r>
      <w:proofErr w:type="gramStart"/>
      <w:r w:rsidRPr="00800DBC">
        <w:rPr>
          <w:rFonts w:ascii="Arial" w:hAnsi="Arial" w:cs="Arial"/>
          <w:color w:val="auto"/>
          <w:szCs w:val="24"/>
        </w:rPr>
        <w:t>Sejak tahun 2013 evaluasi nasional dilaksanakan secara terpusat (EN Terpusat) oleh KIKAI dilaksanakan maksimal empat kali setahun.</w:t>
      </w:r>
      <w:proofErr w:type="gramEnd"/>
      <w:r w:rsidRPr="00800DBC">
        <w:rPr>
          <w:rFonts w:ascii="Arial" w:hAnsi="Arial" w:cs="Arial"/>
          <w:color w:val="auto"/>
          <w:szCs w:val="24"/>
        </w:rPr>
        <w:t xml:space="preserve"> </w:t>
      </w:r>
    </w:p>
    <w:p w:rsidR="00800DBC" w:rsidRPr="00800DBC" w:rsidRDefault="00800DBC" w:rsidP="00800DBC">
      <w:pPr>
        <w:pStyle w:val="Body"/>
        <w:spacing w:after="0" w:line="240" w:lineRule="auto"/>
        <w:jc w:val="both"/>
        <w:rPr>
          <w:rFonts w:ascii="Arial" w:hAnsi="Arial" w:cs="Arial"/>
          <w:color w:val="auto"/>
          <w:szCs w:val="24"/>
        </w:rPr>
      </w:pPr>
    </w:p>
    <w:p w:rsidR="00800DBC" w:rsidRPr="00800DBC" w:rsidRDefault="00800DBC" w:rsidP="00800DBC">
      <w:pPr>
        <w:pStyle w:val="Body"/>
        <w:spacing w:after="0" w:line="240" w:lineRule="auto"/>
        <w:jc w:val="both"/>
        <w:rPr>
          <w:rFonts w:ascii="Arial" w:hAnsi="Arial" w:cs="Arial"/>
          <w:color w:val="auto"/>
          <w:szCs w:val="24"/>
        </w:rPr>
      </w:pPr>
      <w:r w:rsidRPr="00800DBC">
        <w:rPr>
          <w:rFonts w:ascii="Arial" w:hAnsi="Arial" w:cs="Arial"/>
          <w:color w:val="auto"/>
          <w:szCs w:val="24"/>
        </w:rPr>
        <w:t xml:space="preserve">EN Terpusat dilaksanakan di institusi pendidikan yang ditetapkan oleh KIKAI dengan </w:t>
      </w:r>
      <w:proofErr w:type="gramStart"/>
      <w:r w:rsidRPr="00800DBC">
        <w:rPr>
          <w:rFonts w:ascii="Arial" w:hAnsi="Arial" w:cs="Arial"/>
          <w:color w:val="auto"/>
          <w:szCs w:val="24"/>
        </w:rPr>
        <w:t>cara</w:t>
      </w:r>
      <w:proofErr w:type="gramEnd"/>
      <w:r w:rsidRPr="00800DBC">
        <w:rPr>
          <w:rFonts w:ascii="Arial" w:hAnsi="Arial" w:cs="Arial"/>
          <w:color w:val="auto"/>
          <w:szCs w:val="24"/>
        </w:rPr>
        <w:t xml:space="preserve"> yang lebih objektif. </w:t>
      </w:r>
      <w:proofErr w:type="gramStart"/>
      <w:r w:rsidRPr="00800DBC">
        <w:rPr>
          <w:rFonts w:ascii="Arial" w:hAnsi="Arial" w:cs="Arial"/>
          <w:color w:val="auto"/>
          <w:szCs w:val="24"/>
        </w:rPr>
        <w:t>EN Terpusat terdiri dari ujian OSCE dan Ujian Kasus.</w:t>
      </w:r>
      <w:proofErr w:type="gramEnd"/>
      <w:r w:rsidRPr="00800DBC">
        <w:rPr>
          <w:rFonts w:ascii="Arial" w:hAnsi="Arial" w:cs="Arial"/>
          <w:color w:val="auto"/>
          <w:szCs w:val="24"/>
        </w:rPr>
        <w:t xml:space="preserve"> </w:t>
      </w:r>
      <w:proofErr w:type="gramStart"/>
      <w:r w:rsidRPr="00800DBC">
        <w:rPr>
          <w:rFonts w:ascii="Arial" w:hAnsi="Arial" w:cs="Arial"/>
          <w:color w:val="auto"/>
          <w:szCs w:val="24"/>
        </w:rPr>
        <w:t>Penguji ujian kasus dilakukan oleh tiga penguji nasional yang bukan dari institusi kandidat.</w:t>
      </w:r>
      <w:proofErr w:type="gramEnd"/>
      <w:r w:rsidRPr="00800DBC">
        <w:rPr>
          <w:rFonts w:ascii="Arial" w:hAnsi="Arial" w:cs="Arial"/>
          <w:color w:val="auto"/>
          <w:szCs w:val="24"/>
        </w:rPr>
        <w:t xml:space="preserve"> Penguji Nasional adalah anggota penguji ujian board nasional (National Board of Examiners KIKAI) yang telah </w:t>
      </w:r>
      <w:proofErr w:type="gramStart"/>
      <w:r w:rsidRPr="00800DBC">
        <w:rPr>
          <w:rFonts w:ascii="Arial" w:hAnsi="Arial" w:cs="Arial"/>
          <w:color w:val="auto"/>
          <w:szCs w:val="24"/>
        </w:rPr>
        <w:t>lulus</w:t>
      </w:r>
      <w:proofErr w:type="gramEnd"/>
      <w:r w:rsidRPr="00800DBC">
        <w:rPr>
          <w:rFonts w:ascii="Arial" w:hAnsi="Arial" w:cs="Arial"/>
          <w:color w:val="auto"/>
          <w:szCs w:val="24"/>
        </w:rPr>
        <w:t xml:space="preserve"> sertifikasi penguji nasional.</w:t>
      </w:r>
    </w:p>
    <w:p w:rsidR="00800DBC" w:rsidRPr="00800DBC" w:rsidRDefault="00800DBC" w:rsidP="00800DBC">
      <w:pPr>
        <w:widowControl w:val="0"/>
        <w:autoSpaceDE w:val="0"/>
        <w:autoSpaceDN w:val="0"/>
        <w:adjustRightInd w:val="0"/>
        <w:spacing w:line="304" w:lineRule="exact"/>
      </w:pPr>
    </w:p>
    <w:p w:rsidR="00800DBC" w:rsidRPr="00800DBC" w:rsidRDefault="00800DBC" w:rsidP="003973B7">
      <w:pPr>
        <w:widowControl w:val="0"/>
        <w:numPr>
          <w:ilvl w:val="0"/>
          <w:numId w:val="18"/>
        </w:numPr>
        <w:tabs>
          <w:tab w:val="clear" w:pos="720"/>
          <w:tab w:val="num" w:pos="376"/>
        </w:tabs>
        <w:overflowPunct w:val="0"/>
        <w:autoSpaceDE w:val="0"/>
        <w:autoSpaceDN w:val="0"/>
        <w:adjustRightInd w:val="0"/>
        <w:spacing w:line="216" w:lineRule="auto"/>
        <w:ind w:left="441" w:right="600" w:hanging="441"/>
        <w:rPr>
          <w:b/>
          <w:bCs/>
          <w:sz w:val="23"/>
          <w:szCs w:val="23"/>
        </w:rPr>
      </w:pPr>
      <w:r w:rsidRPr="00800DBC">
        <w:rPr>
          <w:b/>
          <w:bCs/>
          <w:sz w:val="23"/>
          <w:szCs w:val="23"/>
        </w:rPr>
        <w:t xml:space="preserve">Baku Mutu Program Studi Dokter Spesialis Ilmu Kesehatan Anak </w:t>
      </w:r>
    </w:p>
    <w:p w:rsidR="00800DBC" w:rsidRPr="00800DBC" w:rsidRDefault="00800DBC" w:rsidP="00800DBC">
      <w:pPr>
        <w:widowControl w:val="0"/>
        <w:autoSpaceDE w:val="0"/>
        <w:autoSpaceDN w:val="0"/>
        <w:adjustRightInd w:val="0"/>
        <w:spacing w:line="200" w:lineRule="exact"/>
      </w:pPr>
    </w:p>
    <w:p w:rsidR="00800DBC" w:rsidRPr="00800DBC" w:rsidRDefault="00800DBC" w:rsidP="00800DBC">
      <w:pPr>
        <w:pStyle w:val="Body"/>
        <w:spacing w:after="0" w:line="240" w:lineRule="auto"/>
        <w:jc w:val="both"/>
        <w:rPr>
          <w:rFonts w:ascii="Arial" w:hAnsi="Arial" w:cs="Arial"/>
          <w:color w:val="auto"/>
        </w:rPr>
      </w:pPr>
      <w:r w:rsidRPr="00800DBC">
        <w:rPr>
          <w:rFonts w:ascii="Arial" w:hAnsi="Arial" w:cs="Arial"/>
          <w:color w:val="auto"/>
        </w:rPr>
        <w:t xml:space="preserve">Standar pendidikan dokter spesialis di Indonesia adalah perangkat penyetara mutu pendidikan dokter spesialis yang dibuat dan disepakati bersama oleh </w:t>
      </w:r>
      <w:proofErr w:type="gramStart"/>
      <w:r w:rsidRPr="00800DBC">
        <w:rPr>
          <w:rFonts w:ascii="Arial" w:hAnsi="Arial" w:cs="Arial"/>
          <w:color w:val="auto"/>
        </w:rPr>
        <w:t>stakeholders</w:t>
      </w:r>
      <w:proofErr w:type="gramEnd"/>
      <w:r w:rsidRPr="00800DBC">
        <w:rPr>
          <w:rFonts w:ascii="Arial" w:hAnsi="Arial" w:cs="Arial"/>
          <w:color w:val="auto"/>
        </w:rPr>
        <w:t xml:space="preserve"> pendidikan dokter spesialis. </w:t>
      </w:r>
      <w:proofErr w:type="gramStart"/>
      <w:r w:rsidRPr="00800DBC">
        <w:rPr>
          <w:rFonts w:ascii="Arial" w:hAnsi="Arial" w:cs="Arial"/>
          <w:color w:val="auto"/>
        </w:rPr>
        <w:t>Standar pendidikan dokter spesialis juga merupakan perangkat untuk menjamin tercapainya tujuan pendidikan sesuai kompetensi.</w:t>
      </w:r>
      <w:proofErr w:type="gramEnd"/>
      <w:r w:rsidRPr="00800DBC">
        <w:rPr>
          <w:rFonts w:ascii="Arial" w:hAnsi="Arial" w:cs="Arial"/>
          <w:color w:val="auto"/>
        </w:rPr>
        <w:t xml:space="preserve"> Standar pendidikan dapat pula dipergunakan oleh IPDSA untuk menilai institusinya sendiri serta sebagai dasar perencanaan program perbaikan kualitas proses pendidikan secara berkelanjutan.</w:t>
      </w:r>
    </w:p>
    <w:p w:rsidR="00800DBC" w:rsidRPr="00800DBC" w:rsidRDefault="00800DBC" w:rsidP="00800DBC">
      <w:pPr>
        <w:pStyle w:val="Body"/>
        <w:spacing w:after="0" w:line="240" w:lineRule="auto"/>
        <w:jc w:val="both"/>
        <w:rPr>
          <w:rFonts w:ascii="Arial" w:hAnsi="Arial" w:cs="Arial"/>
          <w:color w:val="auto"/>
        </w:rPr>
      </w:pPr>
      <w:r w:rsidRPr="00800DBC">
        <w:rPr>
          <w:rFonts w:ascii="Arial" w:hAnsi="Arial" w:cs="Arial"/>
          <w:color w:val="auto"/>
        </w:rPr>
        <w:t xml:space="preserve">Komponen standar pendidikan dokter spesialis meliputi isi, proses, kompetensi lulusan, tenaga kependidikan, sarana dan prasarana, pengelolaan, pembiayaan, serta evaluasi proses pendidikan. </w:t>
      </w:r>
      <w:proofErr w:type="gramStart"/>
      <w:r w:rsidRPr="00800DBC">
        <w:rPr>
          <w:rFonts w:ascii="Arial" w:hAnsi="Arial" w:cs="Arial"/>
          <w:color w:val="auto"/>
        </w:rPr>
        <w:t>Standar dari masing-masing komponen pendidikan tersebut harus selalu ditingkatkan secara terencana dan berkala mengikuti perkembangan ilmu pengetahuan dan teknologi kedokteran (</w:t>
      </w:r>
      <w:r w:rsidRPr="00800DBC">
        <w:rPr>
          <w:rFonts w:ascii="Arial" w:hAnsi="Arial" w:cs="Arial"/>
          <w:i/>
          <w:color w:val="auto"/>
        </w:rPr>
        <w:t>medical science and technology</w:t>
      </w:r>
      <w:r w:rsidRPr="00800DBC">
        <w:rPr>
          <w:rFonts w:ascii="Arial" w:hAnsi="Arial" w:cs="Arial"/>
          <w:color w:val="auto"/>
        </w:rPr>
        <w:t>), perkembangan ilmu dan teknologi pendidikan kedokteran (</w:t>
      </w:r>
      <w:r w:rsidRPr="00800DBC">
        <w:rPr>
          <w:rFonts w:ascii="Arial" w:hAnsi="Arial" w:cs="Arial"/>
          <w:i/>
          <w:color w:val="auto"/>
        </w:rPr>
        <w:t>medical education and technology</w:t>
      </w:r>
      <w:r w:rsidRPr="00800DBC">
        <w:rPr>
          <w:rFonts w:ascii="Arial" w:hAnsi="Arial" w:cs="Arial"/>
          <w:color w:val="auto"/>
        </w:rPr>
        <w:t>) dan tuntutan masyarakat terhadap pelayanan kesehatan (</w:t>
      </w:r>
      <w:r w:rsidRPr="00800DBC">
        <w:rPr>
          <w:rFonts w:ascii="Arial" w:hAnsi="Arial" w:cs="Arial"/>
          <w:i/>
          <w:color w:val="auto"/>
        </w:rPr>
        <w:t>public health needs and demands</w:t>
      </w:r>
      <w:r w:rsidRPr="00800DBC">
        <w:rPr>
          <w:rFonts w:ascii="Arial" w:hAnsi="Arial" w:cs="Arial"/>
          <w:color w:val="auto"/>
        </w:rPr>
        <w:t>).</w:t>
      </w:r>
      <w:proofErr w:type="gramEnd"/>
    </w:p>
    <w:p w:rsidR="00800DBC" w:rsidRPr="00800DBC" w:rsidRDefault="00800DBC" w:rsidP="00800DBC">
      <w:pPr>
        <w:pStyle w:val="Body"/>
        <w:spacing w:after="0" w:line="240" w:lineRule="auto"/>
        <w:rPr>
          <w:rFonts w:ascii="Arial" w:hAnsi="Arial" w:cs="Arial"/>
          <w:color w:val="auto"/>
        </w:rPr>
      </w:pPr>
    </w:p>
    <w:p w:rsidR="00800DBC" w:rsidRPr="00800DBC" w:rsidRDefault="00800DBC" w:rsidP="00800DBC">
      <w:pPr>
        <w:pStyle w:val="Body"/>
        <w:spacing w:after="0" w:line="240" w:lineRule="auto"/>
        <w:rPr>
          <w:rFonts w:ascii="Arial" w:hAnsi="Arial" w:cs="Arial"/>
          <w:color w:val="auto"/>
        </w:rPr>
      </w:pPr>
      <w:r w:rsidRPr="00800DBC">
        <w:rPr>
          <w:rFonts w:ascii="Arial" w:hAnsi="Arial" w:cs="Arial"/>
          <w:color w:val="auto"/>
        </w:rPr>
        <w:t>Pelatihan Keprofesian dapat dibagi dalam 3 tahap sebagai berikut:</w:t>
      </w:r>
    </w:p>
    <w:p w:rsidR="00800DBC" w:rsidRPr="00800DBC" w:rsidRDefault="00800DBC" w:rsidP="003973B7">
      <w:pPr>
        <w:pStyle w:val="Heading4"/>
        <w:numPr>
          <w:ilvl w:val="0"/>
          <w:numId w:val="27"/>
        </w:numPr>
        <w:suppressAutoHyphens/>
        <w:spacing w:before="240" w:after="60"/>
        <w:jc w:val="left"/>
        <w:rPr>
          <w:rFonts w:eastAsia="Arial"/>
          <w:b/>
          <w:sz w:val="22"/>
          <w:szCs w:val="22"/>
          <w:lang w:val="sv-SE"/>
        </w:rPr>
      </w:pPr>
      <w:r w:rsidRPr="00800DBC">
        <w:rPr>
          <w:i/>
          <w:sz w:val="22"/>
          <w:szCs w:val="22"/>
          <w:lang w:val="sv-SE"/>
        </w:rPr>
        <w:lastRenderedPageBreak/>
        <w:t>Tahap  pembekalan (pra pelatihan)</w:t>
      </w:r>
    </w:p>
    <w:p w:rsidR="00800DBC" w:rsidRPr="00800DBC" w:rsidRDefault="00800DBC" w:rsidP="00800DBC">
      <w:pPr>
        <w:pStyle w:val="Body"/>
        <w:spacing w:after="0" w:line="240" w:lineRule="auto"/>
        <w:ind w:left="360"/>
        <w:jc w:val="both"/>
        <w:rPr>
          <w:rFonts w:ascii="Arial" w:hAnsi="Arial" w:cs="Arial"/>
          <w:color w:val="auto"/>
          <w:lang w:val="sv-SE"/>
        </w:rPr>
      </w:pPr>
      <w:r w:rsidRPr="00800DBC">
        <w:rPr>
          <w:rFonts w:ascii="Arial" w:hAnsi="Arial" w:cs="Arial"/>
          <w:color w:val="auto"/>
          <w:lang w:val="sv-SE"/>
        </w:rPr>
        <w:t>Peserta-didik pada Semester 1 dan Semester 2 yang sedang melakukan kegiatan akademik MDU, MDK dan MKU, dapat diikutsertakan dalam pelatihan keprofesian sebagai ikutan (MPK-1).</w:t>
      </w:r>
    </w:p>
    <w:p w:rsidR="00800DBC" w:rsidRPr="00800DBC" w:rsidRDefault="00800DBC" w:rsidP="003973B7">
      <w:pPr>
        <w:pStyle w:val="Body"/>
        <w:numPr>
          <w:ilvl w:val="0"/>
          <w:numId w:val="27"/>
        </w:numPr>
        <w:spacing w:after="0" w:line="240" w:lineRule="auto"/>
        <w:jc w:val="both"/>
        <w:rPr>
          <w:rFonts w:ascii="Arial" w:eastAsia="Arial" w:hAnsi="Arial" w:cs="Arial"/>
          <w:color w:val="auto"/>
          <w:lang w:val="sv-SE"/>
        </w:rPr>
      </w:pPr>
      <w:r w:rsidRPr="00800DBC">
        <w:rPr>
          <w:rFonts w:ascii="Arial" w:hAnsi="Arial" w:cs="Arial"/>
          <w:b/>
          <w:i/>
          <w:color w:val="auto"/>
          <w:lang w:val="sv-SE"/>
        </w:rPr>
        <w:t>Tahap magang (junior)</w:t>
      </w:r>
      <w:r w:rsidRPr="00800DBC">
        <w:rPr>
          <w:rFonts w:ascii="Arial" w:hAnsi="Arial" w:cs="Arial"/>
          <w:b/>
          <w:i/>
          <w:color w:val="auto"/>
          <w:lang w:val="sv-SE"/>
        </w:rPr>
        <w:tab/>
      </w:r>
    </w:p>
    <w:p w:rsidR="00800DBC" w:rsidRPr="00800DBC" w:rsidRDefault="00800DBC" w:rsidP="00800DBC">
      <w:pPr>
        <w:pStyle w:val="Body"/>
        <w:spacing w:after="0" w:line="240" w:lineRule="auto"/>
        <w:ind w:left="360"/>
        <w:jc w:val="both"/>
        <w:rPr>
          <w:rFonts w:ascii="Arial" w:hAnsi="Arial" w:cs="Arial"/>
          <w:color w:val="auto"/>
          <w:lang w:val="sv-SE"/>
        </w:rPr>
      </w:pPr>
      <w:r w:rsidRPr="00800DBC">
        <w:rPr>
          <w:rFonts w:ascii="Arial" w:hAnsi="Arial" w:cs="Arial"/>
          <w:color w:val="auto"/>
          <w:lang w:val="sv-SE"/>
        </w:rPr>
        <w:t>Dapat dilaksanakan oleh peserta-didik yang telah selesai kegiatan akademik MDU, MDK dan MKU, dimulai paling cepat akhir Semester 2 atau awal Semester 3; selama kurang lebih 4 semester (akhir Semester 5) (MPK-2).</w:t>
      </w:r>
    </w:p>
    <w:p w:rsidR="00800DBC" w:rsidRPr="00800DBC" w:rsidRDefault="00800DBC" w:rsidP="003973B7">
      <w:pPr>
        <w:pStyle w:val="Body"/>
        <w:numPr>
          <w:ilvl w:val="0"/>
          <w:numId w:val="27"/>
        </w:numPr>
        <w:spacing w:after="0" w:line="240" w:lineRule="auto"/>
        <w:jc w:val="both"/>
        <w:rPr>
          <w:rFonts w:ascii="Arial" w:hAnsi="Arial" w:cs="Arial"/>
          <w:color w:val="auto"/>
          <w:lang w:val="sv-SE"/>
        </w:rPr>
      </w:pPr>
      <w:r w:rsidRPr="00800DBC">
        <w:rPr>
          <w:rFonts w:ascii="Arial" w:hAnsi="Arial" w:cs="Arial"/>
          <w:i/>
          <w:color w:val="auto"/>
          <w:lang w:val="sv-SE"/>
        </w:rPr>
        <w:t>Tahap mandiri  (senior)</w:t>
      </w:r>
    </w:p>
    <w:p w:rsidR="00800DBC" w:rsidRPr="00800DBC" w:rsidRDefault="00800DBC" w:rsidP="00800DBC">
      <w:pPr>
        <w:pStyle w:val="Body"/>
        <w:spacing w:after="0" w:line="240" w:lineRule="auto"/>
        <w:ind w:left="360"/>
        <w:jc w:val="both"/>
        <w:rPr>
          <w:rFonts w:ascii="Arial" w:hAnsi="Arial" w:cs="Arial"/>
          <w:color w:val="auto"/>
          <w:lang w:val="sv-SE"/>
        </w:rPr>
      </w:pPr>
      <w:r w:rsidRPr="00800DBC">
        <w:rPr>
          <w:rFonts w:ascii="Arial" w:hAnsi="Arial" w:cs="Arial"/>
          <w:color w:val="auto"/>
        </w:rPr>
        <w:t xml:space="preserve">Dilaksanakan </w:t>
      </w:r>
      <w:proofErr w:type="gramStart"/>
      <w:r w:rsidRPr="00800DBC">
        <w:rPr>
          <w:rFonts w:ascii="Arial" w:hAnsi="Arial" w:cs="Arial"/>
          <w:color w:val="auto"/>
        </w:rPr>
        <w:t>oleh  p</w:t>
      </w:r>
      <w:r w:rsidRPr="00800DBC">
        <w:rPr>
          <w:rFonts w:ascii="Arial" w:hAnsi="Arial" w:cs="Arial"/>
          <w:color w:val="auto"/>
          <w:lang w:val="sv-SE"/>
        </w:rPr>
        <w:t>eserta</w:t>
      </w:r>
      <w:proofErr w:type="gramEnd"/>
      <w:r w:rsidRPr="00800DBC">
        <w:rPr>
          <w:rFonts w:ascii="Arial" w:hAnsi="Arial" w:cs="Arial"/>
          <w:color w:val="auto"/>
          <w:lang w:val="sv-SE"/>
        </w:rPr>
        <w:t>-didik</w:t>
      </w:r>
      <w:r w:rsidRPr="00800DBC">
        <w:rPr>
          <w:rFonts w:ascii="Arial" w:hAnsi="Arial" w:cs="Arial"/>
          <w:color w:val="auto"/>
        </w:rPr>
        <w:t xml:space="preserve"> yang telah menyelesaikan tahap magang (akhir Semester 5 atau awal Semester 6) </w:t>
      </w:r>
      <w:r w:rsidRPr="00800DBC">
        <w:rPr>
          <w:rFonts w:ascii="Arial" w:hAnsi="Arial" w:cs="Arial"/>
          <w:color w:val="auto"/>
          <w:lang w:val="sv-SE"/>
        </w:rPr>
        <w:t>(MPK-3)</w:t>
      </w:r>
      <w:r w:rsidRPr="00800DBC">
        <w:rPr>
          <w:rFonts w:ascii="Arial" w:hAnsi="Arial" w:cs="Arial"/>
          <w:color w:val="auto"/>
        </w:rPr>
        <w:t xml:space="preserve">. </w:t>
      </w:r>
      <w:proofErr w:type="gramStart"/>
      <w:r w:rsidRPr="00800DBC">
        <w:rPr>
          <w:rFonts w:ascii="Arial" w:hAnsi="Arial" w:cs="Arial"/>
          <w:color w:val="auto"/>
        </w:rPr>
        <w:t>Namun pada pelaksanaannya pelatihan keprofesian bagi tahap pengayaan, magang dan mandiri ini tidak dapat dijadwalkan secara ketat, tergantung keadaan di setiap Institusi Pendidikan.</w:t>
      </w:r>
      <w:proofErr w:type="gramEnd"/>
      <w:r w:rsidRPr="00800DBC">
        <w:rPr>
          <w:rFonts w:ascii="Arial" w:hAnsi="Arial" w:cs="Arial"/>
          <w:color w:val="auto"/>
        </w:rPr>
        <w:t xml:space="preserve"> </w:t>
      </w:r>
      <w:r w:rsidRPr="00800DBC">
        <w:rPr>
          <w:rFonts w:ascii="Arial" w:hAnsi="Arial" w:cs="Arial"/>
          <w:color w:val="auto"/>
          <w:lang w:val="sv-SE"/>
        </w:rPr>
        <w:t>Tabel 3.2 menunjukkan pedoman umum pelaksanaan pencapaian MDU dan MDK dapat dilakukan pada semester 1-2, MKU pada semester 2-3, MKK-1 pada semester 2-4, MKK-2 pada semester 4-8, MPA-1 pada semester 2-4, MPA-2 pada semester 4-8 dan MPK  sudah dapat dimulai pada semester 2 sampai akhir semester 8.</w:t>
      </w:r>
    </w:p>
    <w:p w:rsidR="00800DBC" w:rsidRPr="00800DBC" w:rsidRDefault="00800DBC" w:rsidP="00800DBC">
      <w:pPr>
        <w:pStyle w:val="Body"/>
        <w:spacing w:after="0" w:line="240" w:lineRule="auto"/>
        <w:rPr>
          <w:rFonts w:ascii="Arial" w:eastAsia="Helvetica" w:hAnsi="Arial" w:cs="Arial"/>
          <w:b/>
          <w:bCs/>
          <w:color w:val="auto"/>
        </w:rPr>
      </w:pPr>
    </w:p>
    <w:p w:rsidR="00800DBC" w:rsidRPr="00800DBC" w:rsidRDefault="00800DBC" w:rsidP="00800DBC">
      <w:pPr>
        <w:pStyle w:val="Body"/>
        <w:spacing w:after="0" w:line="240" w:lineRule="auto"/>
        <w:jc w:val="both"/>
        <w:rPr>
          <w:rFonts w:ascii="Arial" w:hAnsi="Arial" w:cs="Arial"/>
          <w:color w:val="auto"/>
          <w:lang w:val="pt-PT"/>
        </w:rPr>
      </w:pPr>
      <w:r w:rsidRPr="00800DBC">
        <w:rPr>
          <w:rFonts w:ascii="Arial" w:hAnsi="Arial" w:cs="Arial"/>
          <w:color w:val="auto"/>
        </w:rPr>
        <w:t>Tujuan umum evaluasi hasil belajar adalah untuk mengetahui apakah peserta-didik telah mencapai kemampuan akademik profes</w:t>
      </w:r>
      <w:r w:rsidRPr="00800DBC">
        <w:rPr>
          <w:rFonts w:ascii="Arial" w:hAnsi="Arial" w:cs="Arial"/>
          <w:color w:val="auto"/>
          <w:lang w:val="pt-PT"/>
        </w:rPr>
        <w:t xml:space="preserve">ional sesuai </w:t>
      </w:r>
      <w:proofErr w:type="gramStart"/>
      <w:r w:rsidRPr="00800DBC">
        <w:rPr>
          <w:rFonts w:ascii="Arial" w:hAnsi="Arial" w:cs="Arial"/>
          <w:color w:val="auto"/>
          <w:lang w:val="pt-PT"/>
        </w:rPr>
        <w:t>dengan  kurikulum</w:t>
      </w:r>
      <w:proofErr w:type="gramEnd"/>
      <w:r w:rsidRPr="00800DBC">
        <w:rPr>
          <w:rFonts w:ascii="Arial" w:hAnsi="Arial" w:cs="Arial"/>
          <w:color w:val="auto"/>
          <w:lang w:val="pt-PT"/>
        </w:rPr>
        <w:t xml:space="preserve"> pendidikan.</w:t>
      </w:r>
    </w:p>
    <w:p w:rsidR="00800DBC" w:rsidRPr="00800DBC" w:rsidRDefault="00800DBC" w:rsidP="00800DBC">
      <w:pPr>
        <w:pStyle w:val="Body"/>
        <w:spacing w:after="0" w:line="240" w:lineRule="auto"/>
        <w:jc w:val="both"/>
        <w:rPr>
          <w:rFonts w:ascii="Arial" w:eastAsia="Arial" w:hAnsi="Arial" w:cs="Arial"/>
          <w:color w:val="auto"/>
          <w:lang w:val="pt-PT"/>
        </w:rPr>
      </w:pPr>
    </w:p>
    <w:p w:rsidR="00800DBC" w:rsidRPr="00800DBC" w:rsidRDefault="00800DBC" w:rsidP="00800DBC">
      <w:pPr>
        <w:pStyle w:val="Body"/>
        <w:spacing w:after="0" w:line="240" w:lineRule="auto"/>
        <w:jc w:val="both"/>
        <w:rPr>
          <w:rFonts w:ascii="Arial" w:eastAsia="Arial" w:hAnsi="Arial" w:cs="Arial"/>
          <w:color w:val="auto"/>
          <w:lang w:val="pt-PT"/>
        </w:rPr>
      </w:pPr>
      <w:r w:rsidRPr="00800DBC">
        <w:rPr>
          <w:rFonts w:ascii="Arial" w:hAnsi="Arial" w:cs="Arial"/>
          <w:color w:val="auto"/>
          <w:lang w:val="pt-PT"/>
        </w:rPr>
        <w:t>Secara garis besar evaluasi selama masa pendidikan dilaksanakan secara bertahap, berkala dan berkesinambungan. Evaluasi hasil belajar bersifat sumatif untuk menentukan keputusan di samping bersifat formatif untuk memberikan umpan balik kepada p</w:t>
      </w:r>
      <w:r w:rsidRPr="00800DBC">
        <w:rPr>
          <w:rFonts w:ascii="Arial" w:hAnsi="Arial" w:cs="Arial"/>
          <w:color w:val="auto"/>
        </w:rPr>
        <w:t xml:space="preserve">eserta-didik </w:t>
      </w:r>
      <w:r w:rsidRPr="00800DBC">
        <w:rPr>
          <w:rFonts w:ascii="Arial" w:hAnsi="Arial" w:cs="Arial"/>
          <w:color w:val="auto"/>
          <w:lang w:val="pt-PT"/>
        </w:rPr>
        <w:t>dan penyelenggara program. Setelah dinyatakan lulus semua evaluasi berkala, p</w:t>
      </w:r>
      <w:r w:rsidRPr="00800DBC">
        <w:rPr>
          <w:rFonts w:ascii="Arial" w:hAnsi="Arial" w:cs="Arial"/>
          <w:color w:val="auto"/>
        </w:rPr>
        <w:t>eserta-didik</w:t>
      </w:r>
      <w:r w:rsidRPr="00800DBC">
        <w:rPr>
          <w:rFonts w:ascii="Arial" w:hAnsi="Arial" w:cs="Arial"/>
          <w:color w:val="auto"/>
          <w:lang w:val="pt-PT"/>
        </w:rPr>
        <w:t xml:space="preserve"> diharuskan menempuh Evaluasi Nasional.</w:t>
      </w:r>
    </w:p>
    <w:p w:rsidR="00800DBC" w:rsidRPr="00800DBC" w:rsidRDefault="00800DBC" w:rsidP="00800DBC">
      <w:pPr>
        <w:pStyle w:val="Heading3"/>
        <w:rPr>
          <w:rFonts w:eastAsia="Arial"/>
          <w:sz w:val="22"/>
          <w:szCs w:val="22"/>
          <w:lang w:val="pt-PT"/>
        </w:rPr>
      </w:pPr>
      <w:r w:rsidRPr="00800DBC">
        <w:rPr>
          <w:rFonts w:eastAsia="Arial Unicode MS"/>
          <w:sz w:val="22"/>
          <w:szCs w:val="22"/>
          <w:lang w:val="pt-PT"/>
        </w:rPr>
        <w:t>Evaluasi hasil belajar menurut waktu pelaksanaannya terdiri atas:</w:t>
      </w:r>
    </w:p>
    <w:p w:rsidR="00800DBC" w:rsidRPr="00800DBC" w:rsidRDefault="00800DBC" w:rsidP="003973B7">
      <w:pPr>
        <w:pStyle w:val="ListParagraph"/>
        <w:numPr>
          <w:ilvl w:val="0"/>
          <w:numId w:val="27"/>
        </w:numPr>
        <w:suppressAutoHyphens/>
        <w:rPr>
          <w:rFonts w:eastAsia="Arial" w:cs="Arial"/>
          <w:sz w:val="22"/>
          <w:szCs w:val="22"/>
        </w:rPr>
      </w:pPr>
      <w:r w:rsidRPr="00800DBC">
        <w:rPr>
          <w:rFonts w:cs="Arial"/>
          <w:sz w:val="22"/>
          <w:szCs w:val="22"/>
        </w:rPr>
        <w:t>Evaluasi awal (</w:t>
      </w:r>
      <w:r w:rsidRPr="00800DBC">
        <w:rPr>
          <w:rFonts w:cs="Arial"/>
          <w:i/>
          <w:iCs/>
          <w:sz w:val="22"/>
          <w:szCs w:val="22"/>
        </w:rPr>
        <w:t>pre-assessment</w:t>
      </w:r>
      <w:r w:rsidRPr="00800DBC">
        <w:rPr>
          <w:rFonts w:cs="Arial"/>
          <w:sz w:val="22"/>
          <w:szCs w:val="22"/>
        </w:rPr>
        <w:t xml:space="preserve">). </w:t>
      </w:r>
    </w:p>
    <w:p w:rsidR="00800DBC" w:rsidRPr="00800DBC" w:rsidRDefault="00800DBC" w:rsidP="003973B7">
      <w:pPr>
        <w:pStyle w:val="ListParagraph"/>
        <w:numPr>
          <w:ilvl w:val="0"/>
          <w:numId w:val="27"/>
        </w:numPr>
        <w:suppressAutoHyphens/>
        <w:rPr>
          <w:rFonts w:eastAsia="Arial" w:cs="Arial"/>
          <w:sz w:val="22"/>
          <w:szCs w:val="22"/>
        </w:rPr>
      </w:pPr>
      <w:r w:rsidRPr="00800DBC">
        <w:rPr>
          <w:rFonts w:cs="Arial"/>
          <w:sz w:val="22"/>
          <w:szCs w:val="22"/>
        </w:rPr>
        <w:t>Dilakukan pada awal setiap modul/unit atau awal setiap tahap, umumnya bersifat formatif untuk mengetahui kemampuan atau materi yang belum dikuasai oleh peserta-didik.</w:t>
      </w:r>
    </w:p>
    <w:p w:rsidR="00800DBC" w:rsidRPr="00800DBC" w:rsidRDefault="00800DBC" w:rsidP="003973B7">
      <w:pPr>
        <w:pStyle w:val="ListParagraph"/>
        <w:numPr>
          <w:ilvl w:val="0"/>
          <w:numId w:val="27"/>
        </w:numPr>
        <w:suppressAutoHyphens/>
        <w:jc w:val="both"/>
        <w:rPr>
          <w:rFonts w:eastAsia="Arial" w:cs="Arial"/>
          <w:sz w:val="22"/>
          <w:szCs w:val="22"/>
          <w:lang w:val="sv-SE"/>
        </w:rPr>
      </w:pPr>
      <w:r w:rsidRPr="00800DBC">
        <w:rPr>
          <w:rFonts w:cs="Arial"/>
          <w:sz w:val="22"/>
          <w:szCs w:val="22"/>
          <w:lang w:val="sv-SE"/>
        </w:rPr>
        <w:t xml:space="preserve">Evaluasi modul/unit. </w:t>
      </w:r>
    </w:p>
    <w:p w:rsidR="00800DBC" w:rsidRPr="00800DBC" w:rsidRDefault="00800DBC" w:rsidP="003973B7">
      <w:pPr>
        <w:pStyle w:val="Body"/>
        <w:numPr>
          <w:ilvl w:val="0"/>
          <w:numId w:val="27"/>
        </w:numPr>
        <w:spacing w:after="0" w:line="240" w:lineRule="auto"/>
        <w:jc w:val="both"/>
        <w:rPr>
          <w:rFonts w:ascii="Arial" w:eastAsia="Arial" w:hAnsi="Arial" w:cs="Arial"/>
          <w:color w:val="auto"/>
          <w:lang w:val="sv-SE"/>
        </w:rPr>
      </w:pPr>
      <w:r w:rsidRPr="00800DBC">
        <w:rPr>
          <w:rFonts w:ascii="Arial" w:hAnsi="Arial" w:cs="Arial"/>
          <w:color w:val="auto"/>
          <w:lang w:val="sv-SE"/>
        </w:rPr>
        <w:t>Dilakukan pada  pertengahan dan pada akhir setiap modul/unit.</w:t>
      </w:r>
    </w:p>
    <w:p w:rsidR="00800DBC" w:rsidRPr="00800DBC" w:rsidRDefault="00800DBC" w:rsidP="003973B7">
      <w:pPr>
        <w:pStyle w:val="ListParagraph"/>
        <w:numPr>
          <w:ilvl w:val="0"/>
          <w:numId w:val="27"/>
        </w:numPr>
        <w:suppressAutoHyphens/>
        <w:jc w:val="both"/>
        <w:rPr>
          <w:rFonts w:eastAsia="Arial" w:cs="Arial"/>
          <w:sz w:val="22"/>
          <w:szCs w:val="22"/>
        </w:rPr>
      </w:pPr>
      <w:r w:rsidRPr="00800DBC">
        <w:rPr>
          <w:rFonts w:cs="Arial"/>
          <w:sz w:val="22"/>
          <w:szCs w:val="22"/>
        </w:rPr>
        <w:t xml:space="preserve">Evaluasi </w:t>
      </w:r>
      <w:proofErr w:type="gramStart"/>
      <w:r w:rsidRPr="00800DBC">
        <w:rPr>
          <w:rFonts w:cs="Arial"/>
          <w:sz w:val="22"/>
          <w:szCs w:val="22"/>
        </w:rPr>
        <w:t>tahapan .</w:t>
      </w:r>
      <w:proofErr w:type="gramEnd"/>
      <w:r w:rsidRPr="00800DBC">
        <w:rPr>
          <w:rFonts w:cs="Arial"/>
          <w:sz w:val="22"/>
          <w:szCs w:val="22"/>
        </w:rPr>
        <w:t xml:space="preserve"> </w:t>
      </w:r>
    </w:p>
    <w:p w:rsidR="00800DBC" w:rsidRPr="00800DBC" w:rsidRDefault="00800DBC" w:rsidP="003973B7">
      <w:pPr>
        <w:pStyle w:val="Body"/>
        <w:numPr>
          <w:ilvl w:val="0"/>
          <w:numId w:val="27"/>
        </w:numPr>
        <w:spacing w:after="0" w:line="240" w:lineRule="auto"/>
        <w:jc w:val="both"/>
        <w:rPr>
          <w:rFonts w:ascii="Arial" w:eastAsia="Arial" w:hAnsi="Arial" w:cs="Arial"/>
          <w:color w:val="auto"/>
        </w:rPr>
      </w:pPr>
      <w:r w:rsidRPr="00800DBC">
        <w:rPr>
          <w:rFonts w:ascii="Arial" w:hAnsi="Arial" w:cs="Arial"/>
          <w:color w:val="auto"/>
        </w:rPr>
        <w:t>Dilakukan pada akhir setiap tahapan (pembekalan, magang, mandiri)</w:t>
      </w:r>
    </w:p>
    <w:p w:rsidR="00800DBC" w:rsidRPr="00800DBC" w:rsidRDefault="00800DBC" w:rsidP="003973B7">
      <w:pPr>
        <w:pStyle w:val="ListParagraph"/>
        <w:numPr>
          <w:ilvl w:val="0"/>
          <w:numId w:val="27"/>
        </w:numPr>
        <w:suppressAutoHyphens/>
        <w:jc w:val="both"/>
        <w:rPr>
          <w:rFonts w:eastAsia="Arial" w:cs="Arial"/>
          <w:sz w:val="22"/>
          <w:szCs w:val="22"/>
        </w:rPr>
      </w:pPr>
      <w:r w:rsidRPr="00800DBC">
        <w:rPr>
          <w:rFonts w:cs="Arial"/>
          <w:sz w:val="22"/>
          <w:szCs w:val="22"/>
        </w:rPr>
        <w:t xml:space="preserve">Evaluasi berkesinambungan </w:t>
      </w:r>
      <w:r w:rsidRPr="00800DBC">
        <w:rPr>
          <w:rFonts w:cs="Arial"/>
          <w:i/>
          <w:iCs/>
          <w:sz w:val="22"/>
          <w:szCs w:val="22"/>
        </w:rPr>
        <w:t>(Continuous assessment)</w:t>
      </w:r>
      <w:r w:rsidRPr="00800DBC">
        <w:rPr>
          <w:rFonts w:cs="Arial"/>
          <w:sz w:val="22"/>
          <w:szCs w:val="22"/>
        </w:rPr>
        <w:t xml:space="preserve"> </w:t>
      </w:r>
    </w:p>
    <w:p w:rsidR="00800DBC" w:rsidRPr="00800DBC" w:rsidRDefault="00800DBC" w:rsidP="003973B7">
      <w:pPr>
        <w:pStyle w:val="ListParagraph"/>
        <w:numPr>
          <w:ilvl w:val="0"/>
          <w:numId w:val="27"/>
        </w:numPr>
        <w:suppressAutoHyphens/>
        <w:jc w:val="both"/>
        <w:rPr>
          <w:rFonts w:eastAsia="Arial" w:cs="Arial"/>
          <w:sz w:val="22"/>
          <w:szCs w:val="22"/>
        </w:rPr>
      </w:pPr>
      <w:r w:rsidRPr="00800DBC">
        <w:rPr>
          <w:rFonts w:cs="Arial"/>
          <w:sz w:val="22"/>
          <w:szCs w:val="22"/>
        </w:rPr>
        <w:t xml:space="preserve">Dilakukan melalui pemantauan terus </w:t>
      </w:r>
      <w:proofErr w:type="gramStart"/>
      <w:r w:rsidRPr="00800DBC">
        <w:rPr>
          <w:rFonts w:cs="Arial"/>
          <w:sz w:val="22"/>
          <w:szCs w:val="22"/>
        </w:rPr>
        <w:t>menerus  selama</w:t>
      </w:r>
      <w:proofErr w:type="gramEnd"/>
      <w:r w:rsidRPr="00800DBC">
        <w:rPr>
          <w:rFonts w:cs="Arial"/>
          <w:sz w:val="22"/>
          <w:szCs w:val="22"/>
        </w:rPr>
        <w:t xml:space="preserve"> proses pendidikan di modul/unit atau selama setiap tahap pendidikan.</w:t>
      </w:r>
    </w:p>
    <w:p w:rsidR="00800DBC" w:rsidRPr="00800DBC" w:rsidRDefault="00800DBC" w:rsidP="003973B7">
      <w:pPr>
        <w:pStyle w:val="ListParagraph"/>
        <w:numPr>
          <w:ilvl w:val="0"/>
          <w:numId w:val="27"/>
        </w:numPr>
        <w:suppressAutoHyphens/>
        <w:jc w:val="both"/>
        <w:rPr>
          <w:rFonts w:eastAsia="Arial" w:cs="Arial"/>
          <w:sz w:val="22"/>
          <w:szCs w:val="22"/>
        </w:rPr>
      </w:pPr>
      <w:r w:rsidRPr="00800DBC">
        <w:rPr>
          <w:rFonts w:cs="Arial"/>
          <w:sz w:val="22"/>
          <w:szCs w:val="22"/>
        </w:rPr>
        <w:t xml:space="preserve">Evaluasi akhir  Institusi </w:t>
      </w:r>
      <w:r w:rsidRPr="00800DBC">
        <w:rPr>
          <w:rFonts w:cs="Arial"/>
          <w:i/>
          <w:iCs/>
          <w:sz w:val="22"/>
          <w:szCs w:val="22"/>
        </w:rPr>
        <w:t>(final assessment)</w:t>
      </w:r>
      <w:r w:rsidRPr="00800DBC">
        <w:rPr>
          <w:rFonts w:cs="Arial"/>
          <w:sz w:val="22"/>
          <w:szCs w:val="22"/>
        </w:rPr>
        <w:t xml:space="preserve"> </w:t>
      </w:r>
    </w:p>
    <w:p w:rsidR="00800DBC" w:rsidRPr="00800DBC" w:rsidRDefault="00800DBC" w:rsidP="003973B7">
      <w:pPr>
        <w:pStyle w:val="ListParagraph"/>
        <w:numPr>
          <w:ilvl w:val="0"/>
          <w:numId w:val="27"/>
        </w:numPr>
        <w:suppressAutoHyphens/>
        <w:jc w:val="both"/>
        <w:rPr>
          <w:rFonts w:eastAsia="Arial" w:cs="Arial"/>
          <w:sz w:val="22"/>
          <w:szCs w:val="22"/>
        </w:rPr>
      </w:pPr>
      <w:r w:rsidRPr="00800DBC">
        <w:rPr>
          <w:rFonts w:cs="Arial"/>
          <w:sz w:val="22"/>
          <w:szCs w:val="22"/>
        </w:rPr>
        <w:t>Evaluasi akhir dilakukan setelah peserta-didik menyelesaikan semua kegiatan sebelum Evaluasi Nasional.</w:t>
      </w:r>
    </w:p>
    <w:p w:rsidR="00800DBC" w:rsidRPr="00800DBC" w:rsidRDefault="00800DBC" w:rsidP="003973B7">
      <w:pPr>
        <w:pStyle w:val="ListParagraph"/>
        <w:numPr>
          <w:ilvl w:val="0"/>
          <w:numId w:val="27"/>
        </w:numPr>
        <w:suppressAutoHyphens/>
        <w:jc w:val="both"/>
        <w:rPr>
          <w:rFonts w:eastAsia="Arial" w:cs="Arial"/>
          <w:sz w:val="22"/>
          <w:szCs w:val="22"/>
        </w:rPr>
      </w:pPr>
      <w:r w:rsidRPr="00800DBC">
        <w:rPr>
          <w:rFonts w:cs="Arial"/>
          <w:sz w:val="22"/>
          <w:szCs w:val="22"/>
        </w:rPr>
        <w:t>Evaluasi Nasional (</w:t>
      </w:r>
      <w:r w:rsidRPr="00800DBC">
        <w:rPr>
          <w:rFonts w:cs="Arial"/>
          <w:i/>
          <w:iCs/>
          <w:sz w:val="22"/>
          <w:szCs w:val="22"/>
        </w:rPr>
        <w:t>National Board of Examination</w:t>
      </w:r>
      <w:r w:rsidRPr="00800DBC">
        <w:rPr>
          <w:rFonts w:cs="Arial"/>
          <w:sz w:val="22"/>
          <w:szCs w:val="22"/>
        </w:rPr>
        <w:t>)</w:t>
      </w:r>
    </w:p>
    <w:p w:rsidR="00800DBC" w:rsidRPr="00800DBC" w:rsidRDefault="00800DBC" w:rsidP="003973B7">
      <w:pPr>
        <w:pStyle w:val="Body"/>
        <w:numPr>
          <w:ilvl w:val="0"/>
          <w:numId w:val="27"/>
        </w:numPr>
        <w:spacing w:after="0" w:line="240" w:lineRule="auto"/>
        <w:rPr>
          <w:rFonts w:ascii="Arial" w:hAnsi="Arial" w:cs="Arial"/>
          <w:color w:val="auto"/>
        </w:rPr>
      </w:pPr>
      <w:r w:rsidRPr="00800DBC">
        <w:rPr>
          <w:rFonts w:ascii="Arial" w:hAnsi="Arial" w:cs="Arial"/>
          <w:color w:val="auto"/>
        </w:rPr>
        <w:t xml:space="preserve">Dilakukan setelah melaksanakan dan </w:t>
      </w:r>
      <w:proofErr w:type="gramStart"/>
      <w:r w:rsidRPr="00800DBC">
        <w:rPr>
          <w:rFonts w:ascii="Arial" w:hAnsi="Arial" w:cs="Arial"/>
          <w:color w:val="auto"/>
        </w:rPr>
        <w:t>lulus</w:t>
      </w:r>
      <w:proofErr w:type="gramEnd"/>
      <w:r w:rsidRPr="00800DBC">
        <w:rPr>
          <w:rFonts w:ascii="Arial" w:hAnsi="Arial" w:cs="Arial"/>
          <w:color w:val="auto"/>
        </w:rPr>
        <w:t xml:space="preserve"> semua tugas kegiatan akademik dan pelatihan keprofesian dan telah lulus evaluasi akhir.</w:t>
      </w:r>
    </w:p>
    <w:p w:rsidR="00800DBC" w:rsidRPr="00800DBC" w:rsidRDefault="00800DBC" w:rsidP="00800DBC">
      <w:pPr>
        <w:pStyle w:val="Body"/>
        <w:spacing w:after="0" w:line="240" w:lineRule="auto"/>
        <w:rPr>
          <w:rFonts w:ascii="Arial" w:eastAsia="Helvetica" w:hAnsi="Arial" w:cs="Arial"/>
          <w:b/>
          <w:bCs/>
          <w:color w:val="auto"/>
        </w:rPr>
      </w:pPr>
    </w:p>
    <w:p w:rsidR="00800DBC" w:rsidRPr="00800DBC" w:rsidRDefault="00800DBC" w:rsidP="00800DBC">
      <w:pPr>
        <w:pStyle w:val="Body"/>
        <w:spacing w:after="0" w:line="240" w:lineRule="auto"/>
        <w:jc w:val="both"/>
        <w:rPr>
          <w:rFonts w:ascii="Arial" w:eastAsia="Arial" w:hAnsi="Arial" w:cs="Arial"/>
          <w:color w:val="auto"/>
        </w:rPr>
      </w:pPr>
      <w:r w:rsidRPr="00800DBC">
        <w:rPr>
          <w:rFonts w:ascii="Arial" w:hAnsi="Arial" w:cs="Arial"/>
          <w:color w:val="auto"/>
        </w:rPr>
        <w:t>Cara evaluasi (instrumen evaluasi) yang digunakan meliputi:</w:t>
      </w:r>
    </w:p>
    <w:p w:rsidR="00800DBC" w:rsidRPr="00800DBC" w:rsidRDefault="00800DBC" w:rsidP="003973B7">
      <w:pPr>
        <w:pStyle w:val="ListParagraph"/>
        <w:numPr>
          <w:ilvl w:val="0"/>
          <w:numId w:val="26"/>
        </w:numPr>
        <w:suppressAutoHyphens/>
        <w:jc w:val="both"/>
        <w:rPr>
          <w:rFonts w:eastAsia="Arial" w:cs="Arial"/>
          <w:sz w:val="22"/>
          <w:szCs w:val="22"/>
        </w:rPr>
      </w:pPr>
      <w:r w:rsidRPr="00800DBC">
        <w:rPr>
          <w:rFonts w:cs="Arial"/>
          <w:sz w:val="22"/>
          <w:szCs w:val="22"/>
        </w:rPr>
        <w:t>Ujian tulis</w:t>
      </w:r>
    </w:p>
    <w:p w:rsidR="00800DBC" w:rsidRPr="00800DBC" w:rsidRDefault="00800DBC" w:rsidP="003973B7">
      <w:pPr>
        <w:pStyle w:val="ListParagraph"/>
        <w:numPr>
          <w:ilvl w:val="0"/>
          <w:numId w:val="26"/>
        </w:numPr>
        <w:suppressAutoHyphens/>
        <w:jc w:val="both"/>
        <w:rPr>
          <w:rFonts w:eastAsia="Arial" w:cs="Arial"/>
          <w:sz w:val="22"/>
          <w:szCs w:val="22"/>
        </w:rPr>
      </w:pPr>
      <w:r w:rsidRPr="00800DBC">
        <w:rPr>
          <w:rFonts w:cs="Arial"/>
          <w:sz w:val="22"/>
          <w:szCs w:val="22"/>
        </w:rPr>
        <w:t>Ujian lisan/ujian praktek</w:t>
      </w:r>
    </w:p>
    <w:p w:rsidR="00800DBC" w:rsidRPr="00800DBC" w:rsidRDefault="00800DBC" w:rsidP="003973B7">
      <w:pPr>
        <w:pStyle w:val="ListParagraph"/>
        <w:numPr>
          <w:ilvl w:val="0"/>
          <w:numId w:val="26"/>
        </w:numPr>
        <w:rPr>
          <w:rFonts w:eastAsia="Arial Bold" w:cs="Arial"/>
          <w:sz w:val="22"/>
          <w:szCs w:val="22"/>
        </w:rPr>
      </w:pPr>
      <w:r w:rsidRPr="00800DBC">
        <w:rPr>
          <w:rFonts w:cs="Arial"/>
          <w:sz w:val="22"/>
          <w:szCs w:val="22"/>
        </w:rPr>
        <w:lastRenderedPageBreak/>
        <w:t xml:space="preserve">Pengamatan sehari-hari </w:t>
      </w:r>
      <w:r w:rsidRPr="00800DBC">
        <w:rPr>
          <w:rFonts w:cs="Arial"/>
          <w:iCs/>
          <w:sz w:val="22"/>
          <w:szCs w:val="22"/>
        </w:rPr>
        <w:t>(</w:t>
      </w:r>
      <w:r w:rsidRPr="00800DBC">
        <w:rPr>
          <w:rFonts w:cs="Arial"/>
          <w:i/>
          <w:iCs/>
          <w:sz w:val="22"/>
          <w:szCs w:val="22"/>
        </w:rPr>
        <w:t>continuous assessment</w:t>
      </w:r>
      <w:r w:rsidRPr="00800DBC">
        <w:rPr>
          <w:rFonts w:cs="Arial"/>
          <w:iCs/>
          <w:sz w:val="22"/>
          <w:szCs w:val="22"/>
        </w:rPr>
        <w:t>)</w:t>
      </w:r>
    </w:p>
    <w:p w:rsidR="00800DBC" w:rsidRPr="00800DBC" w:rsidRDefault="00800DBC" w:rsidP="00800DBC">
      <w:pPr>
        <w:widowControl w:val="0"/>
        <w:autoSpaceDE w:val="0"/>
        <w:autoSpaceDN w:val="0"/>
        <w:adjustRightInd w:val="0"/>
        <w:spacing w:line="200" w:lineRule="exact"/>
      </w:pPr>
    </w:p>
    <w:p w:rsidR="006A7038" w:rsidRDefault="006A7038">
      <w:pPr>
        <w:jc w:val="left"/>
        <w:rPr>
          <w:b/>
          <w:bCs/>
          <w:sz w:val="23"/>
          <w:szCs w:val="23"/>
        </w:rPr>
      </w:pPr>
      <w:r>
        <w:rPr>
          <w:b/>
          <w:bCs/>
          <w:sz w:val="23"/>
          <w:szCs w:val="23"/>
        </w:rPr>
        <w:br w:type="page"/>
      </w:r>
    </w:p>
    <w:p w:rsidR="00800DBC" w:rsidRPr="00800DBC" w:rsidRDefault="00800DBC" w:rsidP="00076CEF">
      <w:pPr>
        <w:widowControl w:val="0"/>
        <w:autoSpaceDE w:val="0"/>
        <w:autoSpaceDN w:val="0"/>
        <w:adjustRightInd w:val="0"/>
        <w:spacing w:line="239" w:lineRule="auto"/>
        <w:jc w:val="center"/>
      </w:pPr>
      <w:r w:rsidRPr="00800DBC">
        <w:rPr>
          <w:b/>
          <w:bCs/>
          <w:sz w:val="23"/>
          <w:szCs w:val="23"/>
        </w:rPr>
        <w:lastRenderedPageBreak/>
        <w:t>BAB II</w:t>
      </w:r>
    </w:p>
    <w:p w:rsidR="00800DBC" w:rsidRPr="00800DBC" w:rsidRDefault="00800DBC" w:rsidP="00800DBC">
      <w:pPr>
        <w:widowControl w:val="0"/>
        <w:autoSpaceDE w:val="0"/>
        <w:autoSpaceDN w:val="0"/>
        <w:adjustRightInd w:val="0"/>
        <w:spacing w:line="267" w:lineRule="exact"/>
      </w:pPr>
    </w:p>
    <w:p w:rsidR="00800DBC" w:rsidRPr="00800DBC" w:rsidRDefault="00800DBC" w:rsidP="00076CEF">
      <w:pPr>
        <w:widowControl w:val="0"/>
        <w:autoSpaceDE w:val="0"/>
        <w:autoSpaceDN w:val="0"/>
        <w:adjustRightInd w:val="0"/>
        <w:spacing w:line="239" w:lineRule="auto"/>
        <w:ind w:left="101"/>
        <w:jc w:val="center"/>
      </w:pPr>
      <w:r w:rsidRPr="00800DBC">
        <w:rPr>
          <w:b/>
          <w:bCs/>
        </w:rPr>
        <w:t>KARAKTERISTIK, KUALIFIKASI, DAN KURUN WAKTU PENYELESAIAN STUDI</w:t>
      </w:r>
    </w:p>
    <w:p w:rsidR="00800DBC" w:rsidRPr="00800DBC" w:rsidRDefault="00800DBC" w:rsidP="00800DBC">
      <w:pPr>
        <w:widowControl w:val="0"/>
        <w:autoSpaceDE w:val="0"/>
        <w:autoSpaceDN w:val="0"/>
        <w:adjustRightInd w:val="0"/>
        <w:spacing w:line="257" w:lineRule="exact"/>
      </w:pPr>
    </w:p>
    <w:p w:rsidR="00800DBC" w:rsidRPr="00800DBC" w:rsidRDefault="00800DBC" w:rsidP="003973B7">
      <w:pPr>
        <w:widowControl w:val="0"/>
        <w:numPr>
          <w:ilvl w:val="0"/>
          <w:numId w:val="19"/>
        </w:numPr>
        <w:tabs>
          <w:tab w:val="clear" w:pos="720"/>
          <w:tab w:val="num" w:pos="381"/>
        </w:tabs>
        <w:overflowPunct w:val="0"/>
        <w:autoSpaceDE w:val="0"/>
        <w:autoSpaceDN w:val="0"/>
        <w:adjustRightInd w:val="0"/>
        <w:spacing w:line="239" w:lineRule="auto"/>
        <w:ind w:left="381" w:hanging="381"/>
        <w:rPr>
          <w:b/>
          <w:bCs/>
          <w:sz w:val="23"/>
          <w:szCs w:val="23"/>
        </w:rPr>
      </w:pPr>
      <w:r w:rsidRPr="00800DBC">
        <w:rPr>
          <w:b/>
          <w:bCs/>
          <w:sz w:val="23"/>
          <w:szCs w:val="23"/>
        </w:rPr>
        <w:t xml:space="preserve">Karakteristik </w:t>
      </w:r>
    </w:p>
    <w:p w:rsidR="00800DBC" w:rsidRPr="00800DBC" w:rsidRDefault="00800DBC" w:rsidP="00800DBC">
      <w:pPr>
        <w:widowControl w:val="0"/>
        <w:autoSpaceDE w:val="0"/>
        <w:autoSpaceDN w:val="0"/>
        <w:adjustRightInd w:val="0"/>
        <w:spacing w:line="1" w:lineRule="exact"/>
        <w:rPr>
          <w:b/>
          <w:bCs/>
          <w:sz w:val="23"/>
          <w:szCs w:val="23"/>
        </w:rPr>
      </w:pPr>
    </w:p>
    <w:p w:rsidR="00800DBC" w:rsidRPr="00800DBC" w:rsidRDefault="00800DBC" w:rsidP="00800DBC">
      <w:pPr>
        <w:widowControl w:val="0"/>
        <w:autoSpaceDE w:val="0"/>
        <w:autoSpaceDN w:val="0"/>
        <w:adjustRightInd w:val="0"/>
        <w:spacing w:line="49" w:lineRule="exact"/>
      </w:pPr>
    </w:p>
    <w:p w:rsidR="00800DBC" w:rsidRPr="00800DBC" w:rsidRDefault="00800DBC" w:rsidP="00800DBC">
      <w:pPr>
        <w:pStyle w:val="Body"/>
        <w:rPr>
          <w:rFonts w:ascii="Arial" w:eastAsia="Arial Unicode MS" w:hAnsi="Arial" w:cs="Arial"/>
          <w:color w:val="auto"/>
        </w:rPr>
      </w:pPr>
      <w:r w:rsidRPr="00800DBC">
        <w:rPr>
          <w:rFonts w:ascii="Arial" w:eastAsia="Arial Unicode MS" w:hAnsi="Arial" w:cs="Arial"/>
          <w:color w:val="auto"/>
        </w:rPr>
        <w:t>Pendidikan Profesi Dokter Spesialis Anak mempunyai ciri keprofesian dan kemandirian sebagai berikut:</w:t>
      </w:r>
    </w:p>
    <w:p w:rsidR="00800DBC" w:rsidRPr="00800DBC" w:rsidRDefault="00800DBC" w:rsidP="003973B7">
      <w:pPr>
        <w:pStyle w:val="Body"/>
        <w:numPr>
          <w:ilvl w:val="0"/>
          <w:numId w:val="28"/>
        </w:numPr>
        <w:spacing w:after="0" w:line="240" w:lineRule="auto"/>
        <w:ind w:left="360"/>
        <w:rPr>
          <w:rFonts w:ascii="Arial" w:eastAsia="Arial Unicode MS" w:hAnsi="Arial" w:cs="Arial"/>
          <w:color w:val="auto"/>
        </w:rPr>
      </w:pPr>
      <w:r w:rsidRPr="00800DBC">
        <w:rPr>
          <w:rFonts w:ascii="Arial" w:eastAsia="Arial Unicode MS" w:hAnsi="Arial" w:cs="Arial"/>
          <w:b/>
          <w:color w:val="auto"/>
        </w:rPr>
        <w:t>Berkesinambungan</w:t>
      </w:r>
    </w:p>
    <w:p w:rsidR="00800DBC" w:rsidRPr="00800DBC" w:rsidRDefault="00800DBC" w:rsidP="00800DBC">
      <w:pPr>
        <w:pStyle w:val="Body"/>
        <w:spacing w:after="0" w:line="240" w:lineRule="auto"/>
        <w:ind w:left="360"/>
        <w:jc w:val="both"/>
        <w:rPr>
          <w:rFonts w:ascii="Arial" w:eastAsia="Arial Unicode MS" w:hAnsi="Arial" w:cs="Arial"/>
          <w:color w:val="auto"/>
        </w:rPr>
      </w:pPr>
      <w:r w:rsidRPr="00800DBC">
        <w:rPr>
          <w:rFonts w:ascii="Arial" w:eastAsia="Arial Unicode MS" w:hAnsi="Arial" w:cs="Arial"/>
          <w:color w:val="auto"/>
        </w:rPr>
        <w:t xml:space="preserve">Berkesinambungan dari Pendidikan Sarjana Kedokteran, Pendidikan Dokter, Pendidikan Magister Kedokteran Klinik, Pendidikan Dokter Spesialis, dan dapat diteruskan ke Pendidikan Doktor Kedokteran Klinik dan Pendidikan Dokter Spesialis Konsultan. </w:t>
      </w:r>
      <w:proofErr w:type="gramStart"/>
      <w:r w:rsidRPr="00800DBC">
        <w:rPr>
          <w:rFonts w:ascii="Arial" w:eastAsia="Arial Unicode MS" w:hAnsi="Arial" w:cs="Arial"/>
          <w:color w:val="auto"/>
        </w:rPr>
        <w:t xml:space="preserve">Hal ini berarti terdapat kesinambungan antara </w:t>
      </w:r>
      <w:r w:rsidRPr="00800DBC">
        <w:rPr>
          <w:rFonts w:ascii="Arial" w:eastAsia="Arial Unicode MS" w:hAnsi="Arial" w:cs="Arial"/>
          <w:i/>
          <w:color w:val="auto"/>
        </w:rPr>
        <w:t>First Professional Degree</w:t>
      </w:r>
      <w:r w:rsidRPr="00800DBC">
        <w:rPr>
          <w:rFonts w:ascii="Arial" w:eastAsia="Arial Unicode MS" w:hAnsi="Arial" w:cs="Arial"/>
          <w:color w:val="auto"/>
        </w:rPr>
        <w:t xml:space="preserve">, </w:t>
      </w:r>
      <w:r w:rsidRPr="00800DBC">
        <w:rPr>
          <w:rFonts w:ascii="Arial" w:eastAsia="Arial Unicode MS" w:hAnsi="Arial" w:cs="Arial"/>
          <w:i/>
          <w:color w:val="auto"/>
        </w:rPr>
        <w:t>Second Professional Degree dan Third Professional Degree</w:t>
      </w:r>
      <w:r w:rsidRPr="00800DBC">
        <w:rPr>
          <w:rFonts w:ascii="Arial" w:eastAsia="Arial Unicode MS" w:hAnsi="Arial" w:cs="Arial"/>
          <w:color w:val="auto"/>
        </w:rPr>
        <w:t>.</w:t>
      </w:r>
      <w:proofErr w:type="gramEnd"/>
      <w:r w:rsidRPr="00800DBC">
        <w:rPr>
          <w:rFonts w:ascii="Arial" w:eastAsia="Arial Unicode MS" w:hAnsi="Arial" w:cs="Arial"/>
          <w:color w:val="auto"/>
        </w:rPr>
        <w:t xml:space="preserve">  Pendidikan Profesi Dokter Spesialis Anak termasuk di dalamnya Pendidikan Magister Kedokteran Klinik IKA merupakan </w:t>
      </w:r>
      <w:proofErr w:type="gramStart"/>
      <w:r w:rsidRPr="00800DBC">
        <w:rPr>
          <w:rFonts w:ascii="Arial" w:eastAsia="Arial Unicode MS" w:hAnsi="Arial" w:cs="Arial"/>
          <w:color w:val="auto"/>
        </w:rPr>
        <w:t>jenjang  Pendidikan</w:t>
      </w:r>
      <w:proofErr w:type="gramEnd"/>
      <w:r w:rsidRPr="00800DBC">
        <w:rPr>
          <w:rFonts w:ascii="Arial" w:eastAsia="Arial Unicode MS" w:hAnsi="Arial" w:cs="Arial"/>
          <w:color w:val="auto"/>
        </w:rPr>
        <w:t xml:space="preserve"> </w:t>
      </w:r>
      <w:r w:rsidRPr="00800DBC">
        <w:rPr>
          <w:rFonts w:ascii="Arial" w:eastAsia="Arial Unicode MS" w:hAnsi="Arial" w:cs="Arial"/>
          <w:i/>
          <w:color w:val="auto"/>
        </w:rPr>
        <w:t>Second Professional Degree</w:t>
      </w:r>
      <w:r w:rsidRPr="00800DBC">
        <w:rPr>
          <w:rFonts w:ascii="Arial" w:eastAsia="Arial Unicode MS" w:hAnsi="Arial" w:cs="Arial"/>
          <w:color w:val="auto"/>
        </w:rPr>
        <w:t>.</w:t>
      </w:r>
    </w:p>
    <w:p w:rsidR="00800DBC" w:rsidRPr="00800DBC" w:rsidRDefault="00800DBC" w:rsidP="00800DBC">
      <w:pPr>
        <w:pStyle w:val="Body"/>
        <w:spacing w:after="0" w:line="240" w:lineRule="auto"/>
        <w:rPr>
          <w:rFonts w:ascii="Arial" w:eastAsia="Arial Unicode MS" w:hAnsi="Arial" w:cs="Arial"/>
          <w:color w:val="auto"/>
        </w:rPr>
      </w:pPr>
    </w:p>
    <w:p w:rsidR="00800DBC" w:rsidRPr="00800DBC" w:rsidRDefault="00800DBC" w:rsidP="003973B7">
      <w:pPr>
        <w:pStyle w:val="Body"/>
        <w:numPr>
          <w:ilvl w:val="0"/>
          <w:numId w:val="28"/>
        </w:numPr>
        <w:spacing w:after="0" w:line="240" w:lineRule="auto"/>
        <w:ind w:left="360"/>
        <w:rPr>
          <w:rFonts w:ascii="Arial" w:eastAsia="Arial Unicode MS" w:hAnsi="Arial" w:cs="Arial"/>
          <w:b/>
          <w:color w:val="auto"/>
        </w:rPr>
      </w:pPr>
      <w:r w:rsidRPr="00800DBC">
        <w:rPr>
          <w:rFonts w:ascii="Arial" w:eastAsia="Arial Unicode MS" w:hAnsi="Arial" w:cs="Arial"/>
          <w:b/>
          <w:color w:val="auto"/>
        </w:rPr>
        <w:t>Akademik-profesional.</w:t>
      </w:r>
    </w:p>
    <w:p w:rsidR="00800DBC" w:rsidRPr="00800DBC" w:rsidRDefault="00800DBC" w:rsidP="00800DBC">
      <w:pPr>
        <w:pStyle w:val="Body"/>
        <w:spacing w:after="0" w:line="240" w:lineRule="auto"/>
        <w:ind w:left="360"/>
        <w:jc w:val="both"/>
        <w:rPr>
          <w:rFonts w:ascii="Arial" w:eastAsia="Arial Unicode MS" w:hAnsi="Arial" w:cs="Arial"/>
          <w:color w:val="auto"/>
        </w:rPr>
      </w:pPr>
      <w:proofErr w:type="gramStart"/>
      <w:r w:rsidRPr="00800DBC">
        <w:rPr>
          <w:rFonts w:ascii="Arial" w:eastAsia="Arial Unicode MS" w:hAnsi="Arial" w:cs="Arial"/>
          <w:color w:val="auto"/>
        </w:rPr>
        <w:t>Perpaduan pendidikan akademik yang bercirikan pendalaman ilmu (magister) dan pendidikan profesi yang bercirikan pencapaian kemampuan profesi (spesialis) melalui pelatihan praktek keprofesian.</w:t>
      </w:r>
      <w:proofErr w:type="gramEnd"/>
    </w:p>
    <w:p w:rsidR="00800DBC" w:rsidRPr="00800DBC" w:rsidRDefault="00800DBC" w:rsidP="00800DBC">
      <w:pPr>
        <w:pStyle w:val="Body"/>
        <w:spacing w:after="0" w:line="240" w:lineRule="auto"/>
        <w:rPr>
          <w:rFonts w:ascii="Arial" w:eastAsia="Arial Unicode MS" w:hAnsi="Arial" w:cs="Arial"/>
          <w:color w:val="auto"/>
        </w:rPr>
      </w:pPr>
      <w:bookmarkStart w:id="10" w:name="_GoBack"/>
      <w:bookmarkEnd w:id="10"/>
    </w:p>
    <w:p w:rsidR="00800DBC" w:rsidRPr="00800DBC" w:rsidRDefault="00800DBC" w:rsidP="003973B7">
      <w:pPr>
        <w:pStyle w:val="Body"/>
        <w:numPr>
          <w:ilvl w:val="0"/>
          <w:numId w:val="28"/>
        </w:numPr>
        <w:spacing w:after="0" w:line="240" w:lineRule="auto"/>
        <w:ind w:left="360"/>
        <w:rPr>
          <w:rFonts w:ascii="Arial" w:eastAsia="Arial Unicode MS" w:hAnsi="Arial" w:cs="Arial"/>
          <w:b/>
          <w:color w:val="auto"/>
        </w:rPr>
      </w:pPr>
      <w:r w:rsidRPr="00800DBC">
        <w:rPr>
          <w:rFonts w:ascii="Arial" w:eastAsia="Arial Unicode MS" w:hAnsi="Arial" w:cs="Arial"/>
          <w:b/>
          <w:color w:val="auto"/>
        </w:rPr>
        <w:t>Belajar aktif</w:t>
      </w:r>
    </w:p>
    <w:p w:rsidR="00800DBC" w:rsidRPr="00800DBC" w:rsidRDefault="00800DBC" w:rsidP="00800DBC">
      <w:pPr>
        <w:pStyle w:val="Body"/>
        <w:spacing w:after="0" w:line="240" w:lineRule="auto"/>
        <w:ind w:left="360"/>
        <w:jc w:val="both"/>
        <w:rPr>
          <w:rFonts w:ascii="Arial" w:eastAsia="Arial Unicode MS" w:hAnsi="Arial" w:cs="Arial"/>
          <w:color w:val="auto"/>
        </w:rPr>
      </w:pPr>
      <w:proofErr w:type="gramStart"/>
      <w:r w:rsidRPr="00800DBC">
        <w:rPr>
          <w:rFonts w:ascii="Arial" w:eastAsia="Arial Unicode MS" w:hAnsi="Arial" w:cs="Arial"/>
          <w:color w:val="auto"/>
        </w:rPr>
        <w:t>Memakai kaidah pendidikan tinggi (</w:t>
      </w:r>
      <w:r w:rsidRPr="00800DBC">
        <w:rPr>
          <w:rFonts w:ascii="Arial" w:eastAsia="Arial Unicode MS" w:hAnsi="Arial" w:cs="Arial"/>
          <w:i/>
          <w:color w:val="auto"/>
        </w:rPr>
        <w:t>higher education</w:t>
      </w:r>
      <w:r w:rsidRPr="00800DBC">
        <w:rPr>
          <w:rFonts w:ascii="Arial" w:eastAsia="Arial Unicode MS" w:hAnsi="Arial" w:cs="Arial"/>
          <w:color w:val="auto"/>
        </w:rPr>
        <w:t>) yang bersifat pendidikan aktif dan mandiri dengan motivasi/kreativitas/integritas peserta-didik yang tinggi.</w:t>
      </w:r>
      <w:proofErr w:type="gramEnd"/>
      <w:r w:rsidRPr="00800DBC">
        <w:rPr>
          <w:rFonts w:ascii="Arial" w:eastAsia="Arial Unicode MS" w:hAnsi="Arial" w:cs="Arial"/>
          <w:color w:val="auto"/>
        </w:rPr>
        <w:t xml:space="preserve"> Proses pendidikan memakai pendekatan </w:t>
      </w:r>
      <w:r w:rsidRPr="00800DBC">
        <w:rPr>
          <w:rFonts w:ascii="Arial" w:eastAsia="Arial Unicode MS" w:hAnsi="Arial" w:cs="Arial"/>
          <w:i/>
          <w:color w:val="auto"/>
        </w:rPr>
        <w:t>student centered</w:t>
      </w:r>
      <w:r w:rsidRPr="00800DBC">
        <w:rPr>
          <w:rFonts w:ascii="Arial" w:eastAsia="Arial Unicode MS" w:hAnsi="Arial" w:cs="Arial"/>
          <w:color w:val="auto"/>
        </w:rPr>
        <w:t xml:space="preserve">, </w:t>
      </w:r>
      <w:r w:rsidRPr="00800DBC">
        <w:rPr>
          <w:rFonts w:ascii="Arial" w:eastAsia="Arial Unicode MS" w:hAnsi="Arial" w:cs="Arial"/>
          <w:i/>
          <w:color w:val="auto"/>
        </w:rPr>
        <w:t>problem solving oriented</w:t>
      </w:r>
      <w:r w:rsidRPr="00800DBC">
        <w:rPr>
          <w:rFonts w:ascii="Arial" w:eastAsia="Arial Unicode MS" w:hAnsi="Arial" w:cs="Arial"/>
          <w:color w:val="auto"/>
        </w:rPr>
        <w:t xml:space="preserve"> dan </w:t>
      </w:r>
      <w:r w:rsidRPr="00800DBC">
        <w:rPr>
          <w:rFonts w:ascii="Arial" w:eastAsia="Arial Unicode MS" w:hAnsi="Arial" w:cs="Arial"/>
          <w:i/>
          <w:color w:val="auto"/>
        </w:rPr>
        <w:t>self directed learning</w:t>
      </w:r>
      <w:r w:rsidRPr="00800DBC">
        <w:rPr>
          <w:rFonts w:ascii="Arial" w:eastAsia="Arial Unicode MS" w:hAnsi="Arial" w:cs="Arial"/>
          <w:color w:val="auto"/>
        </w:rPr>
        <w:t>; staf pengajar berperan dominan hanya sebagai fasilitator.</w:t>
      </w:r>
    </w:p>
    <w:p w:rsidR="00800DBC" w:rsidRPr="00800DBC" w:rsidRDefault="00800DBC" w:rsidP="00800DBC">
      <w:pPr>
        <w:pStyle w:val="Body"/>
        <w:spacing w:after="0" w:line="240" w:lineRule="auto"/>
        <w:jc w:val="both"/>
        <w:rPr>
          <w:rFonts w:ascii="Arial" w:eastAsia="Arial Unicode MS" w:hAnsi="Arial" w:cs="Arial"/>
          <w:color w:val="auto"/>
        </w:rPr>
      </w:pPr>
    </w:p>
    <w:p w:rsidR="00800DBC" w:rsidRPr="00800DBC" w:rsidRDefault="00800DBC" w:rsidP="003973B7">
      <w:pPr>
        <w:pStyle w:val="Body"/>
        <w:numPr>
          <w:ilvl w:val="0"/>
          <w:numId w:val="28"/>
        </w:numPr>
        <w:spacing w:after="0" w:line="240" w:lineRule="auto"/>
        <w:ind w:left="360"/>
        <w:rPr>
          <w:rFonts w:ascii="Arial" w:eastAsia="Arial Unicode MS" w:hAnsi="Arial" w:cs="Arial"/>
          <w:b/>
          <w:color w:val="auto"/>
        </w:rPr>
      </w:pPr>
      <w:r w:rsidRPr="00800DBC">
        <w:rPr>
          <w:rFonts w:ascii="Arial" w:eastAsia="Arial Unicode MS" w:hAnsi="Arial" w:cs="Arial"/>
          <w:b/>
          <w:color w:val="auto"/>
        </w:rPr>
        <w:t>Berdasarkan pencapaian kemampuan</w:t>
      </w:r>
    </w:p>
    <w:p w:rsidR="00800DBC" w:rsidRPr="00800DBC" w:rsidRDefault="00800DBC" w:rsidP="00800DBC">
      <w:pPr>
        <w:pStyle w:val="Body"/>
        <w:spacing w:after="0" w:line="240" w:lineRule="auto"/>
        <w:ind w:left="360"/>
        <w:rPr>
          <w:rFonts w:ascii="Arial" w:eastAsia="Arial Unicode MS" w:hAnsi="Arial" w:cs="Arial"/>
          <w:color w:val="auto"/>
        </w:rPr>
      </w:pPr>
      <w:r w:rsidRPr="00800DBC">
        <w:rPr>
          <w:rFonts w:ascii="Arial" w:eastAsia="Arial Unicode MS" w:hAnsi="Arial" w:cs="Arial"/>
          <w:color w:val="auto"/>
        </w:rPr>
        <w:t>Tujuan yang ingin dicapai ialah kemampuan (</w:t>
      </w:r>
      <w:r w:rsidRPr="00800DBC">
        <w:rPr>
          <w:rFonts w:ascii="Arial" w:eastAsia="Arial Unicode MS" w:hAnsi="Arial" w:cs="Arial"/>
          <w:i/>
          <w:color w:val="auto"/>
        </w:rPr>
        <w:t>competency</w:t>
      </w:r>
      <w:r w:rsidRPr="00800DBC">
        <w:rPr>
          <w:rFonts w:ascii="Arial" w:eastAsia="Arial Unicode MS" w:hAnsi="Arial" w:cs="Arial"/>
          <w:color w:val="auto"/>
        </w:rPr>
        <w:t>) dan kemahiran (</w:t>
      </w:r>
      <w:r w:rsidRPr="00800DBC">
        <w:rPr>
          <w:rFonts w:ascii="Arial" w:eastAsia="Arial Unicode MS" w:hAnsi="Arial" w:cs="Arial"/>
          <w:i/>
          <w:color w:val="auto"/>
        </w:rPr>
        <w:t>mastery</w:t>
      </w:r>
      <w:r w:rsidRPr="00800DBC">
        <w:rPr>
          <w:rFonts w:ascii="Arial" w:eastAsia="Arial Unicode MS" w:hAnsi="Arial" w:cs="Arial"/>
          <w:color w:val="auto"/>
        </w:rPr>
        <w:t xml:space="preserve">) yang didukung oleh </w:t>
      </w:r>
      <w:proofErr w:type="gramStart"/>
      <w:r w:rsidRPr="00800DBC">
        <w:rPr>
          <w:rFonts w:ascii="Arial" w:eastAsia="Arial Unicode MS" w:hAnsi="Arial" w:cs="Arial"/>
          <w:color w:val="auto"/>
        </w:rPr>
        <w:t>pengetahuan  akademik</w:t>
      </w:r>
      <w:proofErr w:type="gramEnd"/>
      <w:r w:rsidRPr="00800DBC">
        <w:rPr>
          <w:rFonts w:ascii="Arial" w:eastAsia="Arial Unicode MS" w:hAnsi="Arial" w:cs="Arial"/>
          <w:color w:val="auto"/>
        </w:rPr>
        <w:t xml:space="preserve"> yang kokoh.</w:t>
      </w:r>
    </w:p>
    <w:p w:rsidR="00800DBC" w:rsidRPr="00800DBC" w:rsidRDefault="00800DBC" w:rsidP="00800DBC">
      <w:pPr>
        <w:pStyle w:val="Body"/>
        <w:spacing w:after="0" w:line="240" w:lineRule="auto"/>
        <w:rPr>
          <w:rFonts w:ascii="Arial" w:eastAsia="Arial Unicode MS" w:hAnsi="Arial" w:cs="Arial"/>
          <w:color w:val="auto"/>
        </w:rPr>
      </w:pPr>
    </w:p>
    <w:p w:rsidR="00800DBC" w:rsidRPr="00800DBC" w:rsidRDefault="00800DBC" w:rsidP="003973B7">
      <w:pPr>
        <w:pStyle w:val="Body"/>
        <w:numPr>
          <w:ilvl w:val="0"/>
          <w:numId w:val="28"/>
        </w:numPr>
        <w:spacing w:after="0" w:line="240" w:lineRule="auto"/>
        <w:ind w:left="360"/>
        <w:rPr>
          <w:rFonts w:ascii="Arial" w:eastAsia="Arial Unicode MS" w:hAnsi="Arial" w:cs="Arial"/>
          <w:b/>
          <w:color w:val="auto"/>
        </w:rPr>
      </w:pPr>
      <w:r w:rsidRPr="00800DBC">
        <w:rPr>
          <w:rFonts w:ascii="Arial" w:eastAsia="Arial Unicode MS" w:hAnsi="Arial" w:cs="Arial"/>
          <w:b/>
          <w:color w:val="auto"/>
        </w:rPr>
        <w:t>Pencapaian kemampuan individu</w:t>
      </w:r>
    </w:p>
    <w:p w:rsidR="00800DBC" w:rsidRPr="00800DBC" w:rsidRDefault="00800DBC" w:rsidP="00800DBC">
      <w:pPr>
        <w:pStyle w:val="Body"/>
        <w:spacing w:after="0" w:line="240" w:lineRule="auto"/>
        <w:ind w:left="360"/>
        <w:rPr>
          <w:rFonts w:ascii="Arial" w:eastAsia="Arial Unicode MS" w:hAnsi="Arial" w:cs="Arial"/>
          <w:color w:val="auto"/>
        </w:rPr>
      </w:pPr>
      <w:proofErr w:type="gramStart"/>
      <w:r w:rsidRPr="00800DBC">
        <w:rPr>
          <w:rFonts w:ascii="Arial" w:eastAsia="Arial Unicode MS" w:hAnsi="Arial" w:cs="Arial"/>
          <w:color w:val="auto"/>
        </w:rPr>
        <w:t>Kemampuan yang dicapai merupakan kemampuan setiap individu peserta-didik; oleh karena itu setiap kegiatan baik pendalaman akademik maupun pelatihan keprofesian dicatat dan dievaluasi sebagai prestasi individu (dalam log book).</w:t>
      </w:r>
      <w:proofErr w:type="gramEnd"/>
    </w:p>
    <w:p w:rsidR="00800DBC" w:rsidRPr="00800DBC" w:rsidRDefault="00800DBC" w:rsidP="00800DBC">
      <w:pPr>
        <w:pStyle w:val="Body"/>
        <w:spacing w:after="0" w:line="240" w:lineRule="auto"/>
        <w:rPr>
          <w:rFonts w:ascii="Arial" w:eastAsia="Arial Unicode MS" w:hAnsi="Arial" w:cs="Arial"/>
          <w:color w:val="auto"/>
        </w:rPr>
      </w:pPr>
    </w:p>
    <w:p w:rsidR="00800DBC" w:rsidRPr="00800DBC" w:rsidRDefault="00800DBC" w:rsidP="003973B7">
      <w:pPr>
        <w:pStyle w:val="Body"/>
        <w:numPr>
          <w:ilvl w:val="0"/>
          <w:numId w:val="28"/>
        </w:numPr>
        <w:spacing w:after="0" w:line="240" w:lineRule="auto"/>
        <w:ind w:left="360"/>
        <w:rPr>
          <w:rFonts w:ascii="Arial" w:eastAsia="Arial Unicode MS" w:hAnsi="Arial" w:cs="Arial"/>
          <w:b/>
          <w:color w:val="auto"/>
        </w:rPr>
      </w:pPr>
      <w:r w:rsidRPr="00800DBC">
        <w:rPr>
          <w:rFonts w:ascii="Arial" w:eastAsia="Arial Unicode MS" w:hAnsi="Arial" w:cs="Arial"/>
          <w:b/>
          <w:color w:val="auto"/>
        </w:rPr>
        <w:t>Sekuensial</w:t>
      </w:r>
    </w:p>
    <w:p w:rsidR="00800DBC" w:rsidRPr="00800DBC" w:rsidRDefault="00800DBC" w:rsidP="00800DBC">
      <w:pPr>
        <w:pStyle w:val="Body"/>
        <w:spacing w:after="0" w:line="240" w:lineRule="auto"/>
        <w:ind w:left="360"/>
        <w:rPr>
          <w:rFonts w:ascii="Arial" w:eastAsia="Arial Unicode MS" w:hAnsi="Arial" w:cs="Arial"/>
          <w:color w:val="auto"/>
        </w:rPr>
      </w:pPr>
      <w:r w:rsidRPr="00800DBC">
        <w:rPr>
          <w:rFonts w:ascii="Arial" w:eastAsia="Arial Unicode MS" w:hAnsi="Arial" w:cs="Arial"/>
          <w:color w:val="auto"/>
        </w:rPr>
        <w:t xml:space="preserve">Strategi proses pembelajaran, supervisi dan evaluasi disusun secara sekuensial dan berjenjang: </w:t>
      </w:r>
    </w:p>
    <w:p w:rsidR="00800DBC" w:rsidRPr="00800DBC" w:rsidRDefault="00800DBC" w:rsidP="00800DBC">
      <w:pPr>
        <w:pStyle w:val="Body"/>
        <w:spacing w:after="0" w:line="240" w:lineRule="auto"/>
        <w:ind w:left="1440"/>
        <w:rPr>
          <w:rFonts w:ascii="Arial" w:eastAsia="Arial Unicode MS" w:hAnsi="Arial" w:cs="Arial"/>
          <w:color w:val="auto"/>
        </w:rPr>
      </w:pPr>
      <w:r w:rsidRPr="00800DBC">
        <w:rPr>
          <w:rFonts w:ascii="Arial" w:eastAsia="Arial Unicode MS" w:hAnsi="Arial" w:cs="Arial"/>
          <w:color w:val="auto"/>
        </w:rPr>
        <w:t>•Tahap I</w:t>
      </w:r>
      <w:r w:rsidRPr="00800DBC">
        <w:rPr>
          <w:rFonts w:ascii="Arial" w:eastAsia="Arial Unicode MS" w:hAnsi="Arial" w:cs="Arial"/>
          <w:color w:val="auto"/>
        </w:rPr>
        <w:tab/>
      </w:r>
      <w:r w:rsidRPr="00800DBC">
        <w:rPr>
          <w:rFonts w:ascii="Arial" w:eastAsia="Arial Unicode MS" w:hAnsi="Arial" w:cs="Arial"/>
          <w:color w:val="auto"/>
        </w:rPr>
        <w:tab/>
        <w:t>: Tahap pembekalan</w:t>
      </w:r>
    </w:p>
    <w:p w:rsidR="00800DBC" w:rsidRPr="00800DBC" w:rsidRDefault="00800DBC" w:rsidP="00800DBC">
      <w:pPr>
        <w:pStyle w:val="Body"/>
        <w:spacing w:after="0" w:line="240" w:lineRule="auto"/>
        <w:ind w:left="1440"/>
        <w:rPr>
          <w:rFonts w:ascii="Arial" w:eastAsia="Arial Unicode MS" w:hAnsi="Arial" w:cs="Arial"/>
          <w:color w:val="auto"/>
        </w:rPr>
      </w:pPr>
      <w:r w:rsidRPr="00800DBC">
        <w:rPr>
          <w:rFonts w:ascii="Arial" w:eastAsia="Arial Unicode MS" w:hAnsi="Arial" w:cs="Arial"/>
          <w:color w:val="auto"/>
        </w:rPr>
        <w:t>•Tahap II</w:t>
      </w:r>
      <w:r w:rsidRPr="00800DBC">
        <w:rPr>
          <w:rFonts w:ascii="Arial" w:eastAsia="Arial Unicode MS" w:hAnsi="Arial" w:cs="Arial"/>
          <w:color w:val="auto"/>
        </w:rPr>
        <w:tab/>
      </w:r>
      <w:r w:rsidRPr="00800DBC">
        <w:rPr>
          <w:rFonts w:ascii="Arial" w:eastAsia="Arial Unicode MS" w:hAnsi="Arial" w:cs="Arial"/>
          <w:color w:val="auto"/>
        </w:rPr>
        <w:tab/>
        <w:t>: Tahap magang</w:t>
      </w:r>
    </w:p>
    <w:p w:rsidR="00800DBC" w:rsidRPr="00800DBC" w:rsidRDefault="00800DBC" w:rsidP="00800DBC">
      <w:pPr>
        <w:pStyle w:val="Body"/>
        <w:spacing w:after="0" w:line="240" w:lineRule="auto"/>
        <w:ind w:left="1440"/>
        <w:rPr>
          <w:rFonts w:ascii="Arial" w:eastAsia="Arial Unicode MS" w:hAnsi="Arial" w:cs="Arial"/>
          <w:color w:val="auto"/>
        </w:rPr>
      </w:pPr>
      <w:r w:rsidRPr="00800DBC">
        <w:rPr>
          <w:rFonts w:ascii="Arial" w:eastAsia="Arial Unicode MS" w:hAnsi="Arial" w:cs="Arial"/>
          <w:color w:val="auto"/>
        </w:rPr>
        <w:t>•Tahap III</w:t>
      </w:r>
      <w:r w:rsidRPr="00800DBC">
        <w:rPr>
          <w:rFonts w:ascii="Arial" w:eastAsia="Arial Unicode MS" w:hAnsi="Arial" w:cs="Arial"/>
          <w:color w:val="auto"/>
        </w:rPr>
        <w:tab/>
      </w:r>
      <w:r w:rsidRPr="00800DBC">
        <w:rPr>
          <w:rFonts w:ascii="Arial" w:eastAsia="Arial Unicode MS" w:hAnsi="Arial" w:cs="Arial"/>
          <w:color w:val="auto"/>
        </w:rPr>
        <w:tab/>
        <w:t>: Tahap mandiri</w:t>
      </w:r>
    </w:p>
    <w:p w:rsidR="00800DBC" w:rsidRPr="00800DBC" w:rsidRDefault="00800DBC" w:rsidP="00800DBC">
      <w:pPr>
        <w:pStyle w:val="Body"/>
        <w:spacing w:after="0" w:line="240" w:lineRule="auto"/>
        <w:ind w:left="360"/>
        <w:rPr>
          <w:rFonts w:ascii="Arial" w:eastAsia="Arial Unicode MS" w:hAnsi="Arial" w:cs="Arial"/>
          <w:color w:val="auto"/>
        </w:rPr>
      </w:pPr>
    </w:p>
    <w:p w:rsidR="00800DBC" w:rsidRPr="00800DBC" w:rsidRDefault="00800DBC" w:rsidP="003973B7">
      <w:pPr>
        <w:pStyle w:val="Body"/>
        <w:numPr>
          <w:ilvl w:val="0"/>
          <w:numId w:val="28"/>
        </w:numPr>
        <w:spacing w:after="0" w:line="240" w:lineRule="auto"/>
        <w:ind w:left="284"/>
        <w:rPr>
          <w:rFonts w:ascii="Arial" w:eastAsia="Arial Unicode MS" w:hAnsi="Arial" w:cs="Arial"/>
          <w:color w:val="auto"/>
        </w:rPr>
      </w:pPr>
      <w:r w:rsidRPr="00800DBC">
        <w:rPr>
          <w:rFonts w:ascii="Arial" w:eastAsia="Arial Unicode MS" w:hAnsi="Arial" w:cs="Arial"/>
          <w:b/>
          <w:color w:val="auto"/>
        </w:rPr>
        <w:t>Prasyarat</w:t>
      </w:r>
    </w:p>
    <w:p w:rsidR="00800DBC" w:rsidRPr="00800DBC" w:rsidRDefault="00800DBC" w:rsidP="00800DBC">
      <w:pPr>
        <w:pStyle w:val="Body"/>
        <w:spacing w:after="0" w:line="240" w:lineRule="auto"/>
        <w:rPr>
          <w:rFonts w:ascii="Arial" w:eastAsia="Arial Unicode MS" w:hAnsi="Arial" w:cs="Arial"/>
          <w:color w:val="auto"/>
        </w:rPr>
      </w:pPr>
      <w:r w:rsidRPr="00800DBC">
        <w:rPr>
          <w:rFonts w:ascii="Arial" w:eastAsia="Arial Unicode MS" w:hAnsi="Arial" w:cs="Arial"/>
          <w:color w:val="auto"/>
        </w:rPr>
        <w:t xml:space="preserve">     </w:t>
      </w:r>
      <w:proofErr w:type="gramStart"/>
      <w:r w:rsidRPr="00800DBC">
        <w:rPr>
          <w:rFonts w:ascii="Arial" w:eastAsia="Arial Unicode MS" w:hAnsi="Arial" w:cs="Arial"/>
          <w:color w:val="auto"/>
        </w:rPr>
        <w:t>Setiap tahap merupakan prasyarat untuk mengikuti tahap berikutnya.</w:t>
      </w:r>
      <w:proofErr w:type="gramEnd"/>
    </w:p>
    <w:p w:rsidR="00800DBC" w:rsidRPr="00800DBC" w:rsidRDefault="00800DBC" w:rsidP="00800DBC">
      <w:pPr>
        <w:pStyle w:val="Body"/>
        <w:spacing w:after="0" w:line="240" w:lineRule="auto"/>
        <w:rPr>
          <w:rFonts w:ascii="Arial" w:eastAsia="Arial Unicode MS" w:hAnsi="Arial" w:cs="Arial"/>
          <w:color w:val="auto"/>
        </w:rPr>
      </w:pPr>
    </w:p>
    <w:p w:rsidR="00800DBC" w:rsidRPr="00800DBC" w:rsidRDefault="00800DBC" w:rsidP="003973B7">
      <w:pPr>
        <w:pStyle w:val="Body"/>
        <w:numPr>
          <w:ilvl w:val="0"/>
          <w:numId w:val="28"/>
        </w:numPr>
        <w:spacing w:after="0" w:line="240" w:lineRule="auto"/>
        <w:ind w:left="284"/>
        <w:rPr>
          <w:rFonts w:ascii="Arial" w:eastAsia="Arial Unicode MS" w:hAnsi="Arial" w:cs="Arial"/>
          <w:color w:val="auto"/>
        </w:rPr>
      </w:pPr>
      <w:r w:rsidRPr="00800DBC">
        <w:rPr>
          <w:rFonts w:ascii="Arial" w:eastAsia="Arial Unicode MS" w:hAnsi="Arial" w:cs="Arial"/>
          <w:b/>
          <w:color w:val="auto"/>
        </w:rPr>
        <w:t>Terpadu dan terintegrasi</w:t>
      </w:r>
    </w:p>
    <w:p w:rsidR="00800DBC" w:rsidRPr="00800DBC" w:rsidRDefault="00800DBC" w:rsidP="00800DBC">
      <w:pPr>
        <w:pStyle w:val="Body"/>
        <w:spacing w:after="0" w:line="240" w:lineRule="auto"/>
        <w:ind w:left="284"/>
        <w:jc w:val="both"/>
        <w:rPr>
          <w:rFonts w:ascii="Arial" w:eastAsia="Arial Unicode MS" w:hAnsi="Arial" w:cs="Arial"/>
          <w:color w:val="auto"/>
        </w:rPr>
      </w:pPr>
      <w:r w:rsidRPr="00800DBC">
        <w:rPr>
          <w:rFonts w:ascii="Arial" w:eastAsia="Arial Unicode MS" w:hAnsi="Arial" w:cs="Arial"/>
          <w:color w:val="auto"/>
        </w:rPr>
        <w:lastRenderedPageBreak/>
        <w:t>Proses pelatihan keprofesian dilaksanakan secara komprehensif (integrated teaching) dengan mengelompokkan materi pendidikan dan/atau kompetensi yang ingin dicapai dalam modul-modul.</w:t>
      </w:r>
    </w:p>
    <w:p w:rsidR="00800DBC" w:rsidRPr="00800DBC" w:rsidRDefault="00800DBC" w:rsidP="00800DBC">
      <w:pPr>
        <w:pStyle w:val="Body"/>
        <w:spacing w:after="0" w:line="240" w:lineRule="auto"/>
        <w:rPr>
          <w:rFonts w:ascii="Arial" w:eastAsia="Arial Unicode MS" w:hAnsi="Arial" w:cs="Arial"/>
          <w:color w:val="auto"/>
        </w:rPr>
      </w:pPr>
    </w:p>
    <w:p w:rsidR="00800DBC" w:rsidRPr="00800DBC" w:rsidRDefault="00800DBC" w:rsidP="003973B7">
      <w:pPr>
        <w:pStyle w:val="Body"/>
        <w:numPr>
          <w:ilvl w:val="0"/>
          <w:numId w:val="28"/>
        </w:numPr>
        <w:spacing w:after="0" w:line="240" w:lineRule="auto"/>
        <w:ind w:left="360"/>
        <w:rPr>
          <w:rFonts w:ascii="Arial" w:eastAsia="Arial Unicode MS" w:hAnsi="Arial" w:cs="Arial"/>
          <w:b/>
          <w:color w:val="auto"/>
        </w:rPr>
      </w:pPr>
      <w:r w:rsidRPr="00800DBC">
        <w:rPr>
          <w:rFonts w:ascii="Arial" w:eastAsia="Arial Unicode MS" w:hAnsi="Arial" w:cs="Arial"/>
          <w:b/>
          <w:color w:val="auto"/>
        </w:rPr>
        <w:t>Sistem matriks</w:t>
      </w:r>
    </w:p>
    <w:p w:rsidR="00800DBC" w:rsidRPr="00800DBC" w:rsidRDefault="00800DBC" w:rsidP="00800DBC">
      <w:pPr>
        <w:pStyle w:val="Body"/>
        <w:spacing w:after="0" w:line="240" w:lineRule="auto"/>
        <w:ind w:left="360"/>
        <w:jc w:val="both"/>
        <w:rPr>
          <w:rFonts w:ascii="Arial" w:eastAsia="Arial Unicode MS" w:hAnsi="Arial" w:cs="Arial"/>
          <w:color w:val="auto"/>
        </w:rPr>
      </w:pPr>
      <w:r w:rsidRPr="00800DBC">
        <w:rPr>
          <w:rFonts w:ascii="Arial" w:eastAsia="Arial Unicode MS" w:hAnsi="Arial" w:cs="Arial"/>
          <w:color w:val="auto"/>
        </w:rPr>
        <w:t xml:space="preserve">Jenis, distribusi dan variasi kegiatan peserta-didik dalam pelatihan keprofesian dan pendalaman akademik disusun secara formal dalam matriks agar setiap peserta-didik mendapat kesempatan yang </w:t>
      </w:r>
      <w:proofErr w:type="gramStart"/>
      <w:r w:rsidRPr="00800DBC">
        <w:rPr>
          <w:rFonts w:ascii="Arial" w:eastAsia="Arial Unicode MS" w:hAnsi="Arial" w:cs="Arial"/>
          <w:color w:val="auto"/>
        </w:rPr>
        <w:t>sama</w:t>
      </w:r>
      <w:proofErr w:type="gramEnd"/>
      <w:r w:rsidRPr="00800DBC">
        <w:rPr>
          <w:rFonts w:ascii="Arial" w:eastAsia="Arial Unicode MS" w:hAnsi="Arial" w:cs="Arial"/>
          <w:color w:val="auto"/>
        </w:rPr>
        <w:t>.</w:t>
      </w:r>
    </w:p>
    <w:p w:rsidR="00800DBC" w:rsidRPr="00800DBC" w:rsidRDefault="00800DBC" w:rsidP="00800DBC">
      <w:pPr>
        <w:pStyle w:val="Body"/>
        <w:spacing w:after="0" w:line="240" w:lineRule="auto"/>
        <w:jc w:val="both"/>
        <w:rPr>
          <w:rFonts w:ascii="Arial" w:eastAsia="Arial Unicode MS" w:hAnsi="Arial" w:cs="Arial"/>
          <w:color w:val="auto"/>
        </w:rPr>
      </w:pPr>
    </w:p>
    <w:p w:rsidR="00800DBC" w:rsidRPr="00800DBC" w:rsidRDefault="00800DBC" w:rsidP="003973B7">
      <w:pPr>
        <w:pStyle w:val="Body"/>
        <w:numPr>
          <w:ilvl w:val="0"/>
          <w:numId w:val="28"/>
        </w:numPr>
        <w:spacing w:after="0" w:line="240" w:lineRule="auto"/>
        <w:ind w:left="360"/>
        <w:rPr>
          <w:rFonts w:ascii="Arial" w:eastAsia="Arial Unicode MS" w:hAnsi="Arial" w:cs="Arial"/>
          <w:b/>
          <w:color w:val="auto"/>
        </w:rPr>
      </w:pPr>
      <w:r w:rsidRPr="00800DBC">
        <w:rPr>
          <w:rFonts w:ascii="Arial" w:eastAsia="Arial Unicode MS" w:hAnsi="Arial" w:cs="Arial"/>
          <w:b/>
          <w:color w:val="auto"/>
        </w:rPr>
        <w:t>Jaringan sumber pembelajaran</w:t>
      </w:r>
    </w:p>
    <w:p w:rsidR="00800DBC" w:rsidRPr="00800DBC" w:rsidRDefault="00800DBC" w:rsidP="00800DBC">
      <w:pPr>
        <w:ind w:left="360"/>
        <w:rPr>
          <w:rFonts w:eastAsia="Arial Unicode MS"/>
        </w:rPr>
      </w:pPr>
      <w:r w:rsidRPr="00800DBC">
        <w:rPr>
          <w:rFonts w:eastAsia="Arial Unicode MS"/>
        </w:rPr>
        <w:t xml:space="preserve">Agar proses pendidikan menjadi efektif dan efisien dipakai Sumber Daya Manusia dan lahan jaringan belajar yang luas seperti kerjasama dengan Institusi Pendidikan </w:t>
      </w:r>
      <w:proofErr w:type="gramStart"/>
      <w:r w:rsidRPr="00800DBC">
        <w:rPr>
          <w:rFonts w:eastAsia="Arial Unicode MS"/>
        </w:rPr>
        <w:t>lain</w:t>
      </w:r>
      <w:proofErr w:type="gramEnd"/>
      <w:r w:rsidRPr="00800DBC">
        <w:rPr>
          <w:rFonts w:eastAsia="Arial Unicode MS"/>
        </w:rPr>
        <w:t>, RS Jejaring, Laboratorium Jejaring, dan sebagainya.</w:t>
      </w:r>
    </w:p>
    <w:p w:rsidR="00800DBC" w:rsidRPr="00800DBC" w:rsidRDefault="00800DBC" w:rsidP="00800DBC">
      <w:pPr>
        <w:widowControl w:val="0"/>
        <w:overflowPunct w:val="0"/>
        <w:autoSpaceDE w:val="0"/>
        <w:autoSpaceDN w:val="0"/>
        <w:adjustRightInd w:val="0"/>
        <w:spacing w:line="234" w:lineRule="auto"/>
        <w:ind w:left="1"/>
      </w:pPr>
      <w:r w:rsidRPr="00800DBC">
        <w:rPr>
          <w:sz w:val="23"/>
          <w:szCs w:val="23"/>
        </w:rPr>
        <w:t>.</w:t>
      </w:r>
    </w:p>
    <w:p w:rsidR="00800DBC" w:rsidRPr="00800DBC" w:rsidRDefault="00800DBC" w:rsidP="00800DBC">
      <w:pPr>
        <w:widowControl w:val="0"/>
        <w:autoSpaceDE w:val="0"/>
        <w:autoSpaceDN w:val="0"/>
        <w:adjustRightInd w:val="0"/>
        <w:spacing w:line="239" w:lineRule="auto"/>
        <w:ind w:left="1"/>
      </w:pPr>
      <w:r w:rsidRPr="00800DBC">
        <w:rPr>
          <w:b/>
          <w:bCs/>
          <w:sz w:val="23"/>
          <w:szCs w:val="23"/>
        </w:rPr>
        <w:t>2.2 Kualifikasi</w:t>
      </w:r>
    </w:p>
    <w:p w:rsidR="00800DBC" w:rsidRPr="00800DBC" w:rsidRDefault="00800DBC" w:rsidP="00800DBC">
      <w:pPr>
        <w:pStyle w:val="Heading2"/>
        <w:rPr>
          <w:rFonts w:eastAsia="Arial Unicode MS"/>
          <w:sz w:val="22"/>
          <w:szCs w:val="22"/>
        </w:rPr>
      </w:pPr>
      <w:proofErr w:type="gramStart"/>
      <w:r w:rsidRPr="00800DBC">
        <w:rPr>
          <w:rFonts w:eastAsia="Arial Unicode MS"/>
          <w:sz w:val="22"/>
          <w:szCs w:val="22"/>
        </w:rPr>
        <w:t>Kualifikasi peserta PPDS harus melalui serangkaian persyaratan administratif maupun akademik.</w:t>
      </w:r>
      <w:proofErr w:type="gramEnd"/>
    </w:p>
    <w:p w:rsidR="00800DBC" w:rsidRPr="00800DBC" w:rsidRDefault="00800DBC" w:rsidP="003973B7">
      <w:pPr>
        <w:numPr>
          <w:ilvl w:val="0"/>
          <w:numId w:val="33"/>
        </w:numPr>
        <w:suppressAutoHyphens/>
        <w:jc w:val="left"/>
        <w:rPr>
          <w:rFonts w:eastAsia="Arial"/>
        </w:rPr>
      </w:pPr>
      <w:r w:rsidRPr="00800DBC">
        <w:t xml:space="preserve">Kelengkapan administratif: </w:t>
      </w:r>
    </w:p>
    <w:p w:rsidR="00800DBC" w:rsidRPr="00800DBC" w:rsidRDefault="00800DBC" w:rsidP="00800DBC">
      <w:pPr>
        <w:suppressAutoHyphens/>
        <w:ind w:left="720"/>
        <w:rPr>
          <w:lang w:val="sv-SE"/>
        </w:rPr>
      </w:pPr>
      <w:r w:rsidRPr="00800DBC">
        <w:rPr>
          <w:lang w:val="sv-SE"/>
        </w:rPr>
        <w:t>Formulir pendaftaran dan lampiran-lampirannya</w:t>
      </w:r>
    </w:p>
    <w:p w:rsidR="00800DBC" w:rsidRPr="00800DBC" w:rsidRDefault="00800DBC" w:rsidP="00800DBC">
      <w:pPr>
        <w:suppressAutoHyphens/>
        <w:ind w:left="720"/>
        <w:rPr>
          <w:lang w:val="sv-SE"/>
        </w:rPr>
      </w:pPr>
      <w:r w:rsidRPr="00800DBC">
        <w:rPr>
          <w:lang w:val="sv-SE"/>
        </w:rPr>
        <w:t>IPK &gt; 2.75</w:t>
      </w:r>
    </w:p>
    <w:p w:rsidR="00800DBC" w:rsidRPr="00800DBC" w:rsidRDefault="00800DBC" w:rsidP="003973B7">
      <w:pPr>
        <w:numPr>
          <w:ilvl w:val="0"/>
          <w:numId w:val="33"/>
        </w:numPr>
        <w:suppressAutoHyphens/>
        <w:jc w:val="left"/>
      </w:pPr>
      <w:r w:rsidRPr="00800DBC">
        <w:t xml:space="preserve">Kelengkapan akademik:  </w:t>
      </w:r>
    </w:p>
    <w:p w:rsidR="00800DBC" w:rsidRPr="00800DBC" w:rsidRDefault="00800DBC" w:rsidP="00800DBC">
      <w:pPr>
        <w:suppressAutoHyphens/>
        <w:ind w:left="720"/>
      </w:pPr>
      <w:r w:rsidRPr="00800DBC">
        <w:rPr>
          <w:lang w:val="sv-SE"/>
        </w:rPr>
        <w:t>Ijazah dokter  (dokter lulusan luar negeri harus sudah adaptasi)</w:t>
      </w:r>
    </w:p>
    <w:p w:rsidR="00800DBC" w:rsidRPr="00800DBC" w:rsidRDefault="00800DBC" w:rsidP="00800DBC">
      <w:pPr>
        <w:tabs>
          <w:tab w:val="num" w:pos="1440"/>
        </w:tabs>
        <w:suppressAutoHyphens/>
      </w:pPr>
      <w:r w:rsidRPr="00800DBC">
        <w:t xml:space="preserve">            </w:t>
      </w:r>
      <w:proofErr w:type="gramStart"/>
      <w:r w:rsidRPr="00800DBC">
        <w:t>Sertifikat  TOEFL</w:t>
      </w:r>
      <w:proofErr w:type="gramEnd"/>
      <w:r w:rsidRPr="00800DBC">
        <w:t xml:space="preserve"> ( nilai </w:t>
      </w:r>
      <w:r w:rsidRPr="00800DBC">
        <w:rPr>
          <w:u w:val="single"/>
        </w:rPr>
        <w:t>&gt;</w:t>
      </w:r>
      <w:r w:rsidRPr="00800DBC">
        <w:t xml:space="preserve"> 500)</w:t>
      </w:r>
    </w:p>
    <w:p w:rsidR="00800DBC" w:rsidRPr="00800DBC" w:rsidRDefault="00800DBC" w:rsidP="00800DBC">
      <w:pPr>
        <w:pStyle w:val="Body"/>
        <w:spacing w:after="0" w:line="240" w:lineRule="auto"/>
        <w:jc w:val="both"/>
        <w:rPr>
          <w:rFonts w:ascii="Arial" w:hAnsi="Arial" w:cs="Arial"/>
          <w:color w:val="auto"/>
        </w:rPr>
      </w:pPr>
    </w:p>
    <w:p w:rsidR="00800DBC" w:rsidRPr="00800DBC" w:rsidRDefault="00800DBC" w:rsidP="00800DBC">
      <w:pPr>
        <w:pStyle w:val="Body"/>
        <w:spacing w:after="0" w:line="240" w:lineRule="auto"/>
        <w:jc w:val="both"/>
        <w:rPr>
          <w:rFonts w:ascii="Arial" w:eastAsia="Arial" w:hAnsi="Arial" w:cs="Arial"/>
          <w:color w:val="auto"/>
          <w:lang w:val="sv-SE"/>
        </w:rPr>
      </w:pPr>
      <w:r w:rsidRPr="00800DBC">
        <w:rPr>
          <w:rFonts w:ascii="Arial" w:hAnsi="Arial" w:cs="Arial"/>
          <w:color w:val="auto"/>
        </w:rPr>
        <w:t xml:space="preserve">Hal-hal </w:t>
      </w:r>
      <w:proofErr w:type="gramStart"/>
      <w:r w:rsidRPr="00800DBC">
        <w:rPr>
          <w:rFonts w:ascii="Arial" w:hAnsi="Arial" w:cs="Arial"/>
          <w:color w:val="auto"/>
        </w:rPr>
        <w:t>lain</w:t>
      </w:r>
      <w:proofErr w:type="gramEnd"/>
      <w:r w:rsidRPr="00800DBC">
        <w:rPr>
          <w:rFonts w:ascii="Arial" w:hAnsi="Arial" w:cs="Arial"/>
          <w:color w:val="auto"/>
        </w:rPr>
        <w:t xml:space="preserve"> ditetapkan oleh IPDSA, </w:t>
      </w:r>
      <w:r w:rsidRPr="00800DBC">
        <w:rPr>
          <w:rFonts w:ascii="Arial" w:hAnsi="Arial" w:cs="Arial"/>
          <w:color w:val="auto"/>
          <w:lang w:val="sv-SE"/>
        </w:rPr>
        <w:t>Calon peserta didik diharuskan melalui serangkaian tes seleksi masuk sbb:</w:t>
      </w:r>
    </w:p>
    <w:p w:rsidR="00800DBC" w:rsidRPr="00800DBC" w:rsidRDefault="00800DBC" w:rsidP="00800DBC">
      <w:pPr>
        <w:pStyle w:val="Body"/>
        <w:spacing w:after="0" w:line="240" w:lineRule="auto"/>
        <w:ind w:firstLine="720"/>
        <w:jc w:val="both"/>
        <w:rPr>
          <w:rFonts w:ascii="Arial" w:eastAsia="Arial" w:hAnsi="Arial" w:cs="Arial"/>
          <w:color w:val="auto"/>
          <w:lang w:val="sv-SE"/>
        </w:rPr>
      </w:pPr>
      <w:r w:rsidRPr="00800DBC">
        <w:rPr>
          <w:rFonts w:ascii="Arial" w:hAnsi="Arial" w:cs="Arial"/>
          <w:color w:val="auto"/>
          <w:lang w:val="sv-SE"/>
        </w:rPr>
        <w:t xml:space="preserve"> </w:t>
      </w:r>
    </w:p>
    <w:p w:rsidR="00800DBC" w:rsidRPr="00800DBC" w:rsidRDefault="00800DBC" w:rsidP="003973B7">
      <w:pPr>
        <w:pStyle w:val="ListParagraph"/>
        <w:numPr>
          <w:ilvl w:val="0"/>
          <w:numId w:val="29"/>
        </w:numPr>
        <w:suppressAutoHyphens/>
        <w:jc w:val="both"/>
        <w:rPr>
          <w:rFonts w:eastAsia="Arial" w:cs="Arial"/>
          <w:sz w:val="22"/>
          <w:szCs w:val="22"/>
        </w:rPr>
      </w:pPr>
      <w:r w:rsidRPr="00800DBC">
        <w:rPr>
          <w:rFonts w:cs="Arial"/>
          <w:sz w:val="22"/>
          <w:szCs w:val="22"/>
        </w:rPr>
        <w:t>tes kesehatan</w:t>
      </w:r>
    </w:p>
    <w:p w:rsidR="00800DBC" w:rsidRPr="00800DBC" w:rsidRDefault="00800DBC" w:rsidP="003973B7">
      <w:pPr>
        <w:pStyle w:val="ListParagraph"/>
        <w:numPr>
          <w:ilvl w:val="0"/>
          <w:numId w:val="30"/>
        </w:numPr>
        <w:suppressAutoHyphens/>
        <w:jc w:val="both"/>
        <w:rPr>
          <w:rFonts w:eastAsia="Arial" w:cs="Arial"/>
          <w:sz w:val="22"/>
          <w:szCs w:val="22"/>
        </w:rPr>
      </w:pPr>
      <w:r w:rsidRPr="00800DBC">
        <w:rPr>
          <w:rFonts w:cs="Arial"/>
          <w:sz w:val="22"/>
          <w:szCs w:val="22"/>
        </w:rPr>
        <w:t>tes psikologik MMPI</w:t>
      </w:r>
    </w:p>
    <w:p w:rsidR="00800DBC" w:rsidRPr="00800DBC" w:rsidRDefault="00800DBC" w:rsidP="003973B7">
      <w:pPr>
        <w:pStyle w:val="ListParagraph"/>
        <w:numPr>
          <w:ilvl w:val="0"/>
          <w:numId w:val="31"/>
        </w:numPr>
        <w:suppressAutoHyphens/>
        <w:jc w:val="both"/>
        <w:rPr>
          <w:rFonts w:eastAsia="Arial" w:cs="Arial"/>
          <w:sz w:val="22"/>
          <w:szCs w:val="22"/>
        </w:rPr>
      </w:pPr>
      <w:r w:rsidRPr="00800DBC">
        <w:rPr>
          <w:rFonts w:cs="Arial"/>
          <w:sz w:val="22"/>
          <w:szCs w:val="22"/>
        </w:rPr>
        <w:t>tes potensi akademik (MCQ seleksi Nasional calon PPDS, soal dari KIKAI)</w:t>
      </w:r>
    </w:p>
    <w:p w:rsidR="00800DBC" w:rsidRPr="00800DBC" w:rsidRDefault="00800DBC" w:rsidP="003973B7">
      <w:pPr>
        <w:pStyle w:val="ListParagraph"/>
        <w:numPr>
          <w:ilvl w:val="0"/>
          <w:numId w:val="32"/>
        </w:numPr>
        <w:suppressAutoHyphens/>
        <w:jc w:val="both"/>
        <w:rPr>
          <w:rFonts w:eastAsia="Arial" w:cs="Arial"/>
          <w:sz w:val="22"/>
          <w:szCs w:val="22"/>
        </w:rPr>
      </w:pPr>
      <w:r w:rsidRPr="00800DBC">
        <w:rPr>
          <w:rFonts w:cs="Arial"/>
          <w:sz w:val="22"/>
          <w:szCs w:val="22"/>
        </w:rPr>
        <w:t>wawancara</w:t>
      </w:r>
    </w:p>
    <w:p w:rsidR="00800DBC" w:rsidRPr="00800DBC" w:rsidRDefault="00800DBC" w:rsidP="003973B7">
      <w:pPr>
        <w:pStyle w:val="ListParagraph"/>
        <w:numPr>
          <w:ilvl w:val="0"/>
          <w:numId w:val="32"/>
        </w:numPr>
        <w:suppressAutoHyphens/>
        <w:jc w:val="both"/>
        <w:rPr>
          <w:rFonts w:eastAsia="Arial" w:cs="Arial"/>
          <w:sz w:val="22"/>
          <w:szCs w:val="22"/>
        </w:rPr>
      </w:pPr>
      <w:r w:rsidRPr="00800DBC">
        <w:rPr>
          <w:rFonts w:cs="Arial"/>
          <w:sz w:val="22"/>
          <w:szCs w:val="22"/>
        </w:rPr>
        <w:t>dan lain-lain, yang ditetapkan oleh IPDSA bersangkutan</w:t>
      </w:r>
    </w:p>
    <w:p w:rsidR="00800DBC" w:rsidRPr="00800DBC" w:rsidRDefault="00800DBC" w:rsidP="003973B7">
      <w:pPr>
        <w:pStyle w:val="ListParagraph"/>
        <w:numPr>
          <w:ilvl w:val="0"/>
          <w:numId w:val="32"/>
        </w:numPr>
        <w:rPr>
          <w:rFonts w:cs="Arial"/>
          <w:sz w:val="22"/>
          <w:szCs w:val="22"/>
        </w:rPr>
      </w:pPr>
      <w:r w:rsidRPr="00800DBC">
        <w:rPr>
          <w:rFonts w:cs="Arial"/>
          <w:sz w:val="22"/>
          <w:szCs w:val="22"/>
        </w:rPr>
        <w:t xml:space="preserve">Pengalaman kerja sebagai dokter praktik minimal 1 tahun </w:t>
      </w:r>
    </w:p>
    <w:p w:rsidR="00800DBC" w:rsidRPr="00800DBC" w:rsidRDefault="00800DBC" w:rsidP="00800DBC">
      <w:pPr>
        <w:widowControl w:val="0"/>
        <w:autoSpaceDE w:val="0"/>
        <w:autoSpaceDN w:val="0"/>
        <w:adjustRightInd w:val="0"/>
        <w:spacing w:line="257" w:lineRule="exact"/>
      </w:pPr>
    </w:p>
    <w:p w:rsidR="00800DBC" w:rsidRPr="00800DBC" w:rsidRDefault="00800DBC" w:rsidP="00800DBC">
      <w:pPr>
        <w:widowControl w:val="0"/>
        <w:autoSpaceDE w:val="0"/>
        <w:autoSpaceDN w:val="0"/>
        <w:adjustRightInd w:val="0"/>
        <w:spacing w:line="239" w:lineRule="auto"/>
        <w:ind w:left="1"/>
      </w:pPr>
      <w:r w:rsidRPr="00800DBC">
        <w:rPr>
          <w:b/>
          <w:bCs/>
          <w:sz w:val="23"/>
          <w:szCs w:val="23"/>
        </w:rPr>
        <w:t>2.3 Kurun Waktu Penyelesaian Studi</w:t>
      </w:r>
    </w:p>
    <w:p w:rsidR="00800DBC" w:rsidRPr="00800DBC" w:rsidRDefault="00800DBC" w:rsidP="00800DBC">
      <w:pPr>
        <w:widowControl w:val="0"/>
        <w:autoSpaceDE w:val="0"/>
        <w:autoSpaceDN w:val="0"/>
        <w:adjustRightInd w:val="0"/>
        <w:spacing w:line="304" w:lineRule="exact"/>
      </w:pPr>
    </w:p>
    <w:p w:rsidR="00800DBC" w:rsidRPr="00800DBC" w:rsidRDefault="00800DBC" w:rsidP="00800DBC">
      <w:pPr>
        <w:pStyle w:val="Body"/>
        <w:rPr>
          <w:rFonts w:ascii="Arial" w:hAnsi="Arial" w:cs="Arial"/>
          <w:color w:val="auto"/>
          <w:szCs w:val="24"/>
        </w:rPr>
      </w:pPr>
      <w:r w:rsidRPr="00800DBC">
        <w:rPr>
          <w:rFonts w:ascii="Arial" w:hAnsi="Arial" w:cs="Arial"/>
          <w:color w:val="auto"/>
          <w:szCs w:val="24"/>
        </w:rPr>
        <w:t xml:space="preserve">Program Pendidikan Dokter Spesialis Anak dapat dilaksanakan dalam kurun waktu 8 (delapan) </w:t>
      </w:r>
      <w:proofErr w:type="gramStart"/>
      <w:r w:rsidRPr="00800DBC">
        <w:rPr>
          <w:rFonts w:ascii="Arial" w:hAnsi="Arial" w:cs="Arial"/>
          <w:color w:val="auto"/>
          <w:szCs w:val="24"/>
        </w:rPr>
        <w:t>semester</w:t>
      </w:r>
      <w:proofErr w:type="gramEnd"/>
      <w:r w:rsidRPr="00800DBC">
        <w:rPr>
          <w:rFonts w:ascii="Arial" w:hAnsi="Arial" w:cs="Arial"/>
          <w:color w:val="auto"/>
          <w:szCs w:val="24"/>
        </w:rPr>
        <w:t>, beban studi berkisar antara 90-110 SKS dengan rincian sebagai berikut:</w:t>
      </w:r>
    </w:p>
    <w:p w:rsidR="00800DBC" w:rsidRPr="00800DBC" w:rsidRDefault="00800DBC" w:rsidP="003973B7">
      <w:pPr>
        <w:pStyle w:val="Body"/>
        <w:numPr>
          <w:ilvl w:val="0"/>
          <w:numId w:val="34"/>
        </w:numPr>
        <w:rPr>
          <w:rFonts w:ascii="Arial" w:eastAsia="Times New Roman" w:hAnsi="Arial" w:cs="Arial"/>
          <w:color w:val="auto"/>
          <w:szCs w:val="24"/>
        </w:rPr>
      </w:pPr>
      <w:r w:rsidRPr="00800DBC">
        <w:rPr>
          <w:rFonts w:ascii="Arial" w:hAnsi="Arial" w:cs="Arial"/>
          <w:color w:val="auto"/>
        </w:rPr>
        <w:t>Substansi Akademik peringkat Magister diselesaikan dalam 4 semester, dengan beban studi 38-50 SKS.</w:t>
      </w:r>
    </w:p>
    <w:p w:rsidR="00800DBC" w:rsidRPr="00800DBC" w:rsidRDefault="00800DBC" w:rsidP="003973B7">
      <w:pPr>
        <w:pStyle w:val="Body"/>
        <w:numPr>
          <w:ilvl w:val="0"/>
          <w:numId w:val="34"/>
        </w:numPr>
        <w:rPr>
          <w:rFonts w:ascii="Arial" w:eastAsia="Times New Roman" w:hAnsi="Arial" w:cs="Arial"/>
          <w:color w:val="auto"/>
          <w:szCs w:val="24"/>
        </w:rPr>
      </w:pPr>
      <w:r w:rsidRPr="00800DBC">
        <w:rPr>
          <w:rFonts w:ascii="Arial" w:hAnsi="Arial" w:cs="Arial"/>
          <w:color w:val="auto"/>
        </w:rPr>
        <w:t>Keterampilan keprofesian peringkat Spesialis diselesaikan dalam 4 semester, dengan beban studi 52-60 SKS.</w:t>
      </w:r>
    </w:p>
    <w:p w:rsidR="00076CEF" w:rsidRDefault="00076CEF">
      <w:pPr>
        <w:jc w:val="left"/>
        <w:rPr>
          <w:b/>
          <w:bCs/>
          <w:sz w:val="23"/>
          <w:szCs w:val="23"/>
        </w:rPr>
      </w:pPr>
      <w:bookmarkStart w:id="11" w:name="page12"/>
      <w:bookmarkStart w:id="12" w:name="page13"/>
      <w:bookmarkStart w:id="13" w:name="page14"/>
      <w:bookmarkEnd w:id="11"/>
      <w:bookmarkEnd w:id="12"/>
      <w:bookmarkEnd w:id="13"/>
      <w:r>
        <w:rPr>
          <w:b/>
          <w:bCs/>
          <w:sz w:val="23"/>
          <w:szCs w:val="23"/>
        </w:rPr>
        <w:br w:type="page"/>
      </w:r>
    </w:p>
    <w:p w:rsidR="00800DBC" w:rsidRPr="00800DBC" w:rsidRDefault="00800DBC" w:rsidP="00800DBC">
      <w:pPr>
        <w:widowControl w:val="0"/>
        <w:autoSpaceDE w:val="0"/>
        <w:autoSpaceDN w:val="0"/>
        <w:adjustRightInd w:val="0"/>
        <w:spacing w:line="239" w:lineRule="auto"/>
        <w:ind w:left="3900"/>
      </w:pPr>
      <w:r w:rsidRPr="00800DBC">
        <w:rPr>
          <w:b/>
          <w:bCs/>
          <w:sz w:val="23"/>
          <w:szCs w:val="23"/>
        </w:rPr>
        <w:lastRenderedPageBreak/>
        <w:t>BAB III</w:t>
      </w:r>
    </w:p>
    <w:p w:rsidR="00800DBC" w:rsidRPr="00800DBC" w:rsidRDefault="00800DBC" w:rsidP="00800DBC">
      <w:pPr>
        <w:widowControl w:val="0"/>
        <w:autoSpaceDE w:val="0"/>
        <w:autoSpaceDN w:val="0"/>
        <w:adjustRightInd w:val="0"/>
        <w:spacing w:line="255" w:lineRule="exact"/>
      </w:pPr>
    </w:p>
    <w:p w:rsidR="00800DBC" w:rsidRPr="00800DBC" w:rsidRDefault="00800DBC" w:rsidP="00076CEF">
      <w:pPr>
        <w:widowControl w:val="0"/>
        <w:autoSpaceDE w:val="0"/>
        <w:autoSpaceDN w:val="0"/>
        <w:adjustRightInd w:val="0"/>
        <w:spacing w:line="239" w:lineRule="auto"/>
        <w:jc w:val="center"/>
      </w:pPr>
      <w:r w:rsidRPr="00800DBC">
        <w:rPr>
          <w:b/>
          <w:bCs/>
          <w:sz w:val="23"/>
          <w:szCs w:val="23"/>
        </w:rPr>
        <w:t>TUJUAN DAN MANFAAT AKREDITASI PROGRAM STUDI</w:t>
      </w:r>
    </w:p>
    <w:p w:rsidR="00800DBC" w:rsidRPr="00800DBC" w:rsidRDefault="00800DBC" w:rsidP="00076CEF">
      <w:pPr>
        <w:widowControl w:val="0"/>
        <w:autoSpaceDE w:val="0"/>
        <w:autoSpaceDN w:val="0"/>
        <w:adjustRightInd w:val="0"/>
        <w:spacing w:line="238" w:lineRule="auto"/>
        <w:jc w:val="center"/>
      </w:pPr>
      <w:r w:rsidRPr="00800DBC">
        <w:rPr>
          <w:b/>
          <w:bCs/>
          <w:sz w:val="23"/>
          <w:szCs w:val="23"/>
        </w:rPr>
        <w:t>DOKTER SPESIALIS ILMU KESEHATAN ANAK</w:t>
      </w:r>
    </w:p>
    <w:p w:rsidR="00800DBC" w:rsidRPr="00800DBC" w:rsidRDefault="00800DBC" w:rsidP="00800DBC">
      <w:pPr>
        <w:widowControl w:val="0"/>
        <w:autoSpaceDE w:val="0"/>
        <w:autoSpaceDN w:val="0"/>
        <w:adjustRightInd w:val="0"/>
        <w:spacing w:line="308" w:lineRule="exact"/>
      </w:pPr>
    </w:p>
    <w:p w:rsidR="00800DBC" w:rsidRPr="00800DBC" w:rsidRDefault="00800DBC" w:rsidP="00800DBC">
      <w:pPr>
        <w:widowControl w:val="0"/>
        <w:overflowPunct w:val="0"/>
        <w:autoSpaceDE w:val="0"/>
        <w:autoSpaceDN w:val="0"/>
        <w:adjustRightInd w:val="0"/>
        <w:spacing w:line="243" w:lineRule="auto"/>
      </w:pPr>
      <w:r w:rsidRPr="00800DBC">
        <w:t xml:space="preserve">Akreditasi program studi dokter spesialis dan dokter gigi spesialis 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w:t>
      </w:r>
      <w:proofErr w:type="gramStart"/>
      <w:r w:rsidRPr="00800DBC">
        <w:t>tim</w:t>
      </w:r>
      <w:proofErr w:type="gramEnd"/>
      <w:r w:rsidRPr="00800DBC">
        <w:t xml:space="preserve"> asesor yang terdiri atas pakar sejawat dan/atau pakar yang memahami penyelenggaraan pendidikan akademik dan profesi program studi dokter spesialis dan dokter gigi spesialis. </w:t>
      </w:r>
      <w:proofErr w:type="gramStart"/>
      <w:r w:rsidRPr="00800DBC">
        <w:t>Keputusan mengenai mutu didasarkan pada evaluasi dan penilaian terhadap berbagai bukti yang terkait dengan standar yang ditetapkan dan berdasarkan nalar dan pertimbangan para pakar sejawat.</w:t>
      </w:r>
      <w:proofErr w:type="gramEnd"/>
      <w:r w:rsidRPr="00800DBC">
        <w:t xml:space="preserve"> Bukti-bukti yang diperlukan termasuk laporan tertulis yang disiapkan oleh program studi yang diakreditasi, diverifikasi dan divalidasi melalui kunjungan atau asesmen lapangan </w:t>
      </w:r>
      <w:proofErr w:type="gramStart"/>
      <w:r w:rsidRPr="00800DBC">
        <w:t>tim</w:t>
      </w:r>
      <w:proofErr w:type="gramEnd"/>
      <w:r w:rsidRPr="00800DBC">
        <w:t xml:space="preserve"> asesor ke lokasi program studi.</w:t>
      </w:r>
    </w:p>
    <w:p w:rsidR="00800DBC" w:rsidRPr="00800DBC" w:rsidRDefault="00800DBC" w:rsidP="00800DBC">
      <w:pPr>
        <w:rPr>
          <w:sz w:val="23"/>
          <w:szCs w:val="23"/>
          <w:shd w:val="clear" w:color="auto" w:fill="F5F5F5"/>
        </w:rPr>
      </w:pPr>
      <w:r w:rsidRPr="00800DBC">
        <w:rPr>
          <w:sz w:val="23"/>
          <w:szCs w:val="23"/>
        </w:rPr>
        <w:fldChar w:fldCharType="begin"/>
      </w:r>
      <w:r w:rsidRPr="00800DBC">
        <w:rPr>
          <w:sz w:val="23"/>
          <w:szCs w:val="23"/>
        </w:rPr>
        <w:instrText xml:space="preserve"> HYPERLINK "http://lamptkes.org/" </w:instrText>
      </w:r>
      <w:r w:rsidRPr="00800DBC">
        <w:rPr>
          <w:sz w:val="23"/>
          <w:szCs w:val="23"/>
        </w:rPr>
        <w:fldChar w:fldCharType="separate"/>
      </w:r>
    </w:p>
    <w:p w:rsidR="00800DBC" w:rsidRPr="00800DBC" w:rsidRDefault="00800DBC" w:rsidP="00800DBC">
      <w:pPr>
        <w:outlineLvl w:val="1"/>
      </w:pPr>
      <w:proofErr w:type="gramStart"/>
      <w:r w:rsidRPr="00800DBC">
        <w:rPr>
          <w:bCs/>
          <w:iCs/>
          <w:sz w:val="23"/>
          <w:szCs w:val="23"/>
          <w:shd w:val="clear" w:color="auto" w:fill="F5F5F5"/>
        </w:rPr>
        <w:t xml:space="preserve">Lembaga Akreditasi Mandiri Pendidikan Tinggi Kesehatan (LAM-PTKES) </w:t>
      </w:r>
      <w:r w:rsidRPr="00800DBC">
        <w:rPr>
          <w:sz w:val="23"/>
          <w:szCs w:val="23"/>
        </w:rPr>
        <w:fldChar w:fldCharType="end"/>
      </w:r>
      <w:r w:rsidRPr="00800DBC">
        <w:rPr>
          <w:sz w:val="23"/>
          <w:szCs w:val="23"/>
        </w:rPr>
        <w:t>adalah lembaga yang memiliki kewenangan untuk mengevaluasi dan menilai, serta menetapkan status dan peringkat mutu program studi berdasarkan standar mutu yang telah ditetapkan.</w:t>
      </w:r>
      <w:proofErr w:type="gramEnd"/>
      <w:r w:rsidRPr="00800DBC">
        <w:rPr>
          <w:sz w:val="23"/>
          <w:szCs w:val="23"/>
        </w:rPr>
        <w:t xml:space="preserve"> Dengan demikian, tujuan dan manfaat akreditasi program studi adalah sebagai berikut:</w:t>
      </w:r>
    </w:p>
    <w:p w:rsidR="00800DBC" w:rsidRPr="00800DBC" w:rsidRDefault="00800DBC" w:rsidP="00800DBC">
      <w:pPr>
        <w:widowControl w:val="0"/>
        <w:autoSpaceDE w:val="0"/>
        <w:autoSpaceDN w:val="0"/>
        <w:adjustRightInd w:val="0"/>
        <w:spacing w:line="307" w:lineRule="exact"/>
      </w:pPr>
    </w:p>
    <w:p w:rsidR="00800DBC" w:rsidRPr="00800DBC" w:rsidRDefault="00800DBC" w:rsidP="003973B7">
      <w:pPr>
        <w:widowControl w:val="0"/>
        <w:numPr>
          <w:ilvl w:val="0"/>
          <w:numId w:val="20"/>
        </w:numPr>
        <w:tabs>
          <w:tab w:val="clear" w:pos="720"/>
          <w:tab w:val="num" w:pos="680"/>
        </w:tabs>
        <w:overflowPunct w:val="0"/>
        <w:autoSpaceDE w:val="0"/>
        <w:autoSpaceDN w:val="0"/>
        <w:adjustRightInd w:val="0"/>
        <w:spacing w:line="239" w:lineRule="auto"/>
        <w:ind w:left="680" w:hanging="342"/>
      </w:pPr>
      <w:r w:rsidRPr="00800DBC">
        <w:t xml:space="preserve">Memberikan jaminan bahwa program studi yang terakreditasi telah memenuhi standar mutu yang ditetapkan oleh BAN-PT dengan merujuk pada standar nasional pendidikan yang termaktub dalam Peraturan Pemerintah Nomor 19 Tahun 2005 tentang Standar Nasional Pendidikan, dan </w:t>
      </w:r>
      <w:r w:rsidRPr="00800DBC">
        <w:rPr>
          <w:sz w:val="23"/>
          <w:szCs w:val="23"/>
        </w:rPr>
        <w:t>Peraturan Menteri Pendidikan dan Kebudayaan Republik Indonesia Nomor</w:t>
      </w:r>
      <w:r w:rsidRPr="00800DBC">
        <w:t xml:space="preserve"> 49 tahun 2014 tentang Standar Nasional Pendidikan Tinggi, sehingga mampu memberikan perlindungan bagi masyarakat dari penyelenggaraan program studi yang tidak memenuhi standar yang ditetapkan itu. </w:t>
      </w:r>
    </w:p>
    <w:p w:rsidR="00800DBC" w:rsidRPr="00800DBC" w:rsidRDefault="00800DBC" w:rsidP="00800DBC">
      <w:pPr>
        <w:widowControl w:val="0"/>
        <w:autoSpaceDE w:val="0"/>
        <w:autoSpaceDN w:val="0"/>
        <w:adjustRightInd w:val="0"/>
        <w:spacing w:line="46" w:lineRule="exact"/>
      </w:pPr>
    </w:p>
    <w:p w:rsidR="00800DBC" w:rsidRPr="00800DBC" w:rsidRDefault="00800DBC" w:rsidP="003973B7">
      <w:pPr>
        <w:widowControl w:val="0"/>
        <w:numPr>
          <w:ilvl w:val="0"/>
          <w:numId w:val="20"/>
        </w:numPr>
        <w:tabs>
          <w:tab w:val="clear" w:pos="720"/>
          <w:tab w:val="num" w:pos="680"/>
        </w:tabs>
        <w:overflowPunct w:val="0"/>
        <w:autoSpaceDE w:val="0"/>
        <w:autoSpaceDN w:val="0"/>
        <w:adjustRightInd w:val="0"/>
        <w:ind w:left="680" w:hanging="342"/>
        <w:rPr>
          <w:sz w:val="23"/>
          <w:szCs w:val="23"/>
        </w:rPr>
      </w:pPr>
      <w:r w:rsidRPr="00800DBC">
        <w:rPr>
          <w:sz w:val="23"/>
          <w:szCs w:val="23"/>
        </w:rPr>
        <w:t xml:space="preserve">Mendorong program studi untuk terus menerus melakukan perbaikan dan mempertahankan mutu yang tinggi. </w:t>
      </w:r>
    </w:p>
    <w:p w:rsidR="00800DBC" w:rsidRPr="00800DBC" w:rsidRDefault="00800DBC" w:rsidP="003973B7">
      <w:pPr>
        <w:widowControl w:val="0"/>
        <w:numPr>
          <w:ilvl w:val="0"/>
          <w:numId w:val="20"/>
        </w:numPr>
        <w:tabs>
          <w:tab w:val="clear" w:pos="720"/>
          <w:tab w:val="num" w:pos="680"/>
        </w:tabs>
        <w:overflowPunct w:val="0"/>
        <w:autoSpaceDE w:val="0"/>
        <w:autoSpaceDN w:val="0"/>
        <w:adjustRightInd w:val="0"/>
        <w:ind w:left="680" w:hanging="342"/>
        <w:rPr>
          <w:sz w:val="23"/>
          <w:szCs w:val="23"/>
        </w:rPr>
      </w:pPr>
      <w:r w:rsidRPr="00800DBC">
        <w:rPr>
          <w:sz w:val="23"/>
          <w:szCs w:val="23"/>
        </w:rPr>
        <w:t xml:space="preserve">Hasil akreditasi program studi dapat dimanfaatkan sebagai dasar pertimbangan dalam transfer kredit perguruan tinggi, pemberian bantuan dan alokasi </w:t>
      </w:r>
      <w:proofErr w:type="gramStart"/>
      <w:r w:rsidRPr="00800DBC">
        <w:rPr>
          <w:sz w:val="23"/>
          <w:szCs w:val="23"/>
        </w:rPr>
        <w:t>dana</w:t>
      </w:r>
      <w:proofErr w:type="gramEnd"/>
      <w:r w:rsidRPr="00800DBC">
        <w:rPr>
          <w:sz w:val="23"/>
          <w:szCs w:val="23"/>
        </w:rPr>
        <w:t xml:space="preserve">, serta pengakuan dari badan atau instansi yang lain. </w:t>
      </w:r>
    </w:p>
    <w:p w:rsidR="00800DBC" w:rsidRPr="00800DBC" w:rsidRDefault="00800DBC" w:rsidP="00800DBC">
      <w:pPr>
        <w:widowControl w:val="0"/>
        <w:autoSpaceDE w:val="0"/>
        <w:autoSpaceDN w:val="0"/>
        <w:adjustRightInd w:val="0"/>
        <w:spacing w:line="309" w:lineRule="exact"/>
      </w:pPr>
    </w:p>
    <w:p w:rsidR="00800DBC" w:rsidRPr="00800DBC" w:rsidRDefault="00800DBC" w:rsidP="00800DBC">
      <w:pPr>
        <w:widowControl w:val="0"/>
        <w:overflowPunct w:val="0"/>
        <w:autoSpaceDE w:val="0"/>
        <w:autoSpaceDN w:val="0"/>
        <w:adjustRightInd w:val="0"/>
        <w:spacing w:line="232" w:lineRule="auto"/>
        <w:rPr>
          <w:sz w:val="23"/>
          <w:szCs w:val="23"/>
        </w:rPr>
      </w:pPr>
      <w:proofErr w:type="gramStart"/>
      <w:r w:rsidRPr="00800DBC">
        <w:rPr>
          <w:sz w:val="23"/>
          <w:szCs w:val="23"/>
        </w:rPr>
        <w:t>Mutu program studi merupakan cerminan dari totalitas keadaan dan karakteristik masukan, proses, keluaran, hasil, dan dampak, atau layanan/kinerja program studi yang diukur berdasarkan sejumlah standar yang ditetapkan.</w:t>
      </w:r>
      <w:proofErr w:type="gramEnd"/>
      <w:r w:rsidRPr="00800DBC">
        <w:rPr>
          <w:sz w:val="23"/>
          <w:szCs w:val="23"/>
        </w:rPr>
        <w:t xml:space="preserve"> Proses akreditasi program studi yang selama ini telah dilakukan baru menyentuh program pendidikan dokter, sedangkan untuk program pendidikan profesi dokter spesialis dan dokter gigi spesialis belum dilakukan dan belum ada instrumen akreditasinya. </w:t>
      </w:r>
      <w:proofErr w:type="gramStart"/>
      <w:r w:rsidRPr="00800DBC">
        <w:rPr>
          <w:sz w:val="23"/>
          <w:szCs w:val="23"/>
        </w:rPr>
        <w:t xml:space="preserve">Sementara itu dengan bertambahnya jumlah penyelenggara program studi dokter spesialis dan </w:t>
      </w:r>
      <w:r w:rsidRPr="00800DBC">
        <w:rPr>
          <w:sz w:val="23"/>
          <w:szCs w:val="23"/>
        </w:rPr>
        <w:lastRenderedPageBreak/>
        <w:t>dokter gigi spesialis, perlu kembali diadakan penyelarasan kurikulum pendidikan dokter spesialis dan dokter gigi spesialis dengan standard kompetensi dokter spesialis dan dokter gigi spesialis Indonesia.</w:t>
      </w:r>
      <w:proofErr w:type="gramEnd"/>
    </w:p>
    <w:p w:rsidR="00800DBC" w:rsidRPr="00800DBC" w:rsidRDefault="00800DBC" w:rsidP="00800DBC">
      <w:pPr>
        <w:widowControl w:val="0"/>
        <w:overflowPunct w:val="0"/>
        <w:autoSpaceDE w:val="0"/>
        <w:autoSpaceDN w:val="0"/>
        <w:adjustRightInd w:val="0"/>
        <w:spacing w:line="232" w:lineRule="auto"/>
      </w:pPr>
    </w:p>
    <w:p w:rsidR="00800DBC" w:rsidRPr="00800DBC" w:rsidRDefault="00800DBC" w:rsidP="00800DBC">
      <w:pPr>
        <w:widowControl w:val="0"/>
        <w:autoSpaceDE w:val="0"/>
        <w:autoSpaceDN w:val="0"/>
        <w:adjustRightInd w:val="0"/>
        <w:spacing w:line="263" w:lineRule="exact"/>
      </w:pPr>
      <w:r w:rsidRPr="00800DBC">
        <w:rPr>
          <w:sz w:val="23"/>
          <w:szCs w:val="23"/>
        </w:rPr>
        <w:t xml:space="preserve">Program Studi dokter Spesialis Ilmu Kesehatan </w:t>
      </w:r>
      <w:proofErr w:type="gramStart"/>
      <w:r w:rsidRPr="00800DBC">
        <w:rPr>
          <w:sz w:val="23"/>
          <w:szCs w:val="23"/>
        </w:rPr>
        <w:t xml:space="preserve">Anak  </w:t>
      </w:r>
      <w:r w:rsidRPr="00800DBC">
        <w:rPr>
          <w:w w:val="98"/>
          <w:sz w:val="23"/>
          <w:szCs w:val="23"/>
        </w:rPr>
        <w:t>dalam</w:t>
      </w:r>
      <w:proofErr w:type="gramEnd"/>
      <w:r w:rsidRPr="00800DBC">
        <w:rPr>
          <w:w w:val="98"/>
          <w:sz w:val="23"/>
          <w:szCs w:val="23"/>
        </w:rPr>
        <w:t xml:space="preserve"> melaksanakan tugas</w:t>
      </w:r>
    </w:p>
    <w:p w:rsidR="00800DBC" w:rsidRPr="00800DBC" w:rsidRDefault="00800DBC" w:rsidP="00800DBC">
      <w:pPr>
        <w:widowControl w:val="0"/>
        <w:autoSpaceDE w:val="0"/>
        <w:autoSpaceDN w:val="0"/>
        <w:adjustRightInd w:val="0"/>
        <w:spacing w:line="261" w:lineRule="exact"/>
      </w:pPr>
      <w:proofErr w:type="gramStart"/>
      <w:r w:rsidRPr="00800DBC">
        <w:rPr>
          <w:w w:val="99"/>
          <w:sz w:val="23"/>
          <w:szCs w:val="23"/>
        </w:rPr>
        <w:t>dan  tanggung</w:t>
      </w:r>
      <w:proofErr w:type="gramEnd"/>
      <w:r w:rsidRPr="00800DBC">
        <w:rPr>
          <w:w w:val="99"/>
          <w:sz w:val="23"/>
          <w:szCs w:val="23"/>
        </w:rPr>
        <w:t xml:space="preserve">  jawabnya   menyelenggarakan </w:t>
      </w:r>
      <w:r w:rsidRPr="00800DBC">
        <w:rPr>
          <w:sz w:val="23"/>
          <w:szCs w:val="23"/>
        </w:rPr>
        <w:t xml:space="preserve">proses </w:t>
      </w:r>
      <w:r w:rsidRPr="00800DBC">
        <w:rPr>
          <w:w w:val="97"/>
          <w:sz w:val="23"/>
          <w:szCs w:val="23"/>
        </w:rPr>
        <w:t>pendidikan  melalui  jenjang</w:t>
      </w:r>
    </w:p>
    <w:p w:rsidR="00800DBC" w:rsidRDefault="00800DBC" w:rsidP="00800DBC">
      <w:pPr>
        <w:widowControl w:val="0"/>
        <w:autoSpaceDE w:val="0"/>
        <w:autoSpaceDN w:val="0"/>
        <w:adjustRightInd w:val="0"/>
        <w:rPr>
          <w:w w:val="97"/>
          <w:sz w:val="23"/>
          <w:szCs w:val="23"/>
          <w:lang w:val="id-ID"/>
        </w:rPr>
      </w:pPr>
      <w:proofErr w:type="gramStart"/>
      <w:r w:rsidRPr="00800DBC">
        <w:rPr>
          <w:w w:val="98"/>
          <w:sz w:val="23"/>
          <w:szCs w:val="23"/>
        </w:rPr>
        <w:t>pendidikan</w:t>
      </w:r>
      <w:proofErr w:type="gramEnd"/>
      <w:r w:rsidRPr="00800DBC">
        <w:rPr>
          <w:w w:val="98"/>
          <w:sz w:val="23"/>
          <w:szCs w:val="23"/>
        </w:rPr>
        <w:t xml:space="preserve"> spesialis  dengan masa studi 8 </w:t>
      </w:r>
      <w:r w:rsidRPr="00800DBC">
        <w:rPr>
          <w:w w:val="97"/>
          <w:sz w:val="23"/>
          <w:szCs w:val="23"/>
        </w:rPr>
        <w:t>semester.</w:t>
      </w:r>
    </w:p>
    <w:p w:rsidR="006A7038" w:rsidRPr="006A7038" w:rsidRDefault="006A7038" w:rsidP="00800DBC">
      <w:pPr>
        <w:widowControl w:val="0"/>
        <w:autoSpaceDE w:val="0"/>
        <w:autoSpaceDN w:val="0"/>
        <w:adjustRightInd w:val="0"/>
        <w:rPr>
          <w:lang w:val="id-ID"/>
        </w:rPr>
        <w:sectPr w:rsidR="006A7038" w:rsidRPr="006A7038">
          <w:footerReference w:type="default" r:id="rId14"/>
          <w:pgSz w:w="12240" w:h="15840"/>
          <w:pgMar w:top="1440" w:right="1580" w:bottom="739" w:left="2120" w:header="720" w:footer="720" w:gutter="0"/>
          <w:cols w:space="720" w:equalWidth="0">
            <w:col w:w="8540"/>
          </w:cols>
          <w:noEndnote/>
        </w:sectPr>
      </w:pPr>
    </w:p>
    <w:p w:rsidR="00800DBC" w:rsidRPr="00800DBC" w:rsidRDefault="00800DBC" w:rsidP="00800DBC">
      <w:pPr>
        <w:widowControl w:val="0"/>
        <w:autoSpaceDE w:val="0"/>
        <w:autoSpaceDN w:val="0"/>
        <w:adjustRightInd w:val="0"/>
        <w:spacing w:line="239" w:lineRule="auto"/>
        <w:ind w:left="3880"/>
      </w:pPr>
      <w:bookmarkStart w:id="14" w:name="page15"/>
      <w:bookmarkStart w:id="15" w:name="page16"/>
      <w:bookmarkEnd w:id="14"/>
      <w:bookmarkEnd w:id="15"/>
      <w:r w:rsidRPr="00800DBC">
        <w:rPr>
          <w:b/>
          <w:bCs/>
          <w:sz w:val="23"/>
          <w:szCs w:val="23"/>
        </w:rPr>
        <w:lastRenderedPageBreak/>
        <w:t>BAB IV</w:t>
      </w:r>
    </w:p>
    <w:p w:rsidR="00800DBC" w:rsidRPr="00800DBC" w:rsidRDefault="00800DBC" w:rsidP="00800DBC">
      <w:pPr>
        <w:widowControl w:val="0"/>
        <w:autoSpaceDE w:val="0"/>
        <w:autoSpaceDN w:val="0"/>
        <w:adjustRightInd w:val="0"/>
        <w:spacing w:line="257" w:lineRule="exact"/>
      </w:pPr>
    </w:p>
    <w:p w:rsidR="00800DBC" w:rsidRPr="00800DBC" w:rsidRDefault="00800DBC" w:rsidP="00800DBC">
      <w:pPr>
        <w:widowControl w:val="0"/>
        <w:autoSpaceDE w:val="0"/>
        <w:autoSpaceDN w:val="0"/>
        <w:adjustRightInd w:val="0"/>
        <w:spacing w:line="239" w:lineRule="auto"/>
        <w:ind w:left="2260"/>
      </w:pPr>
      <w:r w:rsidRPr="00800DBC">
        <w:rPr>
          <w:b/>
          <w:bCs/>
          <w:sz w:val="23"/>
          <w:szCs w:val="23"/>
        </w:rPr>
        <w:t>ASPEK PELAKSANAAN AKREDITASI</w:t>
      </w:r>
    </w:p>
    <w:p w:rsidR="00800DBC" w:rsidRPr="00800DBC" w:rsidRDefault="00800DBC" w:rsidP="00800DBC">
      <w:pPr>
        <w:widowControl w:val="0"/>
        <w:autoSpaceDE w:val="0"/>
        <w:autoSpaceDN w:val="0"/>
        <w:adjustRightInd w:val="0"/>
        <w:spacing w:line="236" w:lineRule="auto"/>
        <w:ind w:left="3320"/>
      </w:pPr>
      <w:r w:rsidRPr="00800DBC">
        <w:rPr>
          <w:b/>
          <w:bCs/>
          <w:sz w:val="23"/>
          <w:szCs w:val="23"/>
        </w:rPr>
        <w:t>PROGRAM STUDI</w:t>
      </w:r>
    </w:p>
    <w:p w:rsidR="00800DBC" w:rsidRPr="00800DBC" w:rsidRDefault="00800DBC" w:rsidP="00800DBC">
      <w:pPr>
        <w:widowControl w:val="0"/>
        <w:autoSpaceDE w:val="0"/>
        <w:autoSpaceDN w:val="0"/>
        <w:adjustRightInd w:val="0"/>
        <w:spacing w:line="394" w:lineRule="exact"/>
      </w:pPr>
    </w:p>
    <w:p w:rsidR="00800DBC" w:rsidRPr="00800DBC" w:rsidRDefault="00800DBC" w:rsidP="00800DBC">
      <w:pPr>
        <w:widowControl w:val="0"/>
        <w:overflowPunct w:val="0"/>
        <w:autoSpaceDE w:val="0"/>
        <w:autoSpaceDN w:val="0"/>
        <w:adjustRightInd w:val="0"/>
        <w:spacing w:line="232" w:lineRule="auto"/>
      </w:pPr>
      <w:r w:rsidRPr="00800DBC">
        <w:t xml:space="preserve">Dalam melaksanakan keseluruhan proses akreditasi pogram studi terdapat beberapa aspek pelaksanaan akreditasi program studi yang perlu diperhatikan oleh setiap pihak yang terkait, yaitu asesor, program studi yang diakreditasi, dan BAN-PT. Aspek tersebut yaitu: 1) </w:t>
      </w:r>
      <w:r w:rsidRPr="00800DBC">
        <w:rPr>
          <w:b/>
          <w:bCs/>
        </w:rPr>
        <w:t>standar akreditasi</w:t>
      </w:r>
      <w:r w:rsidRPr="00800DBC">
        <w:t xml:space="preserve"> program studi yang digunakan sebagai tolok ukur dalam mengevaluasi dan menilai mutu kinerja, keadaan dan perangkat kependidikan program studi; 2) </w:t>
      </w:r>
      <w:r w:rsidRPr="00800DBC">
        <w:rPr>
          <w:b/>
          <w:bCs/>
        </w:rPr>
        <w:t>prosedur akreditasi</w:t>
      </w:r>
      <w:r w:rsidRPr="00800DBC">
        <w:t xml:space="preserve"> program studi yang merupakan tahap dan langkah yang harus dilakukan dalam rangka akreditasi program studi; 3) i</w:t>
      </w:r>
      <w:r w:rsidRPr="00800DBC">
        <w:rPr>
          <w:b/>
          <w:bCs/>
        </w:rPr>
        <w:t>nstrumen akreditasi</w:t>
      </w:r>
      <w:r w:rsidRPr="00800DBC">
        <w:t xml:space="preserve"> program studi yang digunakan untuk menyajikan data dan informasi sebagai bahan dalam mengevaluasi dan menilai mutu program studi, disusun berdasarkan standar akreditasi yang ditetapkan; dan 4) </w:t>
      </w:r>
      <w:r w:rsidRPr="00800DBC">
        <w:rPr>
          <w:b/>
          <w:bCs/>
        </w:rPr>
        <w:t>kode</w:t>
      </w:r>
      <w:r w:rsidRPr="00800DBC">
        <w:t xml:space="preserve"> </w:t>
      </w:r>
      <w:r w:rsidRPr="00800DBC">
        <w:rPr>
          <w:b/>
          <w:bCs/>
        </w:rPr>
        <w:t xml:space="preserve">etik </w:t>
      </w:r>
      <w:r w:rsidRPr="00800DBC">
        <w:t>akreditasi program studi merupakan aturan untuk menjamin kelancaran dan</w:t>
      </w:r>
      <w:r w:rsidRPr="00800DBC">
        <w:rPr>
          <w:b/>
          <w:bCs/>
        </w:rPr>
        <w:t xml:space="preserve"> </w:t>
      </w:r>
      <w:r w:rsidRPr="00800DBC">
        <w:t>obyektivitas proses dan hasil akreditasi program studi.</w:t>
      </w:r>
    </w:p>
    <w:p w:rsidR="00800DBC" w:rsidRPr="00800DBC" w:rsidRDefault="00800DBC" w:rsidP="00800DBC">
      <w:pPr>
        <w:widowControl w:val="0"/>
        <w:autoSpaceDE w:val="0"/>
        <w:autoSpaceDN w:val="0"/>
        <w:adjustRightInd w:val="0"/>
        <w:spacing w:line="311" w:lineRule="exact"/>
      </w:pPr>
    </w:p>
    <w:p w:rsidR="00800DBC" w:rsidRPr="00800DBC" w:rsidRDefault="00800DBC" w:rsidP="00800DBC">
      <w:pPr>
        <w:widowControl w:val="0"/>
        <w:overflowPunct w:val="0"/>
        <w:autoSpaceDE w:val="0"/>
        <w:autoSpaceDN w:val="0"/>
        <w:adjustRightInd w:val="0"/>
        <w:spacing w:line="229" w:lineRule="auto"/>
      </w:pPr>
      <w:proofErr w:type="gramStart"/>
      <w:r w:rsidRPr="00800DBC">
        <w:t>Bab IV menyajikan uraian singkat mengenai keempat aspek pelaksanaan akreditasi.</w:t>
      </w:r>
      <w:proofErr w:type="gramEnd"/>
      <w:r w:rsidRPr="00800DBC">
        <w:t xml:space="preserve"> Uraian lengkap dan rinci setiap aspek disajikan dalam Buku II yang membahas standar dan prosedur akreditasi program studi Dokter Spesialis Ilmu Kesehatan Anak; Buku III tentang instrumen akreditasi program studi dan unit pengelola program studi dalam bentuk borang dan kode etik akreditasi yang dituangkan dalam Buku Kode Etik Akreditasi.</w:t>
      </w:r>
    </w:p>
    <w:p w:rsidR="00800DBC" w:rsidRPr="00800DBC" w:rsidRDefault="00800DBC" w:rsidP="00800DBC">
      <w:pPr>
        <w:widowControl w:val="0"/>
        <w:autoSpaceDE w:val="0"/>
        <w:autoSpaceDN w:val="0"/>
        <w:adjustRightInd w:val="0"/>
        <w:spacing w:line="251" w:lineRule="exact"/>
      </w:pPr>
    </w:p>
    <w:p w:rsidR="00800DBC" w:rsidRPr="00800DBC" w:rsidRDefault="00800DBC" w:rsidP="00800DBC">
      <w:pPr>
        <w:widowControl w:val="0"/>
        <w:autoSpaceDE w:val="0"/>
        <w:autoSpaceDN w:val="0"/>
        <w:adjustRightInd w:val="0"/>
      </w:pPr>
      <w:r w:rsidRPr="00800DBC">
        <w:rPr>
          <w:b/>
          <w:bCs/>
        </w:rPr>
        <w:t>4.1 Standar Akreditasi Program Studi</w:t>
      </w:r>
    </w:p>
    <w:p w:rsidR="00800DBC" w:rsidRPr="00800DBC" w:rsidRDefault="00800DBC" w:rsidP="00800DBC">
      <w:pPr>
        <w:widowControl w:val="0"/>
        <w:autoSpaceDE w:val="0"/>
        <w:autoSpaceDN w:val="0"/>
        <w:adjustRightInd w:val="0"/>
        <w:spacing w:line="310" w:lineRule="exact"/>
      </w:pPr>
    </w:p>
    <w:p w:rsidR="00800DBC" w:rsidRPr="00800DBC" w:rsidRDefault="00800DBC" w:rsidP="00800DBC">
      <w:pPr>
        <w:widowControl w:val="0"/>
        <w:overflowPunct w:val="0"/>
        <w:autoSpaceDE w:val="0"/>
        <w:autoSpaceDN w:val="0"/>
        <w:adjustRightInd w:val="0"/>
        <w:spacing w:line="230" w:lineRule="auto"/>
      </w:pPr>
      <w:proofErr w:type="gramStart"/>
      <w:r w:rsidRPr="00800DBC">
        <w:t>Standar akreditasi adalah tolok ukur yang harus dipenuhi oleh program studi.</w:t>
      </w:r>
      <w:proofErr w:type="gramEnd"/>
      <w:r w:rsidRPr="00800DBC">
        <w:t xml:space="preserve">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rsidR="00800DBC" w:rsidRPr="00800DBC" w:rsidRDefault="00800DBC" w:rsidP="00800DBC">
      <w:pPr>
        <w:widowControl w:val="0"/>
        <w:autoSpaceDE w:val="0"/>
        <w:autoSpaceDN w:val="0"/>
        <w:adjustRightInd w:val="0"/>
        <w:spacing w:line="312" w:lineRule="exact"/>
      </w:pPr>
    </w:p>
    <w:p w:rsidR="00800DBC" w:rsidRPr="00800DBC" w:rsidRDefault="00800DBC" w:rsidP="00800DBC">
      <w:pPr>
        <w:widowControl w:val="0"/>
        <w:overflowPunct w:val="0"/>
        <w:autoSpaceDE w:val="0"/>
        <w:autoSpaceDN w:val="0"/>
        <w:adjustRightInd w:val="0"/>
        <w:spacing w:line="227" w:lineRule="auto"/>
      </w:pPr>
      <w:r w:rsidRPr="00800DBC">
        <w:t xml:space="preserve">Standar akreditasi program studi dokter Spesialis Ilmu Kesehatan Anak mencakup standar tentang komitmen program studi dokter Spesialis Ilmu Kesehatan Anak terhadap kapasitas institusional </w:t>
      </w:r>
      <w:r w:rsidRPr="00800DBC">
        <w:rPr>
          <w:i/>
          <w:iCs/>
        </w:rPr>
        <w:t>(institutional capacity)</w:t>
      </w:r>
      <w:r w:rsidRPr="00800DBC">
        <w:t xml:space="preserve"> dan komitmen terhadap efektivitas program pendidikan </w:t>
      </w:r>
      <w:r w:rsidRPr="00800DBC">
        <w:rPr>
          <w:i/>
          <w:iCs/>
        </w:rPr>
        <w:t>(educational effectiveness),</w:t>
      </w:r>
      <w:r w:rsidRPr="00800DBC">
        <w:t xml:space="preserve"> yang dikemas dalam tujuh standar akreditasi, </w:t>
      </w:r>
      <w:proofErr w:type="gramStart"/>
      <w:r w:rsidRPr="00800DBC">
        <w:t>yaitu</w:t>
      </w:r>
      <w:proofErr w:type="gramEnd"/>
      <w:r w:rsidRPr="00800DBC">
        <w:t>:</w:t>
      </w:r>
    </w:p>
    <w:p w:rsidR="00800DBC" w:rsidRPr="00800DBC" w:rsidRDefault="00800DBC" w:rsidP="00800DBC">
      <w:pPr>
        <w:widowControl w:val="0"/>
        <w:autoSpaceDE w:val="0"/>
        <w:autoSpaceDN w:val="0"/>
        <w:adjustRightInd w:val="0"/>
        <w:spacing w:line="307" w:lineRule="exact"/>
      </w:pPr>
    </w:p>
    <w:p w:rsidR="00800DBC" w:rsidRPr="00800DBC" w:rsidRDefault="00800DBC" w:rsidP="00800DBC">
      <w:pPr>
        <w:widowControl w:val="0"/>
        <w:overflowPunct w:val="0"/>
        <w:autoSpaceDE w:val="0"/>
        <w:autoSpaceDN w:val="0"/>
        <w:adjustRightInd w:val="0"/>
        <w:spacing w:line="216" w:lineRule="auto"/>
        <w:ind w:left="680" w:right="960"/>
      </w:pPr>
      <w:proofErr w:type="gramStart"/>
      <w:r w:rsidRPr="00800DBC">
        <w:t>Standar 1.</w:t>
      </w:r>
      <w:proofErr w:type="gramEnd"/>
      <w:r w:rsidRPr="00800DBC">
        <w:t xml:space="preserve"> </w:t>
      </w:r>
      <w:proofErr w:type="gramStart"/>
      <w:r w:rsidRPr="00800DBC">
        <w:t>Visi, misi, tujuan dan sasaran, serta strategi pencapaian Standar 2.</w:t>
      </w:r>
      <w:proofErr w:type="gramEnd"/>
      <w:r w:rsidRPr="00800DBC">
        <w:t xml:space="preserve"> Tata pamong, kepemimpinan, sistem pengelolaan, dan</w:t>
      </w:r>
    </w:p>
    <w:p w:rsidR="00800DBC" w:rsidRPr="00800DBC" w:rsidRDefault="00800DBC" w:rsidP="00800DBC">
      <w:pPr>
        <w:widowControl w:val="0"/>
        <w:autoSpaceDE w:val="0"/>
        <w:autoSpaceDN w:val="0"/>
        <w:adjustRightInd w:val="0"/>
        <w:spacing w:line="236" w:lineRule="auto"/>
        <w:ind w:left="2040"/>
      </w:pPr>
      <w:proofErr w:type="gramStart"/>
      <w:r w:rsidRPr="00800DBC">
        <w:t>penjaminan</w:t>
      </w:r>
      <w:proofErr w:type="gramEnd"/>
      <w:r w:rsidRPr="00800DBC">
        <w:t xml:space="preserve"> mutu</w:t>
      </w:r>
    </w:p>
    <w:p w:rsidR="00800DBC" w:rsidRPr="00800DBC" w:rsidRDefault="00800DBC" w:rsidP="00800DBC">
      <w:pPr>
        <w:widowControl w:val="0"/>
        <w:autoSpaceDE w:val="0"/>
        <w:autoSpaceDN w:val="0"/>
        <w:adjustRightInd w:val="0"/>
        <w:spacing w:line="235" w:lineRule="auto"/>
        <w:ind w:left="680"/>
      </w:pPr>
      <w:proofErr w:type="gramStart"/>
      <w:r w:rsidRPr="00800DBC">
        <w:t>Standar 3.</w:t>
      </w:r>
      <w:proofErr w:type="gramEnd"/>
      <w:r w:rsidRPr="00800DBC">
        <w:t xml:space="preserve">   Mahasiswa dan lulusan</w:t>
      </w:r>
    </w:p>
    <w:p w:rsidR="00800DBC" w:rsidRPr="00800DBC" w:rsidRDefault="00800DBC" w:rsidP="00800DBC">
      <w:pPr>
        <w:widowControl w:val="0"/>
        <w:autoSpaceDE w:val="0"/>
        <w:autoSpaceDN w:val="0"/>
        <w:adjustRightInd w:val="0"/>
        <w:spacing w:line="235" w:lineRule="auto"/>
        <w:ind w:left="680"/>
      </w:pPr>
      <w:proofErr w:type="gramStart"/>
      <w:r w:rsidRPr="00800DBC">
        <w:t>Standar 4.</w:t>
      </w:r>
      <w:proofErr w:type="gramEnd"/>
      <w:r w:rsidRPr="00800DBC">
        <w:t xml:space="preserve">   Sumber daya manusia</w:t>
      </w:r>
    </w:p>
    <w:p w:rsidR="00800DBC" w:rsidRPr="00800DBC" w:rsidRDefault="00800DBC" w:rsidP="00800DBC">
      <w:pPr>
        <w:widowControl w:val="0"/>
        <w:tabs>
          <w:tab w:val="left" w:pos="2020"/>
        </w:tabs>
        <w:autoSpaceDE w:val="0"/>
        <w:autoSpaceDN w:val="0"/>
        <w:adjustRightInd w:val="0"/>
        <w:ind w:left="680"/>
      </w:pPr>
      <w:proofErr w:type="gramStart"/>
      <w:r w:rsidRPr="00800DBC">
        <w:t>Standar 5.</w:t>
      </w:r>
      <w:proofErr w:type="gramEnd"/>
      <w:r w:rsidRPr="00800DBC">
        <w:tab/>
        <w:t>Kurikulum, pembelajaran, dan suasana akademik</w:t>
      </w:r>
    </w:p>
    <w:p w:rsidR="00800DBC" w:rsidRPr="00800DBC" w:rsidRDefault="00800DBC" w:rsidP="00800DBC">
      <w:pPr>
        <w:widowControl w:val="0"/>
        <w:tabs>
          <w:tab w:val="left" w:pos="2020"/>
        </w:tabs>
        <w:autoSpaceDE w:val="0"/>
        <w:autoSpaceDN w:val="0"/>
        <w:adjustRightInd w:val="0"/>
        <w:ind w:left="680"/>
      </w:pPr>
      <w:proofErr w:type="gramStart"/>
      <w:r w:rsidRPr="00800DBC">
        <w:t>Standar 6.</w:t>
      </w:r>
      <w:proofErr w:type="gramEnd"/>
      <w:r w:rsidRPr="00800DBC">
        <w:tab/>
        <w:t>Pembiayaan, sarana dan prasarana, serta sistem informasi</w:t>
      </w:r>
    </w:p>
    <w:p w:rsidR="00800DBC" w:rsidRPr="00800DBC" w:rsidRDefault="00800DBC" w:rsidP="00800DBC">
      <w:pPr>
        <w:widowControl w:val="0"/>
        <w:tabs>
          <w:tab w:val="left" w:pos="2000"/>
        </w:tabs>
        <w:autoSpaceDE w:val="0"/>
        <w:autoSpaceDN w:val="0"/>
        <w:adjustRightInd w:val="0"/>
        <w:spacing w:line="239" w:lineRule="auto"/>
        <w:ind w:left="660"/>
      </w:pPr>
      <w:proofErr w:type="gramStart"/>
      <w:r w:rsidRPr="00800DBC">
        <w:t>Standar 7.</w:t>
      </w:r>
      <w:proofErr w:type="gramEnd"/>
      <w:r w:rsidRPr="00800DBC">
        <w:tab/>
        <w:t>Penelitian, pengabdian kepada masyarakat, dan kerjasama</w:t>
      </w:r>
    </w:p>
    <w:p w:rsidR="00800DBC" w:rsidRPr="00800DBC" w:rsidRDefault="00800DBC" w:rsidP="00800DBC">
      <w:pPr>
        <w:widowControl w:val="0"/>
        <w:autoSpaceDE w:val="0"/>
        <w:autoSpaceDN w:val="0"/>
        <w:adjustRightInd w:val="0"/>
        <w:spacing w:line="306" w:lineRule="exact"/>
      </w:pPr>
    </w:p>
    <w:p w:rsidR="00800DBC" w:rsidRPr="00800DBC" w:rsidRDefault="00800DBC" w:rsidP="00800DBC">
      <w:pPr>
        <w:widowControl w:val="0"/>
        <w:overflowPunct w:val="0"/>
        <w:autoSpaceDE w:val="0"/>
        <w:autoSpaceDN w:val="0"/>
        <w:adjustRightInd w:val="0"/>
        <w:spacing w:line="221" w:lineRule="auto"/>
      </w:pPr>
      <w:proofErr w:type="gramStart"/>
      <w:r w:rsidRPr="00800DBC">
        <w:t>Standar tersebut di atas diintegrasikan dengan standar pendidikan Dokter Spesialis Ilmu Kesehatan Anak Indonesia yang terdiri dari 9 standar kompetensi Dokter Spesialis dan Dokter Gigi Spesialis Indonesia.</w:t>
      </w:r>
      <w:proofErr w:type="gramEnd"/>
    </w:p>
    <w:p w:rsidR="00800DBC" w:rsidRPr="00800DBC" w:rsidRDefault="00800DBC" w:rsidP="00800DBC">
      <w:pPr>
        <w:widowControl w:val="0"/>
        <w:autoSpaceDE w:val="0"/>
        <w:autoSpaceDN w:val="0"/>
        <w:adjustRightInd w:val="0"/>
        <w:spacing w:line="309" w:lineRule="exact"/>
      </w:pPr>
    </w:p>
    <w:p w:rsidR="00800DBC" w:rsidRPr="00800DBC" w:rsidRDefault="00800DBC" w:rsidP="00800DBC">
      <w:pPr>
        <w:widowControl w:val="0"/>
        <w:overflowPunct w:val="0"/>
        <w:autoSpaceDE w:val="0"/>
        <w:autoSpaceDN w:val="0"/>
        <w:adjustRightInd w:val="0"/>
        <w:spacing w:line="231" w:lineRule="auto"/>
      </w:pPr>
      <w:proofErr w:type="gramStart"/>
      <w:r w:rsidRPr="00800DBC">
        <w:t>Asesmen kinerja program studi didasarkan pada pemenuhan tuntutan standar akreditasi.</w:t>
      </w:r>
      <w:proofErr w:type="gramEnd"/>
      <w:r w:rsidRPr="00800DBC">
        <w:t xml:space="preserve"> </w:t>
      </w:r>
      <w:r w:rsidRPr="00800DBC">
        <w:lastRenderedPageBreak/>
        <w:t>Dokumen akreditasi program studi yang dapat diproses harus telah memenuhi 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p>
    <w:p w:rsidR="00800DBC" w:rsidRPr="00800DBC" w:rsidRDefault="00800DBC" w:rsidP="00800DBC">
      <w:pPr>
        <w:widowControl w:val="0"/>
        <w:autoSpaceDE w:val="0"/>
        <w:autoSpaceDN w:val="0"/>
        <w:adjustRightInd w:val="0"/>
        <w:spacing w:line="264" w:lineRule="exact"/>
      </w:pPr>
    </w:p>
    <w:p w:rsidR="00800DBC" w:rsidRPr="00800DBC" w:rsidRDefault="00800DBC" w:rsidP="00800DBC">
      <w:pPr>
        <w:widowControl w:val="0"/>
        <w:autoSpaceDE w:val="0"/>
        <w:autoSpaceDN w:val="0"/>
        <w:adjustRightInd w:val="0"/>
      </w:pPr>
      <w:proofErr w:type="gramStart"/>
      <w:r w:rsidRPr="00800DBC">
        <w:t>Deskripsi setiap standar akreditasi itu adalah sebagai berikut.</w:t>
      </w:r>
      <w:proofErr w:type="gramEnd"/>
    </w:p>
    <w:p w:rsidR="00800DBC" w:rsidRPr="00800DBC" w:rsidRDefault="00800DBC" w:rsidP="00800DBC">
      <w:pPr>
        <w:widowControl w:val="0"/>
        <w:autoSpaceDE w:val="0"/>
        <w:autoSpaceDN w:val="0"/>
        <w:adjustRightInd w:val="0"/>
        <w:spacing w:line="200" w:lineRule="exact"/>
        <w:rPr>
          <w:b/>
          <w:bCs/>
        </w:rPr>
      </w:pPr>
      <w:bookmarkStart w:id="16" w:name="page17"/>
      <w:bookmarkEnd w:id="16"/>
      <w:r w:rsidRPr="00800DBC">
        <w:rPr>
          <w:noProof/>
          <w:lang w:val="id-ID" w:eastAsia="id-ID"/>
        </w:rPr>
        <mc:AlternateContent>
          <mc:Choice Requires="wps">
            <w:drawing>
              <wp:anchor distT="0" distB="0" distL="114300" distR="114300" simplePos="0" relativeHeight="251660288" behindDoc="1" locked="0" layoutInCell="0" allowOverlap="1" wp14:anchorId="473B5649" wp14:editId="4A6A1279">
                <wp:simplePos x="0" y="0"/>
                <wp:positionH relativeFrom="column">
                  <wp:posOffset>-18415</wp:posOffset>
                </wp:positionH>
                <wp:positionV relativeFrom="paragraph">
                  <wp:posOffset>5404485</wp:posOffset>
                </wp:positionV>
                <wp:extent cx="5245100" cy="0"/>
                <wp:effectExtent l="13335" t="14605" r="8890" b="1397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5100" cy="0"/>
                        </a:xfrm>
                        <a:prstGeom prst="line">
                          <a:avLst/>
                        </a:prstGeom>
                        <a:noFill/>
                        <a:ln w="1371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425.55pt" to="411.55pt,4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" o:allowincell="f" strokeweight="1.08pt"/>
            </w:pict>
          </mc:Fallback>
        </mc:AlternateContent>
      </w:r>
      <w:bookmarkStart w:id="17" w:name="page18"/>
      <w:bookmarkEnd w:id="17"/>
    </w:p>
    <w:p w:rsidR="00800DBC" w:rsidRPr="00800DBC" w:rsidRDefault="00800DBC" w:rsidP="00800DBC">
      <w:pPr>
        <w:widowControl w:val="0"/>
        <w:autoSpaceDE w:val="0"/>
        <w:autoSpaceDN w:val="0"/>
        <w:adjustRightInd w:val="0"/>
        <w:spacing w:line="239" w:lineRule="auto"/>
      </w:pPr>
      <w:proofErr w:type="gramStart"/>
      <w:r w:rsidRPr="00800DBC">
        <w:rPr>
          <w:b/>
          <w:bCs/>
        </w:rPr>
        <w:t>Standar 1.</w:t>
      </w:r>
      <w:proofErr w:type="gramEnd"/>
      <w:r w:rsidRPr="00800DBC">
        <w:rPr>
          <w:b/>
          <w:bCs/>
        </w:rPr>
        <w:t xml:space="preserve"> Visi, misi, tujuan dan sasaran, serta strategi pencapaian</w:t>
      </w:r>
    </w:p>
    <w:p w:rsidR="00800DBC" w:rsidRPr="00800DBC" w:rsidRDefault="00800DBC" w:rsidP="00800DBC">
      <w:pPr>
        <w:widowControl w:val="0"/>
        <w:autoSpaceDE w:val="0"/>
        <w:autoSpaceDN w:val="0"/>
        <w:adjustRightInd w:val="0"/>
        <w:spacing w:line="308" w:lineRule="exact"/>
      </w:pPr>
    </w:p>
    <w:p w:rsidR="00800DBC" w:rsidRPr="00800DBC" w:rsidRDefault="00800DBC" w:rsidP="00800DBC">
      <w:pPr>
        <w:widowControl w:val="0"/>
        <w:overflowPunct w:val="0"/>
        <w:autoSpaceDE w:val="0"/>
        <w:autoSpaceDN w:val="0"/>
        <w:adjustRightInd w:val="0"/>
        <w:spacing w:line="230" w:lineRule="auto"/>
      </w:pPr>
      <w:r w:rsidRPr="00800DBC">
        <w:t xml:space="preserve">Standar ini adalah acuan keunggulan mutu penyelenggaraan dan strategi program studi untuk meraih cita-cita di masa depan. </w:t>
      </w:r>
      <w:proofErr w:type="gramStart"/>
      <w:r w:rsidRPr="00800DBC">
        <w:t>Strategi dan upaya perwujudan visi, pelaksanaan misi, dan pencapaian tujuannya, dipahami dan didukung dengan penuh komitmen serta melibatkan partisipasi seluruh pemangku kepentingannya.</w:t>
      </w:r>
      <w:proofErr w:type="gramEnd"/>
      <w:r w:rsidRPr="00800DBC">
        <w:t xml:space="preserve"> </w:t>
      </w:r>
      <w:proofErr w:type="gramStart"/>
      <w:r w:rsidRPr="00800DBC">
        <w:t>Seluruh rumusan yang ada mudah dipahami, dijabarkan secara logis, berurutan dan pengaturan langkah-langkahnya mengikuti alur pikir (logika) yang secara akademik wajar.</w:t>
      </w:r>
      <w:proofErr w:type="gramEnd"/>
    </w:p>
    <w:p w:rsidR="00800DBC" w:rsidRPr="00800DBC" w:rsidRDefault="00800DBC" w:rsidP="00800DBC">
      <w:pPr>
        <w:widowControl w:val="0"/>
        <w:overflowPunct w:val="0"/>
        <w:autoSpaceDE w:val="0"/>
        <w:autoSpaceDN w:val="0"/>
        <w:adjustRightInd w:val="0"/>
        <w:spacing w:line="230" w:lineRule="auto"/>
      </w:pPr>
      <w:proofErr w:type="gramStart"/>
      <w:r w:rsidRPr="00800DBC">
        <w:t>Strategi yang dirumuskan berdasarkan analisis kondisi yang komprehensif, menggunakan metode dan instrumen yang sahih dan andal, sehingga menghasilkan landasan langkah-langkah pelaksanaan dan kinerja yang urut-urutannya sistematis, saling berkontribusi dan berkesinambungan.</w:t>
      </w:r>
      <w:proofErr w:type="gramEnd"/>
      <w:r w:rsidRPr="00800DBC">
        <w:t xml:space="preserve"> </w:t>
      </w:r>
      <w:proofErr w:type="gramStart"/>
      <w:r w:rsidRPr="00800DBC">
        <w:t>Kesuksesan di salah satu sub-sistem berkontribusi dan ditindaklanjuti oleh sub-sistem yang seharusnya menindaklanjuti.</w:t>
      </w:r>
      <w:proofErr w:type="gramEnd"/>
      <w:r w:rsidRPr="00800DBC">
        <w:t xml:space="preserve"> </w:t>
      </w:r>
      <w:proofErr w:type="gramStart"/>
      <w:r w:rsidRPr="00800DBC">
        <w:t>Strategi serta keberhasilan pelaksanaannya diukur dengan ukuran-ukuran yang mudah dipahami seluruh pemangku kepentingan, sehingga visi yang diajukan benar-benar visi, bukan mimpi dan kiasan (</w:t>
      </w:r>
      <w:r w:rsidRPr="00800DBC">
        <w:rPr>
          <w:i/>
          <w:iCs/>
        </w:rPr>
        <w:t>platitude</w:t>
      </w:r>
      <w:r w:rsidRPr="00800DBC">
        <w:t>).</w:t>
      </w:r>
      <w:proofErr w:type="gramEnd"/>
    </w:p>
    <w:p w:rsidR="00800DBC" w:rsidRPr="00800DBC" w:rsidRDefault="00800DBC" w:rsidP="00800DBC">
      <w:pPr>
        <w:widowControl w:val="0"/>
        <w:overflowPunct w:val="0"/>
        <w:autoSpaceDE w:val="0"/>
        <w:autoSpaceDN w:val="0"/>
        <w:adjustRightInd w:val="0"/>
        <w:spacing w:line="227" w:lineRule="auto"/>
      </w:pPr>
      <w:proofErr w:type="gramStart"/>
      <w:r w:rsidRPr="00800DBC">
        <w:t>Keberhasilan pelaksanaan misi menjadi cerminan perwujudan visi.</w:t>
      </w:r>
      <w:proofErr w:type="gramEnd"/>
      <w:r w:rsidRPr="00800DBC">
        <w:t xml:space="preserve"> </w:t>
      </w:r>
      <w:proofErr w:type="gramStart"/>
      <w:r w:rsidRPr="00800DBC">
        <w:t>Keberhasilan pencapaian tujuan dengan sasaran yang memenuhi syarat rumusan yang baik, menjadi cerminan keterlaksanaan misi dan strategi dengan baik.</w:t>
      </w:r>
      <w:proofErr w:type="gramEnd"/>
      <w:r w:rsidRPr="00800DBC">
        <w:t xml:space="preserve"> </w:t>
      </w:r>
      <w:proofErr w:type="gramStart"/>
      <w:r w:rsidRPr="00800DBC">
        <w:t>Dengan demikian, rumusan visi, misi, tujuan dan strategi merupakan satu kesatuan wujud cerminan integritas yang terintegrasi dari program studi yang bersangkutan.</w:t>
      </w:r>
      <w:proofErr w:type="gramEnd"/>
    </w:p>
    <w:p w:rsidR="00800DBC" w:rsidRPr="00800DBC" w:rsidRDefault="00800DBC" w:rsidP="00800DBC">
      <w:pPr>
        <w:widowControl w:val="0"/>
        <w:autoSpaceDE w:val="0"/>
        <w:autoSpaceDN w:val="0"/>
        <w:adjustRightInd w:val="0"/>
        <w:spacing w:line="200" w:lineRule="exact"/>
      </w:pPr>
    </w:p>
    <w:p w:rsidR="00800DBC" w:rsidRPr="00800DBC" w:rsidRDefault="00800DBC" w:rsidP="00800DBC">
      <w:pPr>
        <w:widowControl w:val="0"/>
        <w:autoSpaceDE w:val="0"/>
        <w:autoSpaceDN w:val="0"/>
        <w:adjustRightInd w:val="0"/>
        <w:spacing w:line="200" w:lineRule="exact"/>
      </w:pPr>
    </w:p>
    <w:p w:rsidR="00800DBC" w:rsidRPr="00800DBC" w:rsidRDefault="00800DBC" w:rsidP="00800DBC">
      <w:pPr>
        <w:widowControl w:val="0"/>
        <w:autoSpaceDE w:val="0"/>
        <w:autoSpaceDN w:val="0"/>
        <w:adjustRightInd w:val="0"/>
        <w:spacing w:line="239" w:lineRule="auto"/>
      </w:pPr>
      <w:bookmarkStart w:id="18" w:name="page19"/>
      <w:bookmarkEnd w:id="18"/>
      <w:proofErr w:type="gramStart"/>
      <w:r w:rsidRPr="00800DBC">
        <w:rPr>
          <w:b/>
          <w:bCs/>
        </w:rPr>
        <w:t>Standar 2.</w:t>
      </w:r>
      <w:proofErr w:type="gramEnd"/>
      <w:r w:rsidRPr="00800DBC">
        <w:rPr>
          <w:b/>
          <w:bCs/>
        </w:rPr>
        <w:t xml:space="preserve"> Tata pamong, kepemimpinan, sistem pengelolaan, dan penjaminan mutu</w:t>
      </w:r>
    </w:p>
    <w:p w:rsidR="00800DBC" w:rsidRPr="00800DBC" w:rsidRDefault="00800DBC" w:rsidP="00800DBC">
      <w:pPr>
        <w:widowControl w:val="0"/>
        <w:autoSpaceDE w:val="0"/>
        <w:autoSpaceDN w:val="0"/>
        <w:adjustRightInd w:val="0"/>
        <w:spacing w:line="308" w:lineRule="exact"/>
      </w:pPr>
    </w:p>
    <w:p w:rsidR="00800DBC" w:rsidRPr="00800DBC" w:rsidRDefault="00800DBC" w:rsidP="00800DBC">
      <w:pPr>
        <w:widowControl w:val="0"/>
        <w:overflowPunct w:val="0"/>
        <w:autoSpaceDE w:val="0"/>
        <w:autoSpaceDN w:val="0"/>
        <w:adjustRightInd w:val="0"/>
        <w:spacing w:line="227" w:lineRule="auto"/>
      </w:pPr>
      <w:r w:rsidRPr="00800DBC">
        <w:t xml:space="preserve">Standar ini adalah acuan keunggulan mutu tata pamong </w:t>
      </w:r>
      <w:r w:rsidRPr="00800DBC">
        <w:rPr>
          <w:i/>
          <w:iCs/>
        </w:rPr>
        <w:t>(governance)</w:t>
      </w:r>
      <w:r w:rsidRPr="00800DBC">
        <w:t>, kepemimpinan, sistem pengelolaan, dan sistem penjaminan mutu program studi sebagai satu kesatuan yang terintegrasi yang menjadi kunci penting bagi keberhasilan dalam mewujudkan visi, melaksanakan misi, dan mencapai tujuan yang dicita-citakan.</w:t>
      </w:r>
    </w:p>
    <w:p w:rsidR="00800DBC" w:rsidRPr="00800DBC" w:rsidRDefault="00800DBC" w:rsidP="00800DBC">
      <w:pPr>
        <w:widowControl w:val="0"/>
        <w:overflowPunct w:val="0"/>
        <w:autoSpaceDE w:val="0"/>
        <w:autoSpaceDN w:val="0"/>
        <w:adjustRightInd w:val="0"/>
        <w:spacing w:line="230" w:lineRule="auto"/>
      </w:pPr>
      <w:proofErr w:type="gramStart"/>
      <w:r w:rsidRPr="00800DBC">
        <w:t>Tata pamong adalah sistem yang menjamin penyelenggaraan program studi dalam memenuhi prinsip-prinsip kredibilitas, transparansi, akuntabilitas, tanggung jawab, dan keadilan.</w:t>
      </w:r>
      <w:proofErr w:type="gramEnd"/>
      <w:r w:rsidRPr="00800DBC">
        <w:t xml:space="preserve"> </w:t>
      </w:r>
      <w:proofErr w:type="gramStart"/>
      <w:r w:rsidRPr="00800DBC">
        <w:t>Tata pamong dikembangkan berdasarkan nilai-nilai moral dan etika, serta norma-norma dan nilai akademik.</w:t>
      </w:r>
      <w:proofErr w:type="gramEnd"/>
      <w:r w:rsidRPr="00800DBC">
        <w:t xml:space="preserve"> </w:t>
      </w:r>
      <w:proofErr w:type="gramStart"/>
      <w:r w:rsidRPr="00800DBC">
        <w:t>Dalam hubungannya dengan lingkungan eksternal, tata pamong yang baik mampu menciptakan hubungan saling membutuhkan dan saling menguntungkan antara program studi dengan para pemangku kepentingan.</w:t>
      </w:r>
      <w:proofErr w:type="gramEnd"/>
      <w:r w:rsidRPr="00800DBC">
        <w:t xml:space="preserve"> </w:t>
      </w:r>
      <w:proofErr w:type="gramStart"/>
      <w:r w:rsidRPr="00800DBC">
        <w:t>Tata pamong dan kepemimpinan yang baik memerlukan dukungan sistem pengelolaan yang baik.</w:t>
      </w:r>
      <w:proofErr w:type="gramEnd"/>
    </w:p>
    <w:p w:rsidR="00800DBC" w:rsidRPr="00800DBC" w:rsidRDefault="00800DBC" w:rsidP="00800DBC">
      <w:pPr>
        <w:widowControl w:val="0"/>
        <w:overflowPunct w:val="0"/>
        <w:autoSpaceDE w:val="0"/>
        <w:autoSpaceDN w:val="0"/>
        <w:adjustRightInd w:val="0"/>
        <w:spacing w:line="230" w:lineRule="auto"/>
      </w:pPr>
      <w:r w:rsidRPr="00800DBC">
        <w:t xml:space="preserve">Sistem pengelolaan adalah suatu pendekatan sistematik untuk mengelola: sumber daya, infrastruktur, proses, kegiatan, dan manusia. </w:t>
      </w:r>
      <w:proofErr w:type="gramStart"/>
      <w:r w:rsidRPr="00800DBC">
        <w:t>Manajemen mutu adalah kegiatan untuk memenuhi kebutuhan dan permintaan pemangku kepentingan serta memenuhi persyaratan peraturan perundang-undangan serta upaya-upaya untuk meningkatkan kinerja organisasi.</w:t>
      </w:r>
      <w:proofErr w:type="gramEnd"/>
      <w:r w:rsidRPr="00800DBC">
        <w:t xml:space="preserve"> </w:t>
      </w:r>
      <w:proofErr w:type="gramStart"/>
      <w:r w:rsidRPr="00800DBC">
        <w:t>Termasuk di dalamnya langkah-langkah yang harus diambil untuk meminimalkan akibat dari kelemahan mutu produk dan untuk meningkatkan mutu secara berkelanjutan.</w:t>
      </w:r>
      <w:proofErr w:type="gramEnd"/>
    </w:p>
    <w:p w:rsidR="00800DBC" w:rsidRPr="00800DBC" w:rsidRDefault="00800DBC" w:rsidP="00800DBC">
      <w:pPr>
        <w:widowControl w:val="0"/>
        <w:overflowPunct w:val="0"/>
        <w:autoSpaceDE w:val="0"/>
        <w:autoSpaceDN w:val="0"/>
        <w:adjustRightInd w:val="0"/>
        <w:spacing w:line="231" w:lineRule="auto"/>
      </w:pPr>
      <w:r w:rsidRPr="00800DBC">
        <w:t xml:space="preserve">Penjaminan mutu adalah proses penetapan dan pemenuhan standar mutu pengelolaan </w:t>
      </w:r>
      <w:r w:rsidRPr="00800DBC">
        <w:lastRenderedPageBreak/>
        <w:t xml:space="preserve">program studi secara konsisten dan berkelanjutan, sehingga semua pemangku kepentingan memperoleh kepuasan. </w:t>
      </w:r>
      <w:proofErr w:type="gramStart"/>
      <w:r w:rsidRPr="00800DBC">
        <w:t>Sistem penjaminan mutu pada umumnya merupakan cerminan sistem pengelolaan masukan, proses, keluaran, hasil, dampak, umpan, dan balikan untuk menjamin mutu penyelenggaraan akademik.</w:t>
      </w:r>
      <w:proofErr w:type="gramEnd"/>
      <w:r w:rsidRPr="00800DBC">
        <w:t xml:space="preserve"> </w:t>
      </w:r>
      <w:proofErr w:type="gramStart"/>
      <w:r w:rsidRPr="00800DBC">
        <w:t xml:space="preserve">Sistem penjaminan mutu harus mencerminkan pelaksanaan </w:t>
      </w:r>
      <w:r w:rsidRPr="00800DBC">
        <w:rPr>
          <w:i/>
          <w:iCs/>
        </w:rPr>
        <w:t>continuous</w:t>
      </w:r>
      <w:r w:rsidRPr="00800DBC">
        <w:t xml:space="preserve"> </w:t>
      </w:r>
      <w:r w:rsidRPr="00800DBC">
        <w:rPr>
          <w:i/>
          <w:iCs/>
        </w:rPr>
        <w:t xml:space="preserve">quality improvement </w:t>
      </w:r>
      <w:r w:rsidRPr="00800DBC">
        <w:t>pada semua rangkaian sistem manajemen mutu (</w:t>
      </w:r>
      <w:r w:rsidRPr="00800DBC">
        <w:rPr>
          <w:i/>
          <w:iCs/>
        </w:rPr>
        <w:t xml:space="preserve">quality management system) </w:t>
      </w:r>
      <w:r w:rsidRPr="00800DBC">
        <w:t>dalam rangka memenuhi kepuasan pelanggan (</w:t>
      </w:r>
      <w:r w:rsidRPr="00800DBC">
        <w:rPr>
          <w:i/>
          <w:iCs/>
        </w:rPr>
        <w:t>customer satisfaction</w:t>
      </w:r>
      <w:r w:rsidRPr="00800DBC">
        <w:t>).</w:t>
      </w:r>
      <w:proofErr w:type="gramEnd"/>
    </w:p>
    <w:p w:rsidR="00800DBC" w:rsidRPr="00800DBC" w:rsidRDefault="00800DBC" w:rsidP="00800DBC">
      <w:pPr>
        <w:widowControl w:val="0"/>
        <w:autoSpaceDE w:val="0"/>
        <w:autoSpaceDN w:val="0"/>
        <w:adjustRightInd w:val="0"/>
        <w:spacing w:line="239" w:lineRule="auto"/>
        <w:ind w:left="3760"/>
        <w:rPr>
          <w:b/>
          <w:bCs/>
        </w:rPr>
      </w:pPr>
      <w:bookmarkStart w:id="19" w:name="page20"/>
      <w:bookmarkEnd w:id="19"/>
    </w:p>
    <w:p w:rsidR="00800DBC" w:rsidRPr="00800DBC" w:rsidRDefault="00800DBC" w:rsidP="00800DBC">
      <w:pPr>
        <w:widowControl w:val="0"/>
        <w:autoSpaceDE w:val="0"/>
        <w:autoSpaceDN w:val="0"/>
        <w:adjustRightInd w:val="0"/>
        <w:spacing w:line="239" w:lineRule="auto"/>
      </w:pPr>
      <w:proofErr w:type="gramStart"/>
      <w:r w:rsidRPr="00800DBC">
        <w:rPr>
          <w:b/>
          <w:bCs/>
        </w:rPr>
        <w:t>Standar 3.</w:t>
      </w:r>
      <w:proofErr w:type="gramEnd"/>
      <w:r w:rsidRPr="00800DBC">
        <w:rPr>
          <w:b/>
          <w:bCs/>
        </w:rPr>
        <w:t xml:space="preserve"> Mahasiswa dan lulusan</w:t>
      </w:r>
    </w:p>
    <w:p w:rsidR="00800DBC" w:rsidRPr="00800DBC" w:rsidRDefault="00800DBC" w:rsidP="00800DBC">
      <w:pPr>
        <w:widowControl w:val="0"/>
        <w:autoSpaceDE w:val="0"/>
        <w:autoSpaceDN w:val="0"/>
        <w:adjustRightInd w:val="0"/>
        <w:spacing w:line="310" w:lineRule="exact"/>
      </w:pPr>
    </w:p>
    <w:p w:rsidR="00800DBC" w:rsidRPr="00800DBC" w:rsidRDefault="00800DBC" w:rsidP="00800DBC">
      <w:pPr>
        <w:widowControl w:val="0"/>
        <w:overflowPunct w:val="0"/>
        <w:autoSpaceDE w:val="0"/>
        <w:autoSpaceDN w:val="0"/>
        <w:adjustRightInd w:val="0"/>
        <w:spacing w:line="225" w:lineRule="auto"/>
      </w:pPr>
      <w:proofErr w:type="gramStart"/>
      <w:r w:rsidRPr="00800DBC">
        <w:t>Standar ini merupakan acuan keunggulan mutu mahasiswa dan lulusan yang terkait erat dengan mutu calon mahasiswa.</w:t>
      </w:r>
      <w:proofErr w:type="gramEnd"/>
      <w:r w:rsidRPr="00800DBC">
        <w:t xml:space="preserve"> </w:t>
      </w:r>
      <w:proofErr w:type="gramStart"/>
      <w:r w:rsidRPr="00800DBC">
        <w:t>Program studi harus memiliki sistem seleksi yang andal, akuntabel, transparan, dapat dipertanggungjawabkan, dan adil kepada seluruh pemangku kepentingan (</w:t>
      </w:r>
      <w:r w:rsidRPr="00800DBC">
        <w:rPr>
          <w:i/>
          <w:iCs/>
        </w:rPr>
        <w:t>stakeholders</w:t>
      </w:r>
      <w:r w:rsidRPr="00800DBC">
        <w:t>).</w:t>
      </w:r>
      <w:proofErr w:type="gramEnd"/>
    </w:p>
    <w:p w:rsidR="00800DBC" w:rsidRPr="00800DBC" w:rsidRDefault="00800DBC" w:rsidP="00800DBC">
      <w:pPr>
        <w:widowControl w:val="0"/>
        <w:overflowPunct w:val="0"/>
        <w:autoSpaceDE w:val="0"/>
        <w:autoSpaceDN w:val="0"/>
        <w:adjustRightInd w:val="0"/>
        <w:spacing w:line="232" w:lineRule="auto"/>
      </w:pPr>
      <w:r w:rsidRPr="00800DBC">
        <w:t>Di dalam standar ini program studi harus memiliki fokus dan komitmen yang tinggi terhadap mutu penyelenggaraan proses tahap akademik dan tahap profesi (pendidikan, penelitian, dan 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segala sesuatu yang berkenaan dengan upaya untuk memperoleh mahasiswa yang bermutu tinggi melalui sistem dan program rekrutmen, seleksi, pemberian layanan akademik/fisik/sosial-pribadi, monitoring dan evaluasi keberhasilan mahasiswa (</w:t>
      </w:r>
      <w:r w:rsidRPr="00800DBC">
        <w:rPr>
          <w:i/>
          <w:iCs/>
        </w:rPr>
        <w:t>outcome</w:t>
      </w:r>
      <w:r w:rsidRPr="00800DBC">
        <w:t xml:space="preserve">) dalam menempuh, penelaahan kebutuhan dan kepuasan mahasiswa serta pemangku kepentingan. </w:t>
      </w:r>
      <w:proofErr w:type="gramStart"/>
      <w:r w:rsidRPr="00800DBC">
        <w:t>Dengan demikian mampu menghasilkan lulusan yang bermutu tinggi, dan memiliki kompetensi yang sesuai dengan kebutuhan dan tuntutan pemangku kepentingan.</w:t>
      </w:r>
      <w:proofErr w:type="gramEnd"/>
    </w:p>
    <w:p w:rsidR="00800DBC" w:rsidRPr="00800DBC" w:rsidRDefault="00800DBC" w:rsidP="00800DBC">
      <w:pPr>
        <w:widowControl w:val="0"/>
        <w:autoSpaceDE w:val="0"/>
        <w:autoSpaceDN w:val="0"/>
        <w:adjustRightInd w:val="0"/>
        <w:spacing w:line="315" w:lineRule="exact"/>
      </w:pPr>
    </w:p>
    <w:p w:rsidR="00800DBC" w:rsidRPr="00800DBC" w:rsidRDefault="00800DBC" w:rsidP="00800DBC">
      <w:pPr>
        <w:widowControl w:val="0"/>
        <w:overflowPunct w:val="0"/>
        <w:autoSpaceDE w:val="0"/>
        <w:autoSpaceDN w:val="0"/>
        <w:adjustRightInd w:val="0"/>
        <w:spacing w:line="242" w:lineRule="auto"/>
      </w:pPr>
      <w:r w:rsidRPr="00800DBC">
        <w:t xml:space="preserve">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w:t>
      </w:r>
      <w:proofErr w:type="gramStart"/>
      <w:r w:rsidRPr="00800DBC">
        <w:t>Oleh karena itu, selain layanan akademik, mahasiswa perlu mendapatkan layanan pengembangan minat dan bakat dalam bidang spiritual, seni budaya, olahraga, kepekaan sosial, pelestarian lingkungan hidup, serta bidang kreativitas lainnya.</w:t>
      </w:r>
      <w:proofErr w:type="gramEnd"/>
      <w:r w:rsidRPr="00800DBC">
        <w:t xml:space="preserve"> </w:t>
      </w:r>
      <w:proofErr w:type="gramStart"/>
      <w:r w:rsidRPr="00800DBC">
        <w:t>Mahasiswa perlu memiliki nilai-nilai profesionalisme, kemampuan adaptif, kreatif dan inovatif dalam mempersiapkan diri memasuki dunia profesi dan atau dunia kerja.</w:t>
      </w:r>
      <w:proofErr w:type="gramEnd"/>
    </w:p>
    <w:p w:rsidR="00800DBC" w:rsidRPr="00800DBC" w:rsidRDefault="00800DBC" w:rsidP="00800DBC">
      <w:pPr>
        <w:widowControl w:val="0"/>
        <w:overflowPunct w:val="0"/>
        <w:autoSpaceDE w:val="0"/>
        <w:autoSpaceDN w:val="0"/>
        <w:adjustRightInd w:val="0"/>
        <w:spacing w:line="222" w:lineRule="auto"/>
      </w:pPr>
      <w:r w:rsidRPr="00800DBC">
        <w:t>Lulusan adalah status yang dicapai mahasiswa setelah menyelesaikan proses pendidikan sesuai dengan persyaratan kelulusan yang ditetapkan. Sebagai salah satu keluaran langsung dari proses pendidikan yang dilakukan oleh program studi,</w:t>
      </w:r>
    </w:p>
    <w:p w:rsidR="00800DBC" w:rsidRPr="00800DBC" w:rsidRDefault="00800DBC" w:rsidP="00800DBC">
      <w:pPr>
        <w:widowControl w:val="0"/>
        <w:overflowPunct w:val="0"/>
        <w:autoSpaceDE w:val="0"/>
        <w:autoSpaceDN w:val="0"/>
        <w:adjustRightInd w:val="0"/>
        <w:spacing w:line="229" w:lineRule="auto"/>
      </w:pPr>
      <w:bookmarkStart w:id="20" w:name="page21"/>
      <w:bookmarkEnd w:id="20"/>
      <w:proofErr w:type="gramStart"/>
      <w:r w:rsidRPr="00800DBC">
        <w:t>lulusan</w:t>
      </w:r>
      <w:proofErr w:type="gramEnd"/>
      <w:r w:rsidRPr="00800DBC">
        <w:t xml:space="preserve"> yang bermutu memiliki ciri penguasaan kompetensi akademik termasuk </w:t>
      </w:r>
      <w:r w:rsidRPr="00800DBC">
        <w:rPr>
          <w:i/>
          <w:iCs/>
        </w:rPr>
        <w:t>hard</w:t>
      </w:r>
      <w:r w:rsidRPr="00800DBC">
        <w:t xml:space="preserve"> </w:t>
      </w:r>
      <w:r w:rsidRPr="00800DBC">
        <w:rPr>
          <w:i/>
          <w:iCs/>
        </w:rPr>
        <w:t xml:space="preserve">skills </w:t>
      </w:r>
      <w:r w:rsidRPr="00800DBC">
        <w:t>dan</w:t>
      </w:r>
      <w:r w:rsidRPr="00800DBC">
        <w:rPr>
          <w:i/>
          <w:iCs/>
        </w:rPr>
        <w:t xml:space="preserve"> soft skills </w:t>
      </w:r>
      <w:r w:rsidRPr="00800DBC">
        <w:t>sebagaimana dinyatakan dalam sasaran mutu serta dibuktikan</w:t>
      </w:r>
      <w:r w:rsidRPr="00800DBC">
        <w:rPr>
          <w:i/>
          <w:iCs/>
        </w:rPr>
        <w:t xml:space="preserve"> </w:t>
      </w:r>
      <w:r w:rsidRPr="00800DBC">
        <w:t xml:space="preserve">dengan kinerja lulusan di masyarakat sesuai dengan profesi dan bidang ilmu. </w:t>
      </w:r>
      <w:proofErr w:type="gramStart"/>
      <w:r w:rsidRPr="00800DBC">
        <w:t xml:space="preserve">Program studi yang bermutu memiliki sistem pengelolaan lulusan yang baik sehingga mampu menjadikannya sebagai </w:t>
      </w:r>
      <w:r w:rsidRPr="00800DBC">
        <w:rPr>
          <w:i/>
          <w:iCs/>
        </w:rPr>
        <w:t>human capital</w:t>
      </w:r>
      <w:r w:rsidRPr="00800DBC">
        <w:t xml:space="preserve"> bagi program studi yang bersangkutan.</w:t>
      </w:r>
      <w:proofErr w:type="gramEnd"/>
    </w:p>
    <w:p w:rsidR="00800DBC" w:rsidRPr="00800DBC" w:rsidRDefault="00800DBC" w:rsidP="00800DBC">
      <w:pPr>
        <w:widowControl w:val="0"/>
        <w:autoSpaceDE w:val="0"/>
        <w:autoSpaceDN w:val="0"/>
        <w:adjustRightInd w:val="0"/>
        <w:spacing w:line="200" w:lineRule="exact"/>
      </w:pPr>
    </w:p>
    <w:p w:rsidR="00800DBC" w:rsidRPr="00800DBC" w:rsidRDefault="00800DBC" w:rsidP="00800DBC">
      <w:pPr>
        <w:widowControl w:val="0"/>
        <w:autoSpaceDE w:val="0"/>
        <w:autoSpaceDN w:val="0"/>
        <w:adjustRightInd w:val="0"/>
        <w:spacing w:line="239" w:lineRule="auto"/>
      </w:pPr>
      <w:bookmarkStart w:id="21" w:name="page22"/>
      <w:bookmarkEnd w:id="21"/>
      <w:proofErr w:type="gramStart"/>
      <w:r w:rsidRPr="00800DBC">
        <w:rPr>
          <w:b/>
          <w:bCs/>
        </w:rPr>
        <w:t>Standar 4.</w:t>
      </w:r>
      <w:proofErr w:type="gramEnd"/>
      <w:r w:rsidRPr="00800DBC">
        <w:rPr>
          <w:b/>
          <w:bCs/>
        </w:rPr>
        <w:t xml:space="preserve"> Sumber daya manusia</w:t>
      </w:r>
    </w:p>
    <w:p w:rsidR="00800DBC" w:rsidRPr="00800DBC" w:rsidRDefault="00800DBC" w:rsidP="00800DBC">
      <w:pPr>
        <w:widowControl w:val="0"/>
        <w:autoSpaceDE w:val="0"/>
        <w:autoSpaceDN w:val="0"/>
        <w:adjustRightInd w:val="0"/>
        <w:spacing w:line="308" w:lineRule="exact"/>
      </w:pPr>
    </w:p>
    <w:p w:rsidR="00800DBC" w:rsidRPr="00800DBC" w:rsidRDefault="00800DBC" w:rsidP="00800DBC">
      <w:pPr>
        <w:widowControl w:val="0"/>
        <w:overflowPunct w:val="0"/>
        <w:autoSpaceDE w:val="0"/>
        <w:autoSpaceDN w:val="0"/>
        <w:adjustRightInd w:val="0"/>
        <w:spacing w:line="230" w:lineRule="auto"/>
      </w:pPr>
      <w:proofErr w:type="gramStart"/>
      <w:r w:rsidRPr="00800DBC">
        <w:t>Standar ini merupakan acuan keunggulan mutu sumber daya manusia, serta bagaimana seharusnya program studi memperoleh dan mendayagunakan sumber daya manusia yang bermutu tinggi.</w:t>
      </w:r>
      <w:proofErr w:type="gramEnd"/>
      <w:r w:rsidRPr="00800DBC">
        <w:t xml:space="preserve"> </w:t>
      </w:r>
      <w:proofErr w:type="gramStart"/>
      <w:r w:rsidRPr="00800DBC">
        <w:t>Di samping itu untuk memberikan layanan prima kepada sumber daya manusianya untuk mewujudkan visi, melaksanakan misi, dan mencapai tujuan yang dicita-</w:t>
      </w:r>
      <w:r w:rsidRPr="00800DBC">
        <w:lastRenderedPageBreak/>
        <w:t>citakan.</w:t>
      </w:r>
      <w:proofErr w:type="gramEnd"/>
      <w:r w:rsidRPr="00800DBC">
        <w:t xml:space="preserve"> </w:t>
      </w:r>
      <w:proofErr w:type="gramStart"/>
      <w:r w:rsidRPr="00800DBC">
        <w:t>Sumber daya manusia adalah dosen (tenaga pendidik) dan tenaga kependidikan yang mencakup pustakawan, laboran, teknisi, dan tenaga kependidikan lainnya yang bertanggung jawab atas pencapaian sasaran mutu keseluruhan program tridharma perguruan tinggi.</w:t>
      </w:r>
      <w:proofErr w:type="gramEnd"/>
    </w:p>
    <w:p w:rsidR="00800DBC" w:rsidRPr="00800DBC" w:rsidRDefault="00800DBC" w:rsidP="00800DBC">
      <w:pPr>
        <w:widowControl w:val="0"/>
        <w:overflowPunct w:val="0"/>
        <w:autoSpaceDE w:val="0"/>
        <w:autoSpaceDN w:val="0"/>
        <w:adjustRightInd w:val="0"/>
        <w:spacing w:line="228" w:lineRule="auto"/>
      </w:pPr>
      <w:proofErr w:type="gramStart"/>
      <w:r w:rsidRPr="00800DBC">
        <w:t>Dosen adalah komponen sumber daya utama yang merupakan pendidik profesional dan ilmuwan dengan tugas pokok dan fungsi mempelajari, mentransformasikan, mengembangkan, menyebarluaskan, dan menerapkan ilmu pengetahuan, teknologi dan seni melalui pendidikan, penelitian, dan pengabdian kepada masyarakat.</w:t>
      </w:r>
      <w:proofErr w:type="gramEnd"/>
      <w:r w:rsidRPr="00800DBC">
        <w:t xml:space="preserve"> </w:t>
      </w:r>
      <w:proofErr w:type="gramStart"/>
      <w:r w:rsidRPr="00800DBC">
        <w:t>Jumlah dan mutu dosen menentukan mutu penyelenggaraan kegiatan akademik program studi Dokter Spesialis dan Dokter Gigi Spesialis.</w:t>
      </w:r>
      <w:proofErr w:type="gramEnd"/>
    </w:p>
    <w:p w:rsidR="00800DBC" w:rsidRPr="00800DBC" w:rsidRDefault="00800DBC" w:rsidP="00800DBC">
      <w:pPr>
        <w:widowControl w:val="0"/>
        <w:overflowPunct w:val="0"/>
        <w:autoSpaceDE w:val="0"/>
        <w:autoSpaceDN w:val="0"/>
        <w:adjustRightInd w:val="0"/>
        <w:spacing w:line="227" w:lineRule="auto"/>
      </w:pPr>
      <w:proofErr w:type="gramStart"/>
      <w:r w:rsidRPr="00800DBC">
        <w:t>Program studi merencanakan dan melaksanakan program-program peningkatan mutu dosen yang selaras dengan kebutuhan, untuk mewujudkan visi, melaksanakan misi, dan untuk mencapai tujuan yang telah ditetapkan.</w:t>
      </w:r>
      <w:proofErr w:type="gramEnd"/>
      <w:r w:rsidRPr="00800DBC">
        <w:t xml:space="preserve"> </w:t>
      </w:r>
      <w:proofErr w:type="gramStart"/>
      <w:r w:rsidRPr="00800DBC">
        <w:t>Program studi menjalin kerjasama dengan program studi dan lembaga mitra kerjasama lainnya untuk memperoleh dosen tidak tetap jika dibutuhkan.</w:t>
      </w:r>
      <w:proofErr w:type="gramEnd"/>
    </w:p>
    <w:p w:rsidR="00800DBC" w:rsidRPr="00800DBC" w:rsidRDefault="00800DBC" w:rsidP="00800DBC">
      <w:pPr>
        <w:widowControl w:val="0"/>
        <w:overflowPunct w:val="0"/>
        <w:autoSpaceDE w:val="0"/>
        <w:autoSpaceDN w:val="0"/>
        <w:adjustRightInd w:val="0"/>
        <w:spacing w:line="227" w:lineRule="auto"/>
      </w:pPr>
      <w:proofErr w:type="gramStart"/>
      <w:r w:rsidRPr="00800DBC">
        <w:t>Program studi yang baik memiliki sistem pengelolaan mutu yang memadai untuk pembinaan dan peningkatan mutu tenaga kependidikan, baik bagi pustakawan, laboran, teknisi, staf administrasi, dan tenaga kependidikan lainnya.</w:t>
      </w:r>
      <w:proofErr w:type="gramEnd"/>
      <w:r w:rsidRPr="00800DBC">
        <w:t xml:space="preserve"> </w:t>
      </w:r>
      <w:proofErr w:type="gramStart"/>
      <w:r w:rsidRPr="00800DBC">
        <w:t>Program studi yang baik memiliki tenaga kependidikan dengan jumlah, kualifikasi dan mutu kinerja yang sesuai dengan kebutuhan penyelenggaraan program-program yang ada.</w:t>
      </w:r>
      <w:proofErr w:type="gramEnd"/>
    </w:p>
    <w:p w:rsidR="00800DBC" w:rsidRPr="00800DBC" w:rsidRDefault="00800DBC" w:rsidP="00800DBC">
      <w:pPr>
        <w:widowControl w:val="0"/>
        <w:autoSpaceDE w:val="0"/>
        <w:autoSpaceDN w:val="0"/>
        <w:adjustRightInd w:val="0"/>
        <w:spacing w:line="200" w:lineRule="exact"/>
      </w:pPr>
      <w:bookmarkStart w:id="22" w:name="page23"/>
      <w:bookmarkEnd w:id="22"/>
    </w:p>
    <w:p w:rsidR="00800DBC" w:rsidRPr="00800DBC" w:rsidRDefault="00800DBC" w:rsidP="00800DBC">
      <w:pPr>
        <w:widowControl w:val="0"/>
        <w:autoSpaceDE w:val="0"/>
        <w:autoSpaceDN w:val="0"/>
        <w:adjustRightInd w:val="0"/>
        <w:spacing w:line="239" w:lineRule="auto"/>
        <w:rPr>
          <w:b/>
          <w:bCs/>
        </w:rPr>
      </w:pPr>
    </w:p>
    <w:p w:rsidR="00800DBC" w:rsidRPr="00800DBC" w:rsidRDefault="00800DBC" w:rsidP="00800DBC">
      <w:pPr>
        <w:widowControl w:val="0"/>
        <w:autoSpaceDE w:val="0"/>
        <w:autoSpaceDN w:val="0"/>
        <w:adjustRightInd w:val="0"/>
        <w:spacing w:line="239" w:lineRule="auto"/>
      </w:pPr>
      <w:proofErr w:type="gramStart"/>
      <w:r w:rsidRPr="00800DBC">
        <w:rPr>
          <w:b/>
          <w:bCs/>
        </w:rPr>
        <w:t>Standar 5.</w:t>
      </w:r>
      <w:proofErr w:type="gramEnd"/>
      <w:r w:rsidRPr="00800DBC">
        <w:rPr>
          <w:b/>
          <w:bCs/>
        </w:rPr>
        <w:t xml:space="preserve"> Kurikulum, pembelajaran, dan suasana akademik</w:t>
      </w:r>
    </w:p>
    <w:p w:rsidR="00800DBC" w:rsidRPr="00800DBC" w:rsidRDefault="00800DBC" w:rsidP="00800DBC">
      <w:pPr>
        <w:widowControl w:val="0"/>
        <w:autoSpaceDE w:val="0"/>
        <w:autoSpaceDN w:val="0"/>
        <w:adjustRightInd w:val="0"/>
        <w:spacing w:line="308" w:lineRule="exact"/>
      </w:pPr>
    </w:p>
    <w:p w:rsidR="00800DBC" w:rsidRPr="00800DBC" w:rsidRDefault="00800DBC" w:rsidP="00800DBC">
      <w:pPr>
        <w:widowControl w:val="0"/>
        <w:overflowPunct w:val="0"/>
        <w:autoSpaceDE w:val="0"/>
        <w:autoSpaceDN w:val="0"/>
        <w:adjustRightInd w:val="0"/>
        <w:spacing w:line="232" w:lineRule="auto"/>
      </w:pPr>
      <w:proofErr w:type="gramStart"/>
      <w:r w:rsidRPr="00800DBC">
        <w:t>Standar ini merupakan acuan keunggulan mutu sistem pembelajaran di program studi.</w:t>
      </w:r>
      <w:proofErr w:type="gramEnd"/>
      <w:r w:rsidRPr="00800DBC">
        <w:t xml:space="preserve"> </w:t>
      </w:r>
      <w:proofErr w:type="gramStart"/>
      <w:r w:rsidRPr="00800DBC">
        <w:t>Kurikulum adalah rancangan seluruh kegiatan pembelajaran mahasiswa sebagai rujukan program studi tahap akademik maupun tahap profesi dalam merencanakan, melaksanakan, memonitor dan mengevaluasi seluruh kegiatannya untuk mencapai tujuan pendidikan dan standar kompetensi Dokter Spesialis Ilmu Kesehatan Anak.</w:t>
      </w:r>
      <w:proofErr w:type="gramEnd"/>
      <w:r w:rsidRPr="00800DBC">
        <w:t xml:space="preserve"> </w:t>
      </w:r>
      <w:proofErr w:type="gramStart"/>
      <w:r w:rsidRPr="00800DBC">
        <w:t>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w:t>
      </w:r>
      <w:proofErr w:type="gramEnd"/>
      <w:r w:rsidRPr="00800DBC">
        <w:t xml:space="preserve"> </w:t>
      </w:r>
      <w:proofErr w:type="gramStart"/>
      <w:r w:rsidRPr="00800DBC">
        <w:t>Sesuai dengan kebutuhan masing-masing program, program studi menetapkan kurikulum dan pedoman yang mencakup struktur, tata-urutan, kedalaman, keluasan, dan penyertaan komponen tertentu.</w:t>
      </w:r>
      <w:proofErr w:type="gramEnd"/>
    </w:p>
    <w:p w:rsidR="00800DBC" w:rsidRPr="00800DBC" w:rsidRDefault="00800DBC" w:rsidP="00800DBC">
      <w:pPr>
        <w:widowControl w:val="0"/>
        <w:overflowPunct w:val="0"/>
        <w:autoSpaceDE w:val="0"/>
        <w:autoSpaceDN w:val="0"/>
        <w:adjustRightInd w:val="0"/>
        <w:spacing w:line="231" w:lineRule="auto"/>
      </w:pPr>
      <w:proofErr w:type="gramStart"/>
      <w:r w:rsidRPr="00800DBC">
        <w:t xml:space="preserve">Pembelajaran adalah pengalaman belajar yang diperoleh mahasiswa dari kegiatan belajar, seperti perkuliahan, tutorial, praktikum, praktik, magang, </w:t>
      </w:r>
      <w:r w:rsidRPr="00800DBC">
        <w:rPr>
          <w:i/>
          <w:iCs/>
        </w:rPr>
        <w:t>bedside teaching</w:t>
      </w:r>
      <w:r w:rsidRPr="00800DBC">
        <w:t>, pelatihan, diskusi, lokakarya, seminar, dan tugas-tugas pembelajaran lainnya.</w:t>
      </w:r>
      <w:proofErr w:type="gramEnd"/>
      <w:r w:rsidRPr="00800DBC">
        <w:t xml:space="preserve"> </w:t>
      </w:r>
      <w:proofErr w:type="gramStart"/>
      <w:r w:rsidRPr="00800DBC">
        <w:t>Dalam pelaksanaan pembelajaran digunakan berbagai pendekatan, strategi, dan teknik, yang adekuat agar dapat mengkondisikan mahasiswa berpikir kritis, bereksplorasi, berkreasi, dan bereksperimen dengan memanfaatkan berbagai sumber belajar.</w:t>
      </w:r>
      <w:proofErr w:type="gramEnd"/>
      <w:r w:rsidRPr="00800DBC">
        <w:t xml:space="preserve"> </w:t>
      </w:r>
      <w:proofErr w:type="gramStart"/>
      <w:r w:rsidRPr="00800DBC">
        <w:t xml:space="preserve">Pendekatan pembelajaran yang digunakan berpusat pada mahasiswa </w:t>
      </w:r>
      <w:r w:rsidRPr="00800DBC">
        <w:rPr>
          <w:i/>
          <w:iCs/>
        </w:rPr>
        <w:t xml:space="preserve">(student-centered) </w:t>
      </w:r>
      <w:r w:rsidRPr="00800DBC">
        <w:t>dengan kondisi pembelajaran yang mendorong mahasiswa untuk belajar</w:t>
      </w:r>
      <w:r w:rsidRPr="00800DBC">
        <w:rPr>
          <w:i/>
          <w:iCs/>
        </w:rPr>
        <w:t xml:space="preserve"> </w:t>
      </w:r>
      <w:r w:rsidRPr="00800DBC">
        <w:t>mandiri dan kelompok.</w:t>
      </w:r>
      <w:proofErr w:type="gramEnd"/>
    </w:p>
    <w:p w:rsidR="00800DBC" w:rsidRPr="00800DBC" w:rsidRDefault="00800DBC" w:rsidP="00800DBC">
      <w:pPr>
        <w:widowControl w:val="0"/>
        <w:overflowPunct w:val="0"/>
        <w:autoSpaceDE w:val="0"/>
        <w:autoSpaceDN w:val="0"/>
        <w:adjustRightInd w:val="0"/>
        <w:spacing w:line="231" w:lineRule="auto"/>
      </w:pPr>
      <w:proofErr w:type="gramStart"/>
      <w:r w:rsidRPr="00800DBC">
        <w:t>Evaluasi hasil belajar adalah upaya untuk mengetahui kemampuan mahasiswa dalam mencapai tujuan pembelajaran atau pencapaian kompetensi, dan menggunakan hasilnya agar mahasiswa memperoleh hasil yang optimal.</w:t>
      </w:r>
      <w:proofErr w:type="gramEnd"/>
      <w:r w:rsidRPr="00800DBC">
        <w:t xml:space="preserve"> </w:t>
      </w:r>
      <w:proofErr w:type="gramStart"/>
      <w:r w:rsidRPr="00800DBC">
        <w:t xml:space="preserve">Evaluasi mencakup semua ranah belajar dan dilakukan secara objektif, transparan, dan akuntabel dengan menggunakan instrumen yang sahih dan andal, serta menggunakan penilaian acuan patokan </w:t>
      </w:r>
      <w:r w:rsidRPr="00800DBC">
        <w:rPr>
          <w:i/>
          <w:iCs/>
        </w:rPr>
        <w:t>(criterion-referenced evaluation)</w:t>
      </w:r>
      <w:r w:rsidRPr="00800DBC">
        <w:t>.</w:t>
      </w:r>
      <w:proofErr w:type="gramEnd"/>
      <w:r w:rsidRPr="00800DBC">
        <w:t xml:space="preserve"> Evaluasi hasil belajar difungsikan dan didayagunakan untuk mengukur pencapaian standar kompetensi Dokter Spesialis Ilmu Kesehatan Anak, kebutuhan </w:t>
      </w:r>
      <w:proofErr w:type="gramStart"/>
      <w:r w:rsidRPr="00800DBC">
        <w:t>akan</w:t>
      </w:r>
      <w:proofErr w:type="gramEnd"/>
      <w:r w:rsidRPr="00800DBC">
        <w:t xml:space="preserve"> remedial serta metaevaluasi yang memberikan masukan untuk perbaikan sistem pembelajaran.</w:t>
      </w:r>
    </w:p>
    <w:p w:rsidR="00800DBC" w:rsidRPr="00800DBC" w:rsidRDefault="00800DBC" w:rsidP="00800DBC">
      <w:pPr>
        <w:widowControl w:val="0"/>
        <w:overflowPunct w:val="0"/>
        <w:autoSpaceDE w:val="0"/>
        <w:autoSpaceDN w:val="0"/>
        <w:adjustRightInd w:val="0"/>
        <w:spacing w:line="230" w:lineRule="auto"/>
      </w:pPr>
      <w:r w:rsidRPr="00800DBC">
        <w:t xml:space="preserve">Suasana akademik adalah kondisi yang dibangun untuk menumbuhkembangkan semangat </w:t>
      </w:r>
      <w:r w:rsidRPr="00800DBC">
        <w:lastRenderedPageBreak/>
        <w:t xml:space="preserve">dan interaksi akademik antara mahasiswa, dosen, tenaga kependidikan, pakar, dosen tamu, dan </w:t>
      </w:r>
      <w:proofErr w:type="gramStart"/>
      <w:r w:rsidRPr="00800DBC">
        <w:t>nara</w:t>
      </w:r>
      <w:proofErr w:type="gramEnd"/>
      <w:r w:rsidRPr="00800DBC">
        <w:t xml:space="preserve"> sumber untuk meningkatkan mutu kegiatan akademik, di dalam maupun di luar kelas. </w:t>
      </w:r>
      <w:proofErr w:type="gramStart"/>
      <w:r w:rsidRPr="00800DBC">
        <w:t>Suasana akademik yang baik ditunjukkan dengan perilaku yang mengutamakan kebenaran ilmiah, profesionalisme, kebebasan akademik dan kebebasan mimbar akademik, serta penerapan etika akademik secara konsisten.</w:t>
      </w:r>
      <w:proofErr w:type="gramEnd"/>
    </w:p>
    <w:p w:rsidR="00800DBC" w:rsidRPr="00800DBC" w:rsidRDefault="00800DBC" w:rsidP="00800DBC">
      <w:pPr>
        <w:widowControl w:val="0"/>
        <w:autoSpaceDE w:val="0"/>
        <w:autoSpaceDN w:val="0"/>
        <w:adjustRightInd w:val="0"/>
        <w:spacing w:line="239" w:lineRule="auto"/>
        <w:ind w:left="3760"/>
        <w:rPr>
          <w:b/>
          <w:bCs/>
        </w:rPr>
      </w:pPr>
      <w:bookmarkStart w:id="23" w:name="page24"/>
      <w:bookmarkEnd w:id="23"/>
    </w:p>
    <w:p w:rsidR="00800DBC" w:rsidRPr="00800DBC" w:rsidRDefault="00800DBC" w:rsidP="00800DBC">
      <w:pPr>
        <w:widowControl w:val="0"/>
        <w:autoSpaceDE w:val="0"/>
        <w:autoSpaceDN w:val="0"/>
        <w:adjustRightInd w:val="0"/>
        <w:spacing w:line="239" w:lineRule="auto"/>
      </w:pPr>
      <w:proofErr w:type="gramStart"/>
      <w:r w:rsidRPr="00800DBC">
        <w:rPr>
          <w:b/>
          <w:bCs/>
        </w:rPr>
        <w:t>Standar 6.</w:t>
      </w:r>
      <w:proofErr w:type="gramEnd"/>
      <w:r w:rsidRPr="00800DBC">
        <w:rPr>
          <w:b/>
          <w:bCs/>
        </w:rPr>
        <w:t xml:space="preserve"> Pembiayaan, sarana dan prasarana, serta sistem informasi</w:t>
      </w:r>
    </w:p>
    <w:p w:rsidR="00800DBC" w:rsidRPr="00800DBC" w:rsidRDefault="00800DBC" w:rsidP="00800DBC">
      <w:pPr>
        <w:widowControl w:val="0"/>
        <w:autoSpaceDE w:val="0"/>
        <w:autoSpaceDN w:val="0"/>
        <w:adjustRightInd w:val="0"/>
        <w:spacing w:line="308" w:lineRule="exact"/>
      </w:pPr>
    </w:p>
    <w:p w:rsidR="00800DBC" w:rsidRPr="00800DBC" w:rsidRDefault="00800DBC" w:rsidP="00800DBC">
      <w:pPr>
        <w:widowControl w:val="0"/>
        <w:overflowPunct w:val="0"/>
        <w:autoSpaceDE w:val="0"/>
        <w:autoSpaceDN w:val="0"/>
        <w:adjustRightInd w:val="0"/>
        <w:spacing w:line="227" w:lineRule="auto"/>
      </w:pPr>
      <w:r w:rsidRPr="00800DBC">
        <w:t xml:space="preserve">Standar ini merupakan acuan keunggulan mutu sumber daya pendukung penyelenggaraan proses akademik yang bermutu. Sumber daya pendukung mencakup pengadaan dan pengelolaan </w:t>
      </w:r>
      <w:proofErr w:type="gramStart"/>
      <w:r w:rsidRPr="00800DBC">
        <w:t>dana</w:t>
      </w:r>
      <w:proofErr w:type="gramEnd"/>
      <w:r w:rsidRPr="00800DBC">
        <w:t>, sarana, prasarana, serta sistem informasi yang diperlukan untuk mewujudkan visi, melaksanakan misi, dan untuk mencapai tujuan program studi.</w:t>
      </w:r>
    </w:p>
    <w:p w:rsidR="00800DBC" w:rsidRPr="00800DBC" w:rsidRDefault="00800DBC" w:rsidP="00800DBC">
      <w:pPr>
        <w:widowControl w:val="0"/>
        <w:overflowPunct w:val="0"/>
        <w:autoSpaceDE w:val="0"/>
        <w:autoSpaceDN w:val="0"/>
        <w:adjustRightInd w:val="0"/>
        <w:spacing w:line="221" w:lineRule="auto"/>
      </w:pPr>
      <w:proofErr w:type="gramStart"/>
      <w:r w:rsidRPr="00800DBC">
        <w:t>Pembiayaan adalah usaha penyediaan, pengelolaan serta peningkatan mutu anggaran yang memadai untuk mendukung penyelenggaraan program akademik yang bermutu di program studi dalam suatu lembaga nirlaba.</w:t>
      </w:r>
      <w:proofErr w:type="gramEnd"/>
    </w:p>
    <w:p w:rsidR="00800DBC" w:rsidRPr="00800DBC" w:rsidRDefault="00800DBC" w:rsidP="00800DBC">
      <w:pPr>
        <w:widowControl w:val="0"/>
        <w:overflowPunct w:val="0"/>
        <w:autoSpaceDE w:val="0"/>
        <w:autoSpaceDN w:val="0"/>
        <w:adjustRightInd w:val="0"/>
        <w:spacing w:line="227" w:lineRule="auto"/>
      </w:pPr>
      <w:r w:rsidRPr="00800DBC">
        <w:t xml:space="preserve">Sarana pendidikan adalah segala sesuatu yang dapat dipindahkan dan digunakan dalam penyelenggaraan proses akademik sebagai alat teknis dalam mencapai maksud, tujuan, dan sasaran pendidikan. Sarana tersebut antara lain komputer, peralatan, dan perlengkapan pembelajaran di dalam kelas, alat laboratorium dan alat </w:t>
      </w:r>
      <w:proofErr w:type="gramStart"/>
      <w:r w:rsidRPr="00800DBC">
        <w:t>kantor</w:t>
      </w:r>
      <w:proofErr w:type="gramEnd"/>
      <w:r w:rsidRPr="00800DBC">
        <w:t>, serta alat penunjang di lingkungan akademik lainnya.</w:t>
      </w:r>
    </w:p>
    <w:p w:rsidR="00800DBC" w:rsidRPr="00800DBC" w:rsidRDefault="00800DBC" w:rsidP="00800DBC">
      <w:pPr>
        <w:widowControl w:val="0"/>
        <w:overflowPunct w:val="0"/>
        <w:autoSpaceDE w:val="0"/>
        <w:autoSpaceDN w:val="0"/>
        <w:adjustRightInd w:val="0"/>
        <w:spacing w:line="228" w:lineRule="auto"/>
      </w:pPr>
      <w:r w:rsidRPr="00800DBC">
        <w:t xml:space="preserve">Prasarana pendidikan adalah sumber daya penunjang dalam pelaksanaan tridharma perguruan tinggi yang pada umumnya bersifat tidak bergerak/tidak dapat dipindah-pindahkan, antara lain bangunan dan fasilitas lainnya. </w:t>
      </w:r>
      <w:proofErr w:type="gramStart"/>
      <w:r w:rsidRPr="00800DBC">
        <w:t>Untuk pendidikan klinik prasarana yang sangat penting bagi pencapaian kompetensi adalah rumah sakit yang digunakan untuk pendidikan dan fasilitas pelayanan kesehatan lainnya, seperti klinik, puskeswan, dan tempat praktik mandiri.</w:t>
      </w:r>
      <w:proofErr w:type="gramEnd"/>
    </w:p>
    <w:p w:rsidR="00800DBC" w:rsidRPr="00800DBC" w:rsidRDefault="00800DBC" w:rsidP="00800DBC">
      <w:pPr>
        <w:widowControl w:val="0"/>
        <w:overflowPunct w:val="0"/>
        <w:autoSpaceDE w:val="0"/>
        <w:autoSpaceDN w:val="0"/>
        <w:adjustRightInd w:val="0"/>
        <w:spacing w:line="228" w:lineRule="auto"/>
      </w:pPr>
      <w:proofErr w:type="gramStart"/>
      <w:r w:rsidRPr="00800DBC">
        <w:t>Pengelolaan sarana dan prasarana meliputi perencanaan, pengadaan, penggunaan, pemeliharaan, pemutakhiran, inventarisasi, dan penghapusan aset yang dilakukan secara baik, sehingga efektif mendukung kegiatan penyelenggaraan akademik di program studi.</w:t>
      </w:r>
      <w:proofErr w:type="gramEnd"/>
      <w:r w:rsidRPr="00800DBC">
        <w:t xml:space="preserve"> Kepemilikan dan aksesibilitas sarana dan prasarana (khususnya rumah sakit dan fasilitas kesehatan lainnya) sangat penting untuk menjamin mutu proses pembelajaran secara berkelanjutan.</w:t>
      </w:r>
    </w:p>
    <w:p w:rsidR="00800DBC" w:rsidRPr="00800DBC" w:rsidRDefault="00800DBC" w:rsidP="00800DBC">
      <w:pPr>
        <w:widowControl w:val="0"/>
        <w:overflowPunct w:val="0"/>
        <w:autoSpaceDE w:val="0"/>
        <w:autoSpaceDN w:val="0"/>
        <w:adjustRightInd w:val="0"/>
        <w:spacing w:line="225" w:lineRule="auto"/>
      </w:pPr>
      <w:proofErr w:type="gramStart"/>
      <w:r w:rsidRPr="00800DBC">
        <w:t>Sistem pengelolaan informasi, komunikasi, dan teknologi informasi mencakup pengelolaan masukan, proses, dan keluaran informasi, dengan memanfaatkan teknologi informasi dan pengetahuan untuk mendukung penjaminan mutu pendidikan Dokter Spesialis Ilmu Kesehatan Anak.</w:t>
      </w:r>
      <w:proofErr w:type="gramEnd"/>
    </w:p>
    <w:p w:rsidR="00800DBC" w:rsidRPr="00800DBC" w:rsidRDefault="00800DBC" w:rsidP="00800DBC">
      <w:pPr>
        <w:widowControl w:val="0"/>
        <w:autoSpaceDE w:val="0"/>
        <w:autoSpaceDN w:val="0"/>
        <w:adjustRightInd w:val="0"/>
        <w:spacing w:line="212" w:lineRule="exact"/>
      </w:pPr>
      <w:bookmarkStart w:id="24" w:name="page25"/>
      <w:bookmarkEnd w:id="24"/>
    </w:p>
    <w:p w:rsidR="00800DBC" w:rsidRPr="00800DBC" w:rsidRDefault="00800DBC" w:rsidP="00800DBC">
      <w:pPr>
        <w:widowControl w:val="0"/>
        <w:autoSpaceDE w:val="0"/>
        <w:autoSpaceDN w:val="0"/>
        <w:adjustRightInd w:val="0"/>
        <w:spacing w:line="239" w:lineRule="auto"/>
      </w:pPr>
      <w:r w:rsidRPr="00800DBC">
        <w:rPr>
          <w:b/>
          <w:bCs/>
        </w:rPr>
        <w:t>Standar 7.Penelitian, pengabdian kepada masyarakat, dan kerjasama</w:t>
      </w:r>
    </w:p>
    <w:p w:rsidR="00800DBC" w:rsidRPr="00800DBC" w:rsidRDefault="00800DBC" w:rsidP="00800DBC">
      <w:pPr>
        <w:widowControl w:val="0"/>
        <w:autoSpaceDE w:val="0"/>
        <w:autoSpaceDN w:val="0"/>
        <w:adjustRightInd w:val="0"/>
        <w:spacing w:line="308" w:lineRule="exact"/>
      </w:pPr>
    </w:p>
    <w:p w:rsidR="00800DBC" w:rsidRPr="00800DBC" w:rsidRDefault="00800DBC" w:rsidP="00800DBC">
      <w:pPr>
        <w:widowControl w:val="0"/>
        <w:overflowPunct w:val="0"/>
        <w:autoSpaceDE w:val="0"/>
        <w:autoSpaceDN w:val="0"/>
        <w:adjustRightInd w:val="0"/>
        <w:spacing w:line="222" w:lineRule="auto"/>
      </w:pPr>
      <w:proofErr w:type="gramStart"/>
      <w:r w:rsidRPr="00800DBC">
        <w:t>Standar ini adalah acuan keunggulan mutu penelitian, pengabdian kepada masyarakat, dan kerjasama yang diselenggarakan untuk dan terkait dengan pengembangan mutu program studi.</w:t>
      </w:r>
      <w:proofErr w:type="gramEnd"/>
    </w:p>
    <w:p w:rsidR="00800DBC" w:rsidRPr="00800DBC" w:rsidRDefault="00800DBC" w:rsidP="00800DBC">
      <w:pPr>
        <w:widowControl w:val="0"/>
        <w:overflowPunct w:val="0"/>
        <w:autoSpaceDE w:val="0"/>
        <w:autoSpaceDN w:val="0"/>
        <w:adjustRightInd w:val="0"/>
        <w:spacing w:line="231" w:lineRule="auto"/>
      </w:pPr>
      <w:r w:rsidRPr="00800DBC">
        <w:t xml:space="preserve">Penelitian adalah salah satu tugas pokok yang memberikan kontribusi dan manfaat kepada proses pembelajaran, pengembangan ilmu pengetahuan, teknologi, dan seni, serta peningkatan mutu pelayanan kesehatan kepada masyarakat. </w:t>
      </w:r>
      <w:proofErr w:type="gramStart"/>
      <w:r w:rsidRPr="00800DBC">
        <w:t>Program studi harus memiliki sistem perencanaan pengelolaan serta implementasi program penelitian yang menjadi unggulan.</w:t>
      </w:r>
      <w:proofErr w:type="gramEnd"/>
      <w:r w:rsidRPr="00800DBC">
        <w:t xml:space="preserve"> </w:t>
      </w:r>
      <w:proofErr w:type="gramStart"/>
      <w:r w:rsidRPr="00800DBC">
        <w:t>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w:t>
      </w:r>
      <w:proofErr w:type="gramEnd"/>
    </w:p>
    <w:p w:rsidR="00800DBC" w:rsidRPr="00800DBC" w:rsidRDefault="00800DBC" w:rsidP="00800DBC">
      <w:pPr>
        <w:widowControl w:val="0"/>
        <w:overflowPunct w:val="0"/>
        <w:autoSpaceDE w:val="0"/>
        <w:autoSpaceDN w:val="0"/>
        <w:adjustRightInd w:val="0"/>
        <w:spacing w:line="230" w:lineRule="auto"/>
      </w:pPr>
      <w:proofErr w:type="gramStart"/>
      <w:r w:rsidRPr="00800DBC">
        <w:t>Program studi menciptakan iklim yang kondusif agar dosen dan mahasiswa secara kreatif dan inovatif menjalankan peran dan fungsinya sebagai pelaku utama penelitian yang bermutu dan terencana.</w:t>
      </w:r>
      <w:proofErr w:type="gramEnd"/>
      <w:r w:rsidRPr="00800DBC">
        <w:t xml:space="preserve"> Program studi memfasilitasi dan melaksanakan kegiatan diseminasi </w:t>
      </w:r>
      <w:r w:rsidRPr="00800DBC">
        <w:lastRenderedPageBreak/>
        <w:t>hasil penelitian dalam berbagai bentuk, antara lain penyelenggaraan forum ilmiah baik yang bersifat nasional maupun internasional, publikasi dalam jurnal nasional terakreditasi, atau dalam jurnal internasional yang bereputasi.</w:t>
      </w:r>
    </w:p>
    <w:p w:rsidR="00800DBC" w:rsidRPr="00800DBC" w:rsidRDefault="00800DBC" w:rsidP="00800DBC">
      <w:pPr>
        <w:widowControl w:val="0"/>
        <w:overflowPunct w:val="0"/>
        <w:autoSpaceDE w:val="0"/>
        <w:autoSpaceDN w:val="0"/>
        <w:adjustRightInd w:val="0"/>
        <w:spacing w:line="243" w:lineRule="auto"/>
      </w:pPr>
      <w:proofErr w:type="gramStart"/>
      <w:r w:rsidRPr="00800DBC">
        <w:t>Pengabdian kepada masyarakat dilaksanakan sebagai perwujudan kontribusi kepakaran, kegiatan pemanfaatan hasil pendidikan, dan/atau penelitian dalam bidang ilmu pengetahuan, teknologi, dan/atau seni, dalam upaya memenuhi permintaan atau memprakarsai peningkatan mutu kehidupan bangsa.</w:t>
      </w:r>
      <w:proofErr w:type="gramEnd"/>
      <w:r w:rsidRPr="00800DBC">
        <w:t xml:space="preserve"> </w:t>
      </w:r>
      <w:proofErr w:type="gramStart"/>
      <w:r w:rsidRPr="00800DBC">
        <w:t>Program studi Dokter Spesialis Ilmu Kesehatan Anak yang baik memiliki sistem pengelolaan kerjasama dengan pemangku kepentingan eksternal dalam rangka penyelenggaraan dan peningkatan mutu secara berkelanjutan baik pendidikan akademik maupun profesi.</w:t>
      </w:r>
      <w:proofErr w:type="gramEnd"/>
      <w:r w:rsidRPr="00800DBC">
        <w:t xml:space="preserve"> </w:t>
      </w:r>
      <w:proofErr w:type="gramStart"/>
      <w:r w:rsidRPr="00800DBC">
        <w:t>Hasil kerjasama dikelola dengan baik untuk kepentingan akademik dan selain itu merupakan perwujudan akuntabilitas sebagai program suatu lembaga nirlaba.</w:t>
      </w:r>
      <w:proofErr w:type="gramEnd"/>
      <w:r w:rsidRPr="00800DBC">
        <w:t xml:space="preserve"> </w:t>
      </w:r>
      <w:proofErr w:type="gramStart"/>
      <w:r w:rsidRPr="00800DBC">
        <w:t>Program studi yang baik mampu merancang dan mendayagunakan program kerjasama yang melibatkan partisipasi aktif program studi dalam memanfaatkan dan meningkatkan kepakaran serta mutu sumber daya yang ada.</w:t>
      </w:r>
      <w:proofErr w:type="gramEnd"/>
    </w:p>
    <w:p w:rsidR="00800DBC" w:rsidRPr="00800DBC" w:rsidRDefault="00800DBC" w:rsidP="00800DBC">
      <w:pPr>
        <w:widowControl w:val="0"/>
        <w:overflowPunct w:val="0"/>
        <w:autoSpaceDE w:val="0"/>
        <w:autoSpaceDN w:val="0"/>
        <w:adjustRightInd w:val="0"/>
        <w:spacing w:line="221" w:lineRule="auto"/>
      </w:pPr>
      <w:proofErr w:type="gramStart"/>
      <w:r w:rsidRPr="00800DBC">
        <w:t>Akuntabilitas pelaksanaan tridharma dan kerjasama diwujudkan dalam bentuk keefektifan pemanfaatannya untuk memberikan kepuasan pemangku kepentingan terutama peserta didik.</w:t>
      </w:r>
      <w:proofErr w:type="gramEnd"/>
    </w:p>
    <w:p w:rsidR="00800DBC" w:rsidRPr="00800DBC" w:rsidRDefault="00800DBC" w:rsidP="00800DBC">
      <w:pPr>
        <w:widowControl w:val="0"/>
        <w:overflowPunct w:val="0"/>
        <w:autoSpaceDE w:val="0"/>
        <w:autoSpaceDN w:val="0"/>
        <w:adjustRightInd w:val="0"/>
        <w:spacing w:line="215" w:lineRule="auto"/>
      </w:pPr>
      <w:proofErr w:type="gramStart"/>
      <w:r w:rsidRPr="00800DBC">
        <w:t>Penjelasan dan rincian masing-masing standar akreditasi tersebut menjadi elemen-elemen yang dinilai, disajikan dalam buku tersendiri, yaitu Buku II.</w:t>
      </w:r>
      <w:proofErr w:type="gramEnd"/>
    </w:p>
    <w:p w:rsidR="00800DBC" w:rsidRPr="00800DBC" w:rsidRDefault="00800DBC" w:rsidP="00800DBC">
      <w:pPr>
        <w:widowControl w:val="0"/>
        <w:autoSpaceDE w:val="0"/>
        <w:autoSpaceDN w:val="0"/>
        <w:adjustRightInd w:val="0"/>
        <w:spacing w:line="252" w:lineRule="exact"/>
      </w:pPr>
    </w:p>
    <w:p w:rsidR="00800DBC" w:rsidRPr="00800DBC" w:rsidRDefault="00800DBC" w:rsidP="00800DBC">
      <w:pPr>
        <w:widowControl w:val="0"/>
        <w:tabs>
          <w:tab w:val="left" w:pos="480"/>
        </w:tabs>
        <w:autoSpaceDE w:val="0"/>
        <w:autoSpaceDN w:val="0"/>
        <w:adjustRightInd w:val="0"/>
      </w:pPr>
      <w:r w:rsidRPr="00800DBC">
        <w:rPr>
          <w:b/>
          <w:bCs/>
        </w:rPr>
        <w:t>4.1</w:t>
      </w:r>
      <w:r w:rsidRPr="00800DBC">
        <w:tab/>
      </w:r>
      <w:r w:rsidRPr="00800DBC">
        <w:rPr>
          <w:b/>
          <w:bCs/>
        </w:rPr>
        <w:t>Prosedur Akreditasi Program Studi</w:t>
      </w:r>
    </w:p>
    <w:p w:rsidR="00800DBC" w:rsidRPr="00800DBC" w:rsidRDefault="00800DBC" w:rsidP="00800DBC">
      <w:pPr>
        <w:widowControl w:val="0"/>
        <w:autoSpaceDE w:val="0"/>
        <w:autoSpaceDN w:val="0"/>
        <w:adjustRightInd w:val="0"/>
        <w:spacing w:line="308" w:lineRule="exact"/>
      </w:pPr>
    </w:p>
    <w:p w:rsidR="00800DBC" w:rsidRPr="00800DBC" w:rsidRDefault="00800DBC" w:rsidP="00800DBC">
      <w:pPr>
        <w:widowControl w:val="0"/>
        <w:overflowPunct w:val="0"/>
        <w:autoSpaceDE w:val="0"/>
        <w:autoSpaceDN w:val="0"/>
        <w:adjustRightInd w:val="0"/>
        <w:spacing w:line="226" w:lineRule="auto"/>
      </w:pPr>
      <w:r w:rsidRPr="00800DBC">
        <w:t xml:space="preserve">Evaluasi dan penilaian dalam rangka akreditasi dilakukan melalui </w:t>
      </w:r>
      <w:r w:rsidRPr="00800DBC">
        <w:rPr>
          <w:i/>
          <w:iCs/>
        </w:rPr>
        <w:t>peer review</w:t>
      </w:r>
      <w:r w:rsidRPr="00800DBC">
        <w:t xml:space="preserve"> oleh </w:t>
      </w:r>
      <w:proofErr w:type="gramStart"/>
      <w:r w:rsidRPr="00800DBC">
        <w:t>tim</w:t>
      </w:r>
      <w:proofErr w:type="gramEnd"/>
      <w:r w:rsidRPr="00800DBC">
        <w:t xml:space="preserve"> asesor yang terdiri atas para pakar dalam berbagai bidang ilmu Dokter Spesialis dan Dokter Gigi Spesialis, yang memahami hakikat penyelenggaraan/ pengelolaan program studi. Semua program studi </w:t>
      </w:r>
      <w:proofErr w:type="gramStart"/>
      <w:r w:rsidRPr="00800DBC">
        <w:t>akan</w:t>
      </w:r>
      <w:proofErr w:type="gramEnd"/>
      <w:r w:rsidRPr="00800DBC">
        <w:t xml:space="preserve"> diakreditasi secara berkala. </w:t>
      </w:r>
      <w:proofErr w:type="gramStart"/>
      <w:r w:rsidRPr="00800DBC">
        <w:t>Akreditasi dilakukan oleh LAM-PTKes terhadap program studi Dokter Spesialis Ilmu Kesehatan Anak.</w:t>
      </w:r>
      <w:proofErr w:type="gramEnd"/>
      <w:r w:rsidRPr="00800DBC">
        <w:t xml:space="preserve"> </w:t>
      </w:r>
      <w:proofErr w:type="gramStart"/>
      <w:r w:rsidRPr="00800DBC">
        <w:t>Rincian prosedur akreditasi dapat dilihat pada Buku II.</w:t>
      </w:r>
      <w:proofErr w:type="gramEnd"/>
    </w:p>
    <w:p w:rsidR="00800DBC" w:rsidRPr="00800DBC" w:rsidRDefault="00800DBC" w:rsidP="00800DBC">
      <w:pPr>
        <w:widowControl w:val="0"/>
        <w:autoSpaceDE w:val="0"/>
        <w:autoSpaceDN w:val="0"/>
        <w:adjustRightInd w:val="0"/>
        <w:spacing w:line="255" w:lineRule="exact"/>
      </w:pPr>
    </w:p>
    <w:p w:rsidR="00800DBC" w:rsidRPr="00800DBC" w:rsidRDefault="00800DBC" w:rsidP="00800DBC">
      <w:pPr>
        <w:widowControl w:val="0"/>
        <w:tabs>
          <w:tab w:val="left" w:pos="480"/>
        </w:tabs>
        <w:autoSpaceDE w:val="0"/>
        <w:autoSpaceDN w:val="0"/>
        <w:adjustRightInd w:val="0"/>
        <w:spacing w:line="239" w:lineRule="auto"/>
      </w:pPr>
      <w:r w:rsidRPr="00800DBC">
        <w:rPr>
          <w:b/>
          <w:bCs/>
        </w:rPr>
        <w:t>4.2</w:t>
      </w:r>
      <w:r w:rsidRPr="00800DBC">
        <w:tab/>
      </w:r>
      <w:r w:rsidRPr="00800DBC">
        <w:rPr>
          <w:b/>
          <w:bCs/>
        </w:rPr>
        <w:t>Instrumen Akreditasi Program Studi</w:t>
      </w:r>
    </w:p>
    <w:p w:rsidR="00800DBC" w:rsidRPr="00800DBC" w:rsidRDefault="00800DBC" w:rsidP="00800DBC">
      <w:pPr>
        <w:widowControl w:val="0"/>
        <w:autoSpaceDE w:val="0"/>
        <w:autoSpaceDN w:val="0"/>
        <w:adjustRightInd w:val="0"/>
        <w:spacing w:line="309" w:lineRule="exact"/>
      </w:pPr>
    </w:p>
    <w:p w:rsidR="00800DBC" w:rsidRPr="00800DBC" w:rsidRDefault="00800DBC" w:rsidP="00800DBC">
      <w:pPr>
        <w:widowControl w:val="0"/>
        <w:overflowPunct w:val="0"/>
        <w:autoSpaceDE w:val="0"/>
        <w:autoSpaceDN w:val="0"/>
        <w:adjustRightInd w:val="0"/>
        <w:spacing w:line="227" w:lineRule="auto"/>
      </w:pPr>
      <w:r w:rsidRPr="00800DBC">
        <w:t>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w:t>
      </w:r>
    </w:p>
    <w:p w:rsidR="00800DBC" w:rsidRPr="00800DBC" w:rsidRDefault="00800DBC" w:rsidP="00800DBC">
      <w:pPr>
        <w:widowControl w:val="0"/>
        <w:overflowPunct w:val="0"/>
        <w:autoSpaceDE w:val="0"/>
        <w:autoSpaceDN w:val="0"/>
        <w:adjustRightInd w:val="0"/>
        <w:spacing w:line="225" w:lineRule="auto"/>
      </w:pPr>
      <w:r w:rsidRPr="00800DBC">
        <w:t xml:space="preserve">Evaluasi diri adalah proses yang dilakukan oleh suatu badan atau program untuk menilai secara kritis keadaan dan kinerja diri sendiri. </w:t>
      </w:r>
      <w:proofErr w:type="gramStart"/>
      <w:r w:rsidRPr="00800DBC">
        <w:t>Hasil evaluasi diri digunakan untuk memperbaiki mutu kinerja dan produk institusi dan program studi.</w:t>
      </w:r>
      <w:proofErr w:type="gramEnd"/>
      <w:r w:rsidRPr="00800DBC">
        <w:t xml:space="preserve"> </w:t>
      </w:r>
      <w:proofErr w:type="gramStart"/>
      <w:r w:rsidRPr="00800DBC">
        <w:t>Laporan evaluasi diri merupakan bahan untuk akreditasi.</w:t>
      </w:r>
      <w:proofErr w:type="gramEnd"/>
    </w:p>
    <w:p w:rsidR="00800DBC" w:rsidRPr="00800DBC" w:rsidRDefault="00800DBC" w:rsidP="00800DBC">
      <w:pPr>
        <w:widowControl w:val="0"/>
        <w:overflowPunct w:val="0"/>
        <w:autoSpaceDE w:val="0"/>
        <w:autoSpaceDN w:val="0"/>
        <w:adjustRightInd w:val="0"/>
        <w:spacing w:line="230" w:lineRule="auto"/>
      </w:pPr>
      <w:proofErr w:type="gramStart"/>
      <w:r w:rsidRPr="00800DBC">
        <w:t>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w:t>
      </w:r>
      <w:proofErr w:type="gramEnd"/>
      <w:r w:rsidRPr="00800DBC">
        <w:t xml:space="preserve"> </w:t>
      </w:r>
      <w:proofErr w:type="gramStart"/>
      <w:r w:rsidRPr="00800DBC">
        <w:t>Borang akreditasi merupakan kumpulan data dan informasi mengenai masukan, proses, keluaran, hasil, dan dampak yang bercirikan upaya untuk meningkatkan mutu kinerja, keadaan dan perangkat kependidikan program studi secara berkelanjutan.</w:t>
      </w:r>
      <w:proofErr w:type="gramEnd"/>
    </w:p>
    <w:p w:rsidR="00800DBC" w:rsidRPr="00800DBC" w:rsidRDefault="00800DBC" w:rsidP="00800DBC">
      <w:pPr>
        <w:widowControl w:val="0"/>
        <w:overflowPunct w:val="0"/>
        <w:autoSpaceDE w:val="0"/>
        <w:autoSpaceDN w:val="0"/>
        <w:adjustRightInd w:val="0"/>
        <w:spacing w:line="225" w:lineRule="auto"/>
      </w:pPr>
      <w:proofErr w:type="gramStart"/>
      <w:r w:rsidRPr="00800DBC">
        <w:t>Isi borang akreditasi mencakup deskripsi dan analisis yang sistematis sebagai respons yang proaktif terhadap berbagai indikator yang dijabarkan dari standar akreditasi program studi.</w:t>
      </w:r>
      <w:proofErr w:type="gramEnd"/>
      <w:r w:rsidRPr="00800DBC">
        <w:t xml:space="preserve"> </w:t>
      </w:r>
      <w:proofErr w:type="gramStart"/>
      <w:r w:rsidRPr="00800DBC">
        <w:t>Standar dan indikator akreditasi tersebut dijelaskan dalam pedoman penyusunan borang akreditasi.</w:t>
      </w:r>
      <w:proofErr w:type="gramEnd"/>
    </w:p>
    <w:p w:rsidR="00800DBC" w:rsidRPr="00800DBC" w:rsidRDefault="00800DBC" w:rsidP="00800DBC">
      <w:pPr>
        <w:widowControl w:val="0"/>
        <w:overflowPunct w:val="0"/>
        <w:autoSpaceDE w:val="0"/>
        <w:autoSpaceDN w:val="0"/>
        <w:adjustRightInd w:val="0"/>
        <w:spacing w:line="231" w:lineRule="auto"/>
      </w:pPr>
      <w:r w:rsidRPr="00800DBC">
        <w:t xml:space="preserve">Program studi mendeskripsikan dan menganalisis semua indikator dalam konteks keseluruhan standar akreditasi dengan memperhatikan dimensi mutu yang merupakan </w:t>
      </w:r>
      <w:r w:rsidRPr="00800DBC">
        <w:lastRenderedPageBreak/>
        <w:t xml:space="preserve">jabaran dari RAISE++, yaitu: </w:t>
      </w:r>
      <w:r w:rsidRPr="00800DBC">
        <w:rPr>
          <w:b/>
          <w:bCs/>
        </w:rPr>
        <w:t>relevansi</w:t>
      </w:r>
      <w:r w:rsidRPr="00800DBC">
        <w:t xml:space="preserve"> </w:t>
      </w:r>
      <w:r w:rsidRPr="00800DBC">
        <w:rPr>
          <w:i/>
          <w:iCs/>
        </w:rPr>
        <w:t>(relevance)</w:t>
      </w:r>
      <w:r w:rsidRPr="00800DBC">
        <w:t xml:space="preserve">, </w:t>
      </w:r>
      <w:r w:rsidRPr="00800DBC">
        <w:rPr>
          <w:b/>
          <w:bCs/>
        </w:rPr>
        <w:t xml:space="preserve">suasana akademik </w:t>
      </w:r>
      <w:r w:rsidRPr="00800DBC">
        <w:rPr>
          <w:i/>
          <w:iCs/>
        </w:rPr>
        <w:t>(academic atmosphere)</w:t>
      </w:r>
      <w:r w:rsidRPr="00800DBC">
        <w:t>,</w:t>
      </w:r>
      <w:r w:rsidRPr="00800DBC">
        <w:rPr>
          <w:i/>
          <w:iCs/>
        </w:rPr>
        <w:t xml:space="preserve"> </w:t>
      </w:r>
      <w:r w:rsidRPr="00800DBC">
        <w:rPr>
          <w:b/>
          <w:bCs/>
        </w:rPr>
        <w:t>pengelolaan internal dan organisasi</w:t>
      </w:r>
      <w:r w:rsidRPr="00800DBC">
        <w:rPr>
          <w:i/>
          <w:iCs/>
        </w:rPr>
        <w:t xml:space="preserve"> (internal management and organization)</w:t>
      </w:r>
      <w:r w:rsidRPr="00800DBC">
        <w:t>,</w:t>
      </w:r>
      <w:r w:rsidRPr="00800DBC">
        <w:rPr>
          <w:i/>
          <w:iCs/>
        </w:rPr>
        <w:t xml:space="preserve"> </w:t>
      </w:r>
      <w:r w:rsidRPr="00800DBC">
        <w:rPr>
          <w:b/>
          <w:bCs/>
        </w:rPr>
        <w:t>keberlanjutan</w:t>
      </w:r>
      <w:r w:rsidRPr="00800DBC">
        <w:rPr>
          <w:i/>
          <w:iCs/>
        </w:rPr>
        <w:t xml:space="preserve"> (sustainability)</w:t>
      </w:r>
      <w:r w:rsidRPr="00800DBC">
        <w:t>,</w:t>
      </w:r>
      <w:r w:rsidRPr="00800DBC">
        <w:rPr>
          <w:i/>
          <w:iCs/>
        </w:rPr>
        <w:t xml:space="preserve"> </w:t>
      </w:r>
      <w:r w:rsidRPr="00800DBC">
        <w:rPr>
          <w:b/>
          <w:bCs/>
        </w:rPr>
        <w:t>efisiensi</w:t>
      </w:r>
      <w:r w:rsidRPr="00800DBC">
        <w:rPr>
          <w:i/>
          <w:iCs/>
        </w:rPr>
        <w:t xml:space="preserve"> (efficiency)</w:t>
      </w:r>
      <w:r w:rsidRPr="00800DBC">
        <w:t>,</w:t>
      </w:r>
      <w:r w:rsidRPr="00800DBC">
        <w:rPr>
          <w:i/>
          <w:iCs/>
        </w:rPr>
        <w:t xml:space="preserve"> </w:t>
      </w:r>
      <w:r w:rsidRPr="00800DBC">
        <w:t xml:space="preserve">termasuk efisiensi dan produktivitas. </w:t>
      </w:r>
      <w:proofErr w:type="gramStart"/>
      <w:r w:rsidRPr="00800DBC">
        <w:t xml:space="preserve">Dimensi tambahannya adalah </w:t>
      </w:r>
      <w:r w:rsidRPr="00800DBC">
        <w:rPr>
          <w:b/>
          <w:bCs/>
        </w:rPr>
        <w:t xml:space="preserve">kepemimpinan </w:t>
      </w:r>
      <w:r w:rsidRPr="00800DBC">
        <w:rPr>
          <w:i/>
          <w:iCs/>
        </w:rPr>
        <w:t>(leadership)</w:t>
      </w:r>
      <w:r w:rsidRPr="00800DBC">
        <w:t>,</w:t>
      </w:r>
      <w:r w:rsidRPr="00800DBC">
        <w:rPr>
          <w:i/>
          <w:iCs/>
        </w:rPr>
        <w:t xml:space="preserve"> </w:t>
      </w:r>
      <w:r w:rsidRPr="00800DBC">
        <w:rPr>
          <w:b/>
          <w:bCs/>
        </w:rPr>
        <w:t>pemerataan</w:t>
      </w:r>
      <w:r w:rsidRPr="00800DBC">
        <w:rPr>
          <w:i/>
          <w:iCs/>
        </w:rPr>
        <w:t xml:space="preserve"> (equity), </w:t>
      </w:r>
      <w:r w:rsidRPr="00800DBC">
        <w:t>dan</w:t>
      </w:r>
      <w:r w:rsidRPr="00800DBC">
        <w:rPr>
          <w:i/>
          <w:iCs/>
        </w:rPr>
        <w:t xml:space="preserve"> </w:t>
      </w:r>
      <w:r w:rsidRPr="00800DBC">
        <w:rPr>
          <w:b/>
          <w:bCs/>
        </w:rPr>
        <w:t>tata pamong</w:t>
      </w:r>
      <w:r w:rsidRPr="00800DBC">
        <w:rPr>
          <w:i/>
          <w:iCs/>
        </w:rPr>
        <w:t xml:space="preserve"> (governance)</w:t>
      </w:r>
      <w:r w:rsidRPr="00800DBC">
        <w:t>.</w:t>
      </w:r>
      <w:proofErr w:type="gramEnd"/>
    </w:p>
    <w:p w:rsidR="00800DBC" w:rsidRPr="00800DBC" w:rsidRDefault="00800DBC" w:rsidP="00800DBC">
      <w:pPr>
        <w:widowControl w:val="0"/>
        <w:autoSpaceDE w:val="0"/>
        <w:autoSpaceDN w:val="0"/>
        <w:adjustRightInd w:val="0"/>
        <w:spacing w:line="239" w:lineRule="auto"/>
      </w:pPr>
      <w:proofErr w:type="gramStart"/>
      <w:r w:rsidRPr="00800DBC">
        <w:t>Penjelasan dan rincian aspek instrumen ini disajikan dalam Buku III.</w:t>
      </w:r>
      <w:proofErr w:type="gramEnd"/>
    </w:p>
    <w:p w:rsidR="00800DBC" w:rsidRPr="00800DBC" w:rsidRDefault="00800DBC" w:rsidP="00800DBC">
      <w:pPr>
        <w:widowControl w:val="0"/>
        <w:autoSpaceDE w:val="0"/>
        <w:autoSpaceDN w:val="0"/>
        <w:adjustRightInd w:val="0"/>
        <w:spacing w:line="250" w:lineRule="exact"/>
      </w:pPr>
    </w:p>
    <w:p w:rsidR="00800DBC" w:rsidRPr="00800DBC" w:rsidRDefault="00800DBC" w:rsidP="00800DBC">
      <w:pPr>
        <w:widowControl w:val="0"/>
        <w:tabs>
          <w:tab w:val="left" w:pos="480"/>
        </w:tabs>
        <w:autoSpaceDE w:val="0"/>
        <w:autoSpaceDN w:val="0"/>
        <w:adjustRightInd w:val="0"/>
        <w:spacing w:line="239" w:lineRule="auto"/>
      </w:pPr>
      <w:r w:rsidRPr="00800DBC">
        <w:rPr>
          <w:b/>
          <w:bCs/>
        </w:rPr>
        <w:t>4.3</w:t>
      </w:r>
      <w:r w:rsidRPr="00800DBC">
        <w:tab/>
      </w:r>
      <w:r w:rsidRPr="00800DBC">
        <w:rPr>
          <w:b/>
          <w:bCs/>
        </w:rPr>
        <w:t>Kode Etik Akreditasi Program Studi</w:t>
      </w:r>
    </w:p>
    <w:p w:rsidR="00800DBC" w:rsidRPr="00800DBC" w:rsidRDefault="00800DBC" w:rsidP="00800DBC">
      <w:pPr>
        <w:widowControl w:val="0"/>
        <w:autoSpaceDE w:val="0"/>
        <w:autoSpaceDN w:val="0"/>
        <w:adjustRightInd w:val="0"/>
        <w:spacing w:line="354" w:lineRule="exact"/>
      </w:pPr>
    </w:p>
    <w:p w:rsidR="00800DBC" w:rsidRPr="00800DBC" w:rsidRDefault="00800DBC" w:rsidP="00800DBC">
      <w:pPr>
        <w:widowControl w:val="0"/>
        <w:overflowPunct w:val="0"/>
        <w:autoSpaceDE w:val="0"/>
        <w:autoSpaceDN w:val="0"/>
        <w:adjustRightInd w:val="0"/>
        <w:spacing w:line="236" w:lineRule="auto"/>
      </w:pPr>
      <w:r w:rsidRPr="00800DBC">
        <w:t>Untuk menjaga kelancaran, objektivitas dan kejujuran dalam pelaksanaan akreditasi, LAM-PTKes mengembangkan kode etik akreditasi yang perlu dipatuhi oleh semua pihak yang terlibat dalam penyelenggaraan akreditasi, yaitu asesor, program studi yang diakreditasi, dan para anggota LAM-PTKes serta staf sekretariat LAM-PTKes.</w:t>
      </w:r>
    </w:p>
    <w:p w:rsidR="00800DBC" w:rsidRPr="00800DBC" w:rsidRDefault="00800DBC" w:rsidP="00800DBC">
      <w:pPr>
        <w:widowControl w:val="0"/>
        <w:overflowPunct w:val="0"/>
        <w:autoSpaceDE w:val="0"/>
        <w:autoSpaceDN w:val="0"/>
        <w:adjustRightInd w:val="0"/>
        <w:spacing w:line="225" w:lineRule="auto"/>
      </w:pPr>
      <w:r w:rsidRPr="00800DBC">
        <w:t xml:space="preserve">Kode etik tersebut berisikan pernyataan dasar filosofis dan kebijakan yang melandasi penyelenggaraan akreditasi; hal-hal yang harus dilakukan </w:t>
      </w:r>
      <w:r w:rsidRPr="00800DBC">
        <w:rPr>
          <w:i/>
          <w:iCs/>
        </w:rPr>
        <w:t>(the do)</w:t>
      </w:r>
      <w:r w:rsidRPr="00800DBC">
        <w:t xml:space="preserve"> dan yang tidak</w:t>
      </w:r>
      <w:bookmarkStart w:id="25" w:name="page27"/>
      <w:bookmarkEnd w:id="25"/>
      <w:r w:rsidRPr="00800DBC">
        <w:t xml:space="preserve"> layak dilakukan </w:t>
      </w:r>
      <w:r w:rsidRPr="00800DBC">
        <w:rPr>
          <w:i/>
          <w:iCs/>
        </w:rPr>
        <w:t>(</w:t>
      </w:r>
      <w:proofErr w:type="gramStart"/>
      <w:r w:rsidRPr="00800DBC">
        <w:rPr>
          <w:i/>
          <w:iCs/>
        </w:rPr>
        <w:t>the don’t</w:t>
      </w:r>
      <w:proofErr w:type="gramEnd"/>
      <w:r w:rsidRPr="00800DBC">
        <w:rPr>
          <w:i/>
          <w:iCs/>
        </w:rPr>
        <w:t>)</w:t>
      </w:r>
      <w:r w:rsidRPr="00800DBC">
        <w:t xml:space="preserve"> oleh setiap pihak terkait; serta sanksi terhadap pelanggarannya. </w:t>
      </w:r>
      <w:proofErr w:type="gramStart"/>
      <w:r w:rsidRPr="00800DBC">
        <w:t>Penjelasan dan rincian kode etik ini berlaku umum bagi akreditasi semua tingkat dan jenis perguruan tinggi dan program studi.</w:t>
      </w:r>
      <w:proofErr w:type="gramEnd"/>
      <w:r w:rsidRPr="00800DBC">
        <w:t xml:space="preserve"> </w:t>
      </w:r>
      <w:proofErr w:type="gramStart"/>
      <w:r w:rsidRPr="00800DBC">
        <w:t>Oleh karena itu, kode etik tersebut disajikan dalam buku tersendiri.</w:t>
      </w:r>
      <w:proofErr w:type="gramEnd"/>
    </w:p>
    <w:p w:rsidR="00800DBC" w:rsidRPr="00800DBC" w:rsidRDefault="00800DBC" w:rsidP="00800DBC">
      <w:pPr>
        <w:widowControl w:val="0"/>
        <w:autoSpaceDE w:val="0"/>
        <w:autoSpaceDN w:val="0"/>
        <w:adjustRightInd w:val="0"/>
        <w:spacing w:line="200" w:lineRule="exact"/>
        <w:jc w:val="center"/>
      </w:pPr>
      <w:r w:rsidRPr="00800DBC">
        <w:br w:type="page"/>
      </w:r>
      <w:bookmarkStart w:id="26" w:name="page28"/>
      <w:bookmarkEnd w:id="26"/>
      <w:r w:rsidRPr="00800DBC">
        <w:rPr>
          <w:b/>
          <w:bCs/>
          <w:sz w:val="23"/>
          <w:szCs w:val="23"/>
        </w:rPr>
        <w:lastRenderedPageBreak/>
        <w:t>DAFTAR ISTILAH DAN SINGKATAN</w:t>
      </w:r>
    </w:p>
    <w:p w:rsidR="00800DBC" w:rsidRPr="00800DBC" w:rsidRDefault="00800DBC" w:rsidP="00800DBC">
      <w:pPr>
        <w:widowControl w:val="0"/>
        <w:autoSpaceDE w:val="0"/>
        <w:autoSpaceDN w:val="0"/>
        <w:adjustRightInd w:val="0"/>
        <w:spacing w:line="200" w:lineRule="exact"/>
      </w:pPr>
    </w:p>
    <w:p w:rsidR="00800DBC" w:rsidRPr="00800DBC" w:rsidRDefault="00800DBC" w:rsidP="00800DBC">
      <w:pPr>
        <w:widowControl w:val="0"/>
        <w:autoSpaceDE w:val="0"/>
        <w:autoSpaceDN w:val="0"/>
        <w:adjustRightInd w:val="0"/>
        <w:spacing w:line="366" w:lineRule="exact"/>
      </w:pPr>
    </w:p>
    <w:p w:rsidR="00800DBC" w:rsidRPr="00800DBC" w:rsidRDefault="00800DBC" w:rsidP="00800DBC">
      <w:pPr>
        <w:widowControl w:val="0"/>
        <w:overflowPunct w:val="0"/>
        <w:autoSpaceDE w:val="0"/>
        <w:autoSpaceDN w:val="0"/>
        <w:adjustRightInd w:val="0"/>
        <w:spacing w:line="230" w:lineRule="auto"/>
        <w:ind w:left="509" w:hanging="509"/>
      </w:pPr>
      <w:r w:rsidRPr="00800DBC">
        <w:rPr>
          <w:b/>
          <w:bCs/>
          <w:szCs w:val="23"/>
        </w:rPr>
        <w:t xml:space="preserve">Akreditasi </w:t>
      </w:r>
      <w:r w:rsidRPr="00800DBC">
        <w:rPr>
          <w:szCs w:val="23"/>
        </w:rPr>
        <w:t>adalah proses evaluasi dan penilaian mutu institusi atau program</w:t>
      </w:r>
      <w:r w:rsidRPr="00800DBC">
        <w:rPr>
          <w:b/>
          <w:bCs/>
          <w:szCs w:val="23"/>
        </w:rPr>
        <w:t xml:space="preserve"> </w:t>
      </w:r>
      <w:r w:rsidRPr="00800DBC">
        <w:rPr>
          <w:szCs w:val="23"/>
        </w:rPr>
        <w:t xml:space="preserve">studi yang dilakukan oleh suatu </w:t>
      </w:r>
      <w:proofErr w:type="gramStart"/>
      <w:r w:rsidRPr="00800DBC">
        <w:rPr>
          <w:szCs w:val="23"/>
        </w:rPr>
        <w:t>tim</w:t>
      </w:r>
      <w:proofErr w:type="gramEnd"/>
      <w:r w:rsidRPr="00800DBC">
        <w:rPr>
          <w:szCs w:val="23"/>
        </w:rPr>
        <w:t xml:space="preserve"> pakar sejawat (tim asesor) berdasarkan standar mutu yang telah ditetapkan, atas pengarahan suatu badan atau lembaga akreditasi mandiri di luar institusi atau program studi yang bersangkutan. </w:t>
      </w:r>
      <w:proofErr w:type="gramStart"/>
      <w:r w:rsidRPr="00800DBC">
        <w:rPr>
          <w:szCs w:val="23"/>
        </w:rPr>
        <w:t>Hasil akreditasi merupakan pengakuan bahwa suatu institusi atau program studi telah memenuhi standar mutu yang telah ditetapkan itu, sehingga layak untuk menyelenggarakan program-programnya.</w:t>
      </w:r>
      <w:proofErr w:type="gramEnd"/>
    </w:p>
    <w:p w:rsidR="00800DBC" w:rsidRPr="00800DBC" w:rsidRDefault="00800DBC" w:rsidP="00800DBC">
      <w:pPr>
        <w:widowControl w:val="0"/>
        <w:autoSpaceDE w:val="0"/>
        <w:autoSpaceDN w:val="0"/>
        <w:adjustRightInd w:val="0"/>
        <w:spacing w:line="307" w:lineRule="exact"/>
      </w:pPr>
    </w:p>
    <w:p w:rsidR="00800DBC" w:rsidRPr="00800DBC" w:rsidRDefault="00800DBC" w:rsidP="00800DBC">
      <w:pPr>
        <w:widowControl w:val="0"/>
        <w:overflowPunct w:val="0"/>
        <w:autoSpaceDE w:val="0"/>
        <w:autoSpaceDN w:val="0"/>
        <w:adjustRightInd w:val="0"/>
        <w:spacing w:line="223" w:lineRule="auto"/>
        <w:ind w:left="509" w:hanging="509"/>
      </w:pPr>
      <w:proofErr w:type="gramStart"/>
      <w:r w:rsidRPr="00800DBC">
        <w:rPr>
          <w:b/>
          <w:bCs/>
          <w:szCs w:val="23"/>
        </w:rPr>
        <w:t xml:space="preserve">Akuntabilitas </w:t>
      </w:r>
      <w:r w:rsidRPr="00800DBC">
        <w:rPr>
          <w:szCs w:val="23"/>
        </w:rPr>
        <w:t>adalah pertanggungjawaban suatu institusi atau program studi</w:t>
      </w:r>
      <w:r w:rsidRPr="00800DBC">
        <w:rPr>
          <w:b/>
          <w:bCs/>
          <w:szCs w:val="23"/>
        </w:rPr>
        <w:t xml:space="preserve"> </w:t>
      </w:r>
      <w:r w:rsidRPr="00800DBC">
        <w:rPr>
          <w:szCs w:val="23"/>
        </w:rPr>
        <w:t xml:space="preserve">kepada </w:t>
      </w:r>
      <w:r w:rsidRPr="00800DBC">
        <w:rPr>
          <w:i/>
          <w:iCs/>
          <w:szCs w:val="23"/>
        </w:rPr>
        <w:t>stakeholders</w:t>
      </w:r>
      <w:r w:rsidRPr="00800DBC">
        <w:rPr>
          <w:szCs w:val="23"/>
        </w:rPr>
        <w:t xml:space="preserve"> (pihak berkepentingan) mengenai pelaksanaan tugas dan fungsi institusi atau program studi.</w:t>
      </w:r>
      <w:proofErr w:type="gramEnd"/>
    </w:p>
    <w:p w:rsidR="00800DBC" w:rsidRPr="00800DBC" w:rsidRDefault="00800DBC" w:rsidP="00800DBC">
      <w:pPr>
        <w:widowControl w:val="0"/>
        <w:autoSpaceDE w:val="0"/>
        <w:autoSpaceDN w:val="0"/>
        <w:adjustRightInd w:val="0"/>
        <w:spacing w:line="302" w:lineRule="exact"/>
      </w:pPr>
    </w:p>
    <w:p w:rsidR="00800DBC" w:rsidRPr="00800DBC" w:rsidRDefault="00800DBC" w:rsidP="00800DBC">
      <w:pPr>
        <w:widowControl w:val="0"/>
        <w:overflowPunct w:val="0"/>
        <w:autoSpaceDE w:val="0"/>
        <w:autoSpaceDN w:val="0"/>
        <w:adjustRightInd w:val="0"/>
        <w:spacing w:line="228" w:lineRule="auto"/>
        <w:ind w:left="509" w:hanging="509"/>
      </w:pPr>
      <w:r w:rsidRPr="00800DBC">
        <w:rPr>
          <w:b/>
          <w:bCs/>
          <w:szCs w:val="23"/>
        </w:rPr>
        <w:t xml:space="preserve">Asesmen kecukupan </w:t>
      </w:r>
      <w:r w:rsidRPr="00800DBC">
        <w:rPr>
          <w:szCs w:val="23"/>
        </w:rPr>
        <w:t>adalah pengkajian</w:t>
      </w:r>
      <w:r w:rsidRPr="00800DBC">
        <w:rPr>
          <w:b/>
          <w:bCs/>
          <w:szCs w:val="23"/>
        </w:rPr>
        <w:t xml:space="preserve"> </w:t>
      </w:r>
      <w:r w:rsidRPr="00800DBC">
        <w:rPr>
          <w:i/>
          <w:iCs/>
          <w:szCs w:val="23"/>
        </w:rPr>
        <w:t>(review)</w:t>
      </w:r>
      <w:r w:rsidRPr="00800DBC">
        <w:rPr>
          <w:szCs w:val="23"/>
        </w:rPr>
        <w:t>, evaluasi dan penilaian data</w:t>
      </w:r>
      <w:r w:rsidRPr="00800DBC">
        <w:rPr>
          <w:b/>
          <w:bCs/>
          <w:szCs w:val="23"/>
        </w:rPr>
        <w:t xml:space="preserve"> </w:t>
      </w:r>
      <w:r w:rsidRPr="00800DBC">
        <w:rPr>
          <w:szCs w:val="23"/>
        </w:rPr>
        <w:t xml:space="preserve">dan informasi yang disajikan oleh program studi atau institusi perguruan tinggi di dalam laporan evaluasi-diri dan borang, yang dilakukan oleh </w:t>
      </w:r>
      <w:proofErr w:type="gramStart"/>
      <w:r w:rsidRPr="00800DBC">
        <w:rPr>
          <w:szCs w:val="23"/>
        </w:rPr>
        <w:t>tim</w:t>
      </w:r>
      <w:proofErr w:type="gramEnd"/>
      <w:r w:rsidRPr="00800DBC">
        <w:rPr>
          <w:szCs w:val="23"/>
        </w:rPr>
        <w:t xml:space="preserve"> asesor dalam proses akreditasi, sebelum asesmen lapangan ke tempat program studi atau institusi yang diakreditasi.</w:t>
      </w:r>
    </w:p>
    <w:p w:rsidR="00800DBC" w:rsidRPr="00800DBC" w:rsidRDefault="00800DBC" w:rsidP="00800DBC">
      <w:pPr>
        <w:widowControl w:val="0"/>
        <w:autoSpaceDE w:val="0"/>
        <w:autoSpaceDN w:val="0"/>
        <w:adjustRightInd w:val="0"/>
        <w:spacing w:line="301" w:lineRule="exact"/>
      </w:pPr>
    </w:p>
    <w:p w:rsidR="00800DBC" w:rsidRPr="00800DBC" w:rsidRDefault="00800DBC" w:rsidP="00800DBC">
      <w:pPr>
        <w:widowControl w:val="0"/>
        <w:overflowPunct w:val="0"/>
        <w:autoSpaceDE w:val="0"/>
        <w:autoSpaceDN w:val="0"/>
        <w:adjustRightInd w:val="0"/>
        <w:spacing w:line="239" w:lineRule="auto"/>
        <w:ind w:left="509" w:hanging="509"/>
        <w:rPr>
          <w:sz w:val="23"/>
          <w:szCs w:val="23"/>
        </w:rPr>
      </w:pPr>
      <w:r w:rsidRPr="00800DBC">
        <w:rPr>
          <w:b/>
          <w:bCs/>
          <w:sz w:val="23"/>
          <w:szCs w:val="23"/>
        </w:rPr>
        <w:t xml:space="preserve">Asesmen lapangan </w:t>
      </w:r>
      <w:r w:rsidRPr="00800DBC">
        <w:rPr>
          <w:sz w:val="23"/>
          <w:szCs w:val="23"/>
        </w:rPr>
        <w:t>adalah telaah dan penilaian di tempat kedudukan program</w:t>
      </w:r>
      <w:r w:rsidRPr="00800DBC">
        <w:rPr>
          <w:b/>
          <w:bCs/>
          <w:sz w:val="23"/>
          <w:szCs w:val="23"/>
        </w:rPr>
        <w:t xml:space="preserve"> </w:t>
      </w:r>
      <w:r w:rsidRPr="00800DBC">
        <w:rPr>
          <w:sz w:val="23"/>
          <w:szCs w:val="23"/>
        </w:rPr>
        <w:t xml:space="preserve">studi atau institusi perguruan tinggi yang dilaksanakan oleh </w:t>
      </w:r>
      <w:proofErr w:type="gramStart"/>
      <w:r w:rsidRPr="00800DBC">
        <w:rPr>
          <w:sz w:val="23"/>
          <w:szCs w:val="23"/>
        </w:rPr>
        <w:t>tim</w:t>
      </w:r>
      <w:proofErr w:type="gramEnd"/>
      <w:r w:rsidRPr="00800DBC">
        <w:rPr>
          <w:sz w:val="23"/>
          <w:szCs w:val="23"/>
        </w:rPr>
        <w:t xml:space="preserve"> asesor untuk melakukan verifikasi, validasi dan melengkapi data serta informasi yang disajikan oleh program studi atau institusi di dalam evaluasi-diri dan borang yang telah dipelajari oleh tim asesor pada tahap asesmen kecukupan</w:t>
      </w:r>
      <w:r w:rsidRPr="00800DBC">
        <w:rPr>
          <w:i/>
          <w:iCs/>
          <w:sz w:val="23"/>
          <w:szCs w:val="23"/>
        </w:rPr>
        <w:t>.</w:t>
      </w:r>
    </w:p>
    <w:p w:rsidR="00800DBC" w:rsidRPr="00800DBC" w:rsidRDefault="00800DBC" w:rsidP="00800DBC">
      <w:pPr>
        <w:widowControl w:val="0"/>
        <w:autoSpaceDE w:val="0"/>
        <w:autoSpaceDN w:val="0"/>
        <w:adjustRightInd w:val="0"/>
        <w:spacing w:line="298" w:lineRule="exact"/>
      </w:pPr>
    </w:p>
    <w:p w:rsidR="00800DBC" w:rsidRPr="00800DBC" w:rsidRDefault="00800DBC" w:rsidP="00800DBC">
      <w:pPr>
        <w:widowControl w:val="0"/>
        <w:overflowPunct w:val="0"/>
        <w:autoSpaceDE w:val="0"/>
        <w:autoSpaceDN w:val="0"/>
        <w:adjustRightInd w:val="0"/>
        <w:spacing w:line="232" w:lineRule="auto"/>
        <w:ind w:left="509" w:hanging="509"/>
      </w:pPr>
      <w:r w:rsidRPr="00800DBC">
        <w:rPr>
          <w:b/>
          <w:bCs/>
          <w:szCs w:val="23"/>
        </w:rPr>
        <w:t xml:space="preserve">Asosiasi Fakultas Dokter Spesialis dan Dokter Gigi Spesialis Indonesia (AFKHI) </w:t>
      </w:r>
      <w:r w:rsidRPr="00800DBC">
        <w:rPr>
          <w:szCs w:val="23"/>
        </w:rPr>
        <w:t>adalah asosiasi yang anggotanya terdiri atas para dekan fakultas</w:t>
      </w:r>
      <w:r w:rsidRPr="00800DBC">
        <w:rPr>
          <w:b/>
          <w:bCs/>
          <w:szCs w:val="23"/>
        </w:rPr>
        <w:t xml:space="preserve"> </w:t>
      </w:r>
      <w:r w:rsidRPr="00800DBC">
        <w:rPr>
          <w:szCs w:val="23"/>
        </w:rPr>
        <w:t>Dokter Spesialis dan Dokter Gigi Spesialis dan ketua program studi Dokter Spesialis dan Dokter Gigi Spesialis se Indonesia yang merupakan jaringan kerjasama fungsional institusi pendidikan yang melaksanakan program pendidikan bidang ilmu Dokter Spesialis dan Dokter Gigi Spesialis, dan berfungsi memberikan pertimbangan dalam rangka memberdayakan dan menjamin mutu pendidikan Dokter Spesialis dan Dokter Gigi Spesialis yang diselenggarakan oleh anggotanya.</w:t>
      </w:r>
    </w:p>
    <w:p w:rsidR="00800DBC" w:rsidRPr="00800DBC" w:rsidRDefault="00800DBC" w:rsidP="00800DBC">
      <w:pPr>
        <w:widowControl w:val="0"/>
        <w:autoSpaceDE w:val="0"/>
        <w:autoSpaceDN w:val="0"/>
        <w:adjustRightInd w:val="0"/>
        <w:spacing w:line="298" w:lineRule="exact"/>
      </w:pPr>
    </w:p>
    <w:p w:rsidR="00800DBC" w:rsidRPr="00800DBC" w:rsidRDefault="00800DBC" w:rsidP="00800DBC">
      <w:pPr>
        <w:widowControl w:val="0"/>
        <w:overflowPunct w:val="0"/>
        <w:autoSpaceDE w:val="0"/>
        <w:autoSpaceDN w:val="0"/>
        <w:adjustRightInd w:val="0"/>
        <w:spacing w:line="224" w:lineRule="auto"/>
        <w:ind w:left="509" w:hanging="509"/>
      </w:pPr>
      <w:proofErr w:type="gramStart"/>
      <w:r w:rsidRPr="00800DBC">
        <w:rPr>
          <w:b/>
          <w:bCs/>
          <w:szCs w:val="23"/>
        </w:rPr>
        <w:t xml:space="preserve">Badan Akreditasi Nasional Perguruan Tinggi (BAN-PT) </w:t>
      </w:r>
      <w:r w:rsidRPr="00800DBC">
        <w:rPr>
          <w:szCs w:val="23"/>
        </w:rPr>
        <w:t>adalah lembaga</w:t>
      </w:r>
      <w:r w:rsidRPr="00800DBC">
        <w:rPr>
          <w:b/>
          <w:bCs/>
          <w:szCs w:val="23"/>
        </w:rPr>
        <w:t xml:space="preserve"> </w:t>
      </w:r>
      <w:r w:rsidRPr="00800DBC">
        <w:rPr>
          <w:szCs w:val="23"/>
        </w:rPr>
        <w:t>independen yang bertugas melaksanakan akreditasi program studi dan atau institusi perguruan tinggi.</w:t>
      </w:r>
      <w:proofErr w:type="gramEnd"/>
    </w:p>
    <w:p w:rsidR="00800DBC" w:rsidRPr="00800DBC" w:rsidRDefault="00800DBC" w:rsidP="00800DBC">
      <w:pPr>
        <w:widowControl w:val="0"/>
        <w:autoSpaceDE w:val="0"/>
        <w:autoSpaceDN w:val="0"/>
        <w:adjustRightInd w:val="0"/>
        <w:spacing w:line="299" w:lineRule="exact"/>
      </w:pPr>
    </w:p>
    <w:p w:rsidR="00800DBC" w:rsidRPr="00800DBC" w:rsidRDefault="00800DBC" w:rsidP="00800DBC">
      <w:pPr>
        <w:widowControl w:val="0"/>
        <w:overflowPunct w:val="0"/>
        <w:autoSpaceDE w:val="0"/>
        <w:autoSpaceDN w:val="0"/>
        <w:adjustRightInd w:val="0"/>
        <w:spacing w:line="224" w:lineRule="auto"/>
        <w:ind w:left="509" w:hanging="509"/>
      </w:pPr>
      <w:proofErr w:type="gramStart"/>
      <w:r w:rsidRPr="00800DBC">
        <w:rPr>
          <w:b/>
          <w:bCs/>
          <w:szCs w:val="23"/>
        </w:rPr>
        <w:t xml:space="preserve">Borang </w:t>
      </w:r>
      <w:r w:rsidRPr="00800DBC">
        <w:rPr>
          <w:szCs w:val="23"/>
        </w:rPr>
        <w:t>adalah instrumen akreditasi yang berupa formulir yang berisikan data</w:t>
      </w:r>
      <w:r w:rsidRPr="00800DBC">
        <w:rPr>
          <w:b/>
          <w:bCs/>
          <w:szCs w:val="23"/>
        </w:rPr>
        <w:t xml:space="preserve"> </w:t>
      </w:r>
      <w:r w:rsidRPr="00800DBC">
        <w:rPr>
          <w:szCs w:val="23"/>
        </w:rPr>
        <w:t>dan informasi yang digunakan untuk mengevaluasi dan menilai mutu suatu program studi.</w:t>
      </w:r>
      <w:proofErr w:type="gramEnd"/>
    </w:p>
    <w:p w:rsidR="00800DBC" w:rsidRPr="00800DBC" w:rsidRDefault="00800DBC" w:rsidP="00800DBC">
      <w:pPr>
        <w:widowControl w:val="0"/>
        <w:autoSpaceDE w:val="0"/>
        <w:autoSpaceDN w:val="0"/>
        <w:adjustRightInd w:val="0"/>
        <w:spacing w:line="235" w:lineRule="auto"/>
        <w:ind w:left="9"/>
        <w:rPr>
          <w:szCs w:val="23"/>
        </w:rPr>
      </w:pPr>
      <w:r w:rsidRPr="00800DBC">
        <w:rPr>
          <w:szCs w:val="23"/>
        </w:rPr>
        <w:t>.</w:t>
      </w:r>
    </w:p>
    <w:p w:rsidR="00800DBC" w:rsidRPr="00800DBC" w:rsidRDefault="00800DBC" w:rsidP="00800DBC">
      <w:pPr>
        <w:widowControl w:val="0"/>
        <w:autoSpaceDE w:val="0"/>
        <w:autoSpaceDN w:val="0"/>
        <w:adjustRightInd w:val="0"/>
        <w:spacing w:line="42" w:lineRule="exact"/>
      </w:pPr>
    </w:p>
    <w:p w:rsidR="00800DBC" w:rsidRPr="00800DBC" w:rsidRDefault="00800DBC" w:rsidP="00800DBC">
      <w:pPr>
        <w:widowControl w:val="0"/>
        <w:overflowPunct w:val="0"/>
        <w:autoSpaceDE w:val="0"/>
        <w:autoSpaceDN w:val="0"/>
        <w:adjustRightInd w:val="0"/>
        <w:spacing w:line="226" w:lineRule="auto"/>
        <w:ind w:left="510" w:hanging="510"/>
      </w:pPr>
      <w:r w:rsidRPr="00800DBC">
        <w:rPr>
          <w:b/>
          <w:bCs/>
          <w:szCs w:val="23"/>
        </w:rPr>
        <w:t xml:space="preserve">Evaluasi diri </w:t>
      </w:r>
      <w:r w:rsidRPr="00800DBC">
        <w:rPr>
          <w:szCs w:val="23"/>
        </w:rPr>
        <w:t>adalah proses yang dilakukan oleh suatu badan atau program untuk</w:t>
      </w:r>
      <w:r w:rsidRPr="00800DBC">
        <w:rPr>
          <w:b/>
          <w:bCs/>
          <w:szCs w:val="23"/>
        </w:rPr>
        <w:t xml:space="preserve"> </w:t>
      </w:r>
      <w:r w:rsidRPr="00800DBC">
        <w:rPr>
          <w:szCs w:val="23"/>
        </w:rPr>
        <w:t xml:space="preserve">menilai secara kritis keadaan dan kinerja diri sendiri. </w:t>
      </w:r>
      <w:proofErr w:type="gramStart"/>
      <w:r w:rsidRPr="00800DBC">
        <w:rPr>
          <w:szCs w:val="23"/>
        </w:rPr>
        <w:t>Hasil evaluasi-diri digunakan untuk memperbaiki mutu kinerja dan produk institusi dan program studi.</w:t>
      </w:r>
      <w:proofErr w:type="gramEnd"/>
      <w:r w:rsidRPr="00800DBC">
        <w:rPr>
          <w:szCs w:val="23"/>
        </w:rPr>
        <w:t xml:space="preserve"> </w:t>
      </w:r>
      <w:proofErr w:type="gramStart"/>
      <w:r w:rsidRPr="00800DBC">
        <w:rPr>
          <w:szCs w:val="23"/>
        </w:rPr>
        <w:t>Laporan evaluasi diri merupakan bahan untuk akreditasi.</w:t>
      </w:r>
      <w:proofErr w:type="gramEnd"/>
    </w:p>
    <w:p w:rsidR="00800DBC" w:rsidRPr="00800DBC" w:rsidRDefault="00800DBC" w:rsidP="00800DBC">
      <w:pPr>
        <w:autoSpaceDE w:val="0"/>
        <w:autoSpaceDN w:val="0"/>
        <w:adjustRightInd w:val="0"/>
        <w:rPr>
          <w:b/>
          <w:bCs/>
          <w:sz w:val="21"/>
          <w:szCs w:val="21"/>
        </w:rPr>
      </w:pPr>
      <w:bookmarkStart w:id="27" w:name="page29"/>
      <w:bookmarkEnd w:id="27"/>
    </w:p>
    <w:p w:rsidR="00800DBC" w:rsidRPr="00800DBC" w:rsidRDefault="00800DBC" w:rsidP="00800DBC">
      <w:pPr>
        <w:autoSpaceDE w:val="0"/>
        <w:autoSpaceDN w:val="0"/>
        <w:adjustRightInd w:val="0"/>
        <w:ind w:left="510" w:hanging="510"/>
        <w:rPr>
          <w:b/>
          <w:bCs/>
          <w:i/>
          <w:sz w:val="28"/>
          <w:szCs w:val="23"/>
        </w:rPr>
      </w:pPr>
      <w:proofErr w:type="gramStart"/>
      <w:r w:rsidRPr="00800DBC">
        <w:rPr>
          <w:b/>
          <w:bCs/>
          <w:i/>
          <w:sz w:val="22"/>
          <w:szCs w:val="21"/>
        </w:rPr>
        <w:t xml:space="preserve">Institusi Pendidikan Dokter Spesialis </w:t>
      </w:r>
      <w:r w:rsidRPr="00800DBC">
        <w:rPr>
          <w:i/>
          <w:sz w:val="22"/>
          <w:szCs w:val="21"/>
        </w:rPr>
        <w:t>adalah institusi yang melaksanakan program pendidikan dokter spesialis yang telah diakreditasi oleh kolegium dan telah ditetapkan dan disahkan oleh Direktorat Jenderal Pendidikan Tinggi, Departemen Pendidikan Nasional Republik Indonesia.</w:t>
      </w:r>
      <w:proofErr w:type="gramEnd"/>
    </w:p>
    <w:p w:rsidR="00800DBC" w:rsidRPr="00800DBC" w:rsidRDefault="00800DBC" w:rsidP="00800DBC">
      <w:pPr>
        <w:autoSpaceDE w:val="0"/>
        <w:autoSpaceDN w:val="0"/>
        <w:adjustRightInd w:val="0"/>
      </w:pPr>
    </w:p>
    <w:p w:rsidR="00800DBC" w:rsidRPr="00800DBC" w:rsidRDefault="00800DBC" w:rsidP="00800DBC">
      <w:pPr>
        <w:autoSpaceDE w:val="0"/>
        <w:autoSpaceDN w:val="0"/>
        <w:adjustRightInd w:val="0"/>
        <w:ind w:left="510" w:hanging="510"/>
        <w:rPr>
          <w:i/>
          <w:szCs w:val="23"/>
        </w:rPr>
      </w:pPr>
      <w:proofErr w:type="gramStart"/>
      <w:r w:rsidRPr="00800DBC">
        <w:rPr>
          <w:b/>
          <w:i/>
          <w:sz w:val="22"/>
          <w:szCs w:val="23"/>
        </w:rPr>
        <w:t>Institusi Pendidikan Dokter Spesialis Anak (IPDSA)</w:t>
      </w:r>
      <w:r w:rsidRPr="00800DBC">
        <w:rPr>
          <w:i/>
          <w:sz w:val="22"/>
          <w:szCs w:val="23"/>
        </w:rPr>
        <w:t xml:space="preserve"> adalah penyelenggara pendidikan akademik dan profesi Ilmu Kesehatan Anak yang telah terakredtasi untuk menghasilkan Dokter Spesialis Ilmu Kesehatan Anak dengan menggunakan kurikulum Kolegium Ilmu Kesehatan Anak Indonesia</w:t>
      </w:r>
      <w:r w:rsidRPr="00800DBC">
        <w:rPr>
          <w:i/>
          <w:szCs w:val="23"/>
        </w:rPr>
        <w:t>.</w:t>
      </w:r>
      <w:proofErr w:type="gramEnd"/>
      <w:r w:rsidRPr="00800DBC">
        <w:rPr>
          <w:i/>
          <w:szCs w:val="23"/>
        </w:rPr>
        <w:t xml:space="preserve"> </w:t>
      </w:r>
    </w:p>
    <w:p w:rsidR="00800DBC" w:rsidRPr="00800DBC" w:rsidRDefault="00800DBC" w:rsidP="00800DBC">
      <w:pPr>
        <w:widowControl w:val="0"/>
        <w:overflowPunct w:val="0"/>
        <w:autoSpaceDE w:val="0"/>
        <w:autoSpaceDN w:val="0"/>
        <w:adjustRightInd w:val="0"/>
        <w:spacing w:line="224" w:lineRule="auto"/>
        <w:ind w:left="509" w:hanging="509"/>
        <w:rPr>
          <w:b/>
          <w:bCs/>
          <w:szCs w:val="23"/>
        </w:rPr>
      </w:pPr>
    </w:p>
    <w:p w:rsidR="00800DBC" w:rsidRPr="00800DBC" w:rsidRDefault="00800DBC" w:rsidP="00800DBC">
      <w:pPr>
        <w:autoSpaceDE w:val="0"/>
        <w:autoSpaceDN w:val="0"/>
        <w:adjustRightInd w:val="0"/>
        <w:ind w:left="510" w:hanging="510"/>
        <w:rPr>
          <w:sz w:val="22"/>
        </w:rPr>
      </w:pPr>
      <w:r w:rsidRPr="00800DBC">
        <w:rPr>
          <w:b/>
          <w:i/>
          <w:sz w:val="22"/>
        </w:rPr>
        <w:t>Kerangka Kualifikasi Nasional Indonesia</w:t>
      </w:r>
      <w:r w:rsidRPr="00800DBC">
        <w:rPr>
          <w:i/>
          <w:sz w:val="22"/>
        </w:rPr>
        <w:t xml:space="preserve"> (</w:t>
      </w:r>
      <w:r w:rsidRPr="00800DBC">
        <w:rPr>
          <w:b/>
          <w:i/>
          <w:sz w:val="22"/>
        </w:rPr>
        <w:t>KKNI</w:t>
      </w:r>
      <w:r w:rsidRPr="00800DBC">
        <w:rPr>
          <w:i/>
          <w:sz w:val="22"/>
        </w:rPr>
        <w:t xml:space="preserve">) adalah kerangka penjenjangan kualifikasi kompetensi yang dapat menyandingkan, menyetarakan, dan mengintegrasikan </w:t>
      </w:r>
      <w:proofErr w:type="gramStart"/>
      <w:r w:rsidRPr="00800DBC">
        <w:rPr>
          <w:i/>
          <w:sz w:val="22"/>
        </w:rPr>
        <w:t>an</w:t>
      </w:r>
      <w:proofErr w:type="gramEnd"/>
      <w:r w:rsidRPr="00800DBC">
        <w:rPr>
          <w:i/>
          <w:sz w:val="22"/>
        </w:rPr>
        <w:t xml:space="preserve"> tara bidang pendidikan dan bidang pelatihan kerja serta pengalaman kerja dalam rangka pemberian pengakuan kompetensi kerja sesuai dengan struktur pekerjaan di berbagai sektor.</w:t>
      </w:r>
      <w:r w:rsidRPr="00800DBC">
        <w:rPr>
          <w:sz w:val="22"/>
        </w:rPr>
        <w:t xml:space="preserve"> </w:t>
      </w:r>
    </w:p>
    <w:p w:rsidR="00800DBC" w:rsidRPr="00800DBC" w:rsidRDefault="00800DBC" w:rsidP="00800DBC">
      <w:pPr>
        <w:autoSpaceDE w:val="0"/>
        <w:autoSpaceDN w:val="0"/>
        <w:adjustRightInd w:val="0"/>
      </w:pPr>
    </w:p>
    <w:p w:rsidR="00800DBC" w:rsidRPr="00800DBC" w:rsidRDefault="00800DBC" w:rsidP="00800DBC">
      <w:pPr>
        <w:autoSpaceDE w:val="0"/>
        <w:autoSpaceDN w:val="0"/>
        <w:adjustRightInd w:val="0"/>
        <w:ind w:left="510" w:hanging="510"/>
        <w:rPr>
          <w:i/>
          <w:sz w:val="22"/>
        </w:rPr>
      </w:pPr>
      <w:proofErr w:type="gramStart"/>
      <w:r w:rsidRPr="00800DBC">
        <w:rPr>
          <w:b/>
          <w:i/>
          <w:sz w:val="22"/>
        </w:rPr>
        <w:t>Kerangka Kualifikasi Nasional Indonesia (KKNI)</w:t>
      </w:r>
      <w:r w:rsidRPr="00800DBC">
        <w:rPr>
          <w:i/>
          <w:sz w:val="22"/>
        </w:rPr>
        <w:t xml:space="preserve"> bidang pendidikan tinggi merupakan kerangka penjenjangan kualifikasi yang dapat menyandingkan, menyetarakan, dan mengintegrasikan capaian pembelajaran dari jalur pendidikan nonformal, pendidikan informal, dan/atau pengalaman kerja ke dalam jenis dan jenjang pendidikan tinggi.</w:t>
      </w:r>
      <w:proofErr w:type="gramEnd"/>
    </w:p>
    <w:p w:rsidR="00800DBC" w:rsidRPr="00800DBC" w:rsidRDefault="00800DBC" w:rsidP="00800DBC">
      <w:pPr>
        <w:widowControl w:val="0"/>
        <w:overflowPunct w:val="0"/>
        <w:autoSpaceDE w:val="0"/>
        <w:autoSpaceDN w:val="0"/>
        <w:adjustRightInd w:val="0"/>
        <w:spacing w:line="224" w:lineRule="auto"/>
        <w:ind w:left="509" w:hanging="509"/>
      </w:pPr>
    </w:p>
    <w:p w:rsidR="00800DBC" w:rsidRPr="00800DBC" w:rsidRDefault="00800DBC" w:rsidP="00800DBC">
      <w:pPr>
        <w:autoSpaceDE w:val="0"/>
        <w:autoSpaceDN w:val="0"/>
        <w:adjustRightInd w:val="0"/>
        <w:ind w:left="510" w:hanging="510"/>
        <w:rPr>
          <w:i/>
          <w:sz w:val="22"/>
        </w:rPr>
      </w:pPr>
      <w:proofErr w:type="gramStart"/>
      <w:r w:rsidRPr="00800DBC">
        <w:rPr>
          <w:b/>
          <w:i/>
          <w:sz w:val="22"/>
        </w:rPr>
        <w:t>Kolegium</w:t>
      </w:r>
      <w:r w:rsidRPr="00800DBC">
        <w:rPr>
          <w:i/>
          <w:sz w:val="22"/>
        </w:rPr>
        <w:t xml:space="preserve"> adalah badan yang dibentuk oleh organisasi profesi untuk masing-rnasing cabang disiplin ilmu di bidang kedokteran yang bertugas mengampu cabang disiplin ilmu tersebut.</w:t>
      </w:r>
      <w:proofErr w:type="gramEnd"/>
    </w:p>
    <w:p w:rsidR="00800DBC" w:rsidRPr="00800DBC" w:rsidRDefault="00800DBC" w:rsidP="00800DBC">
      <w:pPr>
        <w:widowControl w:val="0"/>
        <w:overflowPunct w:val="0"/>
        <w:autoSpaceDE w:val="0"/>
        <w:autoSpaceDN w:val="0"/>
        <w:adjustRightInd w:val="0"/>
        <w:spacing w:line="224" w:lineRule="auto"/>
        <w:ind w:left="509" w:hanging="509"/>
      </w:pPr>
    </w:p>
    <w:p w:rsidR="00800DBC" w:rsidRPr="00800DBC" w:rsidRDefault="00800DBC" w:rsidP="00800DBC">
      <w:pPr>
        <w:autoSpaceDE w:val="0"/>
        <w:autoSpaceDN w:val="0"/>
        <w:adjustRightInd w:val="0"/>
        <w:ind w:left="510" w:hanging="510"/>
        <w:rPr>
          <w:i/>
          <w:sz w:val="22"/>
          <w:szCs w:val="22"/>
        </w:rPr>
      </w:pPr>
      <w:proofErr w:type="gramStart"/>
      <w:r w:rsidRPr="00800DBC">
        <w:rPr>
          <w:b/>
          <w:bCs/>
          <w:i/>
          <w:sz w:val="22"/>
          <w:szCs w:val="22"/>
        </w:rPr>
        <w:t xml:space="preserve">Kompetensi </w:t>
      </w:r>
      <w:r w:rsidRPr="00800DBC">
        <w:rPr>
          <w:i/>
          <w:sz w:val="22"/>
          <w:szCs w:val="22"/>
        </w:rPr>
        <w:t>merupakan kemampuan yang harus dicapai peserta didik, meliputi pengetahuan, ketrampilan, sikap dan perilaku yang diharapkan setelah menyelesaikan program pendidikan dokter spesialis.</w:t>
      </w:r>
      <w:proofErr w:type="gramEnd"/>
      <w:r w:rsidRPr="00800DBC">
        <w:rPr>
          <w:i/>
          <w:sz w:val="22"/>
          <w:szCs w:val="22"/>
        </w:rPr>
        <w:t xml:space="preserve"> </w:t>
      </w:r>
      <w:proofErr w:type="gramStart"/>
      <w:r w:rsidRPr="00800DBC">
        <w:rPr>
          <w:i/>
          <w:sz w:val="22"/>
          <w:szCs w:val="22"/>
        </w:rPr>
        <w:t>Area kompetensi dokter spesialis meliputi area kompetensi dokter dengan pendalaman keilmuan pada masing-masing bidang spesialisasi dan subspesialisasinya termasuk kompetensi dalam melaksanakan pendidikan profesi.</w:t>
      </w:r>
      <w:proofErr w:type="gramEnd"/>
    </w:p>
    <w:p w:rsidR="00800DBC" w:rsidRPr="00800DBC" w:rsidRDefault="00800DBC" w:rsidP="00800DBC">
      <w:pPr>
        <w:autoSpaceDE w:val="0"/>
        <w:autoSpaceDN w:val="0"/>
        <w:adjustRightInd w:val="0"/>
        <w:ind w:left="510" w:hanging="510"/>
        <w:rPr>
          <w:sz w:val="21"/>
          <w:szCs w:val="21"/>
        </w:rPr>
      </w:pPr>
    </w:p>
    <w:p w:rsidR="00800DBC" w:rsidRPr="00800DBC" w:rsidRDefault="00800DBC" w:rsidP="00800DBC">
      <w:pPr>
        <w:autoSpaceDE w:val="0"/>
        <w:autoSpaceDN w:val="0"/>
        <w:adjustRightInd w:val="0"/>
        <w:ind w:left="510" w:hanging="510"/>
        <w:rPr>
          <w:i/>
          <w:sz w:val="22"/>
          <w:szCs w:val="21"/>
        </w:rPr>
      </w:pPr>
      <w:r w:rsidRPr="00800DBC">
        <w:rPr>
          <w:b/>
          <w:bCs/>
          <w:i/>
          <w:sz w:val="22"/>
          <w:szCs w:val="21"/>
        </w:rPr>
        <w:t xml:space="preserve">Kurikulum </w:t>
      </w:r>
      <w:r w:rsidRPr="00800DBC">
        <w:rPr>
          <w:i/>
          <w:sz w:val="22"/>
          <w:szCs w:val="21"/>
        </w:rPr>
        <w:t xml:space="preserve">merupakan seperangkat rencana dan pengaturan pendidikan yang meliputi tujuan pendidikan isi, bahan pelajaran, </w:t>
      </w:r>
      <w:proofErr w:type="gramStart"/>
      <w:r w:rsidRPr="00800DBC">
        <w:rPr>
          <w:i/>
          <w:sz w:val="22"/>
          <w:szCs w:val="21"/>
        </w:rPr>
        <w:t>cara</w:t>
      </w:r>
      <w:proofErr w:type="gramEnd"/>
      <w:r w:rsidRPr="00800DBC">
        <w:rPr>
          <w:i/>
          <w:sz w:val="22"/>
          <w:szCs w:val="21"/>
        </w:rPr>
        <w:t xml:space="preserve"> pencapaian dan penilaian, yang digunakan sebagai pedoman penyelenggaraan kegiatan pendidikan.</w:t>
      </w:r>
    </w:p>
    <w:p w:rsidR="00800DBC" w:rsidRPr="00800DBC" w:rsidRDefault="00800DBC" w:rsidP="00800DBC">
      <w:pPr>
        <w:widowControl w:val="0"/>
        <w:overflowPunct w:val="0"/>
        <w:autoSpaceDE w:val="0"/>
        <w:autoSpaceDN w:val="0"/>
        <w:adjustRightInd w:val="0"/>
        <w:spacing w:line="224" w:lineRule="auto"/>
        <w:ind w:left="509" w:hanging="509"/>
        <w:rPr>
          <w:sz w:val="21"/>
          <w:szCs w:val="21"/>
        </w:rPr>
      </w:pPr>
    </w:p>
    <w:p w:rsidR="00800DBC" w:rsidRPr="00800DBC" w:rsidRDefault="00800DBC" w:rsidP="00800DBC">
      <w:pPr>
        <w:widowControl w:val="0"/>
        <w:overflowPunct w:val="0"/>
        <w:autoSpaceDE w:val="0"/>
        <w:autoSpaceDN w:val="0"/>
        <w:adjustRightInd w:val="0"/>
        <w:spacing w:line="224" w:lineRule="auto"/>
        <w:ind w:left="509" w:hanging="509"/>
        <w:rPr>
          <w:bCs/>
          <w:i/>
          <w:sz w:val="22"/>
          <w:szCs w:val="23"/>
        </w:rPr>
      </w:pPr>
      <w:proofErr w:type="gramStart"/>
      <w:r w:rsidRPr="00800DBC">
        <w:rPr>
          <w:b/>
          <w:bCs/>
          <w:i/>
          <w:sz w:val="22"/>
          <w:szCs w:val="22"/>
        </w:rPr>
        <w:t xml:space="preserve">Lembaga Akreditasi Mandiri Perguruan Tinggi Kesehatan (LAM-PTKes) </w:t>
      </w:r>
      <w:r w:rsidRPr="00800DBC">
        <w:rPr>
          <w:bCs/>
          <w:i/>
          <w:sz w:val="22"/>
          <w:szCs w:val="22"/>
        </w:rPr>
        <w:t>adalah</w:t>
      </w:r>
      <w:r w:rsidRPr="00800DBC">
        <w:rPr>
          <w:i/>
          <w:sz w:val="22"/>
          <w:szCs w:val="22"/>
          <w:shd w:val="clear" w:color="auto" w:fill="FFFFFF"/>
        </w:rPr>
        <w:t xml:space="preserve"> lembaga akreditasi swasta program studi kesehatan yang dikelola langsung oleh masyarakat.</w:t>
      </w:r>
      <w:proofErr w:type="gramEnd"/>
      <w:r w:rsidRPr="00800DBC">
        <w:rPr>
          <w:i/>
          <w:sz w:val="22"/>
          <w:szCs w:val="22"/>
          <w:shd w:val="clear" w:color="auto" w:fill="FFFFFF"/>
        </w:rPr>
        <w:t xml:space="preserve"> </w:t>
      </w:r>
      <w:proofErr w:type="gramStart"/>
      <w:r w:rsidRPr="00800DBC">
        <w:rPr>
          <w:i/>
          <w:sz w:val="22"/>
          <w:szCs w:val="22"/>
          <w:shd w:val="clear" w:color="auto" w:fill="FFFFFF"/>
        </w:rPr>
        <w:t>Di dalamnya merangkut para asosiasi di bidang ilmu kesehatan yang terdiri dari kedokteran, kedokteran gigi, keperawatan, kebidanan, gizi, farmasi, dan kesehatan masyarakat</w:t>
      </w:r>
      <w:r w:rsidRPr="00800DBC">
        <w:rPr>
          <w:i/>
          <w:sz w:val="22"/>
          <w:szCs w:val="20"/>
          <w:shd w:val="clear" w:color="auto" w:fill="FFFFFF"/>
        </w:rPr>
        <w:t>.</w:t>
      </w:r>
      <w:proofErr w:type="gramEnd"/>
      <w:r w:rsidRPr="00800DBC">
        <w:rPr>
          <w:rStyle w:val="apple-converted-space"/>
          <w:i/>
          <w:sz w:val="22"/>
          <w:szCs w:val="20"/>
          <w:shd w:val="clear" w:color="auto" w:fill="FFFFFF"/>
        </w:rPr>
        <w:t> </w:t>
      </w:r>
    </w:p>
    <w:p w:rsidR="00800DBC" w:rsidRPr="00800DBC" w:rsidRDefault="00800DBC" w:rsidP="00800DBC">
      <w:pPr>
        <w:widowControl w:val="0"/>
        <w:overflowPunct w:val="0"/>
        <w:autoSpaceDE w:val="0"/>
        <w:autoSpaceDN w:val="0"/>
        <w:adjustRightInd w:val="0"/>
        <w:spacing w:line="224" w:lineRule="auto"/>
        <w:ind w:left="509" w:hanging="509"/>
        <w:rPr>
          <w:b/>
          <w:bCs/>
          <w:szCs w:val="23"/>
        </w:rPr>
      </w:pPr>
    </w:p>
    <w:p w:rsidR="00800DBC" w:rsidRPr="00800DBC" w:rsidRDefault="00800DBC" w:rsidP="00800DBC">
      <w:pPr>
        <w:widowControl w:val="0"/>
        <w:overflowPunct w:val="0"/>
        <w:autoSpaceDE w:val="0"/>
        <w:autoSpaceDN w:val="0"/>
        <w:adjustRightInd w:val="0"/>
        <w:spacing w:line="224" w:lineRule="auto"/>
        <w:ind w:left="509" w:hanging="509"/>
      </w:pPr>
      <w:r w:rsidRPr="00800DBC">
        <w:rPr>
          <w:b/>
          <w:bCs/>
          <w:szCs w:val="23"/>
        </w:rPr>
        <w:t xml:space="preserve">Misi </w:t>
      </w:r>
      <w:r w:rsidRPr="00800DBC">
        <w:rPr>
          <w:szCs w:val="23"/>
        </w:rPr>
        <w:t xml:space="preserve">adalah tugas dan </w:t>
      </w:r>
      <w:proofErr w:type="gramStart"/>
      <w:r w:rsidRPr="00800DBC">
        <w:rPr>
          <w:szCs w:val="23"/>
        </w:rPr>
        <w:t>cara</w:t>
      </w:r>
      <w:proofErr w:type="gramEnd"/>
      <w:r w:rsidRPr="00800DBC">
        <w:rPr>
          <w:szCs w:val="23"/>
        </w:rPr>
        <w:t xml:space="preserve"> kerja pokok yang harus dilaksanakan oleh suatu</w:t>
      </w:r>
      <w:r w:rsidRPr="00800DBC">
        <w:rPr>
          <w:b/>
          <w:bCs/>
          <w:szCs w:val="23"/>
        </w:rPr>
        <w:t xml:space="preserve"> </w:t>
      </w:r>
      <w:r w:rsidRPr="00800DBC">
        <w:rPr>
          <w:szCs w:val="23"/>
        </w:rPr>
        <w:t>institusi atau program studi untuk mewujudkan visi institusi atau program studi tersebut.</w:t>
      </w:r>
    </w:p>
    <w:p w:rsidR="00800DBC" w:rsidRPr="00800DBC" w:rsidRDefault="00800DBC" w:rsidP="00800DBC">
      <w:pPr>
        <w:widowControl w:val="0"/>
        <w:autoSpaceDE w:val="0"/>
        <w:autoSpaceDN w:val="0"/>
        <w:adjustRightInd w:val="0"/>
        <w:spacing w:line="301" w:lineRule="exact"/>
      </w:pPr>
    </w:p>
    <w:p w:rsidR="00800DBC" w:rsidRPr="00800DBC" w:rsidRDefault="00800DBC" w:rsidP="00800DBC">
      <w:pPr>
        <w:autoSpaceDE w:val="0"/>
        <w:autoSpaceDN w:val="0"/>
        <w:adjustRightInd w:val="0"/>
        <w:ind w:left="510" w:hanging="510"/>
        <w:rPr>
          <w:i/>
          <w:sz w:val="22"/>
          <w:szCs w:val="23"/>
        </w:rPr>
      </w:pPr>
      <w:r w:rsidRPr="00800DBC">
        <w:rPr>
          <w:b/>
          <w:i/>
          <w:sz w:val="22"/>
          <w:szCs w:val="23"/>
        </w:rPr>
        <w:t>Program Studi</w:t>
      </w:r>
      <w:r w:rsidRPr="00800DBC">
        <w:rPr>
          <w:i/>
          <w:sz w:val="22"/>
          <w:szCs w:val="23"/>
        </w:rPr>
        <w:t xml:space="preserve"> </w:t>
      </w:r>
      <w:r w:rsidRPr="00800DBC">
        <w:rPr>
          <w:b/>
          <w:i/>
          <w:sz w:val="22"/>
          <w:szCs w:val="23"/>
        </w:rPr>
        <w:t>(PRODI</w:t>
      </w:r>
      <w:proofErr w:type="gramStart"/>
      <w:r w:rsidRPr="00800DBC">
        <w:rPr>
          <w:b/>
          <w:i/>
          <w:sz w:val="22"/>
          <w:szCs w:val="23"/>
        </w:rPr>
        <w:t>)</w:t>
      </w:r>
      <w:r w:rsidRPr="00800DBC">
        <w:rPr>
          <w:i/>
          <w:sz w:val="22"/>
          <w:szCs w:val="23"/>
        </w:rPr>
        <w:t xml:space="preserve">  adalah</w:t>
      </w:r>
      <w:proofErr w:type="gramEnd"/>
      <w:r w:rsidRPr="00800DBC">
        <w:rPr>
          <w:i/>
          <w:sz w:val="22"/>
          <w:szCs w:val="23"/>
        </w:rPr>
        <w:t xml:space="preserve"> kesatuan kegiatan pendidikan dan pembelajaran yang memiliki kurikulum dan metode pembelajaran tertentu dalam satu jenis pendidikan akademik, pendidikan profesi, dan/atau pendidikan vokasi. </w:t>
      </w:r>
    </w:p>
    <w:p w:rsidR="00800DBC" w:rsidRPr="00800DBC" w:rsidRDefault="00800DBC" w:rsidP="00800DBC">
      <w:pPr>
        <w:widowControl w:val="0"/>
        <w:overflowPunct w:val="0"/>
        <w:autoSpaceDE w:val="0"/>
        <w:autoSpaceDN w:val="0"/>
        <w:adjustRightInd w:val="0"/>
        <w:spacing w:line="217" w:lineRule="auto"/>
        <w:ind w:left="509" w:hanging="509"/>
        <w:rPr>
          <w:b/>
          <w:bCs/>
          <w:sz w:val="22"/>
          <w:szCs w:val="23"/>
        </w:rPr>
      </w:pPr>
    </w:p>
    <w:p w:rsidR="00800DBC" w:rsidRPr="00800DBC" w:rsidRDefault="00800DBC" w:rsidP="00800DBC">
      <w:pPr>
        <w:autoSpaceDE w:val="0"/>
        <w:autoSpaceDN w:val="0"/>
        <w:adjustRightInd w:val="0"/>
        <w:ind w:left="510" w:hanging="510"/>
        <w:rPr>
          <w:i/>
          <w:sz w:val="22"/>
        </w:rPr>
      </w:pPr>
      <w:proofErr w:type="gramStart"/>
      <w:r w:rsidRPr="00800DBC">
        <w:rPr>
          <w:b/>
          <w:i/>
          <w:sz w:val="22"/>
        </w:rPr>
        <w:t>Program Pendidikan Dokter Spesialis (PPDS)</w:t>
      </w:r>
      <w:r w:rsidRPr="00800DBC">
        <w:rPr>
          <w:i/>
          <w:sz w:val="22"/>
        </w:rPr>
        <w:t xml:space="preserve"> adalah program pendidikan profesi fase lanjutan dari program profesi dokter dengan metode pembelajaran secara mandiri dan dibawah pengawasan untuk menjadi Dokter Spesialis.</w:t>
      </w:r>
      <w:proofErr w:type="gramEnd"/>
    </w:p>
    <w:p w:rsidR="00800DBC" w:rsidRPr="00800DBC" w:rsidRDefault="00800DBC" w:rsidP="00800DBC">
      <w:pPr>
        <w:widowControl w:val="0"/>
        <w:overflowPunct w:val="0"/>
        <w:autoSpaceDE w:val="0"/>
        <w:autoSpaceDN w:val="0"/>
        <w:adjustRightInd w:val="0"/>
        <w:spacing w:line="217" w:lineRule="auto"/>
        <w:ind w:left="509" w:hanging="509"/>
      </w:pPr>
    </w:p>
    <w:p w:rsidR="00800DBC" w:rsidRPr="00800DBC" w:rsidRDefault="00800DBC" w:rsidP="00800DBC">
      <w:pPr>
        <w:widowControl w:val="0"/>
        <w:overflowPunct w:val="0"/>
        <w:autoSpaceDE w:val="0"/>
        <w:autoSpaceDN w:val="0"/>
        <w:adjustRightInd w:val="0"/>
        <w:spacing w:line="217" w:lineRule="auto"/>
        <w:ind w:left="509" w:hanging="509"/>
      </w:pPr>
      <w:proofErr w:type="gramStart"/>
      <w:r w:rsidRPr="00800DBC">
        <w:rPr>
          <w:b/>
          <w:bCs/>
          <w:szCs w:val="23"/>
        </w:rPr>
        <w:t xml:space="preserve">Standar akreditasi </w:t>
      </w:r>
      <w:r w:rsidRPr="00800DBC">
        <w:rPr>
          <w:szCs w:val="23"/>
        </w:rPr>
        <w:t>adalah tolok ukur yang digunakan untuk menetapkan</w:t>
      </w:r>
      <w:r w:rsidRPr="00800DBC">
        <w:rPr>
          <w:b/>
          <w:bCs/>
          <w:szCs w:val="23"/>
        </w:rPr>
        <w:t xml:space="preserve"> </w:t>
      </w:r>
      <w:r w:rsidRPr="00800DBC">
        <w:rPr>
          <w:szCs w:val="23"/>
        </w:rPr>
        <w:t>kelayakan dan mutu perguruan tinggi atau program studi.</w:t>
      </w:r>
      <w:proofErr w:type="gramEnd"/>
    </w:p>
    <w:p w:rsidR="00800DBC" w:rsidRPr="00800DBC" w:rsidRDefault="00800DBC" w:rsidP="00800DBC">
      <w:pPr>
        <w:widowControl w:val="0"/>
        <w:autoSpaceDE w:val="0"/>
        <w:autoSpaceDN w:val="0"/>
        <w:adjustRightInd w:val="0"/>
        <w:spacing w:line="299" w:lineRule="exact"/>
      </w:pPr>
    </w:p>
    <w:p w:rsidR="00800DBC" w:rsidRPr="00800DBC" w:rsidRDefault="00800DBC" w:rsidP="00800DBC">
      <w:pPr>
        <w:widowControl w:val="0"/>
        <w:overflowPunct w:val="0"/>
        <w:autoSpaceDE w:val="0"/>
        <w:autoSpaceDN w:val="0"/>
        <w:adjustRightInd w:val="0"/>
        <w:spacing w:line="218" w:lineRule="auto"/>
        <w:ind w:left="509" w:hanging="509"/>
      </w:pPr>
      <w:proofErr w:type="gramStart"/>
      <w:r w:rsidRPr="00800DBC">
        <w:rPr>
          <w:b/>
          <w:bCs/>
          <w:szCs w:val="23"/>
        </w:rPr>
        <w:t xml:space="preserve">Standar kompetensi </w:t>
      </w:r>
      <w:r w:rsidRPr="00800DBC">
        <w:rPr>
          <w:szCs w:val="23"/>
        </w:rPr>
        <w:t>adalah kualifikasi yang mencakup sikap, pengetahuan dan</w:t>
      </w:r>
      <w:r w:rsidRPr="00800DBC">
        <w:rPr>
          <w:b/>
          <w:bCs/>
          <w:szCs w:val="23"/>
        </w:rPr>
        <w:t xml:space="preserve"> </w:t>
      </w:r>
      <w:r w:rsidRPr="00800DBC">
        <w:rPr>
          <w:szCs w:val="23"/>
        </w:rPr>
        <w:t>keterampilan (PP 19/2005).</w:t>
      </w:r>
      <w:proofErr w:type="gramEnd"/>
    </w:p>
    <w:p w:rsidR="00800DBC" w:rsidRPr="00800DBC" w:rsidRDefault="00800DBC" w:rsidP="00800DBC">
      <w:pPr>
        <w:widowControl w:val="0"/>
        <w:autoSpaceDE w:val="0"/>
        <w:autoSpaceDN w:val="0"/>
        <w:adjustRightInd w:val="0"/>
        <w:spacing w:line="300" w:lineRule="exact"/>
      </w:pPr>
    </w:p>
    <w:p w:rsidR="00800DBC" w:rsidRPr="00800DBC" w:rsidRDefault="00800DBC" w:rsidP="00800DBC">
      <w:pPr>
        <w:widowControl w:val="0"/>
        <w:overflowPunct w:val="0"/>
        <w:autoSpaceDE w:val="0"/>
        <w:autoSpaceDN w:val="0"/>
        <w:adjustRightInd w:val="0"/>
        <w:spacing w:line="228" w:lineRule="auto"/>
        <w:ind w:left="509" w:hanging="509"/>
      </w:pPr>
      <w:r w:rsidRPr="00800DBC">
        <w:rPr>
          <w:b/>
          <w:bCs/>
          <w:szCs w:val="23"/>
        </w:rPr>
        <w:t xml:space="preserve">Tata pamong </w:t>
      </w:r>
      <w:r w:rsidRPr="00800DBC">
        <w:rPr>
          <w:szCs w:val="23"/>
        </w:rPr>
        <w:t>berkenaan dengan sistem nilai yang dianut di dalam institusi atau</w:t>
      </w:r>
      <w:r w:rsidRPr="00800DBC">
        <w:rPr>
          <w:b/>
          <w:bCs/>
          <w:szCs w:val="23"/>
        </w:rPr>
        <w:t xml:space="preserve"> </w:t>
      </w:r>
      <w:r w:rsidRPr="00800DBC">
        <w:rPr>
          <w:szCs w:val="23"/>
        </w:rPr>
        <w:t>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800DBC" w:rsidRPr="00800DBC" w:rsidRDefault="00800DBC" w:rsidP="00800DBC">
      <w:pPr>
        <w:widowControl w:val="0"/>
        <w:autoSpaceDE w:val="0"/>
        <w:autoSpaceDN w:val="0"/>
        <w:adjustRightInd w:val="0"/>
        <w:spacing w:line="304" w:lineRule="exact"/>
      </w:pPr>
    </w:p>
    <w:p w:rsidR="00800DBC" w:rsidRPr="00800DBC" w:rsidRDefault="00800DBC" w:rsidP="00800DBC">
      <w:pPr>
        <w:widowControl w:val="0"/>
        <w:overflowPunct w:val="0"/>
        <w:autoSpaceDE w:val="0"/>
        <w:autoSpaceDN w:val="0"/>
        <w:adjustRightInd w:val="0"/>
        <w:spacing w:line="223" w:lineRule="auto"/>
        <w:ind w:left="509" w:hanging="509"/>
      </w:pPr>
      <w:r w:rsidRPr="00800DBC">
        <w:rPr>
          <w:b/>
          <w:bCs/>
          <w:szCs w:val="23"/>
        </w:rPr>
        <w:t xml:space="preserve">Tim asesor </w:t>
      </w:r>
      <w:r w:rsidRPr="00800DBC">
        <w:rPr>
          <w:szCs w:val="23"/>
        </w:rPr>
        <w:t xml:space="preserve">adalah </w:t>
      </w:r>
      <w:proofErr w:type="gramStart"/>
      <w:r w:rsidRPr="00800DBC">
        <w:rPr>
          <w:szCs w:val="23"/>
        </w:rPr>
        <w:t>tim</w:t>
      </w:r>
      <w:proofErr w:type="gramEnd"/>
      <w:r w:rsidRPr="00800DBC">
        <w:rPr>
          <w:szCs w:val="23"/>
        </w:rPr>
        <w:t xml:space="preserve"> yang terdiri atas pakar sejawat yang diberi tugas oleh</w:t>
      </w:r>
      <w:r w:rsidRPr="00800DBC">
        <w:rPr>
          <w:b/>
          <w:bCs/>
          <w:szCs w:val="23"/>
        </w:rPr>
        <w:t xml:space="preserve"> </w:t>
      </w:r>
      <w:r w:rsidRPr="00800DBC">
        <w:rPr>
          <w:szCs w:val="23"/>
        </w:rPr>
        <w:t>BAN-PT atau LAM untuk melaksanakan penilaian terhadap berbagai standar akreditasi suatu perguruan tinggi atau program studi.</w:t>
      </w:r>
    </w:p>
    <w:p w:rsidR="00800DBC" w:rsidRPr="00800DBC" w:rsidRDefault="00800DBC" w:rsidP="00800DBC">
      <w:pPr>
        <w:widowControl w:val="0"/>
        <w:autoSpaceDE w:val="0"/>
        <w:autoSpaceDN w:val="0"/>
        <w:adjustRightInd w:val="0"/>
        <w:spacing w:line="302" w:lineRule="exact"/>
      </w:pPr>
    </w:p>
    <w:p w:rsidR="00800DBC" w:rsidRPr="00800DBC" w:rsidRDefault="00800DBC" w:rsidP="00800DBC">
      <w:pPr>
        <w:widowControl w:val="0"/>
        <w:overflowPunct w:val="0"/>
        <w:autoSpaceDE w:val="0"/>
        <w:autoSpaceDN w:val="0"/>
        <w:adjustRightInd w:val="0"/>
        <w:spacing w:line="226" w:lineRule="auto"/>
        <w:ind w:left="509" w:hanging="509"/>
      </w:pPr>
      <w:r w:rsidRPr="00800DBC">
        <w:rPr>
          <w:b/>
          <w:bCs/>
          <w:szCs w:val="23"/>
        </w:rPr>
        <w:lastRenderedPageBreak/>
        <w:t xml:space="preserve">Visi </w:t>
      </w:r>
      <w:r w:rsidRPr="00800DBC">
        <w:rPr>
          <w:szCs w:val="23"/>
        </w:rPr>
        <w:t>adalah rumusan tentang keadaan dan peranan yang ingin dicapai di masa</w:t>
      </w:r>
      <w:r w:rsidRPr="00800DBC">
        <w:rPr>
          <w:b/>
          <w:bCs/>
          <w:szCs w:val="23"/>
        </w:rPr>
        <w:t xml:space="preserve"> </w:t>
      </w:r>
      <w:r w:rsidRPr="00800DBC">
        <w:rPr>
          <w:szCs w:val="23"/>
        </w:rPr>
        <w:t xml:space="preserve">depan. Jadi visi mengandung perspektif masa depan yang merupakan pernyataan tentang keadaan dan peranan yang </w:t>
      </w:r>
      <w:proofErr w:type="gramStart"/>
      <w:r w:rsidRPr="00800DBC">
        <w:rPr>
          <w:szCs w:val="23"/>
        </w:rPr>
        <w:t>akan</w:t>
      </w:r>
      <w:proofErr w:type="gramEnd"/>
      <w:r w:rsidRPr="00800DBC">
        <w:rPr>
          <w:szCs w:val="23"/>
        </w:rPr>
        <w:t xml:space="preserve"> dicapai oleh suatu perguruan tinggi atau program studi.</w:t>
      </w:r>
    </w:p>
    <w:p w:rsidR="00800DBC" w:rsidRPr="00800DBC" w:rsidRDefault="00800DBC" w:rsidP="00800DBC">
      <w:pPr>
        <w:widowControl w:val="0"/>
        <w:autoSpaceDE w:val="0"/>
        <w:autoSpaceDN w:val="0"/>
        <w:adjustRightInd w:val="0"/>
        <w:spacing w:line="200" w:lineRule="exact"/>
      </w:pPr>
    </w:p>
    <w:p w:rsidR="006A7038" w:rsidRDefault="006A7038">
      <w:pPr>
        <w:jc w:val="left"/>
        <w:rPr>
          <w:b/>
          <w:bCs/>
          <w:sz w:val="23"/>
          <w:szCs w:val="23"/>
        </w:rPr>
      </w:pPr>
      <w:bookmarkStart w:id="28" w:name="page30"/>
      <w:bookmarkEnd w:id="28"/>
      <w:r>
        <w:rPr>
          <w:b/>
          <w:bCs/>
          <w:sz w:val="23"/>
          <w:szCs w:val="23"/>
        </w:rPr>
        <w:br w:type="page"/>
      </w:r>
    </w:p>
    <w:p w:rsidR="00800DBC" w:rsidRPr="00800DBC" w:rsidRDefault="00800DBC" w:rsidP="00800DBC">
      <w:pPr>
        <w:widowControl w:val="0"/>
        <w:autoSpaceDE w:val="0"/>
        <w:autoSpaceDN w:val="0"/>
        <w:adjustRightInd w:val="0"/>
        <w:spacing w:line="239" w:lineRule="auto"/>
        <w:ind w:left="3220"/>
      </w:pPr>
      <w:r w:rsidRPr="00800DBC">
        <w:rPr>
          <w:b/>
          <w:bCs/>
          <w:sz w:val="23"/>
          <w:szCs w:val="23"/>
        </w:rPr>
        <w:lastRenderedPageBreak/>
        <w:t>DAFTAR RUJUKAN</w:t>
      </w:r>
    </w:p>
    <w:p w:rsidR="00800DBC" w:rsidRPr="00800DBC" w:rsidRDefault="00800DBC" w:rsidP="00800DBC">
      <w:pPr>
        <w:widowControl w:val="0"/>
        <w:autoSpaceDE w:val="0"/>
        <w:autoSpaceDN w:val="0"/>
        <w:adjustRightInd w:val="0"/>
        <w:spacing w:line="287" w:lineRule="exact"/>
      </w:pPr>
    </w:p>
    <w:p w:rsidR="00800DBC" w:rsidRPr="00800DBC" w:rsidRDefault="00800DBC" w:rsidP="00800DBC">
      <w:pPr>
        <w:widowControl w:val="0"/>
        <w:overflowPunct w:val="0"/>
        <w:autoSpaceDE w:val="0"/>
        <w:autoSpaceDN w:val="0"/>
        <w:adjustRightInd w:val="0"/>
        <w:spacing w:line="215" w:lineRule="auto"/>
        <w:ind w:left="500" w:hanging="509"/>
      </w:pPr>
      <w:proofErr w:type="gramStart"/>
      <w:r w:rsidRPr="00800DBC">
        <w:rPr>
          <w:sz w:val="23"/>
          <w:szCs w:val="23"/>
        </w:rPr>
        <w:t>Accreditation Commission for Senior Colleges and Universities.</w:t>
      </w:r>
      <w:proofErr w:type="gramEnd"/>
      <w:r w:rsidRPr="00800DBC">
        <w:rPr>
          <w:sz w:val="23"/>
          <w:szCs w:val="23"/>
        </w:rPr>
        <w:t xml:space="preserve"> 2001. </w:t>
      </w:r>
      <w:r w:rsidRPr="00800DBC">
        <w:rPr>
          <w:i/>
          <w:iCs/>
          <w:sz w:val="23"/>
          <w:szCs w:val="23"/>
        </w:rPr>
        <w:t>Handbook of</w:t>
      </w:r>
      <w:r w:rsidRPr="00800DBC">
        <w:rPr>
          <w:sz w:val="23"/>
          <w:szCs w:val="23"/>
        </w:rPr>
        <w:t xml:space="preserve"> </w:t>
      </w:r>
      <w:r w:rsidRPr="00800DBC">
        <w:rPr>
          <w:i/>
          <w:iCs/>
          <w:sz w:val="23"/>
          <w:szCs w:val="23"/>
        </w:rPr>
        <w:t>Accreditation</w:t>
      </w:r>
      <w:r w:rsidRPr="00800DBC">
        <w:rPr>
          <w:sz w:val="23"/>
          <w:szCs w:val="23"/>
        </w:rPr>
        <w:t>. Alameda, CA: Western Association of Schools and Colleges.</w:t>
      </w:r>
    </w:p>
    <w:p w:rsidR="00800DBC" w:rsidRPr="00800DBC" w:rsidRDefault="00800DBC" w:rsidP="00800DBC">
      <w:pPr>
        <w:widowControl w:val="0"/>
        <w:autoSpaceDE w:val="0"/>
        <w:autoSpaceDN w:val="0"/>
        <w:adjustRightInd w:val="0"/>
        <w:spacing w:line="306" w:lineRule="exact"/>
      </w:pPr>
    </w:p>
    <w:p w:rsidR="00800DBC" w:rsidRPr="00800DBC" w:rsidRDefault="00800DBC" w:rsidP="00800DBC">
      <w:pPr>
        <w:widowControl w:val="0"/>
        <w:overflowPunct w:val="0"/>
        <w:autoSpaceDE w:val="0"/>
        <w:autoSpaceDN w:val="0"/>
        <w:adjustRightInd w:val="0"/>
        <w:spacing w:line="215" w:lineRule="auto"/>
        <w:ind w:left="500" w:hanging="509"/>
      </w:pPr>
      <w:proofErr w:type="gramStart"/>
      <w:r w:rsidRPr="00800DBC">
        <w:rPr>
          <w:sz w:val="23"/>
          <w:szCs w:val="23"/>
        </w:rPr>
        <w:t>Ashcraft, K. and L.F. Peek.</w:t>
      </w:r>
      <w:proofErr w:type="gramEnd"/>
      <w:r w:rsidRPr="00800DBC">
        <w:rPr>
          <w:sz w:val="23"/>
          <w:szCs w:val="23"/>
        </w:rPr>
        <w:t xml:space="preserve"> 1995. </w:t>
      </w:r>
      <w:r w:rsidRPr="00800DBC">
        <w:rPr>
          <w:i/>
          <w:iCs/>
          <w:sz w:val="23"/>
          <w:szCs w:val="23"/>
        </w:rPr>
        <w:t>The Lecture’s Guide to Quality and Standars in</w:t>
      </w:r>
      <w:r w:rsidRPr="00800DBC">
        <w:rPr>
          <w:sz w:val="23"/>
          <w:szCs w:val="23"/>
        </w:rPr>
        <w:t xml:space="preserve"> </w:t>
      </w:r>
      <w:r w:rsidRPr="00800DBC">
        <w:rPr>
          <w:i/>
          <w:iCs/>
          <w:sz w:val="23"/>
          <w:szCs w:val="23"/>
        </w:rPr>
        <w:t>Colleges and Universities</w:t>
      </w:r>
      <w:r w:rsidRPr="00800DBC">
        <w:rPr>
          <w:sz w:val="23"/>
          <w:szCs w:val="23"/>
        </w:rPr>
        <w:t>. London: The Falmer Press.</w:t>
      </w:r>
    </w:p>
    <w:p w:rsidR="00800DBC" w:rsidRPr="00800DBC" w:rsidRDefault="00800DBC" w:rsidP="00800DBC">
      <w:pPr>
        <w:widowControl w:val="0"/>
        <w:autoSpaceDE w:val="0"/>
        <w:autoSpaceDN w:val="0"/>
        <w:adjustRightInd w:val="0"/>
        <w:spacing w:line="304" w:lineRule="exact"/>
      </w:pPr>
    </w:p>
    <w:p w:rsidR="00800DBC" w:rsidRPr="00800DBC" w:rsidRDefault="00800DBC" w:rsidP="00800DBC">
      <w:pPr>
        <w:widowControl w:val="0"/>
        <w:overflowPunct w:val="0"/>
        <w:autoSpaceDE w:val="0"/>
        <w:autoSpaceDN w:val="0"/>
        <w:adjustRightInd w:val="0"/>
        <w:spacing w:line="226" w:lineRule="auto"/>
        <w:ind w:left="500" w:right="760" w:hanging="509"/>
      </w:pPr>
      <w:proofErr w:type="gramStart"/>
      <w:r w:rsidRPr="00800DBC">
        <w:t>Baldridge National Quality Program.</w:t>
      </w:r>
      <w:proofErr w:type="gramEnd"/>
      <w:r w:rsidRPr="00800DBC">
        <w:t xml:space="preserve"> 2008. </w:t>
      </w:r>
      <w:r w:rsidRPr="00800DBC">
        <w:rPr>
          <w:i/>
          <w:iCs/>
        </w:rPr>
        <w:t>Education Criteria for Performance</w:t>
      </w:r>
      <w:r w:rsidRPr="00800DBC">
        <w:t xml:space="preserve"> </w:t>
      </w:r>
      <w:r w:rsidRPr="00800DBC">
        <w:rPr>
          <w:i/>
          <w:iCs/>
        </w:rPr>
        <w:t>Excellence</w:t>
      </w:r>
      <w:r w:rsidRPr="00800DBC">
        <w:t>. Gaithhersburg, MD: Baldridge National Quality Program.</w:t>
      </w:r>
    </w:p>
    <w:p w:rsidR="00800DBC" w:rsidRPr="00800DBC" w:rsidRDefault="00800DBC" w:rsidP="00800DBC">
      <w:pPr>
        <w:widowControl w:val="0"/>
        <w:autoSpaceDE w:val="0"/>
        <w:autoSpaceDN w:val="0"/>
        <w:adjustRightInd w:val="0"/>
        <w:spacing w:line="266" w:lineRule="exact"/>
      </w:pPr>
    </w:p>
    <w:p w:rsidR="00800DBC" w:rsidRPr="00800DBC" w:rsidRDefault="00800DBC" w:rsidP="00800DBC">
      <w:pPr>
        <w:widowControl w:val="0"/>
        <w:autoSpaceDE w:val="0"/>
        <w:autoSpaceDN w:val="0"/>
        <w:adjustRightInd w:val="0"/>
        <w:spacing w:line="239" w:lineRule="auto"/>
      </w:pPr>
      <w:proofErr w:type="gramStart"/>
      <w:r w:rsidRPr="00800DBC">
        <w:t>BAN-PT.</w:t>
      </w:r>
      <w:proofErr w:type="gramEnd"/>
      <w:r w:rsidRPr="00800DBC">
        <w:t xml:space="preserve">  2003.  </w:t>
      </w:r>
      <w:proofErr w:type="gramStart"/>
      <w:r w:rsidRPr="00800DBC">
        <w:rPr>
          <w:i/>
          <w:iCs/>
        </w:rPr>
        <w:t>Sistem  Akreditasi</w:t>
      </w:r>
      <w:proofErr w:type="gramEnd"/>
      <w:r w:rsidRPr="00800DBC">
        <w:rPr>
          <w:i/>
          <w:iCs/>
        </w:rPr>
        <w:t xml:space="preserve">  Pendidikan  Tinggi.  </w:t>
      </w:r>
      <w:proofErr w:type="gramStart"/>
      <w:r w:rsidRPr="00800DBC">
        <w:rPr>
          <w:i/>
          <w:iCs/>
        </w:rPr>
        <w:t>Naskah  Akademik</w:t>
      </w:r>
      <w:proofErr w:type="gramEnd"/>
      <w:r w:rsidRPr="00800DBC">
        <w:t xml:space="preserve">.  Jakarta: </w:t>
      </w:r>
      <w:r w:rsidRPr="00800DBC">
        <w:rPr>
          <w:sz w:val="23"/>
          <w:szCs w:val="23"/>
        </w:rPr>
        <w:t>BAN-PT.</w:t>
      </w:r>
    </w:p>
    <w:p w:rsidR="00800DBC" w:rsidRPr="00800DBC" w:rsidRDefault="00800DBC" w:rsidP="00800DBC">
      <w:pPr>
        <w:widowControl w:val="0"/>
        <w:autoSpaceDE w:val="0"/>
        <w:autoSpaceDN w:val="0"/>
        <w:adjustRightInd w:val="0"/>
        <w:spacing w:line="303" w:lineRule="exact"/>
      </w:pPr>
    </w:p>
    <w:p w:rsidR="00800DBC" w:rsidRPr="00800DBC" w:rsidRDefault="00800DBC" w:rsidP="00800DBC">
      <w:pPr>
        <w:widowControl w:val="0"/>
        <w:overflowPunct w:val="0"/>
        <w:autoSpaceDE w:val="0"/>
        <w:autoSpaceDN w:val="0"/>
        <w:adjustRightInd w:val="0"/>
        <w:spacing w:line="215" w:lineRule="auto"/>
        <w:ind w:left="500" w:hanging="509"/>
      </w:pPr>
      <w:proofErr w:type="gramStart"/>
      <w:r w:rsidRPr="00800DBC">
        <w:rPr>
          <w:sz w:val="23"/>
          <w:szCs w:val="23"/>
        </w:rPr>
        <w:t>BAN-PT. 2010.</w:t>
      </w:r>
      <w:proofErr w:type="gramEnd"/>
      <w:r w:rsidRPr="00800DBC">
        <w:rPr>
          <w:sz w:val="23"/>
          <w:szCs w:val="23"/>
        </w:rPr>
        <w:t xml:space="preserve"> </w:t>
      </w:r>
      <w:proofErr w:type="gramStart"/>
      <w:r w:rsidRPr="00800DBC">
        <w:rPr>
          <w:i/>
          <w:iCs/>
          <w:sz w:val="23"/>
          <w:szCs w:val="23"/>
        </w:rPr>
        <w:t>Pedoman Evaluasi-Diri untuk Akreditasi Program Studi dan Institusi</w:t>
      </w:r>
      <w:r w:rsidRPr="00800DBC">
        <w:rPr>
          <w:sz w:val="23"/>
          <w:szCs w:val="23"/>
        </w:rPr>
        <w:t xml:space="preserve"> </w:t>
      </w:r>
      <w:r w:rsidRPr="00800DBC">
        <w:rPr>
          <w:i/>
          <w:iCs/>
          <w:sz w:val="23"/>
          <w:szCs w:val="23"/>
        </w:rPr>
        <w:t>Perguruan Tinggi</w:t>
      </w:r>
      <w:r w:rsidRPr="00800DBC">
        <w:rPr>
          <w:sz w:val="23"/>
          <w:szCs w:val="23"/>
        </w:rPr>
        <w:t>.</w:t>
      </w:r>
      <w:proofErr w:type="gramEnd"/>
      <w:r w:rsidRPr="00800DBC">
        <w:rPr>
          <w:sz w:val="23"/>
          <w:szCs w:val="23"/>
        </w:rPr>
        <w:t xml:space="preserve"> Jakarta: BAN-PT.</w:t>
      </w:r>
    </w:p>
    <w:p w:rsidR="00800DBC" w:rsidRPr="00800DBC" w:rsidRDefault="00800DBC" w:rsidP="00800DBC">
      <w:pPr>
        <w:widowControl w:val="0"/>
        <w:autoSpaceDE w:val="0"/>
        <w:autoSpaceDN w:val="0"/>
        <w:adjustRightInd w:val="0"/>
        <w:spacing w:line="306" w:lineRule="exact"/>
      </w:pPr>
    </w:p>
    <w:p w:rsidR="00800DBC" w:rsidRPr="00800DBC" w:rsidRDefault="00800DBC" w:rsidP="00800DBC">
      <w:pPr>
        <w:widowControl w:val="0"/>
        <w:overflowPunct w:val="0"/>
        <w:autoSpaceDE w:val="0"/>
        <w:autoSpaceDN w:val="0"/>
        <w:adjustRightInd w:val="0"/>
        <w:spacing w:line="227" w:lineRule="auto"/>
        <w:ind w:left="500" w:hanging="509"/>
      </w:pPr>
      <w:r w:rsidRPr="00800DBC">
        <w:rPr>
          <w:sz w:val="23"/>
          <w:szCs w:val="23"/>
        </w:rPr>
        <w:t xml:space="preserve">CHEA (Council for Higher Education Accreditation). 1998. </w:t>
      </w:r>
      <w:r w:rsidRPr="00800DBC">
        <w:rPr>
          <w:i/>
          <w:iCs/>
          <w:sz w:val="23"/>
          <w:szCs w:val="23"/>
        </w:rPr>
        <w:t>Recognition of Accrediting</w:t>
      </w:r>
      <w:r w:rsidRPr="00800DBC">
        <w:rPr>
          <w:sz w:val="23"/>
          <w:szCs w:val="23"/>
        </w:rPr>
        <w:t xml:space="preserve"> </w:t>
      </w:r>
      <w:r w:rsidRPr="00800DBC">
        <w:rPr>
          <w:i/>
          <w:iCs/>
          <w:sz w:val="23"/>
          <w:szCs w:val="23"/>
        </w:rPr>
        <w:t>Organizations Policy and Procedures. CHEA Document approved by the CHEA Board of Directors</w:t>
      </w:r>
      <w:r w:rsidRPr="00800DBC">
        <w:rPr>
          <w:sz w:val="23"/>
          <w:szCs w:val="23"/>
        </w:rPr>
        <w:t>, September, 28.</w:t>
      </w:r>
      <w:r w:rsidRPr="00800DBC">
        <w:rPr>
          <w:i/>
          <w:iCs/>
          <w:sz w:val="23"/>
          <w:szCs w:val="23"/>
        </w:rPr>
        <w:t xml:space="preserve"> </w:t>
      </w:r>
      <w:r w:rsidRPr="00800DBC">
        <w:rPr>
          <w:sz w:val="23"/>
          <w:szCs w:val="23"/>
        </w:rPr>
        <w:t>http://www.chea.org/About/Recognition.cfm#11b (diakses tanggal 24 Mei 2002).</w:t>
      </w:r>
    </w:p>
    <w:p w:rsidR="00800DBC" w:rsidRPr="00800DBC" w:rsidRDefault="00800DBC" w:rsidP="00800DBC">
      <w:pPr>
        <w:widowControl w:val="0"/>
        <w:autoSpaceDE w:val="0"/>
        <w:autoSpaceDN w:val="0"/>
        <w:adjustRightInd w:val="0"/>
        <w:spacing w:line="309" w:lineRule="exact"/>
      </w:pPr>
    </w:p>
    <w:p w:rsidR="00800DBC" w:rsidRPr="00800DBC" w:rsidRDefault="00800DBC" w:rsidP="00800DBC">
      <w:pPr>
        <w:widowControl w:val="0"/>
        <w:overflowPunct w:val="0"/>
        <w:autoSpaceDE w:val="0"/>
        <w:autoSpaceDN w:val="0"/>
        <w:adjustRightInd w:val="0"/>
        <w:spacing w:line="215" w:lineRule="auto"/>
        <w:ind w:left="500" w:hanging="509"/>
      </w:pPr>
      <w:r w:rsidRPr="00800DBC">
        <w:rPr>
          <w:sz w:val="23"/>
          <w:szCs w:val="23"/>
        </w:rPr>
        <w:t xml:space="preserve">CHEA (Council for Higher Education Accreditation). 2001. </w:t>
      </w:r>
      <w:r w:rsidRPr="00800DBC">
        <w:rPr>
          <w:i/>
          <w:iCs/>
          <w:sz w:val="23"/>
          <w:szCs w:val="23"/>
        </w:rPr>
        <w:t xml:space="preserve">Quality Review. </w:t>
      </w:r>
      <w:proofErr w:type="gramStart"/>
      <w:r w:rsidRPr="00800DBC">
        <w:rPr>
          <w:i/>
          <w:iCs/>
          <w:sz w:val="23"/>
          <w:szCs w:val="23"/>
        </w:rPr>
        <w:t>CHEA</w:t>
      </w:r>
      <w:r w:rsidRPr="00800DBC">
        <w:rPr>
          <w:sz w:val="23"/>
          <w:szCs w:val="23"/>
        </w:rPr>
        <w:t xml:space="preserve"> </w:t>
      </w:r>
      <w:r w:rsidRPr="00800DBC">
        <w:rPr>
          <w:i/>
          <w:iCs/>
          <w:sz w:val="23"/>
          <w:szCs w:val="23"/>
        </w:rPr>
        <w:t>Almanac of External Quality Review</w:t>
      </w:r>
      <w:r w:rsidRPr="00800DBC">
        <w:rPr>
          <w:sz w:val="23"/>
          <w:szCs w:val="23"/>
        </w:rPr>
        <w:t>.</w:t>
      </w:r>
      <w:proofErr w:type="gramEnd"/>
      <w:r w:rsidRPr="00800DBC">
        <w:rPr>
          <w:sz w:val="23"/>
          <w:szCs w:val="23"/>
        </w:rPr>
        <w:t xml:space="preserve"> Washington, D.C.: CHEA.</w:t>
      </w:r>
    </w:p>
    <w:p w:rsidR="00800DBC" w:rsidRPr="00800DBC" w:rsidRDefault="00800DBC" w:rsidP="00800DBC">
      <w:pPr>
        <w:widowControl w:val="0"/>
        <w:autoSpaceDE w:val="0"/>
        <w:autoSpaceDN w:val="0"/>
        <w:adjustRightInd w:val="0"/>
        <w:spacing w:line="306" w:lineRule="exact"/>
      </w:pPr>
    </w:p>
    <w:p w:rsidR="00800DBC" w:rsidRPr="00800DBC" w:rsidRDefault="00800DBC" w:rsidP="00800DBC">
      <w:pPr>
        <w:widowControl w:val="0"/>
        <w:overflowPunct w:val="0"/>
        <w:autoSpaceDE w:val="0"/>
        <w:autoSpaceDN w:val="0"/>
        <w:adjustRightInd w:val="0"/>
        <w:spacing w:line="215" w:lineRule="auto"/>
        <w:ind w:left="500" w:hanging="509"/>
      </w:pPr>
      <w:r w:rsidRPr="00800DBC">
        <w:rPr>
          <w:sz w:val="23"/>
          <w:szCs w:val="23"/>
        </w:rPr>
        <w:t xml:space="preserve">Dochy, F.J.C. </w:t>
      </w:r>
      <w:r w:rsidRPr="00800DBC">
        <w:rPr>
          <w:i/>
          <w:iCs/>
          <w:sz w:val="23"/>
          <w:szCs w:val="23"/>
        </w:rPr>
        <w:t>et al.</w:t>
      </w:r>
      <w:r w:rsidRPr="00800DBC">
        <w:rPr>
          <w:sz w:val="23"/>
          <w:szCs w:val="23"/>
        </w:rPr>
        <w:t xml:space="preserve"> 1996. </w:t>
      </w:r>
      <w:proofErr w:type="gramStart"/>
      <w:r w:rsidRPr="00800DBC">
        <w:rPr>
          <w:i/>
          <w:iCs/>
          <w:sz w:val="23"/>
          <w:szCs w:val="23"/>
        </w:rPr>
        <w:t>Management Information and Performance Indicators in</w:t>
      </w:r>
      <w:r w:rsidRPr="00800DBC">
        <w:rPr>
          <w:sz w:val="23"/>
          <w:szCs w:val="23"/>
        </w:rPr>
        <w:t xml:space="preserve"> </w:t>
      </w:r>
      <w:r w:rsidRPr="00800DBC">
        <w:rPr>
          <w:i/>
          <w:iCs/>
          <w:sz w:val="23"/>
          <w:szCs w:val="23"/>
        </w:rPr>
        <w:t>Higher Education</w:t>
      </w:r>
      <w:r w:rsidRPr="00800DBC">
        <w:rPr>
          <w:sz w:val="23"/>
          <w:szCs w:val="23"/>
        </w:rPr>
        <w:t>.</w:t>
      </w:r>
      <w:proofErr w:type="gramEnd"/>
      <w:r w:rsidRPr="00800DBC">
        <w:rPr>
          <w:sz w:val="23"/>
          <w:szCs w:val="23"/>
        </w:rPr>
        <w:t xml:space="preserve"> Assen Mastricht, Nederland: Van Gorcum.</w:t>
      </w:r>
    </w:p>
    <w:p w:rsidR="00800DBC" w:rsidRPr="00800DBC" w:rsidRDefault="00800DBC" w:rsidP="00800DBC">
      <w:pPr>
        <w:widowControl w:val="0"/>
        <w:autoSpaceDE w:val="0"/>
        <w:autoSpaceDN w:val="0"/>
        <w:adjustRightInd w:val="0"/>
        <w:spacing w:line="306" w:lineRule="exact"/>
      </w:pPr>
    </w:p>
    <w:p w:rsidR="00800DBC" w:rsidRPr="00800DBC" w:rsidRDefault="00800DBC" w:rsidP="00800DBC">
      <w:pPr>
        <w:widowControl w:val="0"/>
        <w:overflowPunct w:val="0"/>
        <w:autoSpaceDE w:val="0"/>
        <w:autoSpaceDN w:val="0"/>
        <w:adjustRightInd w:val="0"/>
        <w:spacing w:line="221" w:lineRule="auto"/>
        <w:ind w:left="500" w:hanging="509"/>
      </w:pPr>
      <w:proofErr w:type="gramStart"/>
      <w:r w:rsidRPr="00800DBC">
        <w:rPr>
          <w:sz w:val="23"/>
          <w:szCs w:val="23"/>
        </w:rPr>
        <w:t>HEFCE (Higher Education Funding Council for England).</w:t>
      </w:r>
      <w:proofErr w:type="gramEnd"/>
      <w:r w:rsidRPr="00800DBC">
        <w:rPr>
          <w:sz w:val="23"/>
          <w:szCs w:val="23"/>
        </w:rPr>
        <w:t xml:space="preserve"> 2001. </w:t>
      </w:r>
      <w:r w:rsidRPr="00800DBC">
        <w:rPr>
          <w:i/>
          <w:iCs/>
          <w:sz w:val="23"/>
          <w:szCs w:val="23"/>
        </w:rPr>
        <w:t>Quality assurance in</w:t>
      </w:r>
      <w:r w:rsidRPr="00800DBC">
        <w:rPr>
          <w:sz w:val="23"/>
          <w:szCs w:val="23"/>
        </w:rPr>
        <w:t xml:space="preserve"> </w:t>
      </w:r>
      <w:r w:rsidRPr="00800DBC">
        <w:rPr>
          <w:i/>
          <w:iCs/>
          <w:sz w:val="23"/>
          <w:szCs w:val="23"/>
        </w:rPr>
        <w:t xml:space="preserve">higher education. </w:t>
      </w:r>
      <w:proofErr w:type="gramStart"/>
      <w:r w:rsidRPr="00800DBC">
        <w:rPr>
          <w:i/>
          <w:iCs/>
          <w:sz w:val="23"/>
          <w:szCs w:val="23"/>
        </w:rPr>
        <w:t>Proposal for consultation</w:t>
      </w:r>
      <w:r w:rsidRPr="00800DBC">
        <w:rPr>
          <w:sz w:val="23"/>
          <w:szCs w:val="23"/>
        </w:rPr>
        <w:t>.</w:t>
      </w:r>
      <w:proofErr w:type="gramEnd"/>
      <w:r w:rsidRPr="00800DBC">
        <w:rPr>
          <w:sz w:val="23"/>
          <w:szCs w:val="23"/>
        </w:rPr>
        <w:t xml:space="preserve"> </w:t>
      </w:r>
      <w:proofErr w:type="gramStart"/>
      <w:r w:rsidRPr="00800DBC">
        <w:rPr>
          <w:sz w:val="23"/>
          <w:szCs w:val="23"/>
        </w:rPr>
        <w:t>HEFCE-QAA-Universities UK-SCoP.</w:t>
      </w:r>
      <w:proofErr w:type="gramEnd"/>
    </w:p>
    <w:p w:rsidR="00800DBC" w:rsidRPr="00800DBC" w:rsidRDefault="00800DBC" w:rsidP="00800DBC">
      <w:pPr>
        <w:widowControl w:val="0"/>
        <w:autoSpaceDE w:val="0"/>
        <w:autoSpaceDN w:val="0"/>
        <w:adjustRightInd w:val="0"/>
        <w:spacing w:line="309" w:lineRule="exact"/>
      </w:pPr>
    </w:p>
    <w:p w:rsidR="00800DBC" w:rsidRPr="00800DBC" w:rsidRDefault="00800DBC" w:rsidP="00800DBC">
      <w:pPr>
        <w:widowControl w:val="0"/>
        <w:overflowPunct w:val="0"/>
        <w:autoSpaceDE w:val="0"/>
        <w:autoSpaceDN w:val="0"/>
        <w:adjustRightInd w:val="0"/>
        <w:spacing w:line="215" w:lineRule="auto"/>
        <w:ind w:left="500" w:hanging="509"/>
      </w:pPr>
      <w:r w:rsidRPr="00800DBC">
        <w:rPr>
          <w:sz w:val="23"/>
          <w:szCs w:val="23"/>
        </w:rPr>
        <w:t xml:space="preserve">Kember, D. 2000. </w:t>
      </w:r>
      <w:proofErr w:type="gramStart"/>
      <w:r w:rsidRPr="00800DBC">
        <w:rPr>
          <w:i/>
          <w:iCs/>
          <w:sz w:val="23"/>
          <w:szCs w:val="23"/>
        </w:rPr>
        <w:t>Action learning and Action Research, Improving the Quality of</w:t>
      </w:r>
      <w:r w:rsidRPr="00800DBC">
        <w:rPr>
          <w:sz w:val="23"/>
          <w:szCs w:val="23"/>
        </w:rPr>
        <w:t xml:space="preserve"> </w:t>
      </w:r>
      <w:r w:rsidRPr="00800DBC">
        <w:rPr>
          <w:i/>
          <w:iCs/>
          <w:sz w:val="23"/>
          <w:szCs w:val="23"/>
        </w:rPr>
        <w:t>Teaching and Learning</w:t>
      </w:r>
      <w:r w:rsidRPr="00800DBC">
        <w:rPr>
          <w:sz w:val="23"/>
          <w:szCs w:val="23"/>
        </w:rPr>
        <w:t>.</w:t>
      </w:r>
      <w:proofErr w:type="gramEnd"/>
      <w:r w:rsidRPr="00800DBC">
        <w:rPr>
          <w:sz w:val="23"/>
          <w:szCs w:val="23"/>
        </w:rPr>
        <w:t xml:space="preserve"> London: Kogan Page Limited.</w:t>
      </w:r>
    </w:p>
    <w:p w:rsidR="00800DBC" w:rsidRPr="00800DBC" w:rsidRDefault="00800DBC" w:rsidP="00800DBC">
      <w:pPr>
        <w:widowControl w:val="0"/>
        <w:autoSpaceDE w:val="0"/>
        <w:autoSpaceDN w:val="0"/>
        <w:adjustRightInd w:val="0"/>
        <w:spacing w:line="306" w:lineRule="exact"/>
      </w:pPr>
    </w:p>
    <w:p w:rsidR="00800DBC" w:rsidRPr="00800DBC" w:rsidRDefault="00800DBC" w:rsidP="00800DBC">
      <w:pPr>
        <w:widowControl w:val="0"/>
        <w:overflowPunct w:val="0"/>
        <w:autoSpaceDE w:val="0"/>
        <w:autoSpaceDN w:val="0"/>
        <w:adjustRightInd w:val="0"/>
        <w:spacing w:line="215" w:lineRule="auto"/>
        <w:ind w:left="540" w:hanging="533"/>
      </w:pPr>
      <w:proofErr w:type="gramStart"/>
      <w:r w:rsidRPr="00800DBC">
        <w:rPr>
          <w:sz w:val="23"/>
          <w:szCs w:val="23"/>
        </w:rPr>
        <w:t>Keputusan Menteri Pendidikan Nasional Nomor 178/U/2001 tentang Gelar dan Lulusan Perguruan Tinggi.</w:t>
      </w:r>
      <w:proofErr w:type="gramEnd"/>
    </w:p>
    <w:p w:rsidR="00800DBC" w:rsidRPr="00800DBC" w:rsidRDefault="00800DBC" w:rsidP="00800DBC">
      <w:pPr>
        <w:widowControl w:val="0"/>
        <w:autoSpaceDE w:val="0"/>
        <w:autoSpaceDN w:val="0"/>
        <w:adjustRightInd w:val="0"/>
        <w:spacing w:line="304" w:lineRule="exact"/>
      </w:pPr>
    </w:p>
    <w:p w:rsidR="00800DBC" w:rsidRPr="00800DBC" w:rsidRDefault="00800DBC" w:rsidP="00800DBC">
      <w:pPr>
        <w:widowControl w:val="0"/>
        <w:overflowPunct w:val="0"/>
        <w:autoSpaceDE w:val="0"/>
        <w:autoSpaceDN w:val="0"/>
        <w:adjustRightInd w:val="0"/>
        <w:spacing w:line="222" w:lineRule="auto"/>
        <w:ind w:left="500" w:hanging="509"/>
      </w:pPr>
      <w:proofErr w:type="gramStart"/>
      <w:r w:rsidRPr="00800DBC">
        <w:rPr>
          <w:sz w:val="23"/>
          <w:szCs w:val="23"/>
        </w:rPr>
        <w:t>McKinnon, K.R., S.H. Walker, and D. Davis.</w:t>
      </w:r>
      <w:proofErr w:type="gramEnd"/>
      <w:r w:rsidRPr="00800DBC">
        <w:rPr>
          <w:sz w:val="23"/>
          <w:szCs w:val="23"/>
        </w:rPr>
        <w:t xml:space="preserve"> 2000. </w:t>
      </w:r>
      <w:r w:rsidRPr="00800DBC">
        <w:rPr>
          <w:i/>
          <w:iCs/>
          <w:sz w:val="23"/>
          <w:szCs w:val="23"/>
        </w:rPr>
        <w:t>Benchmarking: A Manual for</w:t>
      </w:r>
      <w:r w:rsidRPr="00800DBC">
        <w:rPr>
          <w:sz w:val="23"/>
          <w:szCs w:val="23"/>
        </w:rPr>
        <w:t xml:space="preserve"> </w:t>
      </w:r>
      <w:r w:rsidRPr="00800DBC">
        <w:rPr>
          <w:i/>
          <w:iCs/>
          <w:sz w:val="23"/>
          <w:szCs w:val="23"/>
        </w:rPr>
        <w:t>Australian Universities</w:t>
      </w:r>
      <w:r w:rsidRPr="00800DBC">
        <w:rPr>
          <w:sz w:val="23"/>
          <w:szCs w:val="23"/>
        </w:rPr>
        <w:t>. Canberra: Department of Education, Training and Youth</w:t>
      </w:r>
      <w:r w:rsidRPr="00800DBC">
        <w:rPr>
          <w:i/>
          <w:iCs/>
          <w:sz w:val="23"/>
          <w:szCs w:val="23"/>
        </w:rPr>
        <w:t xml:space="preserve"> </w:t>
      </w:r>
      <w:r w:rsidRPr="00800DBC">
        <w:rPr>
          <w:sz w:val="23"/>
          <w:szCs w:val="23"/>
        </w:rPr>
        <w:t>Affairs, Higher Education Division.</w:t>
      </w:r>
    </w:p>
    <w:p w:rsidR="00800DBC" w:rsidRPr="00800DBC" w:rsidRDefault="00800DBC" w:rsidP="00800DBC">
      <w:pPr>
        <w:widowControl w:val="0"/>
        <w:autoSpaceDE w:val="0"/>
        <w:autoSpaceDN w:val="0"/>
        <w:adjustRightInd w:val="0"/>
        <w:spacing w:line="308" w:lineRule="exact"/>
      </w:pPr>
    </w:p>
    <w:p w:rsidR="00800DBC" w:rsidRPr="00800DBC" w:rsidRDefault="00800DBC" w:rsidP="00800DBC">
      <w:pPr>
        <w:widowControl w:val="0"/>
        <w:overflowPunct w:val="0"/>
        <w:autoSpaceDE w:val="0"/>
        <w:autoSpaceDN w:val="0"/>
        <w:adjustRightInd w:val="0"/>
        <w:spacing w:line="221" w:lineRule="auto"/>
        <w:ind w:left="500" w:hanging="509"/>
      </w:pPr>
      <w:proofErr w:type="gramStart"/>
      <w:r w:rsidRPr="00800DBC">
        <w:rPr>
          <w:sz w:val="23"/>
          <w:szCs w:val="23"/>
        </w:rPr>
        <w:t>National Accreditation Agency for Higher Education (BAN-PT).</w:t>
      </w:r>
      <w:proofErr w:type="gramEnd"/>
      <w:r w:rsidRPr="00800DBC">
        <w:rPr>
          <w:sz w:val="23"/>
          <w:szCs w:val="23"/>
        </w:rPr>
        <w:t xml:space="preserve"> 2000. </w:t>
      </w:r>
      <w:r w:rsidRPr="00800DBC">
        <w:rPr>
          <w:i/>
          <w:iCs/>
          <w:sz w:val="23"/>
          <w:szCs w:val="23"/>
        </w:rPr>
        <w:t>Guidelines for</w:t>
      </w:r>
      <w:r w:rsidRPr="00800DBC">
        <w:rPr>
          <w:sz w:val="23"/>
          <w:szCs w:val="23"/>
        </w:rPr>
        <w:t xml:space="preserve"> </w:t>
      </w:r>
      <w:r w:rsidRPr="00800DBC">
        <w:rPr>
          <w:i/>
          <w:iCs/>
          <w:sz w:val="23"/>
          <w:szCs w:val="23"/>
        </w:rPr>
        <w:t>External Quality Assessment of Higher Education</w:t>
      </w:r>
      <w:r w:rsidRPr="00800DBC">
        <w:rPr>
          <w:sz w:val="23"/>
          <w:szCs w:val="23"/>
        </w:rPr>
        <w:t>. Jakarta: Ministry of National</w:t>
      </w:r>
      <w:r w:rsidRPr="00800DBC">
        <w:rPr>
          <w:i/>
          <w:iCs/>
          <w:sz w:val="23"/>
          <w:szCs w:val="23"/>
        </w:rPr>
        <w:t xml:space="preserve"> </w:t>
      </w:r>
      <w:r w:rsidRPr="00800DBC">
        <w:rPr>
          <w:sz w:val="23"/>
          <w:szCs w:val="23"/>
        </w:rPr>
        <w:t>Education (Depdiknas</w:t>
      </w:r>
      <w:bookmarkStart w:id="29" w:name="page31"/>
      <w:bookmarkEnd w:id="29"/>
    </w:p>
    <w:p w:rsidR="00800DBC" w:rsidRPr="00800DBC" w:rsidRDefault="00800DBC" w:rsidP="00800DBC">
      <w:pPr>
        <w:widowControl w:val="0"/>
        <w:overflowPunct w:val="0"/>
        <w:autoSpaceDE w:val="0"/>
        <w:autoSpaceDN w:val="0"/>
        <w:adjustRightInd w:val="0"/>
        <w:spacing w:line="222" w:lineRule="auto"/>
        <w:ind w:left="500" w:hanging="509"/>
      </w:pPr>
      <w:proofErr w:type="gramStart"/>
      <w:r w:rsidRPr="00800DBC">
        <w:rPr>
          <w:sz w:val="23"/>
          <w:szCs w:val="23"/>
        </w:rPr>
        <w:t>National Accreditation Agency for Higher Education (BAN-PT).</w:t>
      </w:r>
      <w:proofErr w:type="gramEnd"/>
      <w:r w:rsidRPr="00800DBC">
        <w:rPr>
          <w:sz w:val="23"/>
          <w:szCs w:val="23"/>
        </w:rPr>
        <w:t xml:space="preserve"> 2000. </w:t>
      </w:r>
      <w:r w:rsidRPr="00800DBC">
        <w:rPr>
          <w:i/>
          <w:iCs/>
          <w:sz w:val="23"/>
          <w:szCs w:val="23"/>
        </w:rPr>
        <w:t>Guidelines for</w:t>
      </w:r>
      <w:r w:rsidRPr="00800DBC">
        <w:rPr>
          <w:sz w:val="23"/>
          <w:szCs w:val="23"/>
        </w:rPr>
        <w:t xml:space="preserve"> </w:t>
      </w:r>
      <w:r w:rsidRPr="00800DBC">
        <w:rPr>
          <w:i/>
          <w:iCs/>
          <w:sz w:val="23"/>
          <w:szCs w:val="23"/>
        </w:rPr>
        <w:t>Internal Quality Assessment of Higher Education</w:t>
      </w:r>
      <w:r w:rsidRPr="00800DBC">
        <w:rPr>
          <w:sz w:val="23"/>
          <w:szCs w:val="23"/>
        </w:rPr>
        <w:t>. Jakarta: Ministry of National</w:t>
      </w:r>
      <w:r w:rsidRPr="00800DBC">
        <w:rPr>
          <w:i/>
          <w:iCs/>
          <w:sz w:val="23"/>
          <w:szCs w:val="23"/>
        </w:rPr>
        <w:t xml:space="preserve"> </w:t>
      </w:r>
      <w:r w:rsidRPr="00800DBC">
        <w:rPr>
          <w:sz w:val="23"/>
          <w:szCs w:val="23"/>
        </w:rPr>
        <w:t>Education (Depdiknas).</w:t>
      </w:r>
    </w:p>
    <w:p w:rsidR="00800DBC" w:rsidRPr="00800DBC" w:rsidRDefault="00800DBC" w:rsidP="00800DBC">
      <w:pPr>
        <w:widowControl w:val="0"/>
        <w:autoSpaceDE w:val="0"/>
        <w:autoSpaceDN w:val="0"/>
        <w:adjustRightInd w:val="0"/>
        <w:spacing w:line="305" w:lineRule="exact"/>
      </w:pPr>
    </w:p>
    <w:p w:rsidR="00800DBC" w:rsidRPr="00800DBC" w:rsidRDefault="00800DBC" w:rsidP="00800DBC">
      <w:pPr>
        <w:widowControl w:val="0"/>
        <w:overflowPunct w:val="0"/>
        <w:autoSpaceDE w:val="0"/>
        <w:autoSpaceDN w:val="0"/>
        <w:adjustRightInd w:val="0"/>
        <w:spacing w:line="216" w:lineRule="auto"/>
        <w:ind w:left="500" w:hanging="509"/>
      </w:pPr>
      <w:proofErr w:type="gramStart"/>
      <w:r w:rsidRPr="00800DBC">
        <w:rPr>
          <w:sz w:val="23"/>
          <w:szCs w:val="23"/>
        </w:rPr>
        <w:t>Peraturan Menteri Pendidikan Nasional Nomor 28 Tahun 2005 tentang Badan Akreditasi Nasional Perguruan Tinggi.</w:t>
      </w:r>
      <w:proofErr w:type="gramEnd"/>
    </w:p>
    <w:p w:rsidR="00800DBC" w:rsidRPr="00800DBC" w:rsidRDefault="00800DBC" w:rsidP="00800DBC">
      <w:pPr>
        <w:widowControl w:val="0"/>
        <w:autoSpaceDE w:val="0"/>
        <w:autoSpaceDN w:val="0"/>
        <w:adjustRightInd w:val="0"/>
        <w:spacing w:line="304" w:lineRule="exact"/>
      </w:pPr>
    </w:p>
    <w:p w:rsidR="00800DBC" w:rsidRPr="00800DBC" w:rsidRDefault="00800DBC" w:rsidP="00800DBC">
      <w:pPr>
        <w:widowControl w:val="0"/>
        <w:overflowPunct w:val="0"/>
        <w:autoSpaceDE w:val="0"/>
        <w:autoSpaceDN w:val="0"/>
        <w:adjustRightInd w:val="0"/>
        <w:spacing w:line="216" w:lineRule="auto"/>
        <w:ind w:left="500" w:hanging="509"/>
      </w:pPr>
      <w:proofErr w:type="gramStart"/>
      <w:r w:rsidRPr="00800DBC">
        <w:rPr>
          <w:sz w:val="23"/>
          <w:szCs w:val="23"/>
        </w:rPr>
        <w:t>Peraturan Menteri Pertanian Nomor 02/Permentan/OT.140/1/2010 tentang Pedoman Pelayanan Jasa Medik Veteriner.</w:t>
      </w:r>
      <w:proofErr w:type="gramEnd"/>
    </w:p>
    <w:p w:rsidR="00800DBC" w:rsidRPr="00800DBC" w:rsidRDefault="00800DBC" w:rsidP="00800DBC">
      <w:pPr>
        <w:widowControl w:val="0"/>
        <w:autoSpaceDE w:val="0"/>
        <w:autoSpaceDN w:val="0"/>
        <w:adjustRightInd w:val="0"/>
        <w:spacing w:line="266" w:lineRule="exact"/>
      </w:pPr>
    </w:p>
    <w:p w:rsidR="00800DBC" w:rsidRPr="00800DBC" w:rsidRDefault="00800DBC" w:rsidP="00800DBC">
      <w:pPr>
        <w:widowControl w:val="0"/>
        <w:autoSpaceDE w:val="0"/>
        <w:autoSpaceDN w:val="0"/>
        <w:adjustRightInd w:val="0"/>
        <w:spacing w:line="239" w:lineRule="auto"/>
      </w:pPr>
      <w:proofErr w:type="gramStart"/>
      <w:r w:rsidRPr="00800DBC">
        <w:t>Peraturan Pemerintah Nomor 19 Tahun 2005 tentang Standar Nasional Pendidikan.</w:t>
      </w:r>
      <w:proofErr w:type="gramEnd"/>
    </w:p>
    <w:p w:rsidR="00800DBC" w:rsidRPr="00800DBC" w:rsidRDefault="00800DBC" w:rsidP="00800DBC">
      <w:pPr>
        <w:widowControl w:val="0"/>
        <w:autoSpaceDE w:val="0"/>
        <w:autoSpaceDN w:val="0"/>
        <w:adjustRightInd w:val="0"/>
        <w:spacing w:line="306" w:lineRule="exact"/>
      </w:pPr>
    </w:p>
    <w:p w:rsidR="00800DBC" w:rsidRPr="00800DBC" w:rsidRDefault="00800DBC" w:rsidP="00800DBC">
      <w:pPr>
        <w:widowControl w:val="0"/>
        <w:overflowPunct w:val="0"/>
        <w:autoSpaceDE w:val="0"/>
        <w:autoSpaceDN w:val="0"/>
        <w:adjustRightInd w:val="0"/>
        <w:spacing w:line="215" w:lineRule="auto"/>
        <w:ind w:left="500" w:hanging="509"/>
      </w:pPr>
      <w:proofErr w:type="gramStart"/>
      <w:r w:rsidRPr="00800DBC">
        <w:rPr>
          <w:sz w:val="23"/>
          <w:szCs w:val="23"/>
        </w:rPr>
        <w:t>Peraturan Pemerintah Nomor 17 Tahun 2010 tentang Pengelolaan dan Penyeleng-garaan Pendidikan.</w:t>
      </w:r>
      <w:proofErr w:type="gramEnd"/>
    </w:p>
    <w:p w:rsidR="00800DBC" w:rsidRPr="00800DBC" w:rsidRDefault="00800DBC" w:rsidP="00800DBC">
      <w:pPr>
        <w:widowControl w:val="0"/>
        <w:autoSpaceDE w:val="0"/>
        <w:autoSpaceDN w:val="0"/>
        <w:adjustRightInd w:val="0"/>
        <w:spacing w:line="306" w:lineRule="exact"/>
      </w:pPr>
    </w:p>
    <w:p w:rsidR="00800DBC" w:rsidRPr="00800DBC" w:rsidRDefault="00800DBC" w:rsidP="00800DBC">
      <w:pPr>
        <w:widowControl w:val="0"/>
        <w:overflowPunct w:val="0"/>
        <w:autoSpaceDE w:val="0"/>
        <w:autoSpaceDN w:val="0"/>
        <w:adjustRightInd w:val="0"/>
        <w:spacing w:line="215" w:lineRule="auto"/>
        <w:ind w:left="500" w:hanging="509"/>
      </w:pPr>
      <w:proofErr w:type="gramStart"/>
      <w:r w:rsidRPr="00800DBC">
        <w:rPr>
          <w:sz w:val="23"/>
          <w:szCs w:val="23"/>
        </w:rPr>
        <w:t>Peraturan Pemerintah Nomor 66 Tahun 2010 tentang Perubahan atas PP Nomor 17 Tahun 2010.</w:t>
      </w:r>
      <w:proofErr w:type="gramEnd"/>
    </w:p>
    <w:p w:rsidR="00800DBC" w:rsidRPr="00800DBC" w:rsidRDefault="00800DBC" w:rsidP="00800DBC">
      <w:pPr>
        <w:widowControl w:val="0"/>
        <w:autoSpaceDE w:val="0"/>
        <w:autoSpaceDN w:val="0"/>
        <w:adjustRightInd w:val="0"/>
        <w:spacing w:line="304" w:lineRule="exact"/>
      </w:pPr>
    </w:p>
    <w:p w:rsidR="00800DBC" w:rsidRPr="00800DBC" w:rsidRDefault="00800DBC" w:rsidP="00800DBC">
      <w:pPr>
        <w:widowControl w:val="0"/>
        <w:overflowPunct w:val="0"/>
        <w:autoSpaceDE w:val="0"/>
        <w:autoSpaceDN w:val="0"/>
        <w:adjustRightInd w:val="0"/>
        <w:spacing w:line="225" w:lineRule="auto"/>
        <w:ind w:left="500" w:hanging="509"/>
      </w:pPr>
      <w:proofErr w:type="gramStart"/>
      <w:r w:rsidRPr="00800DBC">
        <w:rPr>
          <w:sz w:val="23"/>
          <w:szCs w:val="23"/>
        </w:rPr>
        <w:t>Tadjudin.</w:t>
      </w:r>
      <w:proofErr w:type="gramEnd"/>
      <w:r w:rsidRPr="00800DBC">
        <w:rPr>
          <w:sz w:val="23"/>
          <w:szCs w:val="23"/>
        </w:rPr>
        <w:t xml:space="preserve"> </w:t>
      </w:r>
      <w:proofErr w:type="gramStart"/>
      <w:r w:rsidRPr="00800DBC">
        <w:rPr>
          <w:sz w:val="23"/>
          <w:szCs w:val="23"/>
        </w:rPr>
        <w:t>M.K. 2000.</w:t>
      </w:r>
      <w:proofErr w:type="gramEnd"/>
      <w:r w:rsidRPr="00800DBC">
        <w:rPr>
          <w:sz w:val="23"/>
          <w:szCs w:val="23"/>
        </w:rPr>
        <w:t xml:space="preserve"> </w:t>
      </w:r>
      <w:r w:rsidRPr="00800DBC">
        <w:rPr>
          <w:i/>
          <w:iCs/>
          <w:sz w:val="23"/>
          <w:szCs w:val="23"/>
        </w:rPr>
        <w:t>Asesmen Institusi untuk Penentuan Kelayakan Perolehan</w:t>
      </w:r>
      <w:r w:rsidRPr="00800DBC">
        <w:rPr>
          <w:sz w:val="23"/>
          <w:szCs w:val="23"/>
        </w:rPr>
        <w:t xml:space="preserve"> </w:t>
      </w:r>
      <w:r w:rsidRPr="00800DBC">
        <w:rPr>
          <w:i/>
          <w:iCs/>
          <w:sz w:val="23"/>
          <w:szCs w:val="23"/>
        </w:rPr>
        <w:t>Status Lembaga yang Mengakreditasi Diri bagi Perguruan Tinggi: Dari Akreditasi program Studi ke Akreditasi Lembaga Perguruan Tinggi</w:t>
      </w:r>
      <w:r w:rsidRPr="00800DBC">
        <w:rPr>
          <w:sz w:val="23"/>
          <w:szCs w:val="23"/>
        </w:rPr>
        <w:t>. Jakarta:</w:t>
      </w:r>
      <w:r w:rsidRPr="00800DBC">
        <w:rPr>
          <w:i/>
          <w:iCs/>
          <w:sz w:val="23"/>
          <w:szCs w:val="23"/>
        </w:rPr>
        <w:t xml:space="preserve"> </w:t>
      </w:r>
      <w:r w:rsidRPr="00800DBC">
        <w:rPr>
          <w:sz w:val="23"/>
          <w:szCs w:val="23"/>
        </w:rPr>
        <w:t>BAN-PT.</w:t>
      </w:r>
    </w:p>
    <w:p w:rsidR="00800DBC" w:rsidRPr="00800DBC" w:rsidRDefault="00800DBC" w:rsidP="00800DBC">
      <w:pPr>
        <w:widowControl w:val="0"/>
        <w:autoSpaceDE w:val="0"/>
        <w:autoSpaceDN w:val="0"/>
        <w:adjustRightInd w:val="0"/>
        <w:spacing w:line="260" w:lineRule="exact"/>
      </w:pPr>
    </w:p>
    <w:p w:rsidR="00800DBC" w:rsidRPr="00800DBC" w:rsidRDefault="00800DBC" w:rsidP="00800DBC">
      <w:pPr>
        <w:widowControl w:val="0"/>
        <w:autoSpaceDE w:val="0"/>
        <w:autoSpaceDN w:val="0"/>
        <w:adjustRightInd w:val="0"/>
      </w:pPr>
      <w:proofErr w:type="gramStart"/>
      <w:r w:rsidRPr="00800DBC">
        <w:rPr>
          <w:sz w:val="23"/>
          <w:szCs w:val="23"/>
        </w:rPr>
        <w:t>Undang-Undang Nomor 20 Tahun 2003 tentang Sistem Pendidikan Nasional.</w:t>
      </w:r>
      <w:proofErr w:type="gramEnd"/>
    </w:p>
    <w:p w:rsidR="00800DBC" w:rsidRPr="00800DBC" w:rsidRDefault="00800DBC" w:rsidP="00800DBC">
      <w:pPr>
        <w:widowControl w:val="0"/>
        <w:autoSpaceDE w:val="0"/>
        <w:autoSpaceDN w:val="0"/>
        <w:adjustRightInd w:val="0"/>
        <w:spacing w:line="256" w:lineRule="exact"/>
      </w:pPr>
    </w:p>
    <w:p w:rsidR="00800DBC" w:rsidRPr="00800DBC" w:rsidRDefault="00800DBC" w:rsidP="00800DBC">
      <w:pPr>
        <w:widowControl w:val="0"/>
        <w:autoSpaceDE w:val="0"/>
        <w:autoSpaceDN w:val="0"/>
        <w:adjustRightInd w:val="0"/>
      </w:pPr>
      <w:r w:rsidRPr="00800DBC">
        <w:rPr>
          <w:sz w:val="23"/>
          <w:szCs w:val="23"/>
        </w:rPr>
        <w:t xml:space="preserve">Undang-Undang Nomor 14 Tahun 2005 tentang Guru </w:t>
      </w:r>
      <w:proofErr w:type="gramStart"/>
      <w:r w:rsidRPr="00800DBC">
        <w:rPr>
          <w:sz w:val="23"/>
          <w:szCs w:val="23"/>
        </w:rPr>
        <w:t>dan</w:t>
      </w:r>
      <w:proofErr w:type="gramEnd"/>
      <w:r w:rsidRPr="00800DBC">
        <w:rPr>
          <w:sz w:val="23"/>
          <w:szCs w:val="23"/>
        </w:rPr>
        <w:t xml:space="preserve"> Dosen.</w:t>
      </w:r>
    </w:p>
    <w:p w:rsidR="00800DBC" w:rsidRPr="00800DBC" w:rsidRDefault="00800DBC" w:rsidP="00800DBC">
      <w:pPr>
        <w:widowControl w:val="0"/>
        <w:autoSpaceDE w:val="0"/>
        <w:autoSpaceDN w:val="0"/>
        <w:adjustRightInd w:val="0"/>
        <w:spacing w:line="252" w:lineRule="exact"/>
      </w:pPr>
    </w:p>
    <w:p w:rsidR="00800DBC" w:rsidRPr="00800DBC" w:rsidRDefault="00800DBC" w:rsidP="00800DBC">
      <w:pPr>
        <w:widowControl w:val="0"/>
        <w:autoSpaceDE w:val="0"/>
        <w:autoSpaceDN w:val="0"/>
        <w:adjustRightInd w:val="0"/>
      </w:pPr>
      <w:proofErr w:type="gramStart"/>
      <w:r w:rsidRPr="00800DBC">
        <w:rPr>
          <w:sz w:val="23"/>
          <w:szCs w:val="23"/>
        </w:rPr>
        <w:t>Undang-Undang Nomor 18 Tahun 2009 tentang Peternakan dan Kesehatan.</w:t>
      </w:r>
      <w:proofErr w:type="gramEnd"/>
    </w:p>
    <w:p w:rsidR="00800DBC" w:rsidRPr="00800DBC" w:rsidRDefault="00800DBC" w:rsidP="00800DBC">
      <w:pPr>
        <w:widowControl w:val="0"/>
        <w:autoSpaceDE w:val="0"/>
        <w:autoSpaceDN w:val="0"/>
        <w:adjustRightInd w:val="0"/>
        <w:spacing w:line="256" w:lineRule="exact"/>
      </w:pPr>
    </w:p>
    <w:p w:rsidR="00800DBC" w:rsidRPr="00800DBC" w:rsidRDefault="00800DBC" w:rsidP="00800DBC">
      <w:pPr>
        <w:widowControl w:val="0"/>
        <w:autoSpaceDE w:val="0"/>
        <w:autoSpaceDN w:val="0"/>
        <w:adjustRightInd w:val="0"/>
      </w:pPr>
      <w:proofErr w:type="gramStart"/>
      <w:r w:rsidRPr="00800DBC">
        <w:rPr>
          <w:sz w:val="23"/>
          <w:szCs w:val="23"/>
        </w:rPr>
        <w:t>Undang-Undang Nomor 12 Tahun 2012 tentang Pendidikan Tinggi.</w:t>
      </w:r>
      <w:proofErr w:type="gramEnd"/>
    </w:p>
    <w:p w:rsidR="00800DBC" w:rsidRPr="00800DBC" w:rsidRDefault="00800DBC" w:rsidP="00800DBC">
      <w:pPr>
        <w:widowControl w:val="0"/>
        <w:autoSpaceDE w:val="0"/>
        <w:autoSpaceDN w:val="0"/>
        <w:adjustRightInd w:val="0"/>
        <w:spacing w:line="303" w:lineRule="exact"/>
      </w:pPr>
    </w:p>
    <w:p w:rsidR="00800DBC" w:rsidRPr="00800DBC" w:rsidRDefault="00800DBC" w:rsidP="00800DBC">
      <w:pPr>
        <w:widowControl w:val="0"/>
        <w:overflowPunct w:val="0"/>
        <w:autoSpaceDE w:val="0"/>
        <w:autoSpaceDN w:val="0"/>
        <w:adjustRightInd w:val="0"/>
        <w:spacing w:line="216" w:lineRule="auto"/>
        <w:ind w:left="500" w:hanging="509"/>
      </w:pPr>
      <w:proofErr w:type="gramStart"/>
      <w:r w:rsidRPr="00800DBC">
        <w:rPr>
          <w:sz w:val="23"/>
          <w:szCs w:val="23"/>
        </w:rPr>
        <w:t>WASC (Western Association of Schools and Colleges).</w:t>
      </w:r>
      <w:proofErr w:type="gramEnd"/>
      <w:r w:rsidRPr="00800DBC">
        <w:rPr>
          <w:sz w:val="23"/>
          <w:szCs w:val="23"/>
        </w:rPr>
        <w:t xml:space="preserve"> 2001. </w:t>
      </w:r>
      <w:r w:rsidRPr="00800DBC">
        <w:rPr>
          <w:i/>
          <w:iCs/>
          <w:sz w:val="23"/>
          <w:szCs w:val="23"/>
        </w:rPr>
        <w:t>Handbook of</w:t>
      </w:r>
      <w:r w:rsidRPr="00800DBC">
        <w:rPr>
          <w:sz w:val="23"/>
          <w:szCs w:val="23"/>
        </w:rPr>
        <w:t xml:space="preserve"> </w:t>
      </w:r>
      <w:r w:rsidRPr="00800DBC">
        <w:rPr>
          <w:i/>
          <w:iCs/>
          <w:sz w:val="23"/>
          <w:szCs w:val="23"/>
        </w:rPr>
        <w:t>Accreditation</w:t>
      </w:r>
      <w:r w:rsidRPr="00800DBC">
        <w:rPr>
          <w:sz w:val="23"/>
          <w:szCs w:val="23"/>
        </w:rPr>
        <w:t>. Alameda, CA</w:t>
      </w:r>
      <w:r w:rsidRPr="00800DBC">
        <w:rPr>
          <w:i/>
          <w:iCs/>
          <w:sz w:val="23"/>
          <w:szCs w:val="23"/>
        </w:rPr>
        <w:t>.</w:t>
      </w:r>
    </w:p>
    <w:p w:rsidR="0081437B" w:rsidRPr="00800DBC" w:rsidRDefault="0081437B">
      <w:pPr>
        <w:ind w:left="540" w:hanging="540"/>
        <w:rPr>
          <w:i/>
          <w:iCs/>
          <w:sz w:val="22"/>
          <w:szCs w:val="22"/>
          <w:lang w:val="id-ID"/>
        </w:rPr>
      </w:pPr>
    </w:p>
    <w:p w:rsidR="0081437B" w:rsidRPr="00800DBC" w:rsidRDefault="0081437B">
      <w:pPr>
        <w:jc w:val="center"/>
      </w:pPr>
    </w:p>
    <w:sectPr w:rsidR="0081437B" w:rsidRPr="00800DBC" w:rsidSect="00076CEF">
      <w:headerReference w:type="default" r:id="rId15"/>
      <w:pgSz w:w="11909" w:h="16834" w:code="9"/>
      <w:pgMar w:top="1134" w:right="851" w:bottom="567" w:left="1134" w:header="720" w:footer="680" w:gutter="0"/>
      <w:pgNumType w:start="1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3B7" w:rsidRDefault="003973B7">
      <w:r>
        <w:separator/>
      </w:r>
    </w:p>
  </w:endnote>
  <w:endnote w:type="continuationSeparator" w:id="0">
    <w:p w:rsidR="003973B7" w:rsidRDefault="00397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Bright">
    <w:panose1 w:val="02040602050505020304"/>
    <w:charset w:val="00"/>
    <w:family w:val="roman"/>
    <w:pitch w:val="variable"/>
    <w:sig w:usb0="00000003" w:usb1="00000000" w:usb2="00000000" w:usb3="00000000" w:csb0="00000001" w:csb1="00000000"/>
  </w:font>
  <w:font w:name="Arial Bold">
    <w:panose1 w:val="020B07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DBC" w:rsidRPr="00E74169" w:rsidRDefault="00800DBC" w:rsidP="00752E72">
    <w:pPr>
      <w:pStyle w:val="Footer"/>
      <w:framePr w:w="424" w:wrap="auto" w:vAnchor="text" w:hAnchor="page" w:x="10304" w:y="3"/>
      <w:rPr>
        <w:rStyle w:val="PageNumber"/>
        <w:rFonts w:cs="Arial"/>
        <w:lang w:val="id-ID"/>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076CEF">
      <w:rPr>
        <w:rStyle w:val="PageNumber"/>
        <w:rFonts w:cs="Arial"/>
        <w:noProof/>
      </w:rPr>
      <w:t>iv</w:t>
    </w:r>
    <w:r>
      <w:rPr>
        <w:rStyle w:val="PageNumber"/>
        <w:rFonts w:cs="Arial"/>
      </w:rPr>
      <w:fldChar w:fldCharType="end"/>
    </w:r>
  </w:p>
  <w:p w:rsidR="00800DBC" w:rsidRDefault="00800DBC">
    <w:pPr>
      <w:pStyle w:val="Footer"/>
      <w:rPr>
        <w:lang w:val="id-ID"/>
      </w:rPr>
    </w:pPr>
    <w:r>
      <w:rPr>
        <w:lang w:val="id-ID"/>
      </w:rPr>
      <w:t>LAM-PTKes:</w:t>
    </w:r>
    <w:r w:rsidRPr="007A3157">
      <w:rPr>
        <w:lang w:val="sv-SE"/>
      </w:rPr>
      <w:t xml:space="preserve"> Naskah Akademik Akreditasi </w:t>
    </w:r>
    <w:r>
      <w:rPr>
        <w:lang w:val="sv-SE"/>
      </w:rPr>
      <w:t>Program Pendidikan</w:t>
    </w:r>
    <w:r>
      <w:t>Dokter Spesialis Ilmu Kesehatan Anak</w:t>
    </w:r>
    <w:r w:rsidRPr="007A3157">
      <w:rPr>
        <w:lang w:val="sv-SE"/>
      </w:rPr>
      <w:t xml:space="preserve"> 20</w:t>
    </w:r>
    <w:r>
      <w:rPr>
        <w:lang w:val="id-ID"/>
      </w:rPr>
      <w:t>15</w:t>
    </w:r>
  </w:p>
  <w:p w:rsidR="00800DBC" w:rsidRPr="00E74169" w:rsidRDefault="00800DBC">
    <w:pPr>
      <w:pStyle w:val="Footer"/>
      <w:rPr>
        <w:lang w:val="id-ID"/>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 w:type="dxa"/>
      <w:tblLayout w:type="fixed"/>
      <w:tblCellMar>
        <w:left w:w="0" w:type="dxa"/>
        <w:right w:w="0" w:type="dxa"/>
      </w:tblCellMar>
      <w:tblLook w:val="0000" w:firstRow="0" w:lastRow="0" w:firstColumn="0" w:lastColumn="0" w:noHBand="0" w:noVBand="0"/>
    </w:tblPr>
    <w:tblGrid>
      <w:gridCol w:w="7880"/>
      <w:gridCol w:w="320"/>
    </w:tblGrid>
    <w:tr w:rsidR="00800DBC" w:rsidRPr="009663C6" w:rsidTr="00800DBC">
      <w:trPr>
        <w:trHeight w:val="198"/>
      </w:trPr>
      <w:tc>
        <w:tcPr>
          <w:tcW w:w="7880" w:type="dxa"/>
          <w:tcBorders>
            <w:top w:val="nil"/>
            <w:left w:val="nil"/>
            <w:bottom w:val="nil"/>
            <w:right w:val="nil"/>
          </w:tcBorders>
          <w:vAlign w:val="bottom"/>
        </w:tcPr>
        <w:p w:rsidR="00800DBC" w:rsidRPr="00F13EB4" w:rsidRDefault="00800DBC" w:rsidP="00800DBC">
          <w:pPr>
            <w:widowControl w:val="0"/>
            <w:autoSpaceDE w:val="0"/>
            <w:autoSpaceDN w:val="0"/>
            <w:adjustRightInd w:val="0"/>
            <w:rPr>
              <w:rFonts w:ascii="Helvetica" w:hAnsi="Helvetica" w:cs="Helvetica"/>
              <w:sz w:val="17"/>
              <w:szCs w:val="17"/>
            </w:rPr>
          </w:pPr>
        </w:p>
      </w:tc>
      <w:tc>
        <w:tcPr>
          <w:tcW w:w="320" w:type="dxa"/>
          <w:tcBorders>
            <w:top w:val="nil"/>
            <w:left w:val="nil"/>
            <w:bottom w:val="nil"/>
            <w:right w:val="nil"/>
          </w:tcBorders>
          <w:vAlign w:val="bottom"/>
        </w:tcPr>
        <w:p w:rsidR="00800DBC" w:rsidRPr="009663C6" w:rsidRDefault="00800DBC" w:rsidP="00800DBC">
          <w:pPr>
            <w:widowControl w:val="0"/>
            <w:autoSpaceDE w:val="0"/>
            <w:autoSpaceDN w:val="0"/>
            <w:adjustRightInd w:val="0"/>
            <w:jc w:val="right"/>
          </w:pPr>
        </w:p>
      </w:tc>
    </w:tr>
  </w:tbl>
  <w:p w:rsidR="00800DBC" w:rsidRPr="006A7038" w:rsidRDefault="006A7038">
    <w:pPr>
      <w:pStyle w:val="Footer"/>
      <w:rPr>
        <w:lang w:val="id-ID"/>
      </w:rPr>
    </w:pPr>
    <w:r>
      <w:rPr>
        <w:rFonts w:ascii="Helvetica" w:hAnsi="Helvetica" w:cs="Helvetica"/>
        <w:sz w:val="17"/>
        <w:szCs w:val="17"/>
        <w:lang w:val="id-ID"/>
      </w:rPr>
      <w:t>LAM-PTKes</w:t>
    </w:r>
    <w:r w:rsidRPr="009663C6">
      <w:rPr>
        <w:rFonts w:ascii="Helvetica" w:hAnsi="Helvetica" w:cs="Helvetica"/>
        <w:sz w:val="17"/>
        <w:szCs w:val="17"/>
      </w:rPr>
      <w:t>: Naskah Akademik Akreditasi Program Studi Dokter Sp</w:t>
    </w:r>
    <w:r>
      <w:rPr>
        <w:rFonts w:ascii="Helvetica" w:hAnsi="Helvetica" w:cs="Helvetica"/>
        <w:sz w:val="17"/>
        <w:szCs w:val="17"/>
      </w:rPr>
      <w:t>esialis Ilmu Kesehatan Anak 201</w:t>
    </w:r>
    <w:r>
      <w:rPr>
        <w:rFonts w:ascii="Helvetica" w:hAnsi="Helvetica" w:cs="Helvetica"/>
        <w:sz w:val="17"/>
        <w:szCs w:val="17"/>
        <w:lang w:val="id-ID"/>
      </w:rPr>
      <w:t>5</w:t>
    </w:r>
  </w:p>
  <w:p w:rsidR="00800DBC" w:rsidRDefault="00800D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3B7" w:rsidRDefault="003973B7">
      <w:r>
        <w:separator/>
      </w:r>
    </w:p>
  </w:footnote>
  <w:footnote w:type="continuationSeparator" w:id="0">
    <w:p w:rsidR="003973B7" w:rsidRDefault="003973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DBC" w:rsidRPr="00536F58" w:rsidRDefault="00800DBC" w:rsidP="00536F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32"/>
    <w:multiLevelType w:val="hybridMultilevel"/>
    <w:tmpl w:val="00000120"/>
    <w:lvl w:ilvl="0" w:tplc="0000759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60D"/>
    <w:multiLevelType w:val="hybridMultilevel"/>
    <w:tmpl w:val="00006B89"/>
    <w:lvl w:ilvl="0" w:tplc="0000030A">
      <w:start w:val="6"/>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A6"/>
    <w:multiLevelType w:val="hybridMultilevel"/>
    <w:tmpl w:val="0000701F"/>
    <w:lvl w:ilvl="0" w:tplc="00005D0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CD6"/>
    <w:multiLevelType w:val="hybridMultilevel"/>
    <w:tmpl w:val="000072AE"/>
    <w:lvl w:ilvl="0" w:tplc="0000695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EA6"/>
    <w:multiLevelType w:val="hybridMultilevel"/>
    <w:tmpl w:val="000012DB"/>
    <w:lvl w:ilvl="0" w:tplc="0000153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301C"/>
    <w:multiLevelType w:val="hybridMultilevel"/>
    <w:tmpl w:val="00000BDB"/>
    <w:lvl w:ilvl="0" w:tplc="000056AE">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9B3"/>
    <w:multiLevelType w:val="hybridMultilevel"/>
    <w:tmpl w:val="00002D12"/>
    <w:lvl w:ilvl="0" w:tplc="0000074D">
      <w:start w:val="1"/>
      <w:numFmt w:val="decimal"/>
      <w:lvlText w:val="(%1)"/>
      <w:lvlJc w:val="left"/>
      <w:pPr>
        <w:tabs>
          <w:tab w:val="num" w:pos="720"/>
        </w:tabs>
        <w:ind w:left="720" w:hanging="360"/>
      </w:pPr>
    </w:lvl>
    <w:lvl w:ilvl="1" w:tplc="00004DC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3B25"/>
    <w:multiLevelType w:val="hybridMultilevel"/>
    <w:tmpl w:val="00001E1F"/>
    <w:lvl w:ilvl="0" w:tplc="00006E5D">
      <w:start w:val="2"/>
      <w:numFmt w:val="decimal"/>
      <w:lvlText w:val="(%1)"/>
      <w:lvlJc w:val="left"/>
      <w:pPr>
        <w:tabs>
          <w:tab w:val="num" w:pos="720"/>
        </w:tabs>
        <w:ind w:left="720" w:hanging="360"/>
      </w:pPr>
    </w:lvl>
    <w:lvl w:ilvl="1" w:tplc="00001AD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1BB"/>
    <w:multiLevelType w:val="hybridMultilevel"/>
    <w:tmpl w:val="000026E9"/>
    <w:lvl w:ilvl="0" w:tplc="000001EB">
      <w:start w:val="1"/>
      <w:numFmt w:val="decimal"/>
      <w:lvlText w:val="(%1)"/>
      <w:lvlJc w:val="left"/>
      <w:pPr>
        <w:tabs>
          <w:tab w:val="num" w:pos="720"/>
        </w:tabs>
        <w:ind w:left="720" w:hanging="360"/>
      </w:pPr>
    </w:lvl>
    <w:lvl w:ilvl="1" w:tplc="00000B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40D"/>
    <w:multiLevelType w:val="hybridMultilevel"/>
    <w:tmpl w:val="0000491C"/>
    <w:lvl w:ilvl="0" w:tplc="00004D0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4DB7"/>
    <w:multiLevelType w:val="hybridMultilevel"/>
    <w:tmpl w:val="00001547"/>
    <w:lvl w:ilvl="0" w:tplc="000054D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E45"/>
    <w:multiLevelType w:val="hybridMultilevel"/>
    <w:tmpl w:val="0000323B"/>
    <w:lvl w:ilvl="0" w:tplc="00002213">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5F90"/>
    <w:multiLevelType w:val="hybridMultilevel"/>
    <w:tmpl w:val="00001649"/>
    <w:lvl w:ilvl="0" w:tplc="00006DF1">
      <w:start w:val="1"/>
      <w:numFmt w:val="decimal"/>
      <w:lvlText w:val="(%1)"/>
      <w:lvlJc w:val="left"/>
      <w:pPr>
        <w:tabs>
          <w:tab w:val="num" w:pos="720"/>
        </w:tabs>
        <w:ind w:left="720" w:hanging="360"/>
      </w:pPr>
    </w:lvl>
    <w:lvl w:ilvl="1" w:tplc="00005AF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63CB"/>
    <w:multiLevelType w:val="hybridMultilevel"/>
    <w:tmpl w:val="00006BFC"/>
    <w:lvl w:ilvl="0" w:tplc="00007F96">
      <w:start w:val="1"/>
      <w:numFmt w:val="decimal"/>
      <w:lvlText w:val="(%1)"/>
      <w:lvlJc w:val="left"/>
      <w:pPr>
        <w:tabs>
          <w:tab w:val="num" w:pos="720"/>
        </w:tabs>
        <w:ind w:left="720" w:hanging="360"/>
      </w:pPr>
    </w:lvl>
    <w:lvl w:ilvl="1" w:tplc="00007FF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6443"/>
    <w:multiLevelType w:val="hybridMultilevel"/>
    <w:tmpl w:val="000066BB"/>
    <w:lvl w:ilvl="0" w:tplc="0000428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6784"/>
    <w:multiLevelType w:val="hybridMultilevel"/>
    <w:tmpl w:val="00004AE1"/>
    <w:lvl w:ilvl="0" w:tplc="00003D6C">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7A5A"/>
    <w:multiLevelType w:val="hybridMultilevel"/>
    <w:tmpl w:val="0000767D"/>
    <w:lvl w:ilvl="0" w:tplc="00004509">
      <w:start w:val="1"/>
      <w:numFmt w:val="decimal"/>
      <w:lvlText w:val="%1"/>
      <w:lvlJc w:val="left"/>
      <w:pPr>
        <w:tabs>
          <w:tab w:val="num" w:pos="720"/>
        </w:tabs>
        <w:ind w:left="720" w:hanging="360"/>
      </w:pPr>
    </w:lvl>
    <w:lvl w:ilvl="1" w:tplc="000012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7E87"/>
    <w:multiLevelType w:val="hybridMultilevel"/>
    <w:tmpl w:val="0000390C"/>
    <w:lvl w:ilvl="0" w:tplc="00000F3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9BB042F"/>
    <w:multiLevelType w:val="multilevel"/>
    <w:tmpl w:val="69D0BF48"/>
    <w:lvl w:ilvl="0">
      <w:numFmt w:val="bullet"/>
      <w:lvlText w:val="•"/>
      <w:lvlJc w:val="left"/>
      <w:pPr>
        <w:tabs>
          <w:tab w:val="num" w:pos="720"/>
        </w:tabs>
        <w:ind w:left="720" w:hanging="36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20">
    <w:nsid w:val="1EAD0F1F"/>
    <w:multiLevelType w:val="hybridMultilevel"/>
    <w:tmpl w:val="B43E468E"/>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59F736E"/>
    <w:multiLevelType w:val="multilevel"/>
    <w:tmpl w:val="36C23F0E"/>
    <w:styleLink w:val="List21"/>
    <w:lvl w:ilvl="0">
      <w:start w:val="1"/>
      <w:numFmt w:val="decimal"/>
      <w:lvlText w:val="%1."/>
      <w:lvlJc w:val="left"/>
      <w:pPr>
        <w:ind w:left="0" w:firstLine="0"/>
      </w:pPr>
      <w:rPr>
        <w:color w:val="000000"/>
        <w:position w:val="0"/>
      </w:rPr>
    </w:lvl>
    <w:lvl w:ilvl="1">
      <w:start w:val="1"/>
      <w:numFmt w:val="lowerLetter"/>
      <w:lvlText w:val="%2."/>
      <w:lvlJc w:val="left"/>
      <w:pPr>
        <w:ind w:left="0" w:firstLine="0"/>
      </w:pPr>
      <w:rPr>
        <w:color w:val="000000"/>
        <w:position w:val="0"/>
      </w:rPr>
    </w:lvl>
    <w:lvl w:ilvl="2">
      <w:start w:val="1"/>
      <w:numFmt w:val="lowerRoman"/>
      <w:lvlText w:val="%3."/>
      <w:lvlJc w:val="left"/>
      <w:pPr>
        <w:ind w:left="0" w:firstLine="0"/>
      </w:pPr>
      <w:rPr>
        <w:color w:val="000000"/>
        <w:position w:val="0"/>
      </w:rPr>
    </w:lvl>
    <w:lvl w:ilvl="3">
      <w:start w:val="1"/>
      <w:numFmt w:val="decimal"/>
      <w:lvlText w:val="%4."/>
      <w:lvlJc w:val="left"/>
      <w:pPr>
        <w:ind w:left="0" w:firstLine="0"/>
      </w:pPr>
      <w:rPr>
        <w:color w:val="000000"/>
        <w:position w:val="0"/>
      </w:rPr>
    </w:lvl>
    <w:lvl w:ilvl="4">
      <w:start w:val="1"/>
      <w:numFmt w:val="lowerLetter"/>
      <w:lvlText w:val="%5."/>
      <w:lvlJc w:val="left"/>
      <w:pPr>
        <w:ind w:left="0" w:firstLine="0"/>
      </w:pPr>
      <w:rPr>
        <w:color w:val="000000"/>
        <w:position w:val="0"/>
      </w:rPr>
    </w:lvl>
    <w:lvl w:ilvl="5">
      <w:start w:val="1"/>
      <w:numFmt w:val="lowerRoman"/>
      <w:lvlText w:val="%6."/>
      <w:lvlJc w:val="left"/>
      <w:pPr>
        <w:ind w:left="0" w:firstLine="0"/>
      </w:pPr>
      <w:rPr>
        <w:color w:val="000000"/>
        <w:position w:val="0"/>
      </w:rPr>
    </w:lvl>
    <w:lvl w:ilvl="6">
      <w:start w:val="1"/>
      <w:numFmt w:val="decimal"/>
      <w:lvlText w:val="%7."/>
      <w:lvlJc w:val="left"/>
      <w:pPr>
        <w:ind w:left="0" w:firstLine="0"/>
      </w:pPr>
      <w:rPr>
        <w:color w:val="000000"/>
        <w:position w:val="0"/>
      </w:rPr>
    </w:lvl>
    <w:lvl w:ilvl="7">
      <w:start w:val="1"/>
      <w:numFmt w:val="lowerLetter"/>
      <w:lvlText w:val="%8."/>
      <w:lvlJc w:val="left"/>
      <w:pPr>
        <w:ind w:left="0" w:firstLine="0"/>
      </w:pPr>
      <w:rPr>
        <w:color w:val="000000"/>
        <w:position w:val="0"/>
      </w:rPr>
    </w:lvl>
    <w:lvl w:ilvl="8">
      <w:start w:val="1"/>
      <w:numFmt w:val="lowerRoman"/>
      <w:lvlText w:val="%9."/>
      <w:lvlJc w:val="left"/>
      <w:pPr>
        <w:ind w:left="0" w:firstLine="0"/>
      </w:pPr>
      <w:rPr>
        <w:color w:val="000000"/>
        <w:position w:val="0"/>
      </w:rPr>
    </w:lvl>
  </w:abstractNum>
  <w:abstractNum w:abstractNumId="22">
    <w:nsid w:val="2F4C2646"/>
    <w:multiLevelType w:val="hybridMultilevel"/>
    <w:tmpl w:val="0DA00C34"/>
    <w:lvl w:ilvl="0" w:tplc="BF62C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F853F9"/>
    <w:multiLevelType w:val="hybridMultilevel"/>
    <w:tmpl w:val="8276714A"/>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7A5883"/>
    <w:multiLevelType w:val="hybridMultilevel"/>
    <w:tmpl w:val="5DEC7F4C"/>
    <w:lvl w:ilvl="0" w:tplc="04090019">
      <w:start w:val="1"/>
      <w:numFmt w:val="lowerLetter"/>
      <w:lvlText w:val="%1."/>
      <w:lvlJc w:val="left"/>
      <w:pPr>
        <w:tabs>
          <w:tab w:val="num" w:pos="720"/>
        </w:tabs>
        <w:ind w:left="720" w:hanging="360"/>
      </w:pPr>
      <w:rPr>
        <w:rFonts w:cs="Times New Roman" w:hint="default"/>
      </w:rPr>
    </w:lvl>
    <w:lvl w:ilvl="1" w:tplc="2930641C">
      <w:start w:val="2"/>
      <w:numFmt w:val="upperRoman"/>
      <w:pStyle w:val="Heading9"/>
      <w:lvlText w:val="%2"/>
      <w:lvlJc w:val="left"/>
      <w:pPr>
        <w:tabs>
          <w:tab w:val="num" w:pos="1440"/>
        </w:tabs>
        <w:ind w:left="1060" w:hanging="34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5">
    <w:nsid w:val="41EF21E4"/>
    <w:multiLevelType w:val="hybridMultilevel"/>
    <w:tmpl w:val="9E4C45A8"/>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D408D0"/>
    <w:multiLevelType w:val="hybridMultilevel"/>
    <w:tmpl w:val="2DFC8D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A323079"/>
    <w:multiLevelType w:val="multilevel"/>
    <w:tmpl w:val="AC8C0FA0"/>
    <w:styleLink w:val="List1"/>
    <w:lvl w:ilvl="0">
      <w:start w:val="1"/>
      <w:numFmt w:val="decimal"/>
      <w:lvlText w:val="%1."/>
      <w:lvlJc w:val="left"/>
      <w:pPr>
        <w:ind w:left="0" w:firstLine="0"/>
      </w:pPr>
      <w:rPr>
        <w:position w:val="0"/>
      </w:rPr>
    </w:lvl>
    <w:lvl w:ilvl="1">
      <w:start w:val="1"/>
      <w:numFmt w:val="lowerLetter"/>
      <w:lvlText w:val="%2."/>
      <w:lvlJc w:val="left"/>
      <w:pPr>
        <w:ind w:left="0" w:firstLine="0"/>
      </w:pPr>
      <w:rPr>
        <w:position w:val="0"/>
      </w:rPr>
    </w:lvl>
    <w:lvl w:ilvl="2">
      <w:start w:val="1"/>
      <w:numFmt w:val="lowerRoman"/>
      <w:lvlText w:val="%3."/>
      <w:lvlJc w:val="left"/>
      <w:pPr>
        <w:ind w:left="0" w:firstLine="0"/>
      </w:pPr>
      <w:rPr>
        <w:position w:val="0"/>
      </w:rPr>
    </w:lvl>
    <w:lvl w:ilvl="3">
      <w:start w:val="1"/>
      <w:numFmt w:val="decimal"/>
      <w:lvlText w:val="%4."/>
      <w:lvlJc w:val="left"/>
      <w:pPr>
        <w:ind w:left="0" w:firstLine="0"/>
      </w:pPr>
      <w:rPr>
        <w:position w:val="0"/>
      </w:rPr>
    </w:lvl>
    <w:lvl w:ilvl="4">
      <w:start w:val="1"/>
      <w:numFmt w:val="lowerLetter"/>
      <w:lvlText w:val="%5."/>
      <w:lvlJc w:val="left"/>
      <w:pPr>
        <w:ind w:left="0" w:firstLine="0"/>
      </w:pPr>
      <w:rPr>
        <w:position w:val="0"/>
      </w:rPr>
    </w:lvl>
    <w:lvl w:ilvl="5">
      <w:start w:val="1"/>
      <w:numFmt w:val="lowerRoman"/>
      <w:lvlText w:val="%6."/>
      <w:lvlJc w:val="left"/>
      <w:pPr>
        <w:ind w:left="0" w:firstLine="0"/>
      </w:pPr>
      <w:rPr>
        <w:position w:val="0"/>
      </w:rPr>
    </w:lvl>
    <w:lvl w:ilvl="6">
      <w:start w:val="1"/>
      <w:numFmt w:val="decimal"/>
      <w:lvlText w:val="%7."/>
      <w:lvlJc w:val="left"/>
      <w:pPr>
        <w:ind w:left="0" w:firstLine="0"/>
      </w:pPr>
      <w:rPr>
        <w:position w:val="0"/>
      </w:rPr>
    </w:lvl>
    <w:lvl w:ilvl="7">
      <w:start w:val="1"/>
      <w:numFmt w:val="lowerLetter"/>
      <w:lvlText w:val="%8."/>
      <w:lvlJc w:val="left"/>
      <w:pPr>
        <w:ind w:left="0" w:firstLine="0"/>
      </w:pPr>
      <w:rPr>
        <w:position w:val="0"/>
      </w:rPr>
    </w:lvl>
    <w:lvl w:ilvl="8">
      <w:start w:val="1"/>
      <w:numFmt w:val="lowerRoman"/>
      <w:lvlText w:val="%9."/>
      <w:lvlJc w:val="left"/>
      <w:pPr>
        <w:ind w:left="0" w:firstLine="0"/>
      </w:pPr>
      <w:rPr>
        <w:position w:val="0"/>
      </w:rPr>
    </w:lvl>
  </w:abstractNum>
  <w:abstractNum w:abstractNumId="28">
    <w:nsid w:val="552D66DD"/>
    <w:multiLevelType w:val="hybridMultilevel"/>
    <w:tmpl w:val="5F720A78"/>
    <w:lvl w:ilvl="0" w:tplc="08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7C2146"/>
    <w:multiLevelType w:val="hybridMultilevel"/>
    <w:tmpl w:val="846A398E"/>
    <w:lvl w:ilvl="0" w:tplc="BF62C6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9E71C8"/>
    <w:multiLevelType w:val="multilevel"/>
    <w:tmpl w:val="A808C434"/>
    <w:lvl w:ilvl="0">
      <w:numFmt w:val="bullet"/>
      <w:lvlText w:val="•"/>
      <w:lvlJc w:val="left"/>
      <w:pPr>
        <w:tabs>
          <w:tab w:val="num" w:pos="720"/>
        </w:tabs>
        <w:ind w:left="720" w:hanging="36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31">
    <w:nsid w:val="691B7E84"/>
    <w:multiLevelType w:val="hybridMultilevel"/>
    <w:tmpl w:val="E702D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nsid w:val="6CB52D26"/>
    <w:multiLevelType w:val="multilevel"/>
    <w:tmpl w:val="78F26276"/>
    <w:lvl w:ilvl="0">
      <w:numFmt w:val="bullet"/>
      <w:lvlText w:val="•"/>
      <w:lvlJc w:val="left"/>
      <w:pPr>
        <w:tabs>
          <w:tab w:val="num" w:pos="720"/>
        </w:tabs>
        <w:ind w:left="720" w:hanging="36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33">
    <w:nsid w:val="70F952A5"/>
    <w:multiLevelType w:val="multilevel"/>
    <w:tmpl w:val="9DAEBE92"/>
    <w:lvl w:ilvl="0">
      <w:numFmt w:val="bullet"/>
      <w:lvlText w:val="•"/>
      <w:lvlJc w:val="left"/>
      <w:pPr>
        <w:tabs>
          <w:tab w:val="num" w:pos="720"/>
        </w:tabs>
        <w:ind w:left="720" w:hanging="36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90"/>
        </w:tabs>
        <w:ind w:left="690" w:hanging="330"/>
      </w:pPr>
      <w:rPr>
        <w:rFonts w:ascii="Arial" w:eastAsia="Arial" w:hAnsi="Arial" w:cs="Arial"/>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num w:numId="1">
    <w:abstractNumId w:val="24"/>
  </w:num>
  <w:num w:numId="2">
    <w:abstractNumId w:val="16"/>
  </w:num>
  <w:num w:numId="3">
    <w:abstractNumId w:val="4"/>
  </w:num>
  <w:num w:numId="4">
    <w:abstractNumId w:val="13"/>
  </w:num>
  <w:num w:numId="5">
    <w:abstractNumId w:val="9"/>
  </w:num>
  <w:num w:numId="6">
    <w:abstractNumId w:val="5"/>
  </w:num>
  <w:num w:numId="7">
    <w:abstractNumId w:val="18"/>
  </w:num>
  <w:num w:numId="8">
    <w:abstractNumId w:val="0"/>
  </w:num>
  <w:num w:numId="9">
    <w:abstractNumId w:val="10"/>
  </w:num>
  <w:num w:numId="10">
    <w:abstractNumId w:val="11"/>
  </w:num>
  <w:num w:numId="11">
    <w:abstractNumId w:val="7"/>
  </w:num>
  <w:num w:numId="12">
    <w:abstractNumId w:val="15"/>
  </w:num>
  <w:num w:numId="13">
    <w:abstractNumId w:val="3"/>
  </w:num>
  <w:num w:numId="14">
    <w:abstractNumId w:val="17"/>
  </w:num>
  <w:num w:numId="15">
    <w:abstractNumId w:val="8"/>
  </w:num>
  <w:num w:numId="16">
    <w:abstractNumId w:val="14"/>
  </w:num>
  <w:num w:numId="17">
    <w:abstractNumId w:val="12"/>
  </w:num>
  <w:num w:numId="18">
    <w:abstractNumId w:val="2"/>
  </w:num>
  <w:num w:numId="19">
    <w:abstractNumId w:val="6"/>
  </w:num>
  <w:num w:numId="20">
    <w:abstractNumId w:val="1"/>
  </w:num>
  <w:num w:numId="21">
    <w:abstractNumId w:val="27"/>
  </w:num>
  <w:num w:numId="22">
    <w:abstractNumId w:val="21"/>
  </w:num>
  <w:num w:numId="23">
    <w:abstractNumId w:val="23"/>
  </w:num>
  <w:num w:numId="24">
    <w:abstractNumId w:val="20"/>
  </w:num>
  <w:num w:numId="25">
    <w:abstractNumId w:val="25"/>
  </w:num>
  <w:num w:numId="26">
    <w:abstractNumId w:val="31"/>
  </w:num>
  <w:num w:numId="27">
    <w:abstractNumId w:val="26"/>
  </w:num>
  <w:num w:numId="28">
    <w:abstractNumId w:val="28"/>
  </w:num>
  <w:num w:numId="29">
    <w:abstractNumId w:val="19"/>
  </w:num>
  <w:num w:numId="30">
    <w:abstractNumId w:val="32"/>
  </w:num>
  <w:num w:numId="31">
    <w:abstractNumId w:val="33"/>
  </w:num>
  <w:num w:numId="32">
    <w:abstractNumId w:val="30"/>
  </w:num>
  <w:num w:numId="33">
    <w:abstractNumId w:val="29"/>
  </w:num>
  <w:num w:numId="34">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efaultTabStop w:val="720"/>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CFB"/>
    <w:rsid w:val="00000475"/>
    <w:rsid w:val="00000E7D"/>
    <w:rsid w:val="00001573"/>
    <w:rsid w:val="000052E6"/>
    <w:rsid w:val="0001060C"/>
    <w:rsid w:val="000114C9"/>
    <w:rsid w:val="00011FB1"/>
    <w:rsid w:val="00013C04"/>
    <w:rsid w:val="000147DB"/>
    <w:rsid w:val="00015BE6"/>
    <w:rsid w:val="00015FEC"/>
    <w:rsid w:val="0001631F"/>
    <w:rsid w:val="000207DF"/>
    <w:rsid w:val="00023390"/>
    <w:rsid w:val="000234DE"/>
    <w:rsid w:val="00024EBE"/>
    <w:rsid w:val="00031BA5"/>
    <w:rsid w:val="00032486"/>
    <w:rsid w:val="000326F5"/>
    <w:rsid w:val="000337BB"/>
    <w:rsid w:val="0003563C"/>
    <w:rsid w:val="00035B61"/>
    <w:rsid w:val="0004031B"/>
    <w:rsid w:val="00041A16"/>
    <w:rsid w:val="00041B71"/>
    <w:rsid w:val="0004631D"/>
    <w:rsid w:val="00046338"/>
    <w:rsid w:val="000477CC"/>
    <w:rsid w:val="00055C72"/>
    <w:rsid w:val="00056B27"/>
    <w:rsid w:val="0005742D"/>
    <w:rsid w:val="000604C2"/>
    <w:rsid w:val="00062FE7"/>
    <w:rsid w:val="00064DD2"/>
    <w:rsid w:val="000709A5"/>
    <w:rsid w:val="00071A92"/>
    <w:rsid w:val="00076571"/>
    <w:rsid w:val="00076CEF"/>
    <w:rsid w:val="00080F66"/>
    <w:rsid w:val="00081F1B"/>
    <w:rsid w:val="00082F6D"/>
    <w:rsid w:val="000835DC"/>
    <w:rsid w:val="00084346"/>
    <w:rsid w:val="00086FCF"/>
    <w:rsid w:val="00090BEA"/>
    <w:rsid w:val="000939A0"/>
    <w:rsid w:val="000945F9"/>
    <w:rsid w:val="0009557F"/>
    <w:rsid w:val="00095FD3"/>
    <w:rsid w:val="000A1269"/>
    <w:rsid w:val="000A2625"/>
    <w:rsid w:val="000A7295"/>
    <w:rsid w:val="000A7DE3"/>
    <w:rsid w:val="000A7E6E"/>
    <w:rsid w:val="000B0EC7"/>
    <w:rsid w:val="000B4F0F"/>
    <w:rsid w:val="000B52B5"/>
    <w:rsid w:val="000C07D8"/>
    <w:rsid w:val="000C0A2D"/>
    <w:rsid w:val="000C2BEC"/>
    <w:rsid w:val="000C3067"/>
    <w:rsid w:val="000C581F"/>
    <w:rsid w:val="000C7CEC"/>
    <w:rsid w:val="000D2ADA"/>
    <w:rsid w:val="000D38B6"/>
    <w:rsid w:val="000D411F"/>
    <w:rsid w:val="000D7908"/>
    <w:rsid w:val="000D7BDC"/>
    <w:rsid w:val="000E0E8A"/>
    <w:rsid w:val="000E4899"/>
    <w:rsid w:val="000E5D4F"/>
    <w:rsid w:val="000F7B80"/>
    <w:rsid w:val="000F7F90"/>
    <w:rsid w:val="00103941"/>
    <w:rsid w:val="00104FCA"/>
    <w:rsid w:val="00107BDA"/>
    <w:rsid w:val="00107F00"/>
    <w:rsid w:val="001123DB"/>
    <w:rsid w:val="00113C75"/>
    <w:rsid w:val="0011507F"/>
    <w:rsid w:val="00120A45"/>
    <w:rsid w:val="001217A0"/>
    <w:rsid w:val="00123F03"/>
    <w:rsid w:val="00131CA2"/>
    <w:rsid w:val="001340BB"/>
    <w:rsid w:val="001359C6"/>
    <w:rsid w:val="00141FC1"/>
    <w:rsid w:val="00144067"/>
    <w:rsid w:val="0014684B"/>
    <w:rsid w:val="00154CAD"/>
    <w:rsid w:val="00154D5B"/>
    <w:rsid w:val="0015728C"/>
    <w:rsid w:val="001615A5"/>
    <w:rsid w:val="001635C9"/>
    <w:rsid w:val="00163D69"/>
    <w:rsid w:val="001645BD"/>
    <w:rsid w:val="00164CBE"/>
    <w:rsid w:val="00170263"/>
    <w:rsid w:val="00172577"/>
    <w:rsid w:val="00173B73"/>
    <w:rsid w:val="001818E5"/>
    <w:rsid w:val="00181BCF"/>
    <w:rsid w:val="00185DFB"/>
    <w:rsid w:val="00190F9B"/>
    <w:rsid w:val="001930A4"/>
    <w:rsid w:val="00193DF6"/>
    <w:rsid w:val="00194465"/>
    <w:rsid w:val="00194792"/>
    <w:rsid w:val="00194C6F"/>
    <w:rsid w:val="00194F77"/>
    <w:rsid w:val="00197285"/>
    <w:rsid w:val="001A4FCA"/>
    <w:rsid w:val="001B6D35"/>
    <w:rsid w:val="001C116B"/>
    <w:rsid w:val="001C1C4D"/>
    <w:rsid w:val="001C2C9C"/>
    <w:rsid w:val="001D64A2"/>
    <w:rsid w:val="001E00D3"/>
    <w:rsid w:val="001E0DF6"/>
    <w:rsid w:val="001E19FC"/>
    <w:rsid w:val="001E2DFF"/>
    <w:rsid w:val="001E32C6"/>
    <w:rsid w:val="001E53B2"/>
    <w:rsid w:val="001E5CC3"/>
    <w:rsid w:val="001E6725"/>
    <w:rsid w:val="001E78D4"/>
    <w:rsid w:val="001F31AF"/>
    <w:rsid w:val="001F33AB"/>
    <w:rsid w:val="001F5F7B"/>
    <w:rsid w:val="0020442F"/>
    <w:rsid w:val="00204CC2"/>
    <w:rsid w:val="0022150D"/>
    <w:rsid w:val="0022739E"/>
    <w:rsid w:val="0023191B"/>
    <w:rsid w:val="0023212C"/>
    <w:rsid w:val="002326B6"/>
    <w:rsid w:val="00232ADE"/>
    <w:rsid w:val="002330B8"/>
    <w:rsid w:val="00235C27"/>
    <w:rsid w:val="00237614"/>
    <w:rsid w:val="00240FD7"/>
    <w:rsid w:val="00243AEA"/>
    <w:rsid w:val="00244406"/>
    <w:rsid w:val="00244F7B"/>
    <w:rsid w:val="00250082"/>
    <w:rsid w:val="002504D8"/>
    <w:rsid w:val="00251E73"/>
    <w:rsid w:val="002534BA"/>
    <w:rsid w:val="0025399B"/>
    <w:rsid w:val="00255BDC"/>
    <w:rsid w:val="00261DFE"/>
    <w:rsid w:val="00262C3D"/>
    <w:rsid w:val="002631B3"/>
    <w:rsid w:val="00265CAA"/>
    <w:rsid w:val="00266620"/>
    <w:rsid w:val="00266EB0"/>
    <w:rsid w:val="00270F5C"/>
    <w:rsid w:val="0027408B"/>
    <w:rsid w:val="002766DD"/>
    <w:rsid w:val="0028034F"/>
    <w:rsid w:val="00280659"/>
    <w:rsid w:val="00280DDB"/>
    <w:rsid w:val="00280FC5"/>
    <w:rsid w:val="002852E0"/>
    <w:rsid w:val="00287A09"/>
    <w:rsid w:val="00293983"/>
    <w:rsid w:val="00296E3F"/>
    <w:rsid w:val="00297498"/>
    <w:rsid w:val="002A13B9"/>
    <w:rsid w:val="002A42BA"/>
    <w:rsid w:val="002A5AA9"/>
    <w:rsid w:val="002B079D"/>
    <w:rsid w:val="002B2C05"/>
    <w:rsid w:val="002B34F8"/>
    <w:rsid w:val="002B40D3"/>
    <w:rsid w:val="002B754A"/>
    <w:rsid w:val="002C198E"/>
    <w:rsid w:val="002C6831"/>
    <w:rsid w:val="002C6BD1"/>
    <w:rsid w:val="002C73D1"/>
    <w:rsid w:val="002D4DE0"/>
    <w:rsid w:val="002D66AC"/>
    <w:rsid w:val="002E0012"/>
    <w:rsid w:val="002E0C58"/>
    <w:rsid w:val="002E2AFA"/>
    <w:rsid w:val="002E6B49"/>
    <w:rsid w:val="002F2E6C"/>
    <w:rsid w:val="002F4170"/>
    <w:rsid w:val="002F4316"/>
    <w:rsid w:val="002F5403"/>
    <w:rsid w:val="002F6C13"/>
    <w:rsid w:val="002F7205"/>
    <w:rsid w:val="0030155F"/>
    <w:rsid w:val="00302050"/>
    <w:rsid w:val="00304910"/>
    <w:rsid w:val="00312FDA"/>
    <w:rsid w:val="00313444"/>
    <w:rsid w:val="003237BF"/>
    <w:rsid w:val="00323A2D"/>
    <w:rsid w:val="00323D41"/>
    <w:rsid w:val="003242D8"/>
    <w:rsid w:val="003243F1"/>
    <w:rsid w:val="0032503A"/>
    <w:rsid w:val="00325764"/>
    <w:rsid w:val="00326988"/>
    <w:rsid w:val="00333682"/>
    <w:rsid w:val="003408F4"/>
    <w:rsid w:val="00341D65"/>
    <w:rsid w:val="0034647C"/>
    <w:rsid w:val="003519E0"/>
    <w:rsid w:val="00353959"/>
    <w:rsid w:val="00353F89"/>
    <w:rsid w:val="00354B20"/>
    <w:rsid w:val="00355DB1"/>
    <w:rsid w:val="00355F9C"/>
    <w:rsid w:val="00356558"/>
    <w:rsid w:val="00363BBF"/>
    <w:rsid w:val="003654A9"/>
    <w:rsid w:val="00366571"/>
    <w:rsid w:val="003667A3"/>
    <w:rsid w:val="00367E9A"/>
    <w:rsid w:val="0037577C"/>
    <w:rsid w:val="00380F15"/>
    <w:rsid w:val="00381484"/>
    <w:rsid w:val="00384A28"/>
    <w:rsid w:val="003850DB"/>
    <w:rsid w:val="00385AD4"/>
    <w:rsid w:val="00386920"/>
    <w:rsid w:val="00386D6B"/>
    <w:rsid w:val="00390D10"/>
    <w:rsid w:val="00391814"/>
    <w:rsid w:val="0039444A"/>
    <w:rsid w:val="0039505E"/>
    <w:rsid w:val="00395563"/>
    <w:rsid w:val="003973B7"/>
    <w:rsid w:val="00397BDC"/>
    <w:rsid w:val="003A0C28"/>
    <w:rsid w:val="003A18FB"/>
    <w:rsid w:val="003A1A7E"/>
    <w:rsid w:val="003A2A46"/>
    <w:rsid w:val="003A41A2"/>
    <w:rsid w:val="003A4DDA"/>
    <w:rsid w:val="003A57B3"/>
    <w:rsid w:val="003A5F2B"/>
    <w:rsid w:val="003A652A"/>
    <w:rsid w:val="003A7818"/>
    <w:rsid w:val="003B04FE"/>
    <w:rsid w:val="003B45AD"/>
    <w:rsid w:val="003C029B"/>
    <w:rsid w:val="003C3F1D"/>
    <w:rsid w:val="003C6702"/>
    <w:rsid w:val="003D0DB8"/>
    <w:rsid w:val="003D3812"/>
    <w:rsid w:val="003D793A"/>
    <w:rsid w:val="003E28F7"/>
    <w:rsid w:val="003E31AD"/>
    <w:rsid w:val="003E3D14"/>
    <w:rsid w:val="003E582A"/>
    <w:rsid w:val="003E65B3"/>
    <w:rsid w:val="003E68E3"/>
    <w:rsid w:val="003E7C06"/>
    <w:rsid w:val="003F4F61"/>
    <w:rsid w:val="003F59C7"/>
    <w:rsid w:val="003F71FD"/>
    <w:rsid w:val="00401D0A"/>
    <w:rsid w:val="00404724"/>
    <w:rsid w:val="00404727"/>
    <w:rsid w:val="00404CB6"/>
    <w:rsid w:val="004057D4"/>
    <w:rsid w:val="00405CEC"/>
    <w:rsid w:val="00415724"/>
    <w:rsid w:val="00416DEF"/>
    <w:rsid w:val="00421331"/>
    <w:rsid w:val="0042155B"/>
    <w:rsid w:val="00421955"/>
    <w:rsid w:val="0042540A"/>
    <w:rsid w:val="004269F5"/>
    <w:rsid w:val="00426B36"/>
    <w:rsid w:val="00430B7A"/>
    <w:rsid w:val="00433333"/>
    <w:rsid w:val="004346BF"/>
    <w:rsid w:val="00434BD5"/>
    <w:rsid w:val="00436353"/>
    <w:rsid w:val="00437E7A"/>
    <w:rsid w:val="00443AD5"/>
    <w:rsid w:val="00444289"/>
    <w:rsid w:val="00444D92"/>
    <w:rsid w:val="00445BD3"/>
    <w:rsid w:val="0044627F"/>
    <w:rsid w:val="00446447"/>
    <w:rsid w:val="00455989"/>
    <w:rsid w:val="0045736B"/>
    <w:rsid w:val="004600C2"/>
    <w:rsid w:val="004632AD"/>
    <w:rsid w:val="00466D8A"/>
    <w:rsid w:val="004725B9"/>
    <w:rsid w:val="00476399"/>
    <w:rsid w:val="00482EEF"/>
    <w:rsid w:val="0048588D"/>
    <w:rsid w:val="00486339"/>
    <w:rsid w:val="00493DCF"/>
    <w:rsid w:val="00494121"/>
    <w:rsid w:val="0049455B"/>
    <w:rsid w:val="004A23A8"/>
    <w:rsid w:val="004A42D3"/>
    <w:rsid w:val="004A50E3"/>
    <w:rsid w:val="004B3D6C"/>
    <w:rsid w:val="004B531C"/>
    <w:rsid w:val="004B5940"/>
    <w:rsid w:val="004B5A9A"/>
    <w:rsid w:val="004B6A8A"/>
    <w:rsid w:val="004C21D1"/>
    <w:rsid w:val="004C36ED"/>
    <w:rsid w:val="004C398E"/>
    <w:rsid w:val="004C46D7"/>
    <w:rsid w:val="004C6038"/>
    <w:rsid w:val="004C6955"/>
    <w:rsid w:val="004D1521"/>
    <w:rsid w:val="004D2D7F"/>
    <w:rsid w:val="004D3D4C"/>
    <w:rsid w:val="004D4AAD"/>
    <w:rsid w:val="004E3683"/>
    <w:rsid w:val="004E7CFB"/>
    <w:rsid w:val="004E7FDE"/>
    <w:rsid w:val="004F1F47"/>
    <w:rsid w:val="004F483A"/>
    <w:rsid w:val="004F5626"/>
    <w:rsid w:val="005014ED"/>
    <w:rsid w:val="005022D1"/>
    <w:rsid w:val="0050237A"/>
    <w:rsid w:val="0050331D"/>
    <w:rsid w:val="0050375E"/>
    <w:rsid w:val="0050531A"/>
    <w:rsid w:val="00505DD0"/>
    <w:rsid w:val="00512C98"/>
    <w:rsid w:val="005151C4"/>
    <w:rsid w:val="00516C76"/>
    <w:rsid w:val="00517A65"/>
    <w:rsid w:val="00520CD7"/>
    <w:rsid w:val="005215BF"/>
    <w:rsid w:val="00525821"/>
    <w:rsid w:val="005270CC"/>
    <w:rsid w:val="00532D5F"/>
    <w:rsid w:val="00536F58"/>
    <w:rsid w:val="00536FE0"/>
    <w:rsid w:val="005404BB"/>
    <w:rsid w:val="00540E10"/>
    <w:rsid w:val="005425A7"/>
    <w:rsid w:val="00543807"/>
    <w:rsid w:val="00545262"/>
    <w:rsid w:val="00545B08"/>
    <w:rsid w:val="00553853"/>
    <w:rsid w:val="00554809"/>
    <w:rsid w:val="00555174"/>
    <w:rsid w:val="00555B73"/>
    <w:rsid w:val="00555EA2"/>
    <w:rsid w:val="005631E5"/>
    <w:rsid w:val="005656EB"/>
    <w:rsid w:val="005768FB"/>
    <w:rsid w:val="00576AA6"/>
    <w:rsid w:val="00576C1D"/>
    <w:rsid w:val="00577094"/>
    <w:rsid w:val="00577795"/>
    <w:rsid w:val="00581B4C"/>
    <w:rsid w:val="00582A03"/>
    <w:rsid w:val="00585D2A"/>
    <w:rsid w:val="005872C9"/>
    <w:rsid w:val="00591A48"/>
    <w:rsid w:val="0059203A"/>
    <w:rsid w:val="00592CCA"/>
    <w:rsid w:val="00595AC8"/>
    <w:rsid w:val="00595C16"/>
    <w:rsid w:val="005962C7"/>
    <w:rsid w:val="005A01E8"/>
    <w:rsid w:val="005A39BA"/>
    <w:rsid w:val="005A4922"/>
    <w:rsid w:val="005A75E9"/>
    <w:rsid w:val="005B062E"/>
    <w:rsid w:val="005B1D9C"/>
    <w:rsid w:val="005B2C46"/>
    <w:rsid w:val="005B30D5"/>
    <w:rsid w:val="005B3B27"/>
    <w:rsid w:val="005B5372"/>
    <w:rsid w:val="005B7ABB"/>
    <w:rsid w:val="005C4B0A"/>
    <w:rsid w:val="005C5157"/>
    <w:rsid w:val="005C6804"/>
    <w:rsid w:val="005E09B4"/>
    <w:rsid w:val="005E25EA"/>
    <w:rsid w:val="005E5A09"/>
    <w:rsid w:val="005E6693"/>
    <w:rsid w:val="005E78EE"/>
    <w:rsid w:val="005F026C"/>
    <w:rsid w:val="005F1EC9"/>
    <w:rsid w:val="005F70A7"/>
    <w:rsid w:val="00601552"/>
    <w:rsid w:val="006026FE"/>
    <w:rsid w:val="00602880"/>
    <w:rsid w:val="00602DF6"/>
    <w:rsid w:val="006062A4"/>
    <w:rsid w:val="00606DC3"/>
    <w:rsid w:val="00607A22"/>
    <w:rsid w:val="00610634"/>
    <w:rsid w:val="00612790"/>
    <w:rsid w:val="00613E68"/>
    <w:rsid w:val="00614669"/>
    <w:rsid w:val="00615928"/>
    <w:rsid w:val="00616197"/>
    <w:rsid w:val="0061743B"/>
    <w:rsid w:val="00621D52"/>
    <w:rsid w:val="00623808"/>
    <w:rsid w:val="00623D6B"/>
    <w:rsid w:val="0062548B"/>
    <w:rsid w:val="006262BB"/>
    <w:rsid w:val="00626B0E"/>
    <w:rsid w:val="006276F9"/>
    <w:rsid w:val="006300F3"/>
    <w:rsid w:val="0063329F"/>
    <w:rsid w:val="00634967"/>
    <w:rsid w:val="0063704D"/>
    <w:rsid w:val="00642F61"/>
    <w:rsid w:val="00643CE1"/>
    <w:rsid w:val="00645E07"/>
    <w:rsid w:val="00646095"/>
    <w:rsid w:val="00646156"/>
    <w:rsid w:val="00646AAF"/>
    <w:rsid w:val="00647C38"/>
    <w:rsid w:val="00653F3F"/>
    <w:rsid w:val="00654063"/>
    <w:rsid w:val="0065571A"/>
    <w:rsid w:val="00656405"/>
    <w:rsid w:val="00660362"/>
    <w:rsid w:val="00660CD7"/>
    <w:rsid w:val="00663E5C"/>
    <w:rsid w:val="00666027"/>
    <w:rsid w:val="00671087"/>
    <w:rsid w:val="00671521"/>
    <w:rsid w:val="006737F7"/>
    <w:rsid w:val="00673D20"/>
    <w:rsid w:val="0067613D"/>
    <w:rsid w:val="006802C4"/>
    <w:rsid w:val="00682999"/>
    <w:rsid w:val="00683ED7"/>
    <w:rsid w:val="006855FB"/>
    <w:rsid w:val="00686D9A"/>
    <w:rsid w:val="00687ADA"/>
    <w:rsid w:val="00690BB3"/>
    <w:rsid w:val="00691A3A"/>
    <w:rsid w:val="00692434"/>
    <w:rsid w:val="006A1349"/>
    <w:rsid w:val="006A2DE2"/>
    <w:rsid w:val="006A4CFE"/>
    <w:rsid w:val="006A5C14"/>
    <w:rsid w:val="006A7038"/>
    <w:rsid w:val="006A786E"/>
    <w:rsid w:val="006B1694"/>
    <w:rsid w:val="006B29B3"/>
    <w:rsid w:val="006B41E6"/>
    <w:rsid w:val="006B6137"/>
    <w:rsid w:val="006B6CD3"/>
    <w:rsid w:val="006B74CC"/>
    <w:rsid w:val="006C1B5B"/>
    <w:rsid w:val="006C266E"/>
    <w:rsid w:val="006C5AC9"/>
    <w:rsid w:val="006C6894"/>
    <w:rsid w:val="006D3999"/>
    <w:rsid w:val="006D5FE0"/>
    <w:rsid w:val="006D695D"/>
    <w:rsid w:val="006E1348"/>
    <w:rsid w:val="006E2A4A"/>
    <w:rsid w:val="006E4C56"/>
    <w:rsid w:val="006E565D"/>
    <w:rsid w:val="006E5DBF"/>
    <w:rsid w:val="006F259B"/>
    <w:rsid w:val="006F3B63"/>
    <w:rsid w:val="006F43D0"/>
    <w:rsid w:val="006F56F8"/>
    <w:rsid w:val="006F71D5"/>
    <w:rsid w:val="00702D07"/>
    <w:rsid w:val="00703975"/>
    <w:rsid w:val="00705012"/>
    <w:rsid w:val="0070586C"/>
    <w:rsid w:val="007075FB"/>
    <w:rsid w:val="0071041E"/>
    <w:rsid w:val="00710FD0"/>
    <w:rsid w:val="00711E5B"/>
    <w:rsid w:val="00711F15"/>
    <w:rsid w:val="00712EC4"/>
    <w:rsid w:val="00716E18"/>
    <w:rsid w:val="00717BC0"/>
    <w:rsid w:val="0072088F"/>
    <w:rsid w:val="0072139A"/>
    <w:rsid w:val="00722C74"/>
    <w:rsid w:val="00725B34"/>
    <w:rsid w:val="00725BD7"/>
    <w:rsid w:val="007260B4"/>
    <w:rsid w:val="00734307"/>
    <w:rsid w:val="0073475A"/>
    <w:rsid w:val="00740219"/>
    <w:rsid w:val="00742480"/>
    <w:rsid w:val="0074349F"/>
    <w:rsid w:val="00744387"/>
    <w:rsid w:val="007444D5"/>
    <w:rsid w:val="0074799E"/>
    <w:rsid w:val="00747AB7"/>
    <w:rsid w:val="00752E72"/>
    <w:rsid w:val="00754436"/>
    <w:rsid w:val="00756AE5"/>
    <w:rsid w:val="00756BF4"/>
    <w:rsid w:val="00762A08"/>
    <w:rsid w:val="00766C70"/>
    <w:rsid w:val="00767881"/>
    <w:rsid w:val="00767E88"/>
    <w:rsid w:val="00773DD8"/>
    <w:rsid w:val="007840FB"/>
    <w:rsid w:val="00786FC8"/>
    <w:rsid w:val="00787751"/>
    <w:rsid w:val="00791FFA"/>
    <w:rsid w:val="00794B63"/>
    <w:rsid w:val="0079566D"/>
    <w:rsid w:val="007A1535"/>
    <w:rsid w:val="007A3157"/>
    <w:rsid w:val="007A45D3"/>
    <w:rsid w:val="007A7EA9"/>
    <w:rsid w:val="007B1B75"/>
    <w:rsid w:val="007B1EAE"/>
    <w:rsid w:val="007B3261"/>
    <w:rsid w:val="007B3825"/>
    <w:rsid w:val="007B3EBA"/>
    <w:rsid w:val="007B6814"/>
    <w:rsid w:val="007C1133"/>
    <w:rsid w:val="007C1A92"/>
    <w:rsid w:val="007C3EE2"/>
    <w:rsid w:val="007C462B"/>
    <w:rsid w:val="007C714B"/>
    <w:rsid w:val="007D15FA"/>
    <w:rsid w:val="007E0103"/>
    <w:rsid w:val="007E23CF"/>
    <w:rsid w:val="007F0751"/>
    <w:rsid w:val="007F6C95"/>
    <w:rsid w:val="007F734E"/>
    <w:rsid w:val="007F75B9"/>
    <w:rsid w:val="00800DBC"/>
    <w:rsid w:val="0080359B"/>
    <w:rsid w:val="00805330"/>
    <w:rsid w:val="00805625"/>
    <w:rsid w:val="00811111"/>
    <w:rsid w:val="0081437B"/>
    <w:rsid w:val="00814C4A"/>
    <w:rsid w:val="00815445"/>
    <w:rsid w:val="008234E0"/>
    <w:rsid w:val="008251BF"/>
    <w:rsid w:val="00826928"/>
    <w:rsid w:val="0083059F"/>
    <w:rsid w:val="00834FB8"/>
    <w:rsid w:val="008378F5"/>
    <w:rsid w:val="00844F39"/>
    <w:rsid w:val="0084575C"/>
    <w:rsid w:val="00846B32"/>
    <w:rsid w:val="00847A56"/>
    <w:rsid w:val="00852C5A"/>
    <w:rsid w:val="00854824"/>
    <w:rsid w:val="00854DF4"/>
    <w:rsid w:val="008575C7"/>
    <w:rsid w:val="00857CC8"/>
    <w:rsid w:val="00860A80"/>
    <w:rsid w:val="00860D7E"/>
    <w:rsid w:val="00861608"/>
    <w:rsid w:val="0086574E"/>
    <w:rsid w:val="008659A5"/>
    <w:rsid w:val="00865B35"/>
    <w:rsid w:val="008662C3"/>
    <w:rsid w:val="0086674B"/>
    <w:rsid w:val="008723FD"/>
    <w:rsid w:val="00874B5D"/>
    <w:rsid w:val="00876AD1"/>
    <w:rsid w:val="008829F0"/>
    <w:rsid w:val="00886E0E"/>
    <w:rsid w:val="00895656"/>
    <w:rsid w:val="008971A3"/>
    <w:rsid w:val="008A3481"/>
    <w:rsid w:val="008A35C2"/>
    <w:rsid w:val="008A3B34"/>
    <w:rsid w:val="008A52B0"/>
    <w:rsid w:val="008A5DDB"/>
    <w:rsid w:val="008A6144"/>
    <w:rsid w:val="008B026A"/>
    <w:rsid w:val="008B2645"/>
    <w:rsid w:val="008C0BCC"/>
    <w:rsid w:val="008C5BDD"/>
    <w:rsid w:val="008D05EF"/>
    <w:rsid w:val="008D0A86"/>
    <w:rsid w:val="008D1350"/>
    <w:rsid w:val="008D1BF3"/>
    <w:rsid w:val="008E588E"/>
    <w:rsid w:val="008E73CD"/>
    <w:rsid w:val="008F13FF"/>
    <w:rsid w:val="008F5CEB"/>
    <w:rsid w:val="008F7FEA"/>
    <w:rsid w:val="00901999"/>
    <w:rsid w:val="0090319B"/>
    <w:rsid w:val="00903201"/>
    <w:rsid w:val="00903BCE"/>
    <w:rsid w:val="00904AB0"/>
    <w:rsid w:val="009055E0"/>
    <w:rsid w:val="0090664C"/>
    <w:rsid w:val="00911A8F"/>
    <w:rsid w:val="00913623"/>
    <w:rsid w:val="009157E5"/>
    <w:rsid w:val="00916D5F"/>
    <w:rsid w:val="00916E49"/>
    <w:rsid w:val="00917F3B"/>
    <w:rsid w:val="00922C3F"/>
    <w:rsid w:val="009247EB"/>
    <w:rsid w:val="00924EBF"/>
    <w:rsid w:val="00926EB4"/>
    <w:rsid w:val="0092708D"/>
    <w:rsid w:val="009279DC"/>
    <w:rsid w:val="00927A9F"/>
    <w:rsid w:val="00930F6A"/>
    <w:rsid w:val="00935543"/>
    <w:rsid w:val="00935FE8"/>
    <w:rsid w:val="0094068C"/>
    <w:rsid w:val="00942B77"/>
    <w:rsid w:val="00943DC4"/>
    <w:rsid w:val="009456E5"/>
    <w:rsid w:val="0095106B"/>
    <w:rsid w:val="00951EB0"/>
    <w:rsid w:val="009521CF"/>
    <w:rsid w:val="00952D71"/>
    <w:rsid w:val="00953DA3"/>
    <w:rsid w:val="00957A67"/>
    <w:rsid w:val="0096029E"/>
    <w:rsid w:val="00960553"/>
    <w:rsid w:val="00963FE7"/>
    <w:rsid w:val="00964EBF"/>
    <w:rsid w:val="00967DCF"/>
    <w:rsid w:val="0097087A"/>
    <w:rsid w:val="00970DC0"/>
    <w:rsid w:val="0097272D"/>
    <w:rsid w:val="00973BEE"/>
    <w:rsid w:val="0097423A"/>
    <w:rsid w:val="00982BDF"/>
    <w:rsid w:val="00982FA2"/>
    <w:rsid w:val="009831AF"/>
    <w:rsid w:val="0098515E"/>
    <w:rsid w:val="009876C2"/>
    <w:rsid w:val="00991CAB"/>
    <w:rsid w:val="00992370"/>
    <w:rsid w:val="009A66F7"/>
    <w:rsid w:val="009A7B91"/>
    <w:rsid w:val="009B1511"/>
    <w:rsid w:val="009B4192"/>
    <w:rsid w:val="009B5291"/>
    <w:rsid w:val="009B6DD6"/>
    <w:rsid w:val="009C575C"/>
    <w:rsid w:val="009D52F1"/>
    <w:rsid w:val="009D72FD"/>
    <w:rsid w:val="009E2615"/>
    <w:rsid w:val="009E261E"/>
    <w:rsid w:val="009E640A"/>
    <w:rsid w:val="009F0597"/>
    <w:rsid w:val="009F0C63"/>
    <w:rsid w:val="009F1E92"/>
    <w:rsid w:val="009F209C"/>
    <w:rsid w:val="009F4B16"/>
    <w:rsid w:val="00A014BF"/>
    <w:rsid w:val="00A025EE"/>
    <w:rsid w:val="00A04060"/>
    <w:rsid w:val="00A05A59"/>
    <w:rsid w:val="00A06D49"/>
    <w:rsid w:val="00A13677"/>
    <w:rsid w:val="00A14B36"/>
    <w:rsid w:val="00A1516D"/>
    <w:rsid w:val="00A173B2"/>
    <w:rsid w:val="00A20045"/>
    <w:rsid w:val="00A2124A"/>
    <w:rsid w:val="00A2434A"/>
    <w:rsid w:val="00A24C0D"/>
    <w:rsid w:val="00A253EC"/>
    <w:rsid w:val="00A26536"/>
    <w:rsid w:val="00A30A75"/>
    <w:rsid w:val="00A31808"/>
    <w:rsid w:val="00A3430C"/>
    <w:rsid w:val="00A34C43"/>
    <w:rsid w:val="00A35903"/>
    <w:rsid w:val="00A35D1B"/>
    <w:rsid w:val="00A368F5"/>
    <w:rsid w:val="00A374BE"/>
    <w:rsid w:val="00A40A59"/>
    <w:rsid w:val="00A41CF3"/>
    <w:rsid w:val="00A42B14"/>
    <w:rsid w:val="00A45123"/>
    <w:rsid w:val="00A468C6"/>
    <w:rsid w:val="00A47295"/>
    <w:rsid w:val="00A47393"/>
    <w:rsid w:val="00A5106B"/>
    <w:rsid w:val="00A52813"/>
    <w:rsid w:val="00A566CF"/>
    <w:rsid w:val="00A603AA"/>
    <w:rsid w:val="00A6176D"/>
    <w:rsid w:val="00A670FF"/>
    <w:rsid w:val="00A7178C"/>
    <w:rsid w:val="00A72153"/>
    <w:rsid w:val="00A72F0F"/>
    <w:rsid w:val="00A74F1C"/>
    <w:rsid w:val="00A76578"/>
    <w:rsid w:val="00A77847"/>
    <w:rsid w:val="00A81D97"/>
    <w:rsid w:val="00A828A1"/>
    <w:rsid w:val="00A82C9A"/>
    <w:rsid w:val="00A82EEB"/>
    <w:rsid w:val="00A87E08"/>
    <w:rsid w:val="00A920EC"/>
    <w:rsid w:val="00A93F31"/>
    <w:rsid w:val="00A951F3"/>
    <w:rsid w:val="00A9567A"/>
    <w:rsid w:val="00A968A4"/>
    <w:rsid w:val="00AA2126"/>
    <w:rsid w:val="00AA437E"/>
    <w:rsid w:val="00AB5DD6"/>
    <w:rsid w:val="00AB5E58"/>
    <w:rsid w:val="00AB6BAC"/>
    <w:rsid w:val="00AB71E8"/>
    <w:rsid w:val="00AC0CBC"/>
    <w:rsid w:val="00AC23E7"/>
    <w:rsid w:val="00AC3518"/>
    <w:rsid w:val="00AC39BF"/>
    <w:rsid w:val="00AC5954"/>
    <w:rsid w:val="00AD0268"/>
    <w:rsid w:val="00AD09F0"/>
    <w:rsid w:val="00AD2373"/>
    <w:rsid w:val="00AD49AD"/>
    <w:rsid w:val="00AD566B"/>
    <w:rsid w:val="00AD5A7F"/>
    <w:rsid w:val="00AD6063"/>
    <w:rsid w:val="00AE0A9A"/>
    <w:rsid w:val="00AF1AD3"/>
    <w:rsid w:val="00AF2512"/>
    <w:rsid w:val="00AF39EA"/>
    <w:rsid w:val="00AF4736"/>
    <w:rsid w:val="00AF6265"/>
    <w:rsid w:val="00B00E12"/>
    <w:rsid w:val="00B01D2E"/>
    <w:rsid w:val="00B028E4"/>
    <w:rsid w:val="00B02F4C"/>
    <w:rsid w:val="00B04460"/>
    <w:rsid w:val="00B04B8D"/>
    <w:rsid w:val="00B056A9"/>
    <w:rsid w:val="00B05771"/>
    <w:rsid w:val="00B0599A"/>
    <w:rsid w:val="00B06DBE"/>
    <w:rsid w:val="00B11676"/>
    <w:rsid w:val="00B16EAF"/>
    <w:rsid w:val="00B211A0"/>
    <w:rsid w:val="00B21E89"/>
    <w:rsid w:val="00B240F8"/>
    <w:rsid w:val="00B25591"/>
    <w:rsid w:val="00B25C2A"/>
    <w:rsid w:val="00B25E05"/>
    <w:rsid w:val="00B31253"/>
    <w:rsid w:val="00B3142D"/>
    <w:rsid w:val="00B31576"/>
    <w:rsid w:val="00B31746"/>
    <w:rsid w:val="00B408EB"/>
    <w:rsid w:val="00B419E8"/>
    <w:rsid w:val="00B421F7"/>
    <w:rsid w:val="00B42EE4"/>
    <w:rsid w:val="00B46F43"/>
    <w:rsid w:val="00B47066"/>
    <w:rsid w:val="00B50A56"/>
    <w:rsid w:val="00B56868"/>
    <w:rsid w:val="00B57A71"/>
    <w:rsid w:val="00B60DBF"/>
    <w:rsid w:val="00B623EB"/>
    <w:rsid w:val="00B6728C"/>
    <w:rsid w:val="00B76481"/>
    <w:rsid w:val="00B864FA"/>
    <w:rsid w:val="00B91ED7"/>
    <w:rsid w:val="00B93A87"/>
    <w:rsid w:val="00B93CF1"/>
    <w:rsid w:val="00B968EE"/>
    <w:rsid w:val="00B9692F"/>
    <w:rsid w:val="00BA2361"/>
    <w:rsid w:val="00BA3A07"/>
    <w:rsid w:val="00BA3B54"/>
    <w:rsid w:val="00BA5BFD"/>
    <w:rsid w:val="00BA5DD2"/>
    <w:rsid w:val="00BB0E4B"/>
    <w:rsid w:val="00BB1DB5"/>
    <w:rsid w:val="00BB216C"/>
    <w:rsid w:val="00BB508D"/>
    <w:rsid w:val="00BB65F1"/>
    <w:rsid w:val="00BC20CF"/>
    <w:rsid w:val="00BC2197"/>
    <w:rsid w:val="00BC3F52"/>
    <w:rsid w:val="00BC7AE7"/>
    <w:rsid w:val="00BD0456"/>
    <w:rsid w:val="00BD3AE5"/>
    <w:rsid w:val="00BD468D"/>
    <w:rsid w:val="00BD7E07"/>
    <w:rsid w:val="00BE020E"/>
    <w:rsid w:val="00BE7245"/>
    <w:rsid w:val="00BE7A76"/>
    <w:rsid w:val="00BF5B04"/>
    <w:rsid w:val="00C00164"/>
    <w:rsid w:val="00C00916"/>
    <w:rsid w:val="00C04BFD"/>
    <w:rsid w:val="00C0564F"/>
    <w:rsid w:val="00C138A4"/>
    <w:rsid w:val="00C2006C"/>
    <w:rsid w:val="00C205DA"/>
    <w:rsid w:val="00C21854"/>
    <w:rsid w:val="00C22A32"/>
    <w:rsid w:val="00C238FE"/>
    <w:rsid w:val="00C23E95"/>
    <w:rsid w:val="00C24097"/>
    <w:rsid w:val="00C25CFB"/>
    <w:rsid w:val="00C335F5"/>
    <w:rsid w:val="00C35017"/>
    <w:rsid w:val="00C354BB"/>
    <w:rsid w:val="00C36B00"/>
    <w:rsid w:val="00C37CD7"/>
    <w:rsid w:val="00C40B3C"/>
    <w:rsid w:val="00C42D08"/>
    <w:rsid w:val="00C51243"/>
    <w:rsid w:val="00C51698"/>
    <w:rsid w:val="00C51D0A"/>
    <w:rsid w:val="00C56E38"/>
    <w:rsid w:val="00C603F3"/>
    <w:rsid w:val="00C60490"/>
    <w:rsid w:val="00C60FA0"/>
    <w:rsid w:val="00C616BC"/>
    <w:rsid w:val="00C62635"/>
    <w:rsid w:val="00C752B9"/>
    <w:rsid w:val="00C80D20"/>
    <w:rsid w:val="00C84FD7"/>
    <w:rsid w:val="00C863C7"/>
    <w:rsid w:val="00C93170"/>
    <w:rsid w:val="00C953B0"/>
    <w:rsid w:val="00C95EE4"/>
    <w:rsid w:val="00C96922"/>
    <w:rsid w:val="00C9769E"/>
    <w:rsid w:val="00CA10A6"/>
    <w:rsid w:val="00CA1B3D"/>
    <w:rsid w:val="00CA229F"/>
    <w:rsid w:val="00CA2EA7"/>
    <w:rsid w:val="00CA3308"/>
    <w:rsid w:val="00CA4F17"/>
    <w:rsid w:val="00CA5179"/>
    <w:rsid w:val="00CA7F56"/>
    <w:rsid w:val="00CB6909"/>
    <w:rsid w:val="00CB7E81"/>
    <w:rsid w:val="00CC29D2"/>
    <w:rsid w:val="00CC387F"/>
    <w:rsid w:val="00CC4F97"/>
    <w:rsid w:val="00CC5588"/>
    <w:rsid w:val="00CC5906"/>
    <w:rsid w:val="00CC5FF6"/>
    <w:rsid w:val="00CC7327"/>
    <w:rsid w:val="00CD570A"/>
    <w:rsid w:val="00CD79E7"/>
    <w:rsid w:val="00CE1CE5"/>
    <w:rsid w:val="00CE2B34"/>
    <w:rsid w:val="00CE6484"/>
    <w:rsid w:val="00CE7FE4"/>
    <w:rsid w:val="00CF026B"/>
    <w:rsid w:val="00CF02B0"/>
    <w:rsid w:val="00CF182A"/>
    <w:rsid w:val="00CF1C1C"/>
    <w:rsid w:val="00CF2D22"/>
    <w:rsid w:val="00CF4DEC"/>
    <w:rsid w:val="00CF508F"/>
    <w:rsid w:val="00D00328"/>
    <w:rsid w:val="00D010D3"/>
    <w:rsid w:val="00D01DC8"/>
    <w:rsid w:val="00D07791"/>
    <w:rsid w:val="00D10870"/>
    <w:rsid w:val="00D13ED1"/>
    <w:rsid w:val="00D168DC"/>
    <w:rsid w:val="00D17643"/>
    <w:rsid w:val="00D17CB4"/>
    <w:rsid w:val="00D21342"/>
    <w:rsid w:val="00D23E7F"/>
    <w:rsid w:val="00D3094E"/>
    <w:rsid w:val="00D33501"/>
    <w:rsid w:val="00D37076"/>
    <w:rsid w:val="00D375C4"/>
    <w:rsid w:val="00D40499"/>
    <w:rsid w:val="00D405CA"/>
    <w:rsid w:val="00D43688"/>
    <w:rsid w:val="00D44CD5"/>
    <w:rsid w:val="00D44E51"/>
    <w:rsid w:val="00D450AE"/>
    <w:rsid w:val="00D450F3"/>
    <w:rsid w:val="00D47AFB"/>
    <w:rsid w:val="00D51FFC"/>
    <w:rsid w:val="00D52B03"/>
    <w:rsid w:val="00D53111"/>
    <w:rsid w:val="00D53583"/>
    <w:rsid w:val="00D53A1E"/>
    <w:rsid w:val="00D54021"/>
    <w:rsid w:val="00D542DC"/>
    <w:rsid w:val="00D546F1"/>
    <w:rsid w:val="00D57F2E"/>
    <w:rsid w:val="00D6308D"/>
    <w:rsid w:val="00D67006"/>
    <w:rsid w:val="00D73687"/>
    <w:rsid w:val="00D74580"/>
    <w:rsid w:val="00D76F1F"/>
    <w:rsid w:val="00D80401"/>
    <w:rsid w:val="00D82B4D"/>
    <w:rsid w:val="00D84C8F"/>
    <w:rsid w:val="00D86C84"/>
    <w:rsid w:val="00D8750B"/>
    <w:rsid w:val="00D87735"/>
    <w:rsid w:val="00D920FF"/>
    <w:rsid w:val="00D93D9B"/>
    <w:rsid w:val="00D946EF"/>
    <w:rsid w:val="00D94772"/>
    <w:rsid w:val="00D97584"/>
    <w:rsid w:val="00D976EF"/>
    <w:rsid w:val="00DA0C1A"/>
    <w:rsid w:val="00DA6393"/>
    <w:rsid w:val="00DA65E2"/>
    <w:rsid w:val="00DA6C21"/>
    <w:rsid w:val="00DB015A"/>
    <w:rsid w:val="00DB0D60"/>
    <w:rsid w:val="00DB4C12"/>
    <w:rsid w:val="00DB73FC"/>
    <w:rsid w:val="00DB77D1"/>
    <w:rsid w:val="00DC12D9"/>
    <w:rsid w:val="00DC2027"/>
    <w:rsid w:val="00DC3ED9"/>
    <w:rsid w:val="00DC480B"/>
    <w:rsid w:val="00DD1618"/>
    <w:rsid w:val="00DD176A"/>
    <w:rsid w:val="00DD37B5"/>
    <w:rsid w:val="00DD6138"/>
    <w:rsid w:val="00DE3393"/>
    <w:rsid w:val="00DE4DEB"/>
    <w:rsid w:val="00DE51A2"/>
    <w:rsid w:val="00DE636E"/>
    <w:rsid w:val="00DF22AA"/>
    <w:rsid w:val="00DF795F"/>
    <w:rsid w:val="00DF7E6C"/>
    <w:rsid w:val="00E01DDB"/>
    <w:rsid w:val="00E052C2"/>
    <w:rsid w:val="00E139C8"/>
    <w:rsid w:val="00E150D9"/>
    <w:rsid w:val="00E15298"/>
    <w:rsid w:val="00E1675F"/>
    <w:rsid w:val="00E16A7C"/>
    <w:rsid w:val="00E20944"/>
    <w:rsid w:val="00E30617"/>
    <w:rsid w:val="00E35D50"/>
    <w:rsid w:val="00E402B5"/>
    <w:rsid w:val="00E413DC"/>
    <w:rsid w:val="00E42ED5"/>
    <w:rsid w:val="00E4595B"/>
    <w:rsid w:val="00E51966"/>
    <w:rsid w:val="00E52E12"/>
    <w:rsid w:val="00E53490"/>
    <w:rsid w:val="00E53D59"/>
    <w:rsid w:val="00E55218"/>
    <w:rsid w:val="00E55BBC"/>
    <w:rsid w:val="00E57A24"/>
    <w:rsid w:val="00E60188"/>
    <w:rsid w:val="00E62028"/>
    <w:rsid w:val="00E6335D"/>
    <w:rsid w:val="00E63F3E"/>
    <w:rsid w:val="00E64274"/>
    <w:rsid w:val="00E66382"/>
    <w:rsid w:val="00E70E37"/>
    <w:rsid w:val="00E70EF5"/>
    <w:rsid w:val="00E70EF8"/>
    <w:rsid w:val="00E715B8"/>
    <w:rsid w:val="00E74085"/>
    <w:rsid w:val="00E74169"/>
    <w:rsid w:val="00E80055"/>
    <w:rsid w:val="00E804C5"/>
    <w:rsid w:val="00E80563"/>
    <w:rsid w:val="00E81E31"/>
    <w:rsid w:val="00E8349F"/>
    <w:rsid w:val="00E85BA2"/>
    <w:rsid w:val="00E919B3"/>
    <w:rsid w:val="00E94983"/>
    <w:rsid w:val="00EA10BA"/>
    <w:rsid w:val="00EA2DEB"/>
    <w:rsid w:val="00EA47C6"/>
    <w:rsid w:val="00EB118E"/>
    <w:rsid w:val="00EB3A6A"/>
    <w:rsid w:val="00EB68B3"/>
    <w:rsid w:val="00EB6C74"/>
    <w:rsid w:val="00EC12E8"/>
    <w:rsid w:val="00EC458C"/>
    <w:rsid w:val="00EC5CC4"/>
    <w:rsid w:val="00EC699A"/>
    <w:rsid w:val="00EC6B53"/>
    <w:rsid w:val="00EC72D1"/>
    <w:rsid w:val="00EC77D8"/>
    <w:rsid w:val="00EC790B"/>
    <w:rsid w:val="00ED2AF0"/>
    <w:rsid w:val="00ED7343"/>
    <w:rsid w:val="00EE33BE"/>
    <w:rsid w:val="00EE551E"/>
    <w:rsid w:val="00EF090E"/>
    <w:rsid w:val="00EF0FD2"/>
    <w:rsid w:val="00EF1A56"/>
    <w:rsid w:val="00EF2429"/>
    <w:rsid w:val="00EF26B6"/>
    <w:rsid w:val="00EF32D3"/>
    <w:rsid w:val="00F03C63"/>
    <w:rsid w:val="00F06885"/>
    <w:rsid w:val="00F10363"/>
    <w:rsid w:val="00F105AA"/>
    <w:rsid w:val="00F14C65"/>
    <w:rsid w:val="00F2004C"/>
    <w:rsid w:val="00F2011A"/>
    <w:rsid w:val="00F2078B"/>
    <w:rsid w:val="00F21B82"/>
    <w:rsid w:val="00F23538"/>
    <w:rsid w:val="00F262E9"/>
    <w:rsid w:val="00F357BD"/>
    <w:rsid w:val="00F367A8"/>
    <w:rsid w:val="00F42E53"/>
    <w:rsid w:val="00F43F20"/>
    <w:rsid w:val="00F44225"/>
    <w:rsid w:val="00F479AD"/>
    <w:rsid w:val="00F540DE"/>
    <w:rsid w:val="00F55277"/>
    <w:rsid w:val="00F5626B"/>
    <w:rsid w:val="00F56F1C"/>
    <w:rsid w:val="00F57178"/>
    <w:rsid w:val="00F610DD"/>
    <w:rsid w:val="00F612AB"/>
    <w:rsid w:val="00F62F55"/>
    <w:rsid w:val="00F63BB0"/>
    <w:rsid w:val="00F63BF8"/>
    <w:rsid w:val="00F67779"/>
    <w:rsid w:val="00F7182B"/>
    <w:rsid w:val="00F73660"/>
    <w:rsid w:val="00F736E1"/>
    <w:rsid w:val="00F7762A"/>
    <w:rsid w:val="00F80DE9"/>
    <w:rsid w:val="00F818CE"/>
    <w:rsid w:val="00F832BF"/>
    <w:rsid w:val="00F8412E"/>
    <w:rsid w:val="00F90D9F"/>
    <w:rsid w:val="00F925C3"/>
    <w:rsid w:val="00F93CB0"/>
    <w:rsid w:val="00F96F21"/>
    <w:rsid w:val="00F973C4"/>
    <w:rsid w:val="00FA240F"/>
    <w:rsid w:val="00FA2579"/>
    <w:rsid w:val="00FB43A1"/>
    <w:rsid w:val="00FB4FA9"/>
    <w:rsid w:val="00FB6165"/>
    <w:rsid w:val="00FC08E3"/>
    <w:rsid w:val="00FC2CE7"/>
    <w:rsid w:val="00FC3A31"/>
    <w:rsid w:val="00FC427C"/>
    <w:rsid w:val="00FC4A77"/>
    <w:rsid w:val="00FC50FC"/>
    <w:rsid w:val="00FC6338"/>
    <w:rsid w:val="00FD226A"/>
    <w:rsid w:val="00FD2B95"/>
    <w:rsid w:val="00FD303E"/>
    <w:rsid w:val="00FD3729"/>
    <w:rsid w:val="00FD431F"/>
    <w:rsid w:val="00FD442F"/>
    <w:rsid w:val="00FD4AC8"/>
    <w:rsid w:val="00FD5310"/>
    <w:rsid w:val="00FD66C7"/>
    <w:rsid w:val="00FD70E0"/>
    <w:rsid w:val="00FD7EDC"/>
    <w:rsid w:val="00FE1624"/>
    <w:rsid w:val="00FE4DDA"/>
    <w:rsid w:val="00FE646B"/>
    <w:rsid w:val="00FF29C6"/>
    <w:rsid w:val="00FF3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uiPriority="0"/>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
    <w:qFormat/>
    <w:rsid w:val="00C25CFB"/>
    <w:pPr>
      <w:keepNext/>
      <w:ind w:left="540" w:hanging="540"/>
      <w:outlineLvl w:val="1"/>
    </w:pPr>
    <w:rPr>
      <w:b/>
      <w:bCs/>
      <w:sz w:val="28"/>
      <w:szCs w:val="28"/>
    </w:rPr>
  </w:style>
  <w:style w:type="paragraph" w:styleId="Heading3">
    <w:name w:val="heading 3"/>
    <w:basedOn w:val="Normal"/>
    <w:next w:val="Normal"/>
    <w:link w:val="Heading3Char"/>
    <w:uiPriority w:val="9"/>
    <w:qFormat/>
    <w:rsid w:val="00C25CFB"/>
    <w:pPr>
      <w:keepNext/>
      <w:ind w:left="1440" w:hanging="1440"/>
      <w:outlineLvl w:val="2"/>
    </w:pPr>
    <w:rPr>
      <w:b/>
      <w:bCs/>
    </w:rPr>
  </w:style>
  <w:style w:type="paragraph" w:styleId="Heading4">
    <w:name w:val="heading 4"/>
    <w:basedOn w:val="Normal"/>
    <w:next w:val="Normal"/>
    <w:link w:val="Heading4Char"/>
    <w:uiPriority w:val="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1"/>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
    <w:locked/>
    <w:rsid w:val="00B93CF1"/>
    <w:rPr>
      <w:rFonts w:ascii="Arial" w:hAnsi="Arial" w:cs="Arial"/>
      <w:b/>
      <w:bCs/>
      <w:sz w:val="28"/>
      <w:szCs w:val="28"/>
    </w:rPr>
  </w:style>
  <w:style w:type="character" w:customStyle="1" w:styleId="Heading3Char">
    <w:name w:val="Heading 3 Char"/>
    <w:basedOn w:val="DefaultParagraphFont"/>
    <w:link w:val="Heading3"/>
    <w:uiPriority w:val="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locked/>
    <w:rsid w:val="004D3D4C"/>
    <w:rPr>
      <w:rFonts w:ascii="Arial" w:hAnsi="Arial" w:cs="Arial"/>
      <w:b/>
      <w:bCs/>
      <w:sz w:val="24"/>
      <w:szCs w:val="24"/>
      <w:lang w:val="sv-SE" w:eastAsia="en-US"/>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rsid w:val="002A13B9"/>
    <w:pPr>
      <w:spacing w:before="100" w:beforeAutospacing="1" w:after="100" w:afterAutospacing="1"/>
      <w:jc w:val="left"/>
    </w:pPr>
    <w:rPr>
      <w:rFonts w:cs="Times New Roman"/>
    </w:rPr>
  </w:style>
  <w:style w:type="paragraph" w:styleId="ListParagraph">
    <w:name w:val="List Paragraph"/>
    <w:basedOn w:val="Normal"/>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qFormat/>
    <w:rsid w:val="00616197"/>
    <w:rPr>
      <w:b/>
      <w:bCs/>
    </w:rPr>
  </w:style>
  <w:style w:type="paragraph" w:customStyle="1" w:styleId="Default">
    <w:name w:val="Default"/>
    <w:rsid w:val="00800DBC"/>
    <w:pPr>
      <w:autoSpaceDE w:val="0"/>
      <w:autoSpaceDN w:val="0"/>
      <w:adjustRightInd w:val="0"/>
    </w:pPr>
    <w:rPr>
      <w:rFonts w:ascii="Bookman Old Style" w:hAnsi="Bookman Old Style" w:cs="Bookman Old Style"/>
      <w:color w:val="000000"/>
      <w:sz w:val="24"/>
      <w:szCs w:val="24"/>
      <w:lang w:val="en-US" w:eastAsia="en-US"/>
    </w:rPr>
  </w:style>
  <w:style w:type="character" w:customStyle="1" w:styleId="Hyperlink0">
    <w:name w:val="Hyperlink.0"/>
    <w:rsid w:val="00800DBC"/>
    <w:rPr>
      <w:strike w:val="0"/>
      <w:dstrike w:val="0"/>
      <w:color w:val="0000FF"/>
      <w:u w:val="none" w:color="0000FF"/>
      <w:effect w:val="none"/>
    </w:rPr>
  </w:style>
  <w:style w:type="character" w:customStyle="1" w:styleId="Hyperlink1">
    <w:name w:val="Hyperlink.1"/>
    <w:rsid w:val="00800DBC"/>
    <w:rPr>
      <w:strike w:val="0"/>
      <w:dstrike w:val="0"/>
      <w:color w:val="3C0A49"/>
      <w:u w:val="none" w:color="0000FF"/>
      <w:effect w:val="none"/>
    </w:rPr>
  </w:style>
  <w:style w:type="paragraph" w:customStyle="1" w:styleId="Body">
    <w:name w:val="Body"/>
    <w:rsid w:val="00800DBC"/>
    <w:pPr>
      <w:spacing w:after="200" w:line="276" w:lineRule="auto"/>
    </w:pPr>
    <w:rPr>
      <w:rFonts w:ascii="Calibri" w:eastAsia="Calibri" w:hAnsi="Calibri" w:cs="Calibri"/>
      <w:color w:val="000000"/>
      <w:sz w:val="22"/>
      <w:szCs w:val="22"/>
      <w:u w:color="000000"/>
      <w:lang w:val="en-US" w:eastAsia="en-US"/>
    </w:rPr>
  </w:style>
  <w:style w:type="numbering" w:customStyle="1" w:styleId="List1">
    <w:name w:val="List 1"/>
    <w:rsid w:val="00800DBC"/>
    <w:pPr>
      <w:numPr>
        <w:numId w:val="21"/>
      </w:numPr>
    </w:pPr>
  </w:style>
  <w:style w:type="numbering" w:customStyle="1" w:styleId="List21">
    <w:name w:val="List 21"/>
    <w:rsid w:val="00800DBC"/>
    <w:pPr>
      <w:numPr>
        <w:numId w:val="22"/>
      </w:numPr>
    </w:pPr>
  </w:style>
  <w:style w:type="character" w:customStyle="1" w:styleId="apple-converted-space">
    <w:name w:val="apple-converted-space"/>
    <w:rsid w:val="00800D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uiPriority="0"/>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269"/>
    <w:pPr>
      <w:jc w:val="both"/>
    </w:pPr>
    <w:rPr>
      <w:rFonts w:ascii="Arial" w:hAnsi="Arial" w:cs="Arial"/>
      <w:sz w:val="24"/>
      <w:szCs w:val="24"/>
      <w:lang w:val="en-US" w:eastAsia="en-US"/>
    </w:rPr>
  </w:style>
  <w:style w:type="paragraph" w:styleId="Heading1">
    <w:name w:val="heading 1"/>
    <w:basedOn w:val="Normal"/>
    <w:next w:val="Normal"/>
    <w:link w:val="Heading1Char"/>
    <w:uiPriority w:val="9"/>
    <w:qFormat/>
    <w:rsid w:val="00C25CFB"/>
    <w:pPr>
      <w:keepNext/>
      <w:jc w:val="center"/>
      <w:outlineLvl w:val="0"/>
    </w:pPr>
    <w:rPr>
      <w:b/>
      <w:bCs/>
      <w:kern w:val="32"/>
      <w:sz w:val="32"/>
      <w:szCs w:val="32"/>
    </w:rPr>
  </w:style>
  <w:style w:type="paragraph" w:styleId="Heading2">
    <w:name w:val="heading 2"/>
    <w:basedOn w:val="Normal"/>
    <w:next w:val="Normal"/>
    <w:link w:val="Heading2Char"/>
    <w:uiPriority w:val="9"/>
    <w:qFormat/>
    <w:rsid w:val="00C25CFB"/>
    <w:pPr>
      <w:keepNext/>
      <w:ind w:left="540" w:hanging="540"/>
      <w:outlineLvl w:val="1"/>
    </w:pPr>
    <w:rPr>
      <w:b/>
      <w:bCs/>
      <w:sz w:val="28"/>
      <w:szCs w:val="28"/>
    </w:rPr>
  </w:style>
  <w:style w:type="paragraph" w:styleId="Heading3">
    <w:name w:val="heading 3"/>
    <w:basedOn w:val="Normal"/>
    <w:next w:val="Normal"/>
    <w:link w:val="Heading3Char"/>
    <w:uiPriority w:val="9"/>
    <w:qFormat/>
    <w:rsid w:val="00C25CFB"/>
    <w:pPr>
      <w:keepNext/>
      <w:ind w:left="1440" w:hanging="1440"/>
      <w:outlineLvl w:val="2"/>
    </w:pPr>
    <w:rPr>
      <w:b/>
      <w:bCs/>
    </w:rPr>
  </w:style>
  <w:style w:type="paragraph" w:styleId="Heading4">
    <w:name w:val="heading 4"/>
    <w:basedOn w:val="Normal"/>
    <w:next w:val="Normal"/>
    <w:link w:val="Heading4Char"/>
    <w:uiPriority w:val="9"/>
    <w:qFormat/>
    <w:rsid w:val="00C25CFB"/>
    <w:pPr>
      <w:keepNext/>
      <w:outlineLvl w:val="3"/>
    </w:pPr>
  </w:style>
  <w:style w:type="paragraph" w:styleId="Heading5">
    <w:name w:val="heading 5"/>
    <w:basedOn w:val="Normal"/>
    <w:next w:val="Normal"/>
    <w:link w:val="Heading5Char"/>
    <w:uiPriority w:val="99"/>
    <w:qFormat/>
    <w:rsid w:val="00C25CFB"/>
    <w:pPr>
      <w:keepNext/>
      <w:jc w:val="center"/>
      <w:outlineLvl w:val="4"/>
    </w:pPr>
    <w:rPr>
      <w:b/>
      <w:bCs/>
      <w:i/>
      <w:iCs/>
    </w:rPr>
  </w:style>
  <w:style w:type="paragraph" w:styleId="Heading6">
    <w:name w:val="heading 6"/>
    <w:basedOn w:val="Normal"/>
    <w:next w:val="Normal"/>
    <w:link w:val="Heading6Char"/>
    <w:uiPriority w:val="99"/>
    <w:qFormat/>
    <w:rsid w:val="00C25CFB"/>
    <w:pPr>
      <w:keepNext/>
      <w:jc w:val="center"/>
      <w:outlineLvl w:val="5"/>
    </w:pPr>
    <w:rPr>
      <w:b/>
      <w:bCs/>
      <w:sz w:val="36"/>
      <w:szCs w:val="36"/>
    </w:rPr>
  </w:style>
  <w:style w:type="paragraph" w:styleId="Heading7">
    <w:name w:val="heading 7"/>
    <w:basedOn w:val="Normal"/>
    <w:next w:val="Normal"/>
    <w:link w:val="Heading7Char"/>
    <w:uiPriority w:val="99"/>
    <w:qFormat/>
    <w:rsid w:val="00C25CFB"/>
    <w:pPr>
      <w:keepNext/>
      <w:outlineLvl w:val="6"/>
    </w:pPr>
    <w:rPr>
      <w:b/>
      <w:bCs/>
      <w:color w:val="FF0000"/>
      <w:lang w:val="fr-FR"/>
    </w:rPr>
  </w:style>
  <w:style w:type="paragraph" w:styleId="Heading8">
    <w:name w:val="heading 8"/>
    <w:basedOn w:val="Normal"/>
    <w:next w:val="Normal"/>
    <w:link w:val="Heading8Char"/>
    <w:uiPriority w:val="99"/>
    <w:qFormat/>
    <w:rsid w:val="00C25CFB"/>
    <w:pPr>
      <w:keepNext/>
      <w:tabs>
        <w:tab w:val="left" w:pos="720"/>
      </w:tabs>
      <w:outlineLvl w:val="7"/>
    </w:pPr>
    <w:rPr>
      <w:b/>
      <w:bCs/>
    </w:rPr>
  </w:style>
  <w:style w:type="paragraph" w:styleId="Heading9">
    <w:name w:val="heading 9"/>
    <w:basedOn w:val="Normal"/>
    <w:next w:val="Normal"/>
    <w:link w:val="Heading9Char"/>
    <w:uiPriority w:val="99"/>
    <w:qFormat/>
    <w:rsid w:val="00C25CFB"/>
    <w:pPr>
      <w:keepNext/>
      <w:numPr>
        <w:ilvl w:val="1"/>
        <w:numId w:val="1"/>
      </w:numPr>
      <w:tabs>
        <w:tab w:val="clear" w:pos="1440"/>
      </w:tabs>
      <w:ind w:left="284" w:hanging="284"/>
      <w:outlineLvl w:val="8"/>
    </w:pPr>
    <w:rPr>
      <w:b/>
      <w:bCs/>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D3D4C"/>
    <w:rPr>
      <w:rFonts w:ascii="Cambria" w:hAnsi="Cambria" w:cs="Times New Roman"/>
      <w:b/>
      <w:bCs/>
      <w:kern w:val="32"/>
      <w:sz w:val="32"/>
      <w:szCs w:val="32"/>
    </w:rPr>
  </w:style>
  <w:style w:type="character" w:customStyle="1" w:styleId="Heading2Char">
    <w:name w:val="Heading 2 Char"/>
    <w:basedOn w:val="DefaultParagraphFont"/>
    <w:link w:val="Heading2"/>
    <w:uiPriority w:val="9"/>
    <w:locked/>
    <w:rsid w:val="00B93CF1"/>
    <w:rPr>
      <w:rFonts w:ascii="Arial" w:hAnsi="Arial" w:cs="Arial"/>
      <w:b/>
      <w:bCs/>
      <w:sz w:val="28"/>
      <w:szCs w:val="28"/>
    </w:rPr>
  </w:style>
  <w:style w:type="character" w:customStyle="1" w:styleId="Heading3Char">
    <w:name w:val="Heading 3 Char"/>
    <w:basedOn w:val="DefaultParagraphFont"/>
    <w:link w:val="Heading3"/>
    <w:uiPriority w:val="9"/>
    <w:semiHidden/>
    <w:locked/>
    <w:rsid w:val="004D3D4C"/>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4D3D4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4D3D4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4D3D4C"/>
    <w:rPr>
      <w:rFonts w:ascii="Calibri" w:hAnsi="Calibri" w:cs="Times New Roman"/>
      <w:b/>
      <w:bCs/>
    </w:rPr>
  </w:style>
  <w:style w:type="character" w:customStyle="1" w:styleId="Heading7Char">
    <w:name w:val="Heading 7 Char"/>
    <w:basedOn w:val="DefaultParagraphFont"/>
    <w:link w:val="Heading7"/>
    <w:uiPriority w:val="99"/>
    <w:semiHidden/>
    <w:locked/>
    <w:rsid w:val="004D3D4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4D3D4C"/>
    <w:rPr>
      <w:rFonts w:ascii="Calibri" w:hAnsi="Calibri" w:cs="Times New Roman"/>
      <w:i/>
      <w:iCs/>
      <w:sz w:val="24"/>
      <w:szCs w:val="24"/>
    </w:rPr>
  </w:style>
  <w:style w:type="character" w:customStyle="1" w:styleId="Heading9Char">
    <w:name w:val="Heading 9 Char"/>
    <w:basedOn w:val="DefaultParagraphFont"/>
    <w:link w:val="Heading9"/>
    <w:uiPriority w:val="99"/>
    <w:locked/>
    <w:rsid w:val="004D3D4C"/>
    <w:rPr>
      <w:rFonts w:ascii="Arial" w:hAnsi="Arial" w:cs="Arial"/>
      <w:b/>
      <w:bCs/>
      <w:sz w:val="24"/>
      <w:szCs w:val="24"/>
      <w:lang w:val="sv-SE" w:eastAsia="en-US"/>
    </w:rPr>
  </w:style>
  <w:style w:type="paragraph" w:styleId="BodyTextIndent3">
    <w:name w:val="Body Text Indent 3"/>
    <w:basedOn w:val="Normal"/>
    <w:link w:val="BodyTextIndent3Char"/>
    <w:uiPriority w:val="99"/>
    <w:rsid w:val="00C25CFB"/>
    <w:pPr>
      <w:spacing w:line="360" w:lineRule="auto"/>
      <w:ind w:left="360"/>
    </w:pPr>
  </w:style>
  <w:style w:type="character" w:customStyle="1" w:styleId="BodyTextIndent3Char">
    <w:name w:val="Body Text Indent 3 Char"/>
    <w:basedOn w:val="DefaultParagraphFont"/>
    <w:link w:val="BodyTextIndent3"/>
    <w:uiPriority w:val="99"/>
    <w:semiHidden/>
    <w:locked/>
    <w:rsid w:val="004D3D4C"/>
    <w:rPr>
      <w:rFonts w:ascii="Arial" w:hAnsi="Arial" w:cs="Arial"/>
      <w:sz w:val="16"/>
      <w:szCs w:val="16"/>
    </w:rPr>
  </w:style>
  <w:style w:type="paragraph" w:styleId="Footer">
    <w:name w:val="footer"/>
    <w:basedOn w:val="Normal"/>
    <w:link w:val="FooterChar"/>
    <w:uiPriority w:val="99"/>
    <w:rsid w:val="00C25CFB"/>
    <w:pPr>
      <w:pBdr>
        <w:top w:val="thinThickMediumGap" w:sz="18" w:space="1" w:color="auto"/>
      </w:pBdr>
      <w:tabs>
        <w:tab w:val="center" w:pos="4320"/>
        <w:tab w:val="right" w:pos="8640"/>
      </w:tabs>
      <w:ind w:right="360"/>
    </w:pPr>
    <w:rPr>
      <w:sz w:val="18"/>
      <w:szCs w:val="18"/>
    </w:rPr>
  </w:style>
  <w:style w:type="character" w:customStyle="1" w:styleId="FooterChar">
    <w:name w:val="Footer Char"/>
    <w:basedOn w:val="DefaultParagraphFont"/>
    <w:link w:val="Footer"/>
    <w:uiPriority w:val="99"/>
    <w:locked/>
    <w:rsid w:val="00A06D49"/>
    <w:rPr>
      <w:rFonts w:ascii="Arial" w:hAnsi="Arial" w:cs="Arial"/>
      <w:sz w:val="18"/>
      <w:szCs w:val="18"/>
    </w:rPr>
  </w:style>
  <w:style w:type="character" w:styleId="PageNumber">
    <w:name w:val="page number"/>
    <w:basedOn w:val="DefaultParagraphFont"/>
    <w:uiPriority w:val="99"/>
    <w:rsid w:val="00C25CFB"/>
    <w:rPr>
      <w:rFonts w:cs="Times New Roman"/>
    </w:rPr>
  </w:style>
  <w:style w:type="paragraph" w:styleId="Header">
    <w:name w:val="header"/>
    <w:basedOn w:val="Normal"/>
    <w:link w:val="HeaderChar"/>
    <w:uiPriority w:val="99"/>
    <w:rsid w:val="00C25CFB"/>
    <w:pPr>
      <w:tabs>
        <w:tab w:val="center" w:pos="4320"/>
        <w:tab w:val="right" w:pos="8640"/>
      </w:tabs>
    </w:pPr>
    <w:rPr>
      <w:i/>
      <w:iCs/>
      <w:sz w:val="18"/>
      <w:szCs w:val="18"/>
      <w:u w:val="single"/>
    </w:rPr>
  </w:style>
  <w:style w:type="character" w:customStyle="1" w:styleId="HeaderChar">
    <w:name w:val="Header Char"/>
    <w:basedOn w:val="DefaultParagraphFont"/>
    <w:link w:val="Header"/>
    <w:uiPriority w:val="99"/>
    <w:locked/>
    <w:rsid w:val="004D3D4C"/>
    <w:rPr>
      <w:rFonts w:ascii="Arial" w:hAnsi="Arial" w:cs="Arial"/>
      <w:sz w:val="24"/>
      <w:szCs w:val="24"/>
    </w:rPr>
  </w:style>
  <w:style w:type="paragraph" w:styleId="BodyText3">
    <w:name w:val="Body Text 3"/>
    <w:basedOn w:val="Normal"/>
    <w:link w:val="BodyText3Char"/>
    <w:uiPriority w:val="99"/>
    <w:rsid w:val="00C25CFB"/>
    <w:rPr>
      <w:color w:val="0000FF"/>
    </w:rPr>
  </w:style>
  <w:style w:type="character" w:customStyle="1" w:styleId="BodyText3Char">
    <w:name w:val="Body Text 3 Char"/>
    <w:basedOn w:val="DefaultParagraphFont"/>
    <w:link w:val="BodyText3"/>
    <w:uiPriority w:val="99"/>
    <w:semiHidden/>
    <w:locked/>
    <w:rsid w:val="004D3D4C"/>
    <w:rPr>
      <w:rFonts w:ascii="Arial" w:hAnsi="Arial" w:cs="Arial"/>
      <w:sz w:val="16"/>
      <w:szCs w:val="16"/>
    </w:rPr>
  </w:style>
  <w:style w:type="paragraph" w:styleId="BodyTextIndent2">
    <w:name w:val="Body Text Indent 2"/>
    <w:basedOn w:val="Normal"/>
    <w:link w:val="BodyTextIndent2Char"/>
    <w:uiPriority w:val="99"/>
    <w:rsid w:val="00C25CFB"/>
    <w:pPr>
      <w:ind w:left="360"/>
    </w:pPr>
  </w:style>
  <w:style w:type="character" w:customStyle="1" w:styleId="BodyTextIndent2Char">
    <w:name w:val="Body Text Indent 2 Char"/>
    <w:basedOn w:val="DefaultParagraphFont"/>
    <w:link w:val="BodyTextIndent2"/>
    <w:uiPriority w:val="99"/>
    <w:semiHidden/>
    <w:locked/>
    <w:rsid w:val="004D3D4C"/>
    <w:rPr>
      <w:rFonts w:ascii="Arial" w:hAnsi="Arial" w:cs="Arial"/>
      <w:sz w:val="24"/>
      <w:szCs w:val="24"/>
    </w:rPr>
  </w:style>
  <w:style w:type="paragraph" w:styleId="BodyTextIndent">
    <w:name w:val="Body Text Indent"/>
    <w:basedOn w:val="Normal"/>
    <w:link w:val="BodyTextIndentChar"/>
    <w:uiPriority w:val="99"/>
    <w:rsid w:val="00C25CFB"/>
    <w:pPr>
      <w:autoSpaceDE w:val="0"/>
      <w:autoSpaceDN w:val="0"/>
      <w:adjustRightInd w:val="0"/>
    </w:pPr>
    <w:rPr>
      <w:b/>
      <w:bCs/>
      <w:sz w:val="40"/>
      <w:szCs w:val="40"/>
      <w:lang w:val="en-GB"/>
    </w:rPr>
  </w:style>
  <w:style w:type="character" w:customStyle="1" w:styleId="BodyTextIndentChar">
    <w:name w:val="Body Text Indent Char"/>
    <w:basedOn w:val="DefaultParagraphFont"/>
    <w:link w:val="BodyTextIndent"/>
    <w:uiPriority w:val="99"/>
    <w:semiHidden/>
    <w:locked/>
    <w:rsid w:val="004D3D4C"/>
    <w:rPr>
      <w:rFonts w:ascii="Arial" w:hAnsi="Arial" w:cs="Arial"/>
      <w:sz w:val="24"/>
      <w:szCs w:val="24"/>
    </w:rPr>
  </w:style>
  <w:style w:type="paragraph" w:styleId="BodyText2">
    <w:name w:val="Body Text 2"/>
    <w:basedOn w:val="Normal"/>
    <w:link w:val="BodyText2Char"/>
    <w:uiPriority w:val="99"/>
    <w:rsid w:val="00C25CFB"/>
    <w:pPr>
      <w:spacing w:after="120" w:line="480" w:lineRule="auto"/>
    </w:pPr>
  </w:style>
  <w:style w:type="character" w:customStyle="1" w:styleId="BodyText2Char">
    <w:name w:val="Body Text 2 Char"/>
    <w:basedOn w:val="DefaultParagraphFont"/>
    <w:link w:val="BodyText2"/>
    <w:uiPriority w:val="99"/>
    <w:semiHidden/>
    <w:locked/>
    <w:rsid w:val="004D3D4C"/>
    <w:rPr>
      <w:rFonts w:ascii="Arial" w:hAnsi="Arial" w:cs="Arial"/>
      <w:sz w:val="24"/>
      <w:szCs w:val="24"/>
    </w:rPr>
  </w:style>
  <w:style w:type="paragraph" w:styleId="FootnoteText">
    <w:name w:val="footnote text"/>
    <w:basedOn w:val="Normal"/>
    <w:link w:val="FootnoteTextChar"/>
    <w:uiPriority w:val="99"/>
    <w:semiHidden/>
    <w:rsid w:val="00C25CFB"/>
    <w:pPr>
      <w:overflowPunct w:val="0"/>
      <w:autoSpaceDE w:val="0"/>
      <w:autoSpaceDN w:val="0"/>
      <w:adjustRightInd w:val="0"/>
      <w:textAlignment w:val="baseline"/>
    </w:pPr>
    <w:rPr>
      <w:sz w:val="20"/>
      <w:szCs w:val="20"/>
      <w:lang w:val="en-GB"/>
    </w:rPr>
  </w:style>
  <w:style w:type="character" w:customStyle="1" w:styleId="FootnoteTextChar">
    <w:name w:val="Footnote Text Char"/>
    <w:basedOn w:val="DefaultParagraphFont"/>
    <w:link w:val="FootnoteText"/>
    <w:uiPriority w:val="99"/>
    <w:semiHidden/>
    <w:locked/>
    <w:rsid w:val="004D3D4C"/>
    <w:rPr>
      <w:rFonts w:ascii="Arial" w:hAnsi="Arial" w:cs="Arial"/>
      <w:sz w:val="20"/>
      <w:szCs w:val="20"/>
    </w:rPr>
  </w:style>
  <w:style w:type="character" w:styleId="Hyperlink">
    <w:name w:val="Hyperlink"/>
    <w:basedOn w:val="DefaultParagraphFont"/>
    <w:uiPriority w:val="99"/>
    <w:rsid w:val="00C25CFB"/>
    <w:rPr>
      <w:rFonts w:cs="Times New Roman"/>
      <w:color w:val="0000FF"/>
      <w:u w:val="single"/>
    </w:rPr>
  </w:style>
  <w:style w:type="paragraph" w:styleId="BodyText">
    <w:name w:val="Body Text"/>
    <w:basedOn w:val="Normal"/>
    <w:link w:val="BodyTextChar"/>
    <w:uiPriority w:val="99"/>
    <w:rsid w:val="00C25CFB"/>
  </w:style>
  <w:style w:type="character" w:customStyle="1" w:styleId="BodyTextChar">
    <w:name w:val="Body Text Char"/>
    <w:basedOn w:val="DefaultParagraphFont"/>
    <w:link w:val="BodyText"/>
    <w:uiPriority w:val="99"/>
    <w:semiHidden/>
    <w:locked/>
    <w:rsid w:val="004D3D4C"/>
    <w:rPr>
      <w:rFonts w:ascii="Arial" w:hAnsi="Arial" w:cs="Arial"/>
      <w:sz w:val="24"/>
      <w:szCs w:val="24"/>
    </w:rPr>
  </w:style>
  <w:style w:type="paragraph" w:customStyle="1" w:styleId="ArialNarrow">
    <w:name w:val="ArialNarrow"/>
    <w:basedOn w:val="Normal"/>
    <w:uiPriority w:val="99"/>
    <w:rsid w:val="00C25CFB"/>
    <w:rPr>
      <w:rFonts w:ascii="Arial Narrow" w:hAnsi="Arial Narrow" w:cs="Arial Narrow"/>
      <w:color w:val="000000"/>
      <w:sz w:val="22"/>
      <w:szCs w:val="22"/>
    </w:rPr>
  </w:style>
  <w:style w:type="paragraph" w:styleId="TOC1">
    <w:name w:val="toc 1"/>
    <w:basedOn w:val="Normal"/>
    <w:next w:val="Normal"/>
    <w:autoRedefine/>
    <w:uiPriority w:val="99"/>
    <w:semiHidden/>
    <w:rsid w:val="0097087A"/>
    <w:pPr>
      <w:tabs>
        <w:tab w:val="right" w:leader="underscore" w:pos="9019"/>
      </w:tabs>
      <w:spacing w:before="120"/>
      <w:ind w:left="255" w:hanging="227"/>
      <w:jc w:val="center"/>
    </w:pPr>
    <w:rPr>
      <w:b/>
      <w:bCs/>
      <w:iCs/>
      <w:caps/>
      <w:noProof/>
      <w:color w:val="000000"/>
      <w:sz w:val="22"/>
      <w:szCs w:val="22"/>
    </w:rPr>
  </w:style>
  <w:style w:type="paragraph" w:styleId="TOC2">
    <w:name w:val="toc 2"/>
    <w:basedOn w:val="Normal"/>
    <w:next w:val="Normal"/>
    <w:autoRedefine/>
    <w:uiPriority w:val="99"/>
    <w:semiHidden/>
    <w:rsid w:val="00623808"/>
    <w:pPr>
      <w:tabs>
        <w:tab w:val="right" w:leader="underscore" w:pos="9019"/>
      </w:tabs>
      <w:spacing w:before="120"/>
    </w:pPr>
    <w:rPr>
      <w:b/>
      <w:bCs/>
      <w:iCs/>
      <w:noProof/>
      <w:sz w:val="22"/>
      <w:szCs w:val="22"/>
    </w:rPr>
  </w:style>
  <w:style w:type="paragraph" w:styleId="TOC3">
    <w:name w:val="toc 3"/>
    <w:basedOn w:val="Normal"/>
    <w:next w:val="Normal"/>
    <w:autoRedefine/>
    <w:uiPriority w:val="99"/>
    <w:semiHidden/>
    <w:rsid w:val="00C25CFB"/>
    <w:pPr>
      <w:ind w:left="480"/>
    </w:pPr>
  </w:style>
  <w:style w:type="paragraph" w:styleId="TOC4">
    <w:name w:val="toc 4"/>
    <w:basedOn w:val="Normal"/>
    <w:next w:val="Normal"/>
    <w:autoRedefine/>
    <w:uiPriority w:val="99"/>
    <w:semiHidden/>
    <w:rsid w:val="00C25CFB"/>
    <w:pPr>
      <w:ind w:left="720"/>
    </w:pPr>
  </w:style>
  <w:style w:type="paragraph" w:styleId="TOC5">
    <w:name w:val="toc 5"/>
    <w:basedOn w:val="Normal"/>
    <w:next w:val="Normal"/>
    <w:autoRedefine/>
    <w:uiPriority w:val="99"/>
    <w:semiHidden/>
    <w:rsid w:val="00C25CFB"/>
    <w:pPr>
      <w:ind w:left="960"/>
    </w:pPr>
  </w:style>
  <w:style w:type="paragraph" w:styleId="TOC6">
    <w:name w:val="toc 6"/>
    <w:basedOn w:val="Normal"/>
    <w:next w:val="Normal"/>
    <w:autoRedefine/>
    <w:uiPriority w:val="99"/>
    <w:semiHidden/>
    <w:rsid w:val="00C25CFB"/>
    <w:pPr>
      <w:ind w:left="1200"/>
    </w:pPr>
  </w:style>
  <w:style w:type="paragraph" w:styleId="TOC7">
    <w:name w:val="toc 7"/>
    <w:basedOn w:val="Normal"/>
    <w:next w:val="Normal"/>
    <w:autoRedefine/>
    <w:uiPriority w:val="99"/>
    <w:semiHidden/>
    <w:rsid w:val="00C25CFB"/>
    <w:pPr>
      <w:ind w:left="1440"/>
    </w:pPr>
  </w:style>
  <w:style w:type="paragraph" w:styleId="TOC8">
    <w:name w:val="toc 8"/>
    <w:basedOn w:val="Normal"/>
    <w:next w:val="Normal"/>
    <w:autoRedefine/>
    <w:uiPriority w:val="99"/>
    <w:semiHidden/>
    <w:rsid w:val="00C25CFB"/>
    <w:pPr>
      <w:ind w:left="1680"/>
    </w:pPr>
  </w:style>
  <w:style w:type="paragraph" w:styleId="TOC9">
    <w:name w:val="toc 9"/>
    <w:basedOn w:val="Normal"/>
    <w:next w:val="Normal"/>
    <w:autoRedefine/>
    <w:uiPriority w:val="99"/>
    <w:semiHidden/>
    <w:rsid w:val="00C25CFB"/>
    <w:pPr>
      <w:ind w:left="1920"/>
    </w:pPr>
  </w:style>
  <w:style w:type="paragraph" w:styleId="NormalWeb">
    <w:name w:val="Normal (Web)"/>
    <w:basedOn w:val="Normal"/>
    <w:rsid w:val="002A13B9"/>
    <w:pPr>
      <w:spacing w:before="100" w:beforeAutospacing="1" w:after="100" w:afterAutospacing="1"/>
      <w:jc w:val="left"/>
    </w:pPr>
    <w:rPr>
      <w:rFonts w:cs="Times New Roman"/>
    </w:rPr>
  </w:style>
  <w:style w:type="paragraph" w:styleId="ListParagraph">
    <w:name w:val="List Paragraph"/>
    <w:basedOn w:val="Normal"/>
    <w:qFormat/>
    <w:rsid w:val="002A13B9"/>
    <w:pPr>
      <w:ind w:left="720"/>
      <w:jc w:val="left"/>
    </w:pPr>
    <w:rPr>
      <w:rFonts w:cs="Times New Roman"/>
    </w:rPr>
  </w:style>
  <w:style w:type="paragraph" w:styleId="BalloonText">
    <w:name w:val="Balloon Text"/>
    <w:basedOn w:val="Normal"/>
    <w:link w:val="BalloonTextChar"/>
    <w:uiPriority w:val="99"/>
    <w:semiHidden/>
    <w:rsid w:val="00A06D49"/>
    <w:rPr>
      <w:rFonts w:ascii="Tahoma" w:hAnsi="Tahoma" w:cs="Tahoma"/>
      <w:sz w:val="16"/>
      <w:szCs w:val="16"/>
    </w:rPr>
  </w:style>
  <w:style w:type="character" w:customStyle="1" w:styleId="BalloonTextChar">
    <w:name w:val="Balloon Text Char"/>
    <w:basedOn w:val="DefaultParagraphFont"/>
    <w:link w:val="BalloonText"/>
    <w:uiPriority w:val="99"/>
    <w:locked/>
    <w:rsid w:val="00A06D49"/>
    <w:rPr>
      <w:rFonts w:ascii="Tahoma" w:hAnsi="Tahoma" w:cs="Tahoma"/>
      <w:sz w:val="16"/>
      <w:szCs w:val="16"/>
    </w:rPr>
  </w:style>
  <w:style w:type="character" w:styleId="CommentReference">
    <w:name w:val="annotation reference"/>
    <w:basedOn w:val="DefaultParagraphFont"/>
    <w:uiPriority w:val="99"/>
    <w:semiHidden/>
    <w:rsid w:val="00CA10A6"/>
    <w:rPr>
      <w:rFonts w:cs="Times New Roman"/>
      <w:sz w:val="16"/>
      <w:szCs w:val="16"/>
    </w:rPr>
  </w:style>
  <w:style w:type="paragraph" w:styleId="CommentText">
    <w:name w:val="annotation text"/>
    <w:basedOn w:val="Normal"/>
    <w:link w:val="CommentTextChar"/>
    <w:uiPriority w:val="99"/>
    <w:semiHidden/>
    <w:rsid w:val="00CA10A6"/>
    <w:rPr>
      <w:sz w:val="20"/>
      <w:szCs w:val="20"/>
    </w:rPr>
  </w:style>
  <w:style w:type="character" w:customStyle="1" w:styleId="CommentTextChar">
    <w:name w:val="Comment Text Char"/>
    <w:basedOn w:val="DefaultParagraphFont"/>
    <w:link w:val="CommentText"/>
    <w:uiPriority w:val="99"/>
    <w:locked/>
    <w:rsid w:val="00CA10A6"/>
    <w:rPr>
      <w:rFonts w:ascii="Arial" w:hAnsi="Arial" w:cs="Arial"/>
    </w:rPr>
  </w:style>
  <w:style w:type="paragraph" w:styleId="CommentSubject">
    <w:name w:val="annotation subject"/>
    <w:basedOn w:val="CommentText"/>
    <w:next w:val="CommentText"/>
    <w:link w:val="CommentSubjectChar"/>
    <w:uiPriority w:val="99"/>
    <w:semiHidden/>
    <w:rsid w:val="00CA10A6"/>
    <w:rPr>
      <w:b/>
      <w:bCs/>
    </w:rPr>
  </w:style>
  <w:style w:type="character" w:customStyle="1" w:styleId="CommentSubjectChar">
    <w:name w:val="Comment Subject Char"/>
    <w:basedOn w:val="CommentTextChar"/>
    <w:link w:val="CommentSubject"/>
    <w:uiPriority w:val="99"/>
    <w:locked/>
    <w:rsid w:val="00CA10A6"/>
    <w:rPr>
      <w:rFonts w:ascii="Arial" w:hAnsi="Arial" w:cs="Arial"/>
      <w:b/>
      <w:bCs/>
    </w:rPr>
  </w:style>
  <w:style w:type="paragraph" w:styleId="Revision">
    <w:name w:val="Revision"/>
    <w:hidden/>
    <w:uiPriority w:val="99"/>
    <w:semiHidden/>
    <w:rsid w:val="00EC12E8"/>
    <w:rPr>
      <w:rFonts w:ascii="Arial" w:hAnsi="Arial" w:cs="Arial"/>
      <w:sz w:val="24"/>
      <w:szCs w:val="24"/>
      <w:lang w:val="en-US" w:eastAsia="en-US"/>
    </w:rPr>
  </w:style>
  <w:style w:type="paragraph" w:styleId="Title">
    <w:name w:val="Title"/>
    <w:basedOn w:val="Normal"/>
    <w:link w:val="TitleChar"/>
    <w:qFormat/>
    <w:rsid w:val="001359C6"/>
    <w:pPr>
      <w:jc w:val="center"/>
    </w:pPr>
    <w:rPr>
      <w:b/>
      <w:bCs/>
      <w:sz w:val="26"/>
      <w:szCs w:val="26"/>
      <w:lang w:val="fr-FR"/>
    </w:rPr>
  </w:style>
  <w:style w:type="character" w:customStyle="1" w:styleId="TitleChar">
    <w:name w:val="Title Char"/>
    <w:basedOn w:val="DefaultParagraphFont"/>
    <w:link w:val="Title"/>
    <w:rsid w:val="001359C6"/>
    <w:rPr>
      <w:rFonts w:ascii="Arial" w:hAnsi="Arial" w:cs="Arial"/>
      <w:b/>
      <w:bCs/>
      <w:sz w:val="26"/>
      <w:szCs w:val="26"/>
      <w:lang w:val="fr-FR" w:eastAsia="en-US"/>
    </w:rPr>
  </w:style>
  <w:style w:type="table" w:styleId="TableGrid">
    <w:name w:val="Table Grid"/>
    <w:basedOn w:val="TableNormal"/>
    <w:rsid w:val="001359C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qFormat/>
    <w:rsid w:val="00616197"/>
    <w:rPr>
      <w:b/>
      <w:bCs/>
    </w:rPr>
  </w:style>
  <w:style w:type="paragraph" w:customStyle="1" w:styleId="Default">
    <w:name w:val="Default"/>
    <w:rsid w:val="00800DBC"/>
    <w:pPr>
      <w:autoSpaceDE w:val="0"/>
      <w:autoSpaceDN w:val="0"/>
      <w:adjustRightInd w:val="0"/>
    </w:pPr>
    <w:rPr>
      <w:rFonts w:ascii="Bookman Old Style" w:hAnsi="Bookman Old Style" w:cs="Bookman Old Style"/>
      <w:color w:val="000000"/>
      <w:sz w:val="24"/>
      <w:szCs w:val="24"/>
      <w:lang w:val="en-US" w:eastAsia="en-US"/>
    </w:rPr>
  </w:style>
  <w:style w:type="character" w:customStyle="1" w:styleId="Hyperlink0">
    <w:name w:val="Hyperlink.0"/>
    <w:rsid w:val="00800DBC"/>
    <w:rPr>
      <w:strike w:val="0"/>
      <w:dstrike w:val="0"/>
      <w:color w:val="0000FF"/>
      <w:u w:val="none" w:color="0000FF"/>
      <w:effect w:val="none"/>
    </w:rPr>
  </w:style>
  <w:style w:type="character" w:customStyle="1" w:styleId="Hyperlink1">
    <w:name w:val="Hyperlink.1"/>
    <w:rsid w:val="00800DBC"/>
    <w:rPr>
      <w:strike w:val="0"/>
      <w:dstrike w:val="0"/>
      <w:color w:val="3C0A49"/>
      <w:u w:val="none" w:color="0000FF"/>
      <w:effect w:val="none"/>
    </w:rPr>
  </w:style>
  <w:style w:type="paragraph" w:customStyle="1" w:styleId="Body">
    <w:name w:val="Body"/>
    <w:rsid w:val="00800DBC"/>
    <w:pPr>
      <w:spacing w:after="200" w:line="276" w:lineRule="auto"/>
    </w:pPr>
    <w:rPr>
      <w:rFonts w:ascii="Calibri" w:eastAsia="Calibri" w:hAnsi="Calibri" w:cs="Calibri"/>
      <w:color w:val="000000"/>
      <w:sz w:val="22"/>
      <w:szCs w:val="22"/>
      <w:u w:color="000000"/>
      <w:lang w:val="en-US" w:eastAsia="en-US"/>
    </w:rPr>
  </w:style>
  <w:style w:type="numbering" w:customStyle="1" w:styleId="List1">
    <w:name w:val="List 1"/>
    <w:rsid w:val="00800DBC"/>
    <w:pPr>
      <w:numPr>
        <w:numId w:val="21"/>
      </w:numPr>
    </w:pPr>
  </w:style>
  <w:style w:type="numbering" w:customStyle="1" w:styleId="List21">
    <w:name w:val="List 21"/>
    <w:rsid w:val="00800DBC"/>
    <w:pPr>
      <w:numPr>
        <w:numId w:val="22"/>
      </w:numPr>
    </w:pPr>
  </w:style>
  <w:style w:type="character" w:customStyle="1" w:styleId="apple-converted-space">
    <w:name w:val="apple-converted-space"/>
    <w:rsid w:val="00800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17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J.H.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J.H.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5E74E-3B1B-4627-A8AE-B9D0109BB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11017</Words>
  <Characters>62799</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AKREDITASI</vt:lpstr>
    </vt:vector>
  </TitlesOfParts>
  <Company>-</Company>
  <LinksUpToDate>false</LinksUpToDate>
  <CharactersWithSpaces>73669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AKREDITASI</dc:title>
  <dc:creator>user</dc:creator>
  <cp:lastModifiedBy>LAM012A</cp:lastModifiedBy>
  <cp:revision>7</cp:revision>
  <cp:lastPrinted>2013-01-30T06:56:00Z</cp:lastPrinted>
  <dcterms:created xsi:type="dcterms:W3CDTF">2016-06-20T06:45:00Z</dcterms:created>
  <dcterms:modified xsi:type="dcterms:W3CDTF">2017-04-03T03:17:00Z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-69705374</vt:i4>
  </property>
  <property fmtid="{D5CDD505-2E9C-101B-9397-08002B2CF9AE}" pid="3" name="_EmailSubject">
    <vt:lpwstr>Buku01</vt:lpwstr>
  </property>
  <property fmtid="{D5CDD505-2E9C-101B-9397-08002B2CF9AE}" pid="4" name="_AuthorEmail">
    <vt:lpwstr>rahardjo.adam@ugm.ac.id</vt:lpwstr>
  </property>
  <property fmtid="{D5CDD505-2E9C-101B-9397-08002B2CF9AE}" pid="5" name="_AuthorEmailDisplayName">
    <vt:lpwstr>adam pamudji rahardjo</vt:lpwstr>
  </property>
  <property fmtid="{D5CDD505-2E9C-101B-9397-08002B2CF9AE}" pid="6" name="_ReviewingToolsShownOnce">
    <vt:lpwstr/>
  </property>
</Properties>
</file>