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445377" w14:textId="77777777" w:rsidR="00A073AA" w:rsidRPr="008C09FD" w:rsidRDefault="005F69F0" w:rsidP="005B6769">
      <w:pPr>
        <w:rPr>
          <w:sz w:val="44"/>
          <w:szCs w:val="44"/>
        </w:rPr>
      </w:pPr>
      <w:ins w:id="0" w:author="LAM014" w:date="2016-06-16T14:07:00Z">
        <w:r>
          <w:rPr>
            <w:noProof/>
          </w:rPr>
          <mc:AlternateContent>
            <mc:Choice Requires="wpg">
              <w:drawing>
                <wp:anchor distT="0" distB="0" distL="114300" distR="114300" simplePos="0" relativeHeight="251663360" behindDoc="0" locked="0" layoutInCell="1" allowOverlap="1" wp14:anchorId="5A92B9FE" wp14:editId="49F639C9">
                  <wp:simplePos x="0" y="0"/>
                  <wp:positionH relativeFrom="column">
                    <wp:posOffset>1998980</wp:posOffset>
                  </wp:positionH>
                  <wp:positionV relativeFrom="paragraph">
                    <wp:posOffset>184785</wp:posOffset>
                  </wp:positionV>
                  <wp:extent cx="1705610" cy="1334770"/>
                  <wp:effectExtent l="0" t="0" r="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7"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3AD255DB" w14:textId="77777777" w:rsidR="00DA18BD" w:rsidRPr="008B1339" w:rsidRDefault="00DA18BD" w:rsidP="00E84E8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8"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A92B9FE" id="Group 4" o:spid="_x0000_s1026" style="position:absolute;left:0;text-align:left;margin-left:157.4pt;margin-top:14.55pt;width:134.3pt;height:105.1pt;z-index:25166336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wnDrSo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x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LCcOtKgEAAAxDQAADgAAAAAAAAAAAAAAAAA8AgAAZHJzL2Uy&#10;b0RvYy54bWxQSwECLQAUAAYACAAAACEAWGCzG7oAAAAiAQAAGQAAAAAAAAAAAAAAAAAQBwAAZHJz&#10;L19yZWxzL2Uyb0RvYy54bWwucmVsc1BLAQItABQABgAIAAAAIQCWSRby4QAAAAoBAAAPAAAAAAAA&#10;AAAAAAAAAAE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hW9MQA&#10;AADaAAAADwAAAGRycy9kb3ducmV2LnhtbESP0WoCMRRE3wv+Q7iCbzWrYC2rUUSx9qGUrvoBl811&#10;s7i5WZLUXf36plDo4zAzZ5jlureNuJEPtWMFk3EGgrh0uuZKwfm0f34FESKyxsYxKbhTgPVq8LTE&#10;XLuOC7odYyUShEOOCkyMbS5lKA1ZDGPXEifv4rzFmKSvpPbYJbht5DTLXqTFmtOCwZa2hsrr8dsq&#10;mJnio7scvvaF3Dweu883X+/Oc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oVvTEAAAA2gAAAA8AAAAAAAAAAAAAAAAAmAIAAGRycy9k&#10;b3ducmV2LnhtbFBLBQYAAAAABAAEAPUAAACJAwAAAAA=&#10;" filled="f" fillcolor="#9c0" stroked="f" strokecolor="white">
                    <v:textbox>
                      <w:txbxContent>
                        <w:p w14:paraId="3AD255DB" w14:textId="77777777" w:rsidR="00DA18BD" w:rsidRPr="008B1339" w:rsidRDefault="00DA18BD" w:rsidP="00E84E8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Ng/vfBAAAA2gAAAA8AAABkcnMvZG93bnJldi54bWxET01Lw0AQvQv+h2UEL2I3lRJC7LaIUCgi&#10;pU09eByyYxLMzqa70yb+e/dQ6PHxvpfryfXqQiF2ng3MZxko4trbjhsDX8fNcwEqCrLF3jMZ+KMI&#10;69X93RJL60c+0KWSRqUQjiUaaEWGUutYt+QwzvxAnLgfHxxKgqHRNuCYwl2vX7Is1w47Tg0tDvTe&#10;Uv1bnZ2B/DRl48d2sSvmm6dc9t+fUoXCmMeH6e0VlNAkN/HVvbUG0tZ0Jd0Avfo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Ng/vfBAAAA2gAAAA8AAAAAAAAAAAAAAAAAnwIA&#10;AGRycy9kb3ducmV2LnhtbFBLBQYAAAAABAAEAPcAAACNAwAAAAA=&#10;">
                    <v:imagedata r:id="rId9" o:title="download"/>
                  </v:shape>
                </v:group>
              </w:pict>
            </mc:Fallback>
          </mc:AlternateContent>
        </w:r>
      </w:ins>
    </w:p>
    <w:p w14:paraId="0342BDB9" w14:textId="77777777" w:rsidR="0081437B" w:rsidRPr="008C09FD" w:rsidDel="00E84E87" w:rsidRDefault="0081437B">
      <w:pPr>
        <w:jc w:val="center"/>
        <w:rPr>
          <w:del w:id="1" w:author="LAM014" w:date="2016-06-16T14:08:00Z"/>
          <w:sz w:val="40"/>
          <w:szCs w:val="40"/>
        </w:rPr>
      </w:pPr>
    </w:p>
    <w:p w14:paraId="32750C3E" w14:textId="77777777" w:rsidR="0081437B" w:rsidRPr="008C09FD" w:rsidRDefault="005F69F0">
      <w:pPr>
        <w:jc w:val="center"/>
        <w:rPr>
          <w:sz w:val="40"/>
          <w:szCs w:val="40"/>
        </w:rPr>
      </w:pPr>
      <w:del w:id="2" w:author="LAM014" w:date="2016-06-16T14:07:00Z">
        <w:r>
          <w:rPr>
            <w:noProof/>
          </w:rPr>
          <mc:AlternateContent>
            <mc:Choice Requires="wpg">
              <w:drawing>
                <wp:anchor distT="0" distB="0" distL="114300" distR="114300" simplePos="0" relativeHeight="251661312" behindDoc="0" locked="0" layoutInCell="1" allowOverlap="1" wp14:anchorId="0613BF2C" wp14:editId="3E99A4B8">
                  <wp:simplePos x="0" y="0"/>
                  <wp:positionH relativeFrom="column">
                    <wp:posOffset>4297045</wp:posOffset>
                  </wp:positionH>
                  <wp:positionV relativeFrom="paragraph">
                    <wp:posOffset>189865</wp:posOffset>
                  </wp:positionV>
                  <wp:extent cx="761365" cy="716280"/>
                  <wp:effectExtent l="0" t="0" r="19685" b="26670"/>
                  <wp:wrapNone/>
                  <wp:docPr id="2"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1365" cy="716280"/>
                            <a:chOff x="1310" y="735"/>
                            <a:chExt cx="3130" cy="2722"/>
                          </a:xfrm>
                        </wpg:grpSpPr>
                        <wps:wsp>
                          <wps:cNvPr id="3" name="Oval 52"/>
                          <wps:cNvSpPr>
                            <a:spLocks noChangeArrowheads="1"/>
                          </wps:cNvSpPr>
                          <wps:spPr bwMode="auto">
                            <a:xfrm>
                              <a:off x="1310" y="826"/>
                              <a:ext cx="3130" cy="2495"/>
                            </a:xfrm>
                            <a:prstGeom prst="ellipse">
                              <a:avLst/>
                            </a:prstGeom>
                            <a:solidFill>
                              <a:srgbClr val="0000CC"/>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ctr" anchorCtr="0" upright="1">
                            <a:noAutofit/>
                          </wps:bodyPr>
                        </wps:wsp>
                        <pic:pic xmlns:pic="http://schemas.openxmlformats.org/drawingml/2006/picture">
                          <pic:nvPicPr>
                            <pic:cNvPr id="4" name="Picture 53" descr="j030367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400" y="917"/>
                              <a:ext cx="2949" cy="2268"/>
                            </a:xfrm>
                            <a:prstGeom prst="rect">
                              <a:avLst/>
                            </a:prstGeom>
                            <a:noFill/>
                            <a:extLst>
                              <a:ext uri="{909E8E84-426E-40DD-AFC4-6F175D3DCCD1}">
                                <a14:hiddenFill xmlns:a14="http://schemas.microsoft.com/office/drawing/2010/main">
                                  <a:solidFill>
                                    <a:srgbClr val="CC3300"/>
                                  </a:solidFill>
                                </a14:hiddenFill>
                              </a:ext>
                            </a:extLst>
                          </pic:spPr>
                        </pic:pic>
                        <wps:wsp>
                          <wps:cNvPr id="5" name="Freeform 54"/>
                          <wps:cNvSpPr>
                            <a:spLocks/>
                          </wps:cNvSpPr>
                          <wps:spPr bwMode="auto">
                            <a:xfrm rot="418631">
                              <a:off x="2081" y="3026"/>
                              <a:ext cx="1950" cy="431"/>
                            </a:xfrm>
                            <a:custGeom>
                              <a:avLst/>
                              <a:gdLst>
                                <a:gd name="T0" fmla="*/ 45 w 2835"/>
                                <a:gd name="T1" fmla="*/ 318 h 703"/>
                                <a:gd name="T2" fmla="*/ 408 w 2835"/>
                                <a:gd name="T3" fmla="*/ 91 h 703"/>
                                <a:gd name="T4" fmla="*/ 907 w 2835"/>
                                <a:gd name="T5" fmla="*/ 0 h 703"/>
                                <a:gd name="T6" fmla="*/ 1406 w 2835"/>
                                <a:gd name="T7" fmla="*/ 91 h 703"/>
                                <a:gd name="T8" fmla="*/ 1951 w 2835"/>
                                <a:gd name="T9" fmla="*/ 318 h 703"/>
                                <a:gd name="T10" fmla="*/ 2313 w 2835"/>
                                <a:gd name="T11" fmla="*/ 363 h 703"/>
                                <a:gd name="T12" fmla="*/ 2767 w 2835"/>
                                <a:gd name="T13" fmla="*/ 91 h 703"/>
                                <a:gd name="T14" fmla="*/ 2722 w 2835"/>
                                <a:gd name="T15" fmla="*/ 227 h 703"/>
                                <a:gd name="T16" fmla="*/ 2359 w 2835"/>
                                <a:gd name="T17" fmla="*/ 635 h 703"/>
                                <a:gd name="T18" fmla="*/ 1860 w 2835"/>
                                <a:gd name="T19" fmla="*/ 635 h 703"/>
                                <a:gd name="T20" fmla="*/ 1225 w 2835"/>
                                <a:gd name="T21" fmla="*/ 318 h 703"/>
                                <a:gd name="T22" fmla="*/ 771 w 2835"/>
                                <a:gd name="T23" fmla="*/ 227 h 703"/>
                                <a:gd name="T24" fmla="*/ 363 w 2835"/>
                                <a:gd name="T25" fmla="*/ 227 h 703"/>
                                <a:gd name="T26" fmla="*/ 136 w 2835"/>
                                <a:gd name="T27" fmla="*/ 272 h 703"/>
                                <a:gd name="T28" fmla="*/ 45 w 2835"/>
                                <a:gd name="T29" fmla="*/ 318 h 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35" h="703">
                                  <a:moveTo>
                                    <a:pt x="45" y="318"/>
                                  </a:moveTo>
                                  <a:cubicBezTo>
                                    <a:pt x="90" y="288"/>
                                    <a:pt x="264" y="144"/>
                                    <a:pt x="408" y="91"/>
                                  </a:cubicBezTo>
                                  <a:cubicBezTo>
                                    <a:pt x="552" y="38"/>
                                    <a:pt x="741" y="0"/>
                                    <a:pt x="907" y="0"/>
                                  </a:cubicBezTo>
                                  <a:cubicBezTo>
                                    <a:pt x="1073" y="0"/>
                                    <a:pt x="1232" y="38"/>
                                    <a:pt x="1406" y="91"/>
                                  </a:cubicBezTo>
                                  <a:cubicBezTo>
                                    <a:pt x="1580" y="144"/>
                                    <a:pt x="1800" y="273"/>
                                    <a:pt x="1951" y="318"/>
                                  </a:cubicBezTo>
                                  <a:cubicBezTo>
                                    <a:pt x="2102" y="363"/>
                                    <a:pt x="2177" y="401"/>
                                    <a:pt x="2313" y="363"/>
                                  </a:cubicBezTo>
                                  <a:cubicBezTo>
                                    <a:pt x="2449" y="325"/>
                                    <a:pt x="2699" y="114"/>
                                    <a:pt x="2767" y="91"/>
                                  </a:cubicBezTo>
                                  <a:cubicBezTo>
                                    <a:pt x="2835" y="68"/>
                                    <a:pt x="2790" y="136"/>
                                    <a:pt x="2722" y="227"/>
                                  </a:cubicBezTo>
                                  <a:cubicBezTo>
                                    <a:pt x="2654" y="318"/>
                                    <a:pt x="2503" y="567"/>
                                    <a:pt x="2359" y="635"/>
                                  </a:cubicBezTo>
                                  <a:cubicBezTo>
                                    <a:pt x="2215" y="703"/>
                                    <a:pt x="2049" y="688"/>
                                    <a:pt x="1860" y="635"/>
                                  </a:cubicBezTo>
                                  <a:cubicBezTo>
                                    <a:pt x="1671" y="582"/>
                                    <a:pt x="1406" y="386"/>
                                    <a:pt x="1225" y="318"/>
                                  </a:cubicBezTo>
                                  <a:cubicBezTo>
                                    <a:pt x="1044" y="250"/>
                                    <a:pt x="915" y="242"/>
                                    <a:pt x="771" y="227"/>
                                  </a:cubicBezTo>
                                  <a:cubicBezTo>
                                    <a:pt x="627" y="212"/>
                                    <a:pt x="469" y="220"/>
                                    <a:pt x="363" y="227"/>
                                  </a:cubicBezTo>
                                  <a:cubicBezTo>
                                    <a:pt x="257" y="234"/>
                                    <a:pt x="189" y="249"/>
                                    <a:pt x="136" y="272"/>
                                  </a:cubicBezTo>
                                  <a:cubicBezTo>
                                    <a:pt x="83" y="295"/>
                                    <a:pt x="0" y="348"/>
                                    <a:pt x="45" y="318"/>
                                  </a:cubicBezTo>
                                  <a:close/>
                                </a:path>
                              </a:pathLst>
                            </a:custGeom>
                            <a:solidFill>
                              <a:srgbClr val="0000CC"/>
                            </a:solidFill>
                            <a:ln w="9525">
                              <a:solidFill>
                                <a:srgbClr val="0000CC"/>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t" anchorCtr="0" upright="1">
                            <a:noAutofit/>
                          </wps:bodyPr>
                        </wps:wsp>
                        <wps:wsp>
                          <wps:cNvPr id="6" name="Freeform 55"/>
                          <wps:cNvSpPr>
                            <a:spLocks/>
                          </wps:cNvSpPr>
                          <wps:spPr bwMode="auto">
                            <a:xfrm>
                              <a:off x="2308" y="735"/>
                              <a:ext cx="1361" cy="2268"/>
                            </a:xfrm>
                            <a:custGeom>
                              <a:avLst/>
                              <a:gdLst>
                                <a:gd name="T0" fmla="*/ 0 w 1224"/>
                                <a:gd name="T1" fmla="*/ 816 h 1678"/>
                                <a:gd name="T2" fmla="*/ 499 w 1224"/>
                                <a:gd name="T3" fmla="*/ 1315 h 1678"/>
                                <a:gd name="T4" fmla="*/ 1224 w 1224"/>
                                <a:gd name="T5" fmla="*/ 0 h 1678"/>
                                <a:gd name="T6" fmla="*/ 499 w 1224"/>
                                <a:gd name="T7" fmla="*/ 1678 h 1678"/>
                                <a:gd name="T8" fmla="*/ 0 w 1224"/>
                                <a:gd name="T9" fmla="*/ 816 h 1678"/>
                              </a:gdLst>
                              <a:ahLst/>
                              <a:cxnLst>
                                <a:cxn ang="0">
                                  <a:pos x="T0" y="T1"/>
                                </a:cxn>
                                <a:cxn ang="0">
                                  <a:pos x="T2" y="T3"/>
                                </a:cxn>
                                <a:cxn ang="0">
                                  <a:pos x="T4" y="T5"/>
                                </a:cxn>
                                <a:cxn ang="0">
                                  <a:pos x="T6" y="T7"/>
                                </a:cxn>
                                <a:cxn ang="0">
                                  <a:pos x="T8" y="T9"/>
                                </a:cxn>
                              </a:cxnLst>
                              <a:rect l="0" t="0" r="r" b="b"/>
                              <a:pathLst>
                                <a:path w="1224" h="1678">
                                  <a:moveTo>
                                    <a:pt x="0" y="816"/>
                                  </a:moveTo>
                                  <a:lnTo>
                                    <a:pt x="499" y="1315"/>
                                  </a:lnTo>
                                  <a:lnTo>
                                    <a:pt x="1224" y="0"/>
                                  </a:lnTo>
                                  <a:lnTo>
                                    <a:pt x="499" y="1678"/>
                                  </a:lnTo>
                                  <a:lnTo>
                                    <a:pt x="0" y="816"/>
                                  </a:lnTo>
                                  <a:close/>
                                </a:path>
                              </a:pathLst>
                            </a:custGeom>
                            <a:solidFill>
                              <a:srgbClr val="CC3300"/>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44313A" id="Group 51" o:spid="_x0000_s1026" style="position:absolute;margin-left:338.35pt;margin-top:14.95pt;width:59.95pt;height:56.4pt;z-index:251661312"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hZl40iCQAA0C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">
                  <v:oval id="Oval 52" o:spid="_x0000_s1027" style="position:absolute;left:1310;top:826;width:3130;height:24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 id="Picture 53" o:spid="_x0000_s1028" type="#_x0000_t75" alt="j0303671" style="position:absolute;left:1400;top:917;width:2949;height:22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11" o:title="j0303671"/>
                  </v:shape>
                  <v:shape id="Freeform 54" o:spid="_x0000_s1029"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30"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mc:Fallback>
          </mc:AlternateContent>
        </w:r>
      </w:del>
    </w:p>
    <w:p w14:paraId="4F637C8B" w14:textId="77777777" w:rsidR="0081437B" w:rsidRPr="008C09FD" w:rsidRDefault="0081437B">
      <w:pPr>
        <w:jc w:val="center"/>
        <w:rPr>
          <w:sz w:val="40"/>
          <w:szCs w:val="40"/>
        </w:rPr>
      </w:pPr>
    </w:p>
    <w:p w14:paraId="36ADBF0E" w14:textId="77777777" w:rsidR="0081437B" w:rsidRPr="008C09FD" w:rsidRDefault="0081437B">
      <w:pPr>
        <w:jc w:val="center"/>
        <w:rPr>
          <w:sz w:val="40"/>
          <w:szCs w:val="40"/>
        </w:rPr>
      </w:pPr>
    </w:p>
    <w:p w14:paraId="42875EC4" w14:textId="77777777" w:rsidR="0081437B" w:rsidRPr="008C09FD" w:rsidDel="00E84E87" w:rsidRDefault="00D90DF1">
      <w:pPr>
        <w:jc w:val="center"/>
        <w:rPr>
          <w:del w:id="3" w:author="LAM014" w:date="2016-06-16T14:07:00Z"/>
          <w:b/>
          <w:sz w:val="40"/>
          <w:szCs w:val="40"/>
        </w:rPr>
      </w:pPr>
      <w:del w:id="4" w:author="LAM014" w:date="2016-06-16T14:07:00Z">
        <w:r w:rsidRPr="008C09FD" w:rsidDel="00E84E87">
          <w:rPr>
            <w:b/>
            <w:sz w:val="40"/>
            <w:szCs w:val="40"/>
          </w:rPr>
          <w:delText>BAN-PT</w:delText>
        </w:r>
      </w:del>
    </w:p>
    <w:p w14:paraId="5E4B6782" w14:textId="77777777" w:rsidR="0081437B" w:rsidRPr="008C09FD" w:rsidRDefault="0081437B">
      <w:pPr>
        <w:jc w:val="center"/>
        <w:rPr>
          <w:b/>
          <w:sz w:val="20"/>
          <w:szCs w:val="20"/>
          <w:lang w:val="it-IT"/>
        </w:rPr>
      </w:pPr>
    </w:p>
    <w:p w14:paraId="0DCECC0F" w14:textId="77777777" w:rsidR="0081437B" w:rsidRPr="008C09FD" w:rsidRDefault="0081437B">
      <w:pPr>
        <w:jc w:val="center"/>
        <w:rPr>
          <w:b/>
          <w:sz w:val="20"/>
          <w:szCs w:val="20"/>
          <w:lang w:val="it-IT"/>
        </w:rPr>
      </w:pPr>
    </w:p>
    <w:p w14:paraId="51770928" w14:textId="77777777" w:rsidR="0081437B" w:rsidRPr="008C09FD" w:rsidRDefault="0081437B">
      <w:pPr>
        <w:jc w:val="center"/>
        <w:rPr>
          <w:b/>
          <w:sz w:val="20"/>
          <w:szCs w:val="20"/>
          <w:lang w:val="it-IT"/>
        </w:rPr>
      </w:pPr>
    </w:p>
    <w:p w14:paraId="5EA715BA" w14:textId="77777777" w:rsidR="0081437B" w:rsidRPr="008C09FD" w:rsidRDefault="0081437B">
      <w:pPr>
        <w:jc w:val="center"/>
        <w:rPr>
          <w:b/>
          <w:sz w:val="20"/>
          <w:szCs w:val="20"/>
          <w:lang w:val="it-IT"/>
        </w:rPr>
      </w:pPr>
    </w:p>
    <w:p w14:paraId="4AF96460" w14:textId="77777777" w:rsidR="0081437B" w:rsidRPr="008C09FD" w:rsidRDefault="0081437B">
      <w:pPr>
        <w:jc w:val="center"/>
        <w:rPr>
          <w:b/>
          <w:sz w:val="20"/>
          <w:szCs w:val="20"/>
          <w:lang w:val="it-IT"/>
        </w:rPr>
      </w:pPr>
    </w:p>
    <w:p w14:paraId="5C8C8E9D" w14:textId="77777777" w:rsidR="0081437B" w:rsidRPr="008C09FD" w:rsidRDefault="0081437B">
      <w:pPr>
        <w:jc w:val="center"/>
        <w:rPr>
          <w:b/>
          <w:sz w:val="20"/>
          <w:szCs w:val="20"/>
          <w:lang w:val="it-IT"/>
        </w:rPr>
      </w:pPr>
    </w:p>
    <w:p w14:paraId="174811C7" w14:textId="77777777" w:rsidR="0081437B" w:rsidRPr="008C09FD" w:rsidRDefault="00FD5310">
      <w:pPr>
        <w:jc w:val="center"/>
        <w:rPr>
          <w:b/>
          <w:sz w:val="48"/>
          <w:szCs w:val="48"/>
          <w:lang w:val="it-IT"/>
        </w:rPr>
      </w:pPr>
      <w:r w:rsidRPr="008C09FD">
        <w:rPr>
          <w:b/>
          <w:sz w:val="48"/>
          <w:szCs w:val="48"/>
          <w:lang w:val="it-IT"/>
        </w:rPr>
        <w:t xml:space="preserve">AKREDITASI PROGRAM </w:t>
      </w:r>
      <w:r w:rsidR="00705E33" w:rsidRPr="008C09FD">
        <w:rPr>
          <w:b/>
          <w:sz w:val="48"/>
          <w:szCs w:val="48"/>
          <w:lang w:val="id-ID"/>
        </w:rPr>
        <w:t>STUDI</w:t>
      </w:r>
      <w:r w:rsidRPr="008C09FD">
        <w:rPr>
          <w:b/>
          <w:sz w:val="48"/>
          <w:szCs w:val="48"/>
          <w:lang w:val="it-IT"/>
        </w:rPr>
        <w:t xml:space="preserve"> </w:t>
      </w:r>
    </w:p>
    <w:p w14:paraId="42DEB29E" w14:textId="77777777" w:rsidR="0081437B" w:rsidRPr="008C09FD" w:rsidRDefault="00D00328">
      <w:pPr>
        <w:jc w:val="center"/>
        <w:rPr>
          <w:b/>
          <w:lang w:val="it-IT"/>
        </w:rPr>
      </w:pPr>
      <w:r w:rsidRPr="008C09FD">
        <w:rPr>
          <w:b/>
          <w:sz w:val="48"/>
          <w:szCs w:val="48"/>
          <w:lang w:val="it-IT"/>
        </w:rPr>
        <w:t xml:space="preserve">DOKTER SPESIALIS ANDROLOGI </w:t>
      </w:r>
    </w:p>
    <w:p w14:paraId="7477417E" w14:textId="77777777" w:rsidR="0081437B" w:rsidRPr="008C09FD" w:rsidRDefault="0081437B">
      <w:pPr>
        <w:jc w:val="center"/>
        <w:rPr>
          <w:b/>
          <w:lang w:val="it-IT"/>
        </w:rPr>
      </w:pPr>
    </w:p>
    <w:p w14:paraId="1E1886C5" w14:textId="77777777" w:rsidR="0081437B" w:rsidRPr="008C09FD" w:rsidRDefault="0081437B">
      <w:pPr>
        <w:jc w:val="center"/>
        <w:rPr>
          <w:b/>
          <w:lang w:val="it-IT"/>
        </w:rPr>
      </w:pPr>
    </w:p>
    <w:p w14:paraId="2DF7011E" w14:textId="77777777" w:rsidR="0081437B" w:rsidRPr="008C09FD" w:rsidRDefault="0081437B">
      <w:pPr>
        <w:jc w:val="center"/>
        <w:rPr>
          <w:b/>
          <w:lang w:val="it-IT"/>
        </w:rPr>
      </w:pPr>
    </w:p>
    <w:p w14:paraId="77F2B5A9" w14:textId="77777777" w:rsidR="0081437B" w:rsidRPr="008C09FD" w:rsidRDefault="0081437B">
      <w:pPr>
        <w:jc w:val="center"/>
        <w:rPr>
          <w:b/>
          <w:lang w:val="it-IT"/>
        </w:rPr>
      </w:pPr>
    </w:p>
    <w:p w14:paraId="35300576" w14:textId="77777777" w:rsidR="0081437B" w:rsidRPr="008C09FD" w:rsidRDefault="0081437B">
      <w:pPr>
        <w:jc w:val="center"/>
        <w:rPr>
          <w:b/>
          <w:lang w:val="it-IT"/>
        </w:rPr>
      </w:pPr>
    </w:p>
    <w:p w14:paraId="0E4E5D75" w14:textId="77777777" w:rsidR="0081437B" w:rsidRPr="008C09FD" w:rsidRDefault="0081437B">
      <w:pPr>
        <w:jc w:val="center"/>
        <w:rPr>
          <w:b/>
          <w:lang w:val="it-IT"/>
        </w:rPr>
      </w:pPr>
    </w:p>
    <w:p w14:paraId="6F63FFF5" w14:textId="77777777" w:rsidR="0081437B" w:rsidRPr="008C09FD" w:rsidRDefault="0081437B">
      <w:pPr>
        <w:jc w:val="center"/>
        <w:rPr>
          <w:b/>
          <w:lang w:val="it-IT"/>
        </w:rPr>
      </w:pPr>
    </w:p>
    <w:p w14:paraId="6A5F4B85" w14:textId="77777777" w:rsidR="0081437B" w:rsidRPr="008C09FD" w:rsidRDefault="0081437B">
      <w:pPr>
        <w:jc w:val="center"/>
        <w:rPr>
          <w:b/>
          <w:lang w:val="it-IT"/>
        </w:rPr>
      </w:pPr>
    </w:p>
    <w:p w14:paraId="64E10E59" w14:textId="77777777" w:rsidR="0081437B" w:rsidRPr="008C09FD" w:rsidRDefault="00FD5310">
      <w:pPr>
        <w:jc w:val="center"/>
        <w:rPr>
          <w:b/>
          <w:bCs/>
          <w:sz w:val="36"/>
          <w:szCs w:val="34"/>
          <w:lang w:val="it-IT"/>
        </w:rPr>
      </w:pPr>
      <w:r w:rsidRPr="008C09FD">
        <w:rPr>
          <w:b/>
          <w:bCs/>
          <w:sz w:val="36"/>
          <w:szCs w:val="34"/>
          <w:lang w:val="it-IT"/>
        </w:rPr>
        <w:t>BUKU I</w:t>
      </w:r>
    </w:p>
    <w:p w14:paraId="28F04ECA" w14:textId="77777777" w:rsidR="0081437B" w:rsidRPr="008C09FD" w:rsidRDefault="00FD5310">
      <w:pPr>
        <w:jc w:val="center"/>
        <w:rPr>
          <w:b/>
          <w:bCs/>
          <w:sz w:val="36"/>
          <w:szCs w:val="34"/>
          <w:lang w:val="it-IT"/>
        </w:rPr>
      </w:pPr>
      <w:r w:rsidRPr="008C09FD">
        <w:rPr>
          <w:b/>
          <w:bCs/>
          <w:sz w:val="36"/>
          <w:szCs w:val="34"/>
          <w:lang w:val="it-IT"/>
        </w:rPr>
        <w:t xml:space="preserve">NASKAH AKADEMIK </w:t>
      </w:r>
    </w:p>
    <w:p w14:paraId="260B68C9" w14:textId="77777777" w:rsidR="0081437B" w:rsidRPr="008C09FD" w:rsidRDefault="0081437B">
      <w:pPr>
        <w:jc w:val="center"/>
        <w:rPr>
          <w:sz w:val="34"/>
          <w:szCs w:val="34"/>
          <w:lang w:val="it-IT"/>
        </w:rPr>
      </w:pPr>
    </w:p>
    <w:p w14:paraId="1EBFB2D9" w14:textId="77777777" w:rsidR="0081437B" w:rsidRPr="008C09FD" w:rsidRDefault="0081437B">
      <w:pPr>
        <w:jc w:val="center"/>
        <w:rPr>
          <w:b/>
          <w:lang w:val="it-IT"/>
        </w:rPr>
      </w:pPr>
    </w:p>
    <w:p w14:paraId="3B3D01C7" w14:textId="77777777" w:rsidR="0081437B" w:rsidRPr="008C09FD" w:rsidRDefault="0081437B">
      <w:pPr>
        <w:jc w:val="center"/>
        <w:rPr>
          <w:b/>
          <w:lang w:val="it-IT"/>
        </w:rPr>
      </w:pPr>
    </w:p>
    <w:p w14:paraId="2E7A0C0E" w14:textId="77777777" w:rsidR="0081437B" w:rsidRPr="008C09FD" w:rsidRDefault="0081437B">
      <w:pPr>
        <w:jc w:val="center"/>
        <w:rPr>
          <w:b/>
          <w:lang w:val="it-IT"/>
        </w:rPr>
      </w:pPr>
    </w:p>
    <w:p w14:paraId="1B2D49FB" w14:textId="77777777" w:rsidR="0081437B" w:rsidRPr="008C09FD" w:rsidRDefault="0081437B">
      <w:pPr>
        <w:jc w:val="center"/>
        <w:rPr>
          <w:b/>
          <w:lang w:val="it-IT"/>
        </w:rPr>
      </w:pPr>
    </w:p>
    <w:p w14:paraId="337BF44E" w14:textId="77777777" w:rsidR="0081437B" w:rsidRPr="008C09FD" w:rsidRDefault="0081437B">
      <w:pPr>
        <w:jc w:val="center"/>
        <w:rPr>
          <w:b/>
          <w:lang w:val="it-IT"/>
        </w:rPr>
      </w:pPr>
    </w:p>
    <w:p w14:paraId="3558312C" w14:textId="77777777" w:rsidR="0081437B" w:rsidRPr="008C09FD" w:rsidRDefault="0081437B">
      <w:pPr>
        <w:jc w:val="center"/>
        <w:rPr>
          <w:b/>
          <w:lang w:val="it-IT"/>
        </w:rPr>
      </w:pPr>
    </w:p>
    <w:p w14:paraId="136340D9" w14:textId="77777777" w:rsidR="0081437B" w:rsidRPr="008C09FD" w:rsidRDefault="0081437B">
      <w:pPr>
        <w:jc w:val="center"/>
        <w:rPr>
          <w:b/>
          <w:lang w:val="it-IT"/>
        </w:rPr>
      </w:pPr>
    </w:p>
    <w:p w14:paraId="61BB92D5" w14:textId="77777777" w:rsidR="0081437B" w:rsidRPr="008C09FD" w:rsidRDefault="0081437B">
      <w:pPr>
        <w:jc w:val="center"/>
        <w:rPr>
          <w:b/>
          <w:lang w:val="it-IT"/>
        </w:rPr>
      </w:pPr>
    </w:p>
    <w:p w14:paraId="73FCD296" w14:textId="77777777" w:rsidR="00A073AA" w:rsidRPr="008C09FD" w:rsidRDefault="00A073AA" w:rsidP="005B6769">
      <w:pPr>
        <w:rPr>
          <w:b/>
          <w:lang w:val="it-IT"/>
        </w:rPr>
      </w:pPr>
    </w:p>
    <w:p w14:paraId="4527C332" w14:textId="77777777" w:rsidR="0081437B" w:rsidRPr="008C09FD" w:rsidRDefault="0081437B">
      <w:pPr>
        <w:jc w:val="center"/>
        <w:rPr>
          <w:b/>
          <w:lang w:val="it-IT"/>
        </w:rPr>
      </w:pPr>
    </w:p>
    <w:p w14:paraId="21783500" w14:textId="77777777" w:rsidR="0081437B" w:rsidRPr="008C09FD" w:rsidRDefault="0081437B">
      <w:pPr>
        <w:jc w:val="center"/>
        <w:rPr>
          <w:b/>
          <w:lang w:val="it-IT"/>
        </w:rPr>
      </w:pPr>
    </w:p>
    <w:p w14:paraId="1B9600B1" w14:textId="77777777" w:rsidR="0081437B" w:rsidRPr="008C09FD" w:rsidRDefault="0081437B">
      <w:pPr>
        <w:jc w:val="center"/>
        <w:rPr>
          <w:sz w:val="32"/>
          <w:szCs w:val="32"/>
          <w:lang w:val="it-IT"/>
        </w:rPr>
      </w:pPr>
    </w:p>
    <w:p w14:paraId="64A548E9" w14:textId="77777777" w:rsidR="0081437B" w:rsidRPr="008C09FD" w:rsidRDefault="0081437B">
      <w:pPr>
        <w:jc w:val="center"/>
        <w:rPr>
          <w:sz w:val="32"/>
          <w:szCs w:val="32"/>
          <w:lang w:val="it-IT"/>
        </w:rPr>
      </w:pPr>
    </w:p>
    <w:p w14:paraId="33EAFED8" w14:textId="77777777" w:rsidR="00E84E87" w:rsidRPr="0049090E" w:rsidRDefault="00E84E87" w:rsidP="00E84E87">
      <w:pPr>
        <w:ind w:right="-142" w:hanging="142"/>
        <w:jc w:val="center"/>
        <w:rPr>
          <w:ins w:id="5" w:author="LAM014" w:date="2016-06-16T14:09:00Z"/>
          <w:b/>
          <w:bCs/>
          <w:color w:val="000000"/>
          <w:sz w:val="36"/>
          <w:szCs w:val="36"/>
          <w:lang w:val="id-ID"/>
        </w:rPr>
      </w:pPr>
      <w:ins w:id="6" w:author="LAM014" w:date="2016-06-16T14:09:00Z">
        <w:r w:rsidRPr="0049090E">
          <w:rPr>
            <w:b/>
            <w:bCs/>
            <w:color w:val="000000"/>
            <w:sz w:val="36"/>
            <w:szCs w:val="36"/>
            <w:lang w:val="id-ID"/>
          </w:rPr>
          <w:t>LEMBAGA AKREDITASI MANDIRI PENDIDIKAN TINGGI KESEHATAN</w:t>
        </w:r>
        <w:r w:rsidRPr="0049090E" w:rsidDel="006E0D48">
          <w:rPr>
            <w:b/>
            <w:bCs/>
            <w:color w:val="000000"/>
            <w:sz w:val="36"/>
            <w:szCs w:val="36"/>
            <w:lang w:val="sv-SE"/>
          </w:rPr>
          <w:t xml:space="preserve"> </w:t>
        </w:r>
      </w:ins>
    </w:p>
    <w:p w14:paraId="593F6308" w14:textId="77777777" w:rsidR="00E84E87" w:rsidRPr="0049090E" w:rsidRDefault="00E84E87" w:rsidP="00E84E87">
      <w:pPr>
        <w:jc w:val="center"/>
        <w:rPr>
          <w:ins w:id="7" w:author="LAM014" w:date="2016-06-16T14:09:00Z"/>
          <w:b/>
          <w:color w:val="000000"/>
          <w:sz w:val="32"/>
          <w:szCs w:val="32"/>
          <w:lang w:val="id-ID"/>
        </w:rPr>
      </w:pPr>
      <w:ins w:id="8" w:author="LAM014" w:date="2016-06-16T14:09:00Z">
        <w:r w:rsidRPr="0049090E">
          <w:rPr>
            <w:b/>
            <w:color w:val="000000"/>
            <w:sz w:val="32"/>
            <w:szCs w:val="32"/>
            <w:lang w:val="sv-SE"/>
          </w:rPr>
          <w:t>JAKARTA 201</w:t>
        </w:r>
        <w:r>
          <w:rPr>
            <w:b/>
            <w:color w:val="000000"/>
            <w:sz w:val="32"/>
            <w:szCs w:val="32"/>
            <w:lang w:val="id-ID"/>
          </w:rPr>
          <w:t>5</w:t>
        </w:r>
      </w:ins>
    </w:p>
    <w:p w14:paraId="6FC71D71" w14:textId="77777777" w:rsidR="0081437B" w:rsidRPr="008C09FD" w:rsidDel="00E84E87" w:rsidRDefault="00FD5310">
      <w:pPr>
        <w:ind w:right="-142" w:hanging="142"/>
        <w:jc w:val="center"/>
        <w:rPr>
          <w:del w:id="9" w:author="LAM014" w:date="2016-06-16T14:09:00Z"/>
          <w:b/>
          <w:bCs/>
          <w:sz w:val="32"/>
          <w:szCs w:val="32"/>
          <w:lang w:val="it-IT"/>
        </w:rPr>
      </w:pPr>
      <w:del w:id="10" w:author="LAM014" w:date="2016-06-16T14:09:00Z">
        <w:r w:rsidRPr="008C09FD" w:rsidDel="00E84E87">
          <w:rPr>
            <w:b/>
            <w:bCs/>
            <w:sz w:val="32"/>
            <w:szCs w:val="32"/>
            <w:lang w:val="it-IT"/>
          </w:rPr>
          <w:delText>BADAN AKREDITASI NASIONAL PERGURUAN TINGGI</w:delText>
        </w:r>
      </w:del>
    </w:p>
    <w:p w14:paraId="44C17BB3" w14:textId="77777777" w:rsidR="0081437B" w:rsidRPr="008C09FD" w:rsidDel="00E84E87" w:rsidRDefault="00FD5310">
      <w:pPr>
        <w:jc w:val="center"/>
        <w:rPr>
          <w:del w:id="11" w:author="LAM014" w:date="2016-06-16T14:09:00Z"/>
          <w:b/>
          <w:sz w:val="32"/>
          <w:szCs w:val="32"/>
          <w:lang w:val="id-ID"/>
        </w:rPr>
      </w:pPr>
      <w:del w:id="12" w:author="LAM014" w:date="2016-06-16T14:09:00Z">
        <w:r w:rsidRPr="008C09FD" w:rsidDel="00E84E87">
          <w:rPr>
            <w:b/>
            <w:sz w:val="32"/>
            <w:szCs w:val="32"/>
            <w:lang w:val="it-IT"/>
          </w:rPr>
          <w:delText xml:space="preserve">JAKARTA </w:delText>
        </w:r>
        <w:r w:rsidR="00125EAC" w:rsidRPr="008C09FD" w:rsidDel="00E84E87">
          <w:rPr>
            <w:b/>
            <w:sz w:val="32"/>
            <w:szCs w:val="32"/>
            <w:lang w:val="it-IT"/>
          </w:rPr>
          <w:delText>2014</w:delText>
        </w:r>
      </w:del>
    </w:p>
    <w:p w14:paraId="4DB36169" w14:textId="77777777" w:rsidR="00C72AEE" w:rsidRPr="0036404F" w:rsidRDefault="00D90DF1" w:rsidP="00C72AEE">
      <w:pPr>
        <w:pStyle w:val="Heading1"/>
        <w:spacing w:line="360" w:lineRule="auto"/>
        <w:rPr>
          <w:ins w:id="13" w:author="LAMPTKES-LAPTOP-11" w:date="2016-06-23T16:55:00Z"/>
          <w:rFonts w:ascii="Lucida Bright" w:hAnsi="Lucida Bright"/>
          <w:szCs w:val="24"/>
          <w:lang w:val="id-ID"/>
        </w:rPr>
      </w:pPr>
      <w:r w:rsidRPr="008C09FD">
        <w:rPr>
          <w:b w:val="0"/>
          <w:bCs w:val="0"/>
          <w:lang w:val="it-IT"/>
        </w:rPr>
        <w:br w:type="page"/>
      </w:r>
      <w:bookmarkStart w:id="14" w:name="_Toc221112258"/>
      <w:bookmarkStart w:id="15" w:name="_Toc222646023"/>
      <w:bookmarkStart w:id="16" w:name="_GoBack"/>
      <w:ins w:id="17" w:author="LAMPTKES-LAPTOP-11" w:date="2016-06-23T16:55:00Z">
        <w:r w:rsidR="00C72AEE" w:rsidRPr="0036404F">
          <w:rPr>
            <w:rFonts w:ascii="Lucida Bright" w:hAnsi="Lucida Bright"/>
            <w:szCs w:val="24"/>
            <w:lang w:val="id-ID"/>
          </w:rPr>
          <w:lastRenderedPageBreak/>
          <w:t>KATA PENGANTAR</w:t>
        </w:r>
      </w:ins>
    </w:p>
    <w:p w14:paraId="75ACDBBF" w14:textId="77777777" w:rsidR="00C72AEE" w:rsidRPr="0036404F" w:rsidRDefault="00C72AEE" w:rsidP="00C72AEE">
      <w:pPr>
        <w:spacing w:line="360" w:lineRule="auto"/>
        <w:rPr>
          <w:ins w:id="18" w:author="LAMPTKES-LAPTOP-11" w:date="2016-06-23T16:55:00Z"/>
          <w:rFonts w:ascii="Lucida Bright" w:hAnsi="Lucida Bright"/>
          <w:sz w:val="20"/>
          <w:lang w:val="id-ID"/>
        </w:rPr>
      </w:pPr>
    </w:p>
    <w:p w14:paraId="03773017" w14:textId="77777777" w:rsidR="00C72AEE" w:rsidRPr="0036404F" w:rsidRDefault="00C72AEE" w:rsidP="00C72AEE">
      <w:pPr>
        <w:spacing w:line="360" w:lineRule="auto"/>
        <w:rPr>
          <w:ins w:id="19" w:author="LAMPTKES-LAPTOP-11" w:date="2016-06-23T16:55:00Z"/>
          <w:rFonts w:ascii="Lucida Bright" w:hAnsi="Lucida Bright"/>
          <w:sz w:val="20"/>
        </w:rPr>
      </w:pPr>
      <w:ins w:id="20" w:author="LAMPTKES-LAPTOP-11" w:date="2016-06-23T16:55:00Z">
        <w:r w:rsidRPr="0036404F">
          <w:rPr>
            <w:rFonts w:ascii="Lucida Bright" w:hAnsi="Lucida Bright"/>
            <w:sz w:val="20"/>
            <w:lang w:val="pl-PL"/>
          </w:rPr>
          <w:t xml:space="preserve">Akreditasi program studi adalah pengakuan bahwa suatu program studi telah melaksanakan program pendidikan, penelitian, dan pengabdian kepada masyarakat sesuai dengan </w:t>
        </w:r>
        <w:r w:rsidRPr="0036404F">
          <w:rPr>
            <w:rFonts w:ascii="Lucida Bright" w:hAnsi="Lucida Bright"/>
            <w:sz w:val="20"/>
            <w:lang w:val="id-ID"/>
          </w:rPr>
          <w:t>standar yang ditetapkan</w:t>
        </w:r>
        <w:r w:rsidRPr="0036404F">
          <w:rPr>
            <w:rFonts w:ascii="Lucida Bright" w:hAnsi="Lucida Bright"/>
            <w:sz w:val="20"/>
          </w:rPr>
          <w:t xml:space="preserve"> oleh Pemerintah, maupun Organisasi Profesi guna menjamin kualitas lulusannya.  </w:t>
        </w:r>
      </w:ins>
    </w:p>
    <w:p w14:paraId="0E7CA605" w14:textId="77777777" w:rsidR="00C72AEE" w:rsidRPr="0036404F" w:rsidRDefault="00C72AEE" w:rsidP="00C72AEE">
      <w:pPr>
        <w:spacing w:line="360" w:lineRule="auto"/>
        <w:rPr>
          <w:ins w:id="21" w:author="LAMPTKES-LAPTOP-11" w:date="2016-06-23T16:55:00Z"/>
          <w:rFonts w:ascii="Lucida Bright" w:hAnsi="Lucida Bright"/>
          <w:sz w:val="20"/>
        </w:rPr>
      </w:pPr>
    </w:p>
    <w:p w14:paraId="5EF9C21D" w14:textId="77777777" w:rsidR="00C72AEE" w:rsidRPr="0036404F" w:rsidRDefault="00C72AEE" w:rsidP="00C72AEE">
      <w:pPr>
        <w:spacing w:line="360" w:lineRule="auto"/>
        <w:rPr>
          <w:ins w:id="22" w:author="LAMPTKES-LAPTOP-11" w:date="2016-06-23T16:55:00Z"/>
          <w:rFonts w:ascii="Lucida Bright" w:hAnsi="Lucida Bright"/>
          <w:sz w:val="20"/>
        </w:rPr>
      </w:pPr>
      <w:ins w:id="23" w:author="LAMPTKES-LAPTOP-11" w:date="2016-06-23T16:55:00Z">
        <w:r w:rsidRPr="0036404F">
          <w:rPr>
            <w:rFonts w:ascii="Lucida Bright" w:hAnsi="Lucida Bright"/>
            <w:sz w:val="20"/>
          </w:rPr>
          <w:t xml:space="preserve">Sebagai  satu-satunya lembaga akreditasi untuk program studi kesehatan, sebagaimana yang ditetapkan oleh </w:t>
        </w:r>
        <w:r w:rsidRPr="0036404F">
          <w:rPr>
            <w:rFonts w:ascii="Lucida Bright" w:hAnsi="Lucida Bright"/>
            <w:sz w:val="20"/>
            <w:lang w:val="nb-NO"/>
          </w:rPr>
          <w:t>Keputusan Menteri Pendidikan dan Kebudayaan Republik Indonesia Nomor 291/P/2014 tentang Pengakuan Pengkuan Pendirian Lembaga Akreditasi Mandiri Pendidikan Kesehatan tanggal 17 Oktober 2014,</w:t>
        </w:r>
        <w:r w:rsidRPr="0036404F">
          <w:rPr>
            <w:rFonts w:ascii="Lucida Bright" w:hAnsi="Lucida Bright"/>
            <w:sz w:val="20"/>
          </w:rPr>
          <w:t xml:space="preserve"> </w:t>
        </w:r>
        <w:r w:rsidRPr="0036404F">
          <w:rPr>
            <w:rFonts w:ascii="Lucida Bright" w:hAnsi="Lucida Bright"/>
            <w:sz w:val="20"/>
            <w:lang w:val="pl-PL"/>
          </w:rPr>
          <w:t xml:space="preserve">penetapan akreditasi oleh Perkumpulan LAM-PTKes dilakukan dengan menggunakan </w:t>
        </w:r>
        <w:r w:rsidRPr="00C72AEE">
          <w:rPr>
            <w:rFonts w:ascii="Lucida Bright" w:hAnsi="Lucida Bright"/>
            <w:sz w:val="20"/>
            <w:lang w:val="pl-PL"/>
            <w:rPrChange w:id="24" w:author="LAMPTKES-LAPTOP-11" w:date="2016-06-23T16:56:00Z">
              <w:rPr>
                <w:rFonts w:ascii="Lucida Bright" w:hAnsi="Lucida Bright"/>
                <w:sz w:val="20"/>
                <w:highlight w:val="yellow"/>
                <w:lang w:val="pl-PL"/>
              </w:rPr>
            </w:rPrChange>
          </w:rPr>
          <w:t>standar</w:t>
        </w:r>
        <w:r w:rsidRPr="0036404F">
          <w:rPr>
            <w:rFonts w:ascii="Lucida Bright" w:hAnsi="Lucida Bright"/>
            <w:sz w:val="20"/>
            <w:lang w:val="pl-PL"/>
          </w:rPr>
          <w:t xml:space="preserve"> penilaian atas masukan (</w:t>
        </w:r>
        <w:r w:rsidRPr="0036404F">
          <w:rPr>
            <w:rFonts w:ascii="Lucida Bright" w:hAnsi="Lucida Bright"/>
            <w:i/>
            <w:sz w:val="20"/>
            <w:lang w:val="pl-PL"/>
          </w:rPr>
          <w:t>input)</w:t>
        </w:r>
        <w:r w:rsidRPr="0036404F">
          <w:rPr>
            <w:rFonts w:ascii="Lucida Bright" w:hAnsi="Lucida Bright"/>
            <w:sz w:val="20"/>
            <w:lang w:val="pl-PL"/>
          </w:rPr>
          <w:t xml:space="preserve">, </w:t>
        </w:r>
        <w:r w:rsidRPr="0036404F">
          <w:rPr>
            <w:rFonts w:ascii="Lucida Bright" w:hAnsi="Lucida Bright"/>
            <w:sz w:val="20"/>
            <w:lang w:val="id-ID"/>
          </w:rPr>
          <w:t>proses</w:t>
        </w:r>
        <w:r w:rsidRPr="0036404F">
          <w:rPr>
            <w:rFonts w:ascii="Lucida Bright" w:hAnsi="Lucida Bright"/>
            <w:sz w:val="20"/>
          </w:rPr>
          <w:t xml:space="preserve"> (</w:t>
        </w:r>
        <w:r w:rsidRPr="0036404F">
          <w:rPr>
            <w:rFonts w:ascii="Lucida Bright" w:hAnsi="Lucida Bright"/>
            <w:i/>
            <w:sz w:val="20"/>
          </w:rPr>
          <w:t>process)</w:t>
        </w:r>
        <w:r w:rsidRPr="0036404F">
          <w:rPr>
            <w:rFonts w:ascii="Lucida Bright" w:hAnsi="Lucida Bright"/>
            <w:sz w:val="20"/>
          </w:rPr>
          <w:t xml:space="preserve">, </w:t>
        </w:r>
        <w:r w:rsidRPr="0036404F">
          <w:rPr>
            <w:rFonts w:ascii="Lucida Bright" w:hAnsi="Lucida Bright"/>
            <w:sz w:val="20"/>
            <w:lang w:val="id-ID"/>
          </w:rPr>
          <w:t>k</w:t>
        </w:r>
        <w:r w:rsidRPr="0036404F">
          <w:rPr>
            <w:rFonts w:ascii="Lucida Bright" w:hAnsi="Lucida Bright"/>
            <w:sz w:val="20"/>
          </w:rPr>
          <w:t>eluaran</w:t>
        </w:r>
        <w:r w:rsidRPr="0036404F">
          <w:rPr>
            <w:rFonts w:ascii="Lucida Bright" w:hAnsi="Lucida Bright"/>
            <w:sz w:val="20"/>
            <w:lang w:val="id-ID"/>
          </w:rPr>
          <w:t xml:space="preserve"> </w:t>
        </w:r>
        <w:r w:rsidRPr="0036404F">
          <w:rPr>
            <w:rFonts w:ascii="Lucida Bright" w:hAnsi="Lucida Bright"/>
            <w:sz w:val="20"/>
          </w:rPr>
          <w:t>(</w:t>
        </w:r>
        <w:r w:rsidRPr="0036404F">
          <w:rPr>
            <w:rFonts w:ascii="Lucida Bright" w:hAnsi="Lucida Bright"/>
            <w:i/>
            <w:sz w:val="20"/>
          </w:rPr>
          <w:t xml:space="preserve">output) </w:t>
        </w:r>
        <w:r w:rsidRPr="0036404F">
          <w:rPr>
            <w:rFonts w:ascii="Lucida Bright" w:hAnsi="Lucida Bright"/>
            <w:sz w:val="20"/>
          </w:rPr>
          <w:t>dan dampak/ hasil (</w:t>
        </w:r>
        <w:r w:rsidRPr="0036404F">
          <w:rPr>
            <w:rFonts w:ascii="Lucida Bright" w:hAnsi="Lucida Bright"/>
            <w:i/>
            <w:sz w:val="20"/>
          </w:rPr>
          <w:t>outcome),</w:t>
        </w:r>
        <w:r w:rsidRPr="0036404F">
          <w:rPr>
            <w:rFonts w:ascii="Lucida Bright" w:hAnsi="Lucida Bright"/>
            <w:sz w:val="20"/>
          </w:rPr>
          <w:t xml:space="preserve"> </w:t>
        </w:r>
        <w:r w:rsidRPr="0036404F">
          <w:rPr>
            <w:rFonts w:ascii="Lucida Bright" w:hAnsi="Lucida Bright"/>
            <w:sz w:val="20"/>
            <w:lang w:val="id-ID"/>
          </w:rPr>
          <w:t xml:space="preserve">serta </w:t>
        </w:r>
        <w:r w:rsidRPr="0036404F">
          <w:rPr>
            <w:rFonts w:ascii="Lucida Bright" w:hAnsi="Lucida Bright"/>
            <w:sz w:val="20"/>
            <w:lang w:val="pl-PL"/>
          </w:rPr>
          <w:t>keterkaitan antara masukan, proses, keluaran dan hasil yang dijabarkan kedalam istrumen akreditasi.</w:t>
        </w:r>
      </w:ins>
    </w:p>
    <w:p w14:paraId="2E98CA7F" w14:textId="77777777" w:rsidR="00C72AEE" w:rsidRPr="0036404F" w:rsidRDefault="00C72AEE" w:rsidP="00C72AEE">
      <w:pPr>
        <w:spacing w:line="360" w:lineRule="auto"/>
        <w:rPr>
          <w:ins w:id="25" w:author="LAMPTKES-LAPTOP-11" w:date="2016-06-23T16:55:00Z"/>
          <w:rFonts w:ascii="Lucida Bright" w:hAnsi="Lucida Bright"/>
          <w:sz w:val="20"/>
          <w:lang w:val="nb-NO"/>
        </w:rPr>
      </w:pPr>
    </w:p>
    <w:p w14:paraId="369D3C8F" w14:textId="77777777" w:rsidR="00C72AEE" w:rsidRPr="0036404F" w:rsidRDefault="00C72AEE" w:rsidP="00C72AEE">
      <w:pPr>
        <w:spacing w:line="360" w:lineRule="auto"/>
        <w:rPr>
          <w:ins w:id="26" w:author="LAMPTKES-LAPTOP-11" w:date="2016-06-23T16:55:00Z"/>
          <w:rFonts w:ascii="Lucida Bright" w:hAnsi="Lucida Bright"/>
          <w:sz w:val="20"/>
          <w:lang w:val="nb-NO"/>
        </w:rPr>
      </w:pPr>
      <w:ins w:id="27" w:author="LAMPTKES-LAPTOP-11" w:date="2016-06-23T16:55:00Z">
        <w:r w:rsidRPr="0036404F">
          <w:rPr>
            <w:rFonts w:ascii="Lucida Bright" w:hAnsi="Lucida Bright"/>
            <w:sz w:val="20"/>
          </w:rPr>
          <w:t xml:space="preserve">Agar pelaksanaan akreditasi oleh Perkumpulan LAM-PTKes memenuhi standar proses akreditasi yang berlaku di tingkat internasional maka </w:t>
        </w:r>
        <w:r w:rsidRPr="0036404F">
          <w:rPr>
            <w:rFonts w:ascii="Lucida Bright" w:hAnsi="Lucida Bright"/>
            <w:sz w:val="20"/>
            <w:lang w:val="nb-NO"/>
          </w:rPr>
          <w:t>perkumpulan LAM-PTKes secara terus menerus melakukan penyempurnaan terhadap instrumen akreditasi setiap program studi</w:t>
        </w:r>
        <w:r w:rsidRPr="0036404F">
          <w:rPr>
            <w:rFonts w:ascii="Lucida Bright" w:hAnsi="Lucida Bright"/>
            <w:sz w:val="20"/>
            <w:lang w:val="id-ID"/>
          </w:rPr>
          <w:t xml:space="preserve"> </w:t>
        </w:r>
        <w:r w:rsidRPr="0036404F">
          <w:rPr>
            <w:rFonts w:ascii="Lucida Bright" w:hAnsi="Lucida Bright"/>
            <w:sz w:val="20"/>
          </w:rPr>
          <w:t>sehingga sesuai dengan</w:t>
        </w:r>
        <w:r w:rsidRPr="0036404F">
          <w:rPr>
            <w:rFonts w:ascii="Lucida Bright" w:hAnsi="Lucida Bright"/>
            <w:sz w:val="20"/>
            <w:lang w:val="id-ID"/>
          </w:rPr>
          <w:t xml:space="preserve"> perkembangan dan </w:t>
        </w:r>
        <w:r w:rsidRPr="0036404F">
          <w:rPr>
            <w:rFonts w:ascii="Lucida Bright" w:hAnsi="Lucida Bright"/>
            <w:sz w:val="20"/>
            <w:lang w:val="nb-NO"/>
          </w:rPr>
          <w:t>tuntutan proses akreditasi yang berlaku di dunia (</w:t>
        </w:r>
        <w:r w:rsidRPr="0036404F">
          <w:rPr>
            <w:rFonts w:ascii="Lucida Bright" w:hAnsi="Lucida Bright"/>
            <w:i/>
            <w:sz w:val="20"/>
            <w:lang w:val="nb-NO"/>
          </w:rPr>
          <w:t>international</w:t>
        </w:r>
        <w:r w:rsidRPr="0036404F">
          <w:rPr>
            <w:rFonts w:ascii="Lucida Bright" w:hAnsi="Lucida Bright"/>
            <w:sz w:val="20"/>
            <w:lang w:val="nb-NO"/>
          </w:rPr>
          <w:t xml:space="preserve"> </w:t>
        </w:r>
        <w:r w:rsidRPr="0036404F">
          <w:rPr>
            <w:rFonts w:ascii="Lucida Bright" w:hAnsi="Lucida Bright"/>
            <w:i/>
            <w:sz w:val="20"/>
            <w:lang w:val="nb-NO"/>
          </w:rPr>
          <w:t>best practices)</w:t>
        </w:r>
        <w:r w:rsidRPr="0036404F">
          <w:rPr>
            <w:rFonts w:ascii="Lucida Bright" w:hAnsi="Lucida Bright"/>
            <w:sz w:val="20"/>
            <w:lang w:val="nb-NO"/>
          </w:rPr>
          <w:t xml:space="preserve">.  </w:t>
        </w:r>
      </w:ins>
    </w:p>
    <w:p w14:paraId="49290C4C" w14:textId="77777777" w:rsidR="00C72AEE" w:rsidRPr="0036404F" w:rsidRDefault="00C72AEE" w:rsidP="00C72AEE">
      <w:pPr>
        <w:spacing w:line="360" w:lineRule="auto"/>
        <w:rPr>
          <w:ins w:id="28" w:author="LAMPTKES-LAPTOP-11" w:date="2016-06-23T16:55:00Z"/>
          <w:rFonts w:ascii="Lucida Bright" w:hAnsi="Lucida Bright"/>
          <w:sz w:val="20"/>
          <w:lang w:val="nb-NO"/>
        </w:rPr>
      </w:pPr>
    </w:p>
    <w:p w14:paraId="46C98AFD" w14:textId="77777777" w:rsidR="00C72AEE" w:rsidRPr="0036404F" w:rsidRDefault="00C72AEE" w:rsidP="00C72AEE">
      <w:pPr>
        <w:spacing w:line="360" w:lineRule="auto"/>
        <w:rPr>
          <w:ins w:id="29" w:author="LAMPTKES-LAPTOP-11" w:date="2016-06-23T16:55:00Z"/>
          <w:rFonts w:ascii="Lucida Bright" w:hAnsi="Lucida Bright"/>
          <w:sz w:val="20"/>
          <w:lang w:val="id-ID"/>
        </w:rPr>
      </w:pPr>
      <w:ins w:id="30" w:author="LAMPTKES-LAPTOP-11" w:date="2016-06-23T16:55:00Z">
        <w:r w:rsidRPr="0036404F">
          <w:rPr>
            <w:rFonts w:ascii="Lucida Bright" w:hAnsi="Lucida Bright"/>
            <w:sz w:val="20"/>
            <w:lang w:val="nb-NO"/>
          </w:rPr>
          <w:t xml:space="preserve">Instrumen akreditasi program studi </w:t>
        </w:r>
      </w:ins>
      <w:ins w:id="31" w:author="LAMPTKES-LAPTOP-11" w:date="2016-06-23T16:56:00Z">
        <w:r>
          <w:rPr>
            <w:rFonts w:ascii="Lucida Bright" w:hAnsi="Lucida Bright"/>
            <w:sz w:val="20"/>
          </w:rPr>
          <w:t xml:space="preserve">pendidikan dokter spesialis </w:t>
        </w:r>
        <w:r w:rsidRPr="00DA18BD">
          <w:rPr>
            <w:rFonts w:ascii="Lucida Bright" w:hAnsi="Lucida Bright"/>
            <w:sz w:val="20"/>
            <w:highlight w:val="yellow"/>
            <w:rPrChange w:id="32" w:author="LAMPTKES-LAPTOP-11" w:date="2016-06-23T17:08:00Z">
              <w:rPr>
                <w:rFonts w:ascii="Lucida Bright" w:hAnsi="Lucida Bright"/>
                <w:sz w:val="20"/>
              </w:rPr>
            </w:rPrChange>
          </w:rPr>
          <w:t>Andrologi</w:t>
        </w:r>
      </w:ins>
      <w:ins w:id="33" w:author="LAMPTKES-LAPTOP-11" w:date="2016-06-23T16:55:00Z">
        <w:r w:rsidRPr="0036404F">
          <w:rPr>
            <w:rFonts w:ascii="Lucida Bright" w:hAnsi="Lucida Bright"/>
            <w:sz w:val="20"/>
          </w:rPr>
          <w:t xml:space="preserve"> merupakan salah satu dari instrumen akreditasi program studi kesehatan yang telah selesai disempurnakan oleh Perkumpulan LAM-PTKes</w:t>
        </w:r>
        <w:r w:rsidRPr="0036404F">
          <w:rPr>
            <w:rFonts w:ascii="Lucida Bright" w:hAnsi="Lucida Bright"/>
            <w:sz w:val="20"/>
            <w:lang w:val="id-ID"/>
          </w:rPr>
          <w:t>.</w:t>
        </w:r>
        <w:r w:rsidRPr="0036404F">
          <w:rPr>
            <w:rFonts w:ascii="Lucida Bright" w:hAnsi="Lucida Bright"/>
            <w:sz w:val="20"/>
          </w:rPr>
          <w:t xml:space="preserve"> </w:t>
        </w:r>
        <w:r w:rsidRPr="0036404F">
          <w:rPr>
            <w:rFonts w:ascii="Lucida Bright" w:hAnsi="Lucida Bright"/>
            <w:sz w:val="20"/>
            <w:lang w:val="id-ID"/>
          </w:rPr>
          <w:t xml:space="preserve">Dalam upaya </w:t>
        </w:r>
        <w:r w:rsidRPr="0036404F">
          <w:rPr>
            <w:rFonts w:ascii="Lucida Bright" w:hAnsi="Lucida Bright"/>
            <w:sz w:val="20"/>
          </w:rPr>
          <w:t>penyempurnaan tersebut</w:t>
        </w:r>
        <w:r w:rsidRPr="0036404F">
          <w:rPr>
            <w:rFonts w:ascii="Lucida Bright" w:hAnsi="Lucida Bright"/>
            <w:sz w:val="20"/>
            <w:lang w:val="id-ID"/>
          </w:rPr>
          <w:t xml:space="preserve">, </w:t>
        </w:r>
        <w:r w:rsidRPr="0036404F">
          <w:rPr>
            <w:rFonts w:ascii="Lucida Bright" w:hAnsi="Lucida Bright"/>
            <w:sz w:val="20"/>
          </w:rPr>
          <w:t xml:space="preserve">telah disusun </w:t>
        </w:r>
        <w:r w:rsidRPr="0036404F">
          <w:rPr>
            <w:rFonts w:ascii="Lucida Bright" w:hAnsi="Lucida Bright"/>
            <w:sz w:val="20"/>
            <w:lang w:val="id-ID"/>
          </w:rPr>
          <w:t xml:space="preserve">instrumen akreditasi </w:t>
        </w:r>
      </w:ins>
      <w:ins w:id="34" w:author="LAMPTKES-LAPTOP-11" w:date="2016-06-23T16:56:00Z">
        <w:r w:rsidRPr="0036404F">
          <w:rPr>
            <w:rFonts w:ascii="Lucida Bright" w:hAnsi="Lucida Bright"/>
            <w:sz w:val="20"/>
            <w:lang w:val="nb-NO"/>
          </w:rPr>
          <w:t xml:space="preserve">program studi </w:t>
        </w:r>
        <w:r>
          <w:rPr>
            <w:rFonts w:ascii="Lucida Bright" w:hAnsi="Lucida Bright"/>
            <w:sz w:val="20"/>
          </w:rPr>
          <w:t xml:space="preserve">pendidikan dokter spesialis </w:t>
        </w:r>
        <w:r w:rsidRPr="00DA18BD">
          <w:rPr>
            <w:rFonts w:ascii="Lucida Bright" w:hAnsi="Lucida Bright"/>
            <w:sz w:val="20"/>
            <w:highlight w:val="yellow"/>
            <w:rPrChange w:id="35" w:author="LAMPTKES-LAPTOP-11" w:date="2016-06-23T17:08:00Z">
              <w:rPr>
                <w:rFonts w:ascii="Lucida Bright" w:hAnsi="Lucida Bright"/>
                <w:sz w:val="20"/>
              </w:rPr>
            </w:rPrChange>
          </w:rPr>
          <w:t>Andrologi</w:t>
        </w:r>
      </w:ins>
      <w:ins w:id="36" w:author="LAMPTKES-LAPTOP-11" w:date="2016-06-23T16:55:00Z">
        <w:r w:rsidRPr="0036404F">
          <w:rPr>
            <w:rFonts w:ascii="Lucida Bright" w:hAnsi="Lucida Bright"/>
            <w:sz w:val="20"/>
            <w:lang w:val="id-ID"/>
          </w:rPr>
          <w:t xml:space="preserve"> yang terdiri atas:</w:t>
        </w:r>
      </w:ins>
    </w:p>
    <w:p w14:paraId="3CE5DB69" w14:textId="77777777" w:rsidR="00C72AEE" w:rsidRPr="0036404F" w:rsidRDefault="00C72AEE" w:rsidP="00C72AEE">
      <w:pPr>
        <w:spacing w:line="360" w:lineRule="auto"/>
        <w:rPr>
          <w:ins w:id="37" w:author="LAMPTKES-LAPTOP-11" w:date="2016-06-23T16:55:00Z"/>
          <w:rFonts w:ascii="Lucida Bright" w:hAnsi="Lucida Bright"/>
          <w:sz w:val="20"/>
          <w:lang w:val="nb-NO"/>
        </w:rPr>
      </w:pPr>
    </w:p>
    <w:tbl>
      <w:tblPr>
        <w:tblW w:w="9180" w:type="dxa"/>
        <w:tblInd w:w="108" w:type="dxa"/>
        <w:tblLayout w:type="fixed"/>
        <w:tblLook w:val="0000" w:firstRow="0" w:lastRow="0" w:firstColumn="0" w:lastColumn="0" w:noHBand="0" w:noVBand="0"/>
      </w:tblPr>
      <w:tblGrid>
        <w:gridCol w:w="1315"/>
        <w:gridCol w:w="434"/>
        <w:gridCol w:w="7431"/>
      </w:tblGrid>
      <w:tr w:rsidR="00C72AEE" w:rsidRPr="0036404F" w14:paraId="5CC10786" w14:textId="77777777" w:rsidTr="00DA18BD">
        <w:trPr>
          <w:ins w:id="38" w:author="LAMPTKES-LAPTOP-11" w:date="2016-06-23T16:55:00Z"/>
        </w:trPr>
        <w:tc>
          <w:tcPr>
            <w:tcW w:w="1315" w:type="dxa"/>
          </w:tcPr>
          <w:p w14:paraId="591F1A45" w14:textId="77777777" w:rsidR="00C72AEE" w:rsidRPr="0036404F" w:rsidRDefault="00C72AEE" w:rsidP="00DA18BD">
            <w:pPr>
              <w:spacing w:line="360" w:lineRule="auto"/>
              <w:rPr>
                <w:ins w:id="39" w:author="LAMPTKES-LAPTOP-11" w:date="2016-06-23T16:55:00Z"/>
                <w:rFonts w:ascii="Lucida Bright" w:hAnsi="Lucida Bright"/>
                <w:sz w:val="20"/>
              </w:rPr>
            </w:pPr>
            <w:ins w:id="40" w:author="LAMPTKES-LAPTOP-11" w:date="2016-06-23T16:55:00Z">
              <w:r w:rsidRPr="0036404F">
                <w:rPr>
                  <w:rFonts w:ascii="Lucida Bright" w:hAnsi="Lucida Bright"/>
                  <w:sz w:val="20"/>
                </w:rPr>
                <w:t>BUKU I</w:t>
              </w:r>
            </w:ins>
          </w:p>
        </w:tc>
        <w:tc>
          <w:tcPr>
            <w:tcW w:w="434" w:type="dxa"/>
          </w:tcPr>
          <w:p w14:paraId="193F9BB7" w14:textId="77777777" w:rsidR="00C72AEE" w:rsidRPr="0036404F" w:rsidRDefault="00C72AEE" w:rsidP="00DA18BD">
            <w:pPr>
              <w:spacing w:line="360" w:lineRule="auto"/>
              <w:jc w:val="center"/>
              <w:rPr>
                <w:ins w:id="41" w:author="LAMPTKES-LAPTOP-11" w:date="2016-06-23T16:55:00Z"/>
                <w:rFonts w:ascii="Lucida Bright" w:hAnsi="Lucida Bright"/>
                <w:sz w:val="20"/>
              </w:rPr>
            </w:pPr>
            <w:ins w:id="42" w:author="LAMPTKES-LAPTOP-11" w:date="2016-06-23T16:55:00Z">
              <w:r w:rsidRPr="0036404F">
                <w:rPr>
                  <w:rFonts w:ascii="Lucida Bright" w:hAnsi="Lucida Bright"/>
                  <w:sz w:val="20"/>
                </w:rPr>
                <w:t>–</w:t>
              </w:r>
            </w:ins>
          </w:p>
        </w:tc>
        <w:tc>
          <w:tcPr>
            <w:tcW w:w="7431" w:type="dxa"/>
          </w:tcPr>
          <w:p w14:paraId="38457C5F" w14:textId="77777777" w:rsidR="00C72AEE" w:rsidRPr="0036404F" w:rsidRDefault="00C72AEE" w:rsidP="00DA18BD">
            <w:pPr>
              <w:spacing w:line="360" w:lineRule="auto"/>
              <w:jc w:val="left"/>
              <w:rPr>
                <w:ins w:id="43" w:author="LAMPTKES-LAPTOP-11" w:date="2016-06-23T16:55:00Z"/>
                <w:rFonts w:ascii="Lucida Bright" w:hAnsi="Lucida Bright"/>
                <w:sz w:val="20"/>
              </w:rPr>
            </w:pPr>
            <w:ins w:id="44" w:author="LAMPTKES-LAPTOP-11" w:date="2016-06-23T16:55:00Z">
              <w:r w:rsidRPr="0036404F">
                <w:rPr>
                  <w:rFonts w:ascii="Lucida Bright" w:hAnsi="Lucida Bright"/>
                  <w:sz w:val="20"/>
                </w:rPr>
                <w:t xml:space="preserve">NASKAH AKADEMIK  </w:t>
              </w:r>
            </w:ins>
          </w:p>
        </w:tc>
      </w:tr>
      <w:tr w:rsidR="00C72AEE" w:rsidRPr="0036404F" w14:paraId="32294205" w14:textId="77777777" w:rsidTr="00DA18BD">
        <w:trPr>
          <w:ins w:id="45" w:author="LAMPTKES-LAPTOP-11" w:date="2016-06-23T16:55:00Z"/>
        </w:trPr>
        <w:tc>
          <w:tcPr>
            <w:tcW w:w="1315" w:type="dxa"/>
          </w:tcPr>
          <w:p w14:paraId="744A96AA" w14:textId="77777777" w:rsidR="00C72AEE" w:rsidRPr="0036404F" w:rsidRDefault="00C72AEE" w:rsidP="00DA18BD">
            <w:pPr>
              <w:spacing w:line="360" w:lineRule="auto"/>
              <w:rPr>
                <w:ins w:id="46" w:author="LAMPTKES-LAPTOP-11" w:date="2016-06-23T16:55:00Z"/>
                <w:rFonts w:ascii="Lucida Bright" w:hAnsi="Lucida Bright"/>
                <w:sz w:val="20"/>
              </w:rPr>
            </w:pPr>
            <w:ins w:id="47" w:author="LAMPTKES-LAPTOP-11" w:date="2016-06-23T16:55:00Z">
              <w:r w:rsidRPr="0036404F">
                <w:rPr>
                  <w:rFonts w:ascii="Lucida Bright" w:hAnsi="Lucida Bright"/>
                  <w:sz w:val="20"/>
                </w:rPr>
                <w:t>BUKU II</w:t>
              </w:r>
            </w:ins>
          </w:p>
        </w:tc>
        <w:tc>
          <w:tcPr>
            <w:tcW w:w="434" w:type="dxa"/>
          </w:tcPr>
          <w:p w14:paraId="6C82E2AE" w14:textId="77777777" w:rsidR="00C72AEE" w:rsidRPr="0036404F" w:rsidRDefault="00C72AEE" w:rsidP="00DA18BD">
            <w:pPr>
              <w:spacing w:line="360" w:lineRule="auto"/>
              <w:jc w:val="center"/>
              <w:rPr>
                <w:ins w:id="48" w:author="LAMPTKES-LAPTOP-11" w:date="2016-06-23T16:55:00Z"/>
                <w:rFonts w:ascii="Lucida Bright" w:hAnsi="Lucida Bright"/>
                <w:sz w:val="20"/>
              </w:rPr>
            </w:pPr>
            <w:ins w:id="49" w:author="LAMPTKES-LAPTOP-11" w:date="2016-06-23T16:55:00Z">
              <w:r w:rsidRPr="0036404F">
                <w:rPr>
                  <w:rFonts w:ascii="Lucida Bright" w:hAnsi="Lucida Bright"/>
                  <w:sz w:val="20"/>
                </w:rPr>
                <w:t>–</w:t>
              </w:r>
            </w:ins>
          </w:p>
        </w:tc>
        <w:tc>
          <w:tcPr>
            <w:tcW w:w="7431" w:type="dxa"/>
          </w:tcPr>
          <w:p w14:paraId="743F0ED7" w14:textId="77777777" w:rsidR="00C72AEE" w:rsidRPr="0036404F" w:rsidRDefault="00C72AEE" w:rsidP="00DA18BD">
            <w:pPr>
              <w:spacing w:line="360" w:lineRule="auto"/>
              <w:jc w:val="left"/>
              <w:rPr>
                <w:ins w:id="50" w:author="LAMPTKES-LAPTOP-11" w:date="2016-06-23T16:55:00Z"/>
                <w:rFonts w:ascii="Lucida Bright" w:hAnsi="Lucida Bright"/>
                <w:sz w:val="20"/>
              </w:rPr>
            </w:pPr>
            <w:ins w:id="51" w:author="LAMPTKES-LAPTOP-11" w:date="2016-06-23T16:55:00Z">
              <w:r w:rsidRPr="0036404F">
                <w:rPr>
                  <w:rFonts w:ascii="Lucida Bright" w:hAnsi="Lucida Bright"/>
                  <w:sz w:val="20"/>
                </w:rPr>
                <w:t xml:space="preserve">STANDAR DAN PROSEDUR </w:t>
              </w:r>
            </w:ins>
          </w:p>
        </w:tc>
      </w:tr>
      <w:tr w:rsidR="00C72AEE" w:rsidRPr="0036404F" w14:paraId="50371D9F" w14:textId="77777777" w:rsidTr="00DA18BD">
        <w:trPr>
          <w:ins w:id="52" w:author="LAMPTKES-LAPTOP-11" w:date="2016-06-23T16:55:00Z"/>
        </w:trPr>
        <w:tc>
          <w:tcPr>
            <w:tcW w:w="1315" w:type="dxa"/>
          </w:tcPr>
          <w:p w14:paraId="73D693A7" w14:textId="77777777" w:rsidR="00C72AEE" w:rsidRPr="0036404F" w:rsidRDefault="00C72AEE" w:rsidP="00DA18BD">
            <w:pPr>
              <w:spacing w:line="360" w:lineRule="auto"/>
              <w:rPr>
                <w:ins w:id="53" w:author="LAMPTKES-LAPTOP-11" w:date="2016-06-23T16:55:00Z"/>
                <w:rFonts w:ascii="Lucida Bright" w:hAnsi="Lucida Bright"/>
                <w:sz w:val="20"/>
              </w:rPr>
            </w:pPr>
            <w:ins w:id="54" w:author="LAMPTKES-LAPTOP-11" w:date="2016-06-23T16:55:00Z">
              <w:r w:rsidRPr="0036404F">
                <w:rPr>
                  <w:rFonts w:ascii="Lucida Bright" w:hAnsi="Lucida Bright"/>
                  <w:sz w:val="20"/>
                </w:rPr>
                <w:t>BUKU IIIA</w:t>
              </w:r>
            </w:ins>
          </w:p>
        </w:tc>
        <w:tc>
          <w:tcPr>
            <w:tcW w:w="434" w:type="dxa"/>
          </w:tcPr>
          <w:p w14:paraId="09EB65B5" w14:textId="77777777" w:rsidR="00C72AEE" w:rsidRPr="0036404F" w:rsidRDefault="00C72AEE" w:rsidP="00DA18BD">
            <w:pPr>
              <w:spacing w:line="360" w:lineRule="auto"/>
              <w:jc w:val="center"/>
              <w:rPr>
                <w:ins w:id="55" w:author="LAMPTKES-LAPTOP-11" w:date="2016-06-23T16:55:00Z"/>
                <w:rFonts w:ascii="Lucida Bright" w:hAnsi="Lucida Bright"/>
                <w:sz w:val="20"/>
              </w:rPr>
            </w:pPr>
            <w:ins w:id="56" w:author="LAMPTKES-LAPTOP-11" w:date="2016-06-23T16:55:00Z">
              <w:r w:rsidRPr="0036404F">
                <w:rPr>
                  <w:rFonts w:ascii="Lucida Bright" w:hAnsi="Lucida Bright"/>
                  <w:sz w:val="20"/>
                </w:rPr>
                <w:t>–</w:t>
              </w:r>
            </w:ins>
          </w:p>
        </w:tc>
        <w:tc>
          <w:tcPr>
            <w:tcW w:w="7431" w:type="dxa"/>
          </w:tcPr>
          <w:p w14:paraId="26A983EF" w14:textId="77777777" w:rsidR="00C72AEE" w:rsidRPr="0036404F" w:rsidRDefault="00C72AEE" w:rsidP="00DA18BD">
            <w:pPr>
              <w:spacing w:line="360" w:lineRule="auto"/>
              <w:jc w:val="left"/>
              <w:rPr>
                <w:ins w:id="57" w:author="LAMPTKES-LAPTOP-11" w:date="2016-06-23T16:55:00Z"/>
                <w:rFonts w:ascii="Lucida Bright" w:hAnsi="Lucida Bright"/>
                <w:sz w:val="20"/>
              </w:rPr>
            </w:pPr>
            <w:ins w:id="58" w:author="LAMPTKES-LAPTOP-11" w:date="2016-06-23T16:55:00Z">
              <w:r w:rsidRPr="0036404F">
                <w:rPr>
                  <w:rFonts w:ascii="Lucida Bright" w:hAnsi="Lucida Bright"/>
                  <w:sz w:val="20"/>
                </w:rPr>
                <w:t xml:space="preserve">BORANG  PROGRAM STUDI </w:t>
              </w:r>
            </w:ins>
          </w:p>
        </w:tc>
      </w:tr>
      <w:tr w:rsidR="00C72AEE" w:rsidRPr="0036404F" w14:paraId="5EE7A800" w14:textId="77777777" w:rsidTr="00DA18BD">
        <w:trPr>
          <w:ins w:id="59" w:author="LAMPTKES-LAPTOP-11" w:date="2016-06-23T16:55:00Z"/>
        </w:trPr>
        <w:tc>
          <w:tcPr>
            <w:tcW w:w="1315" w:type="dxa"/>
          </w:tcPr>
          <w:p w14:paraId="6D7846A2" w14:textId="77777777" w:rsidR="00C72AEE" w:rsidRPr="0036404F" w:rsidRDefault="00C72AEE" w:rsidP="00DA18BD">
            <w:pPr>
              <w:spacing w:line="360" w:lineRule="auto"/>
              <w:rPr>
                <w:ins w:id="60" w:author="LAMPTKES-LAPTOP-11" w:date="2016-06-23T16:55:00Z"/>
                <w:rFonts w:ascii="Lucida Bright" w:hAnsi="Lucida Bright"/>
                <w:sz w:val="20"/>
              </w:rPr>
            </w:pPr>
            <w:ins w:id="61" w:author="LAMPTKES-LAPTOP-11" w:date="2016-06-23T16:55:00Z">
              <w:r w:rsidRPr="0036404F">
                <w:rPr>
                  <w:rFonts w:ascii="Lucida Bright" w:hAnsi="Lucida Bright"/>
                  <w:sz w:val="20"/>
                </w:rPr>
                <w:t>BUKU IIIB</w:t>
              </w:r>
            </w:ins>
          </w:p>
        </w:tc>
        <w:tc>
          <w:tcPr>
            <w:tcW w:w="434" w:type="dxa"/>
          </w:tcPr>
          <w:p w14:paraId="3A3AA7F1" w14:textId="77777777" w:rsidR="00C72AEE" w:rsidRPr="0036404F" w:rsidRDefault="00C72AEE" w:rsidP="00DA18BD">
            <w:pPr>
              <w:spacing w:line="360" w:lineRule="auto"/>
              <w:jc w:val="center"/>
              <w:rPr>
                <w:ins w:id="62" w:author="LAMPTKES-LAPTOP-11" w:date="2016-06-23T16:55:00Z"/>
                <w:rFonts w:ascii="Lucida Bright" w:hAnsi="Lucida Bright"/>
                <w:sz w:val="20"/>
              </w:rPr>
            </w:pPr>
            <w:ins w:id="63" w:author="LAMPTKES-LAPTOP-11" w:date="2016-06-23T16:55:00Z">
              <w:r w:rsidRPr="0036404F">
                <w:rPr>
                  <w:rFonts w:ascii="Lucida Bright" w:hAnsi="Lucida Bright"/>
                  <w:sz w:val="20"/>
                </w:rPr>
                <w:t>–</w:t>
              </w:r>
            </w:ins>
          </w:p>
        </w:tc>
        <w:tc>
          <w:tcPr>
            <w:tcW w:w="7431" w:type="dxa"/>
          </w:tcPr>
          <w:p w14:paraId="7749A263" w14:textId="77777777" w:rsidR="00C72AEE" w:rsidRPr="0036404F" w:rsidRDefault="00C72AEE" w:rsidP="00DA18BD">
            <w:pPr>
              <w:spacing w:line="360" w:lineRule="auto"/>
              <w:jc w:val="left"/>
              <w:rPr>
                <w:ins w:id="64" w:author="LAMPTKES-LAPTOP-11" w:date="2016-06-23T16:55:00Z"/>
                <w:rFonts w:ascii="Lucida Bright" w:hAnsi="Lucida Bright"/>
                <w:sz w:val="20"/>
              </w:rPr>
            </w:pPr>
            <w:ins w:id="65" w:author="LAMPTKES-LAPTOP-11" w:date="2016-06-23T16:55:00Z">
              <w:r w:rsidRPr="0036404F">
                <w:rPr>
                  <w:rFonts w:ascii="Lucida Bright" w:hAnsi="Lucida Bright"/>
                  <w:sz w:val="20"/>
                </w:rPr>
                <w:t xml:space="preserve">BORANG  UNIT PENGELOLA PROGRAM STUDI </w:t>
              </w:r>
            </w:ins>
          </w:p>
        </w:tc>
      </w:tr>
      <w:tr w:rsidR="00C72AEE" w:rsidRPr="0036404F" w14:paraId="2A5F1BBB" w14:textId="77777777" w:rsidTr="00DA18BD">
        <w:trPr>
          <w:ins w:id="66" w:author="LAMPTKES-LAPTOP-11" w:date="2016-06-23T16:55:00Z"/>
        </w:trPr>
        <w:tc>
          <w:tcPr>
            <w:tcW w:w="1315" w:type="dxa"/>
          </w:tcPr>
          <w:p w14:paraId="7824E189" w14:textId="77777777" w:rsidR="00C72AEE" w:rsidRPr="0036404F" w:rsidRDefault="00C72AEE" w:rsidP="00DA18BD">
            <w:pPr>
              <w:spacing w:line="360" w:lineRule="auto"/>
              <w:rPr>
                <w:ins w:id="67" w:author="LAMPTKES-LAPTOP-11" w:date="2016-06-23T16:55:00Z"/>
                <w:rFonts w:ascii="Lucida Bright" w:hAnsi="Lucida Bright"/>
                <w:sz w:val="20"/>
              </w:rPr>
            </w:pPr>
            <w:ins w:id="68" w:author="LAMPTKES-LAPTOP-11" w:date="2016-06-23T16:55:00Z">
              <w:r w:rsidRPr="0036404F">
                <w:rPr>
                  <w:rFonts w:ascii="Lucida Bright" w:hAnsi="Lucida Bright"/>
                  <w:sz w:val="20"/>
                </w:rPr>
                <w:t>BUKU IV</w:t>
              </w:r>
            </w:ins>
          </w:p>
        </w:tc>
        <w:tc>
          <w:tcPr>
            <w:tcW w:w="434" w:type="dxa"/>
          </w:tcPr>
          <w:p w14:paraId="39ED474C" w14:textId="77777777" w:rsidR="00C72AEE" w:rsidRPr="0036404F" w:rsidRDefault="00C72AEE" w:rsidP="00DA18BD">
            <w:pPr>
              <w:spacing w:line="360" w:lineRule="auto"/>
              <w:jc w:val="center"/>
              <w:rPr>
                <w:ins w:id="69" w:author="LAMPTKES-LAPTOP-11" w:date="2016-06-23T16:55:00Z"/>
                <w:rFonts w:ascii="Lucida Bright" w:hAnsi="Lucida Bright"/>
                <w:sz w:val="20"/>
                <w:lang w:val="id-ID"/>
              </w:rPr>
            </w:pPr>
            <w:ins w:id="70" w:author="LAMPTKES-LAPTOP-11" w:date="2016-06-23T16:55:00Z">
              <w:r w:rsidRPr="0036404F">
                <w:rPr>
                  <w:rFonts w:ascii="Lucida Bright" w:hAnsi="Lucida Bright"/>
                  <w:sz w:val="20"/>
                </w:rPr>
                <w:t>–</w:t>
              </w:r>
            </w:ins>
          </w:p>
        </w:tc>
        <w:tc>
          <w:tcPr>
            <w:tcW w:w="7431" w:type="dxa"/>
          </w:tcPr>
          <w:p w14:paraId="5ED4F245" w14:textId="77777777" w:rsidR="00C72AEE" w:rsidRPr="0036404F" w:rsidRDefault="00C72AEE" w:rsidP="00DA18BD">
            <w:pPr>
              <w:spacing w:line="360" w:lineRule="auto"/>
              <w:jc w:val="left"/>
              <w:rPr>
                <w:ins w:id="71" w:author="LAMPTKES-LAPTOP-11" w:date="2016-06-23T16:55:00Z"/>
                <w:rFonts w:ascii="Lucida Bright" w:hAnsi="Lucida Bright"/>
                <w:sz w:val="20"/>
              </w:rPr>
            </w:pPr>
            <w:ins w:id="72" w:author="LAMPTKES-LAPTOP-11" w:date="2016-06-23T16:55:00Z">
              <w:r w:rsidRPr="0036404F">
                <w:rPr>
                  <w:rFonts w:ascii="Lucida Bright" w:hAnsi="Lucida Bright"/>
                  <w:sz w:val="20"/>
                  <w:lang w:val="id-ID"/>
                </w:rPr>
                <w:t>PANDUAN PENGISIAN BORANG</w:t>
              </w:r>
              <w:r w:rsidRPr="0036404F">
                <w:rPr>
                  <w:rFonts w:ascii="Lucida Bright" w:hAnsi="Lucida Bright"/>
                  <w:sz w:val="20"/>
                </w:rPr>
                <w:t xml:space="preserve"> </w:t>
              </w:r>
            </w:ins>
          </w:p>
        </w:tc>
      </w:tr>
      <w:tr w:rsidR="00C72AEE" w:rsidRPr="0036404F" w14:paraId="55B5DF29" w14:textId="77777777" w:rsidTr="00DA18BD">
        <w:trPr>
          <w:ins w:id="73" w:author="LAMPTKES-LAPTOP-11" w:date="2016-06-23T16:55:00Z"/>
        </w:trPr>
        <w:tc>
          <w:tcPr>
            <w:tcW w:w="1315" w:type="dxa"/>
          </w:tcPr>
          <w:p w14:paraId="1DB7A688" w14:textId="77777777" w:rsidR="00C72AEE" w:rsidRPr="0036404F" w:rsidRDefault="00C72AEE" w:rsidP="00DA18BD">
            <w:pPr>
              <w:spacing w:line="360" w:lineRule="auto"/>
              <w:rPr>
                <w:ins w:id="74" w:author="LAMPTKES-LAPTOP-11" w:date="2016-06-23T16:55:00Z"/>
                <w:rFonts w:ascii="Lucida Bright" w:hAnsi="Lucida Bright"/>
                <w:sz w:val="20"/>
              </w:rPr>
            </w:pPr>
            <w:ins w:id="75" w:author="LAMPTKES-LAPTOP-11" w:date="2016-06-23T16:55:00Z">
              <w:r w:rsidRPr="0036404F">
                <w:rPr>
                  <w:rFonts w:ascii="Lucida Bright" w:hAnsi="Lucida Bright"/>
                  <w:sz w:val="20"/>
                </w:rPr>
                <w:t>BUKU V</w:t>
              </w:r>
            </w:ins>
          </w:p>
        </w:tc>
        <w:tc>
          <w:tcPr>
            <w:tcW w:w="434" w:type="dxa"/>
          </w:tcPr>
          <w:p w14:paraId="297C81D4" w14:textId="77777777" w:rsidR="00C72AEE" w:rsidRPr="0036404F" w:rsidRDefault="00C72AEE" w:rsidP="00DA18BD">
            <w:pPr>
              <w:spacing w:line="360" w:lineRule="auto"/>
              <w:jc w:val="center"/>
              <w:rPr>
                <w:ins w:id="76" w:author="LAMPTKES-LAPTOP-11" w:date="2016-06-23T16:55:00Z"/>
                <w:rFonts w:ascii="Lucida Bright" w:hAnsi="Lucida Bright"/>
                <w:sz w:val="20"/>
              </w:rPr>
            </w:pPr>
            <w:ins w:id="77" w:author="LAMPTKES-LAPTOP-11" w:date="2016-06-23T16:55:00Z">
              <w:r w:rsidRPr="0036404F">
                <w:rPr>
                  <w:rFonts w:ascii="Lucida Bright" w:hAnsi="Lucida Bright"/>
                  <w:sz w:val="20"/>
                </w:rPr>
                <w:t>–</w:t>
              </w:r>
            </w:ins>
          </w:p>
        </w:tc>
        <w:tc>
          <w:tcPr>
            <w:tcW w:w="7431" w:type="dxa"/>
          </w:tcPr>
          <w:p w14:paraId="288D745D" w14:textId="77777777" w:rsidR="00C72AEE" w:rsidRPr="0036404F" w:rsidRDefault="00C72AEE" w:rsidP="00DA18BD">
            <w:pPr>
              <w:spacing w:line="360" w:lineRule="auto"/>
              <w:jc w:val="left"/>
              <w:rPr>
                <w:ins w:id="78" w:author="LAMPTKES-LAPTOP-11" w:date="2016-06-23T16:55:00Z"/>
                <w:rFonts w:ascii="Lucida Bright" w:hAnsi="Lucida Bright"/>
                <w:sz w:val="20"/>
              </w:rPr>
            </w:pPr>
            <w:ins w:id="79" w:author="LAMPTKES-LAPTOP-11" w:date="2016-06-23T16:55:00Z">
              <w:r w:rsidRPr="0036404F">
                <w:rPr>
                  <w:rFonts w:ascii="Lucida Bright" w:hAnsi="Lucida Bright"/>
                  <w:sz w:val="20"/>
                </w:rPr>
                <w:t xml:space="preserve">PEDOMAN PENILAIAN INSTRUMEN AKREDITASI </w:t>
              </w:r>
            </w:ins>
          </w:p>
        </w:tc>
      </w:tr>
      <w:tr w:rsidR="00C72AEE" w:rsidRPr="0036404F" w14:paraId="5134501B" w14:textId="77777777" w:rsidTr="00DA18BD">
        <w:trPr>
          <w:ins w:id="80" w:author="LAMPTKES-LAPTOP-11" w:date="2016-06-23T16:55:00Z"/>
        </w:trPr>
        <w:tc>
          <w:tcPr>
            <w:tcW w:w="1315" w:type="dxa"/>
          </w:tcPr>
          <w:p w14:paraId="3D3F1DC2" w14:textId="77777777" w:rsidR="00C72AEE" w:rsidRPr="0036404F" w:rsidRDefault="00C72AEE" w:rsidP="00DA18BD">
            <w:pPr>
              <w:spacing w:line="360" w:lineRule="auto"/>
              <w:jc w:val="left"/>
              <w:rPr>
                <w:ins w:id="81" w:author="LAMPTKES-LAPTOP-11" w:date="2016-06-23T16:55:00Z"/>
                <w:rFonts w:ascii="Lucida Bright" w:hAnsi="Lucida Bright"/>
                <w:sz w:val="20"/>
              </w:rPr>
            </w:pPr>
            <w:ins w:id="82" w:author="LAMPTKES-LAPTOP-11" w:date="2016-06-23T16:55:00Z">
              <w:r w:rsidRPr="0036404F">
                <w:rPr>
                  <w:rFonts w:ascii="Lucida Bright" w:hAnsi="Lucida Bright"/>
                  <w:sz w:val="20"/>
                </w:rPr>
                <w:t>BUKU VI</w:t>
              </w:r>
            </w:ins>
          </w:p>
        </w:tc>
        <w:tc>
          <w:tcPr>
            <w:tcW w:w="434" w:type="dxa"/>
          </w:tcPr>
          <w:p w14:paraId="39656A9A" w14:textId="77777777" w:rsidR="00C72AEE" w:rsidRPr="0036404F" w:rsidRDefault="00C72AEE" w:rsidP="00DA18BD">
            <w:pPr>
              <w:spacing w:line="360" w:lineRule="auto"/>
              <w:jc w:val="left"/>
              <w:rPr>
                <w:ins w:id="83" w:author="LAMPTKES-LAPTOP-11" w:date="2016-06-23T16:55:00Z"/>
                <w:rFonts w:ascii="Lucida Bright" w:hAnsi="Lucida Bright"/>
                <w:sz w:val="20"/>
              </w:rPr>
            </w:pPr>
            <w:ins w:id="84" w:author="LAMPTKES-LAPTOP-11" w:date="2016-06-23T16:55:00Z">
              <w:r w:rsidRPr="0036404F">
                <w:rPr>
                  <w:rFonts w:ascii="Lucida Bright" w:hAnsi="Lucida Bright"/>
                  <w:sz w:val="20"/>
                </w:rPr>
                <w:t>–</w:t>
              </w:r>
            </w:ins>
          </w:p>
        </w:tc>
        <w:tc>
          <w:tcPr>
            <w:tcW w:w="7431" w:type="dxa"/>
          </w:tcPr>
          <w:p w14:paraId="02B76898" w14:textId="77777777" w:rsidR="00C72AEE" w:rsidRPr="0036404F" w:rsidRDefault="00C72AEE" w:rsidP="00DA18BD">
            <w:pPr>
              <w:spacing w:line="360" w:lineRule="auto"/>
              <w:jc w:val="left"/>
              <w:rPr>
                <w:ins w:id="85" w:author="LAMPTKES-LAPTOP-11" w:date="2016-06-23T16:55:00Z"/>
                <w:rFonts w:ascii="Lucida Bright" w:hAnsi="Lucida Bright"/>
                <w:sz w:val="20"/>
              </w:rPr>
            </w:pPr>
            <w:ins w:id="86" w:author="LAMPTKES-LAPTOP-11" w:date="2016-06-23T16:55:00Z">
              <w:r w:rsidRPr="0036404F">
                <w:rPr>
                  <w:rFonts w:ascii="Lucida Bright" w:hAnsi="Lucida Bright"/>
                  <w:sz w:val="20"/>
                </w:rPr>
                <w:t xml:space="preserve">MATRIKS PENILAIAN INSTRUMEN AKREDITASI </w:t>
              </w:r>
            </w:ins>
          </w:p>
        </w:tc>
      </w:tr>
      <w:tr w:rsidR="00C72AEE" w:rsidRPr="0036404F" w14:paraId="32FBF381" w14:textId="77777777" w:rsidTr="00DA18BD">
        <w:trPr>
          <w:ins w:id="87" w:author="LAMPTKES-LAPTOP-11" w:date="2016-06-23T16:55:00Z"/>
        </w:trPr>
        <w:tc>
          <w:tcPr>
            <w:tcW w:w="1315" w:type="dxa"/>
          </w:tcPr>
          <w:p w14:paraId="5EF20130" w14:textId="77777777" w:rsidR="00C72AEE" w:rsidRPr="0036404F" w:rsidRDefault="00C72AEE" w:rsidP="00DA18BD">
            <w:pPr>
              <w:spacing w:line="360" w:lineRule="auto"/>
              <w:jc w:val="left"/>
              <w:rPr>
                <w:ins w:id="88" w:author="LAMPTKES-LAPTOP-11" w:date="2016-06-23T16:55:00Z"/>
                <w:rFonts w:ascii="Lucida Bright" w:hAnsi="Lucida Bright"/>
                <w:sz w:val="20"/>
              </w:rPr>
            </w:pPr>
            <w:ins w:id="89" w:author="LAMPTKES-LAPTOP-11" w:date="2016-06-23T16:55:00Z">
              <w:r w:rsidRPr="0036404F">
                <w:rPr>
                  <w:rFonts w:ascii="Lucida Bright" w:hAnsi="Lucida Bright"/>
                  <w:sz w:val="20"/>
                </w:rPr>
                <w:t>BUKU VII</w:t>
              </w:r>
            </w:ins>
          </w:p>
        </w:tc>
        <w:tc>
          <w:tcPr>
            <w:tcW w:w="434" w:type="dxa"/>
          </w:tcPr>
          <w:p w14:paraId="05247611" w14:textId="77777777" w:rsidR="00C72AEE" w:rsidRPr="0036404F" w:rsidRDefault="00C72AEE" w:rsidP="00DA18BD">
            <w:pPr>
              <w:spacing w:line="360" w:lineRule="auto"/>
              <w:jc w:val="left"/>
              <w:rPr>
                <w:ins w:id="90" w:author="LAMPTKES-LAPTOP-11" w:date="2016-06-23T16:55:00Z"/>
                <w:rFonts w:ascii="Lucida Bright" w:hAnsi="Lucida Bright"/>
                <w:sz w:val="20"/>
              </w:rPr>
            </w:pPr>
            <w:ins w:id="91" w:author="LAMPTKES-LAPTOP-11" w:date="2016-06-23T16:55:00Z">
              <w:r w:rsidRPr="0036404F">
                <w:rPr>
                  <w:rFonts w:ascii="Lucida Bright" w:hAnsi="Lucida Bright"/>
                  <w:sz w:val="20"/>
                </w:rPr>
                <w:t>–</w:t>
              </w:r>
            </w:ins>
          </w:p>
        </w:tc>
        <w:tc>
          <w:tcPr>
            <w:tcW w:w="7431" w:type="dxa"/>
          </w:tcPr>
          <w:p w14:paraId="62D225AB" w14:textId="77777777" w:rsidR="00C72AEE" w:rsidRPr="0036404F" w:rsidRDefault="00C72AEE" w:rsidP="00DA18BD">
            <w:pPr>
              <w:spacing w:line="360" w:lineRule="auto"/>
              <w:jc w:val="left"/>
              <w:rPr>
                <w:ins w:id="92" w:author="LAMPTKES-LAPTOP-11" w:date="2016-06-23T16:55:00Z"/>
                <w:rFonts w:ascii="Lucida Bright" w:hAnsi="Lucida Bright"/>
                <w:sz w:val="20"/>
              </w:rPr>
            </w:pPr>
            <w:ins w:id="93" w:author="LAMPTKES-LAPTOP-11" w:date="2016-06-23T16:55:00Z">
              <w:r w:rsidRPr="0036404F">
                <w:rPr>
                  <w:rFonts w:ascii="Lucida Bright" w:hAnsi="Lucida Bright"/>
                  <w:sz w:val="20"/>
                </w:rPr>
                <w:t xml:space="preserve">PEDOMAN ASESMEN LAPANGAN </w:t>
              </w:r>
            </w:ins>
          </w:p>
        </w:tc>
      </w:tr>
      <w:tr w:rsidR="00C72AEE" w:rsidRPr="0036404F" w14:paraId="78E80399" w14:textId="77777777" w:rsidTr="00DA18BD">
        <w:trPr>
          <w:ins w:id="94" w:author="LAMPTKES-LAPTOP-11" w:date="2016-06-23T16:55:00Z"/>
        </w:trPr>
        <w:tc>
          <w:tcPr>
            <w:tcW w:w="1315" w:type="dxa"/>
          </w:tcPr>
          <w:p w14:paraId="06B9624D" w14:textId="77777777" w:rsidR="00C72AEE" w:rsidRPr="0036404F" w:rsidRDefault="00C72AEE" w:rsidP="00DA18BD">
            <w:pPr>
              <w:spacing w:line="360" w:lineRule="auto"/>
              <w:jc w:val="left"/>
              <w:rPr>
                <w:ins w:id="95" w:author="LAMPTKES-LAPTOP-11" w:date="2016-06-23T16:55:00Z"/>
                <w:rFonts w:ascii="Lucida Bright" w:hAnsi="Lucida Bright"/>
                <w:sz w:val="20"/>
                <w:lang w:val="id-ID"/>
              </w:rPr>
            </w:pPr>
            <w:ins w:id="96" w:author="LAMPTKES-LAPTOP-11" w:date="2016-06-23T16:55:00Z">
              <w:r w:rsidRPr="0036404F">
                <w:rPr>
                  <w:rFonts w:ascii="Lucida Bright" w:hAnsi="Lucida Bright"/>
                  <w:sz w:val="20"/>
                  <w:lang w:val="id-ID"/>
                </w:rPr>
                <w:t>BUKU VIII</w:t>
              </w:r>
            </w:ins>
          </w:p>
        </w:tc>
        <w:tc>
          <w:tcPr>
            <w:tcW w:w="434" w:type="dxa"/>
          </w:tcPr>
          <w:p w14:paraId="10FCCD90" w14:textId="77777777" w:rsidR="00C72AEE" w:rsidRPr="0036404F" w:rsidRDefault="00C72AEE" w:rsidP="00DA18BD">
            <w:pPr>
              <w:spacing w:line="360" w:lineRule="auto"/>
              <w:jc w:val="left"/>
              <w:rPr>
                <w:ins w:id="97" w:author="LAMPTKES-LAPTOP-11" w:date="2016-06-23T16:55:00Z"/>
                <w:rFonts w:ascii="Lucida Bright" w:hAnsi="Lucida Bright"/>
                <w:sz w:val="20"/>
                <w:lang w:val="id-ID"/>
              </w:rPr>
            </w:pPr>
            <w:ins w:id="98" w:author="LAMPTKES-LAPTOP-11" w:date="2016-06-23T16:55:00Z">
              <w:r w:rsidRPr="0036404F">
                <w:rPr>
                  <w:rFonts w:ascii="Lucida Bright" w:hAnsi="Lucida Bright"/>
                  <w:sz w:val="20"/>
                </w:rPr>
                <w:t>–</w:t>
              </w:r>
            </w:ins>
          </w:p>
        </w:tc>
        <w:tc>
          <w:tcPr>
            <w:tcW w:w="7431" w:type="dxa"/>
          </w:tcPr>
          <w:p w14:paraId="4D66B985" w14:textId="77777777" w:rsidR="00C72AEE" w:rsidRPr="0036404F" w:rsidRDefault="00C72AEE" w:rsidP="00DA18BD">
            <w:pPr>
              <w:spacing w:line="360" w:lineRule="auto"/>
              <w:jc w:val="left"/>
              <w:rPr>
                <w:ins w:id="99" w:author="LAMPTKES-LAPTOP-11" w:date="2016-06-23T16:55:00Z"/>
                <w:rFonts w:ascii="Lucida Bright" w:hAnsi="Lucida Bright"/>
                <w:sz w:val="20"/>
                <w:lang w:val="nb-NO"/>
              </w:rPr>
            </w:pPr>
            <w:ins w:id="100" w:author="LAMPTKES-LAPTOP-11" w:date="2016-06-23T16:55:00Z">
              <w:r w:rsidRPr="0036404F">
                <w:rPr>
                  <w:rFonts w:ascii="Lucida Bright" w:hAnsi="Lucida Bright"/>
                  <w:sz w:val="20"/>
                  <w:lang w:val="nb-NO"/>
                </w:rPr>
                <w:t>PEDOMAN EVALUASI DIRI UNTUK AKREDITASI PROGRAM STUDI DAN INSTITUSI PERGURUAN TINGGI</w:t>
              </w:r>
            </w:ins>
          </w:p>
        </w:tc>
      </w:tr>
    </w:tbl>
    <w:p w14:paraId="77DEEE14" w14:textId="77777777" w:rsidR="00C72AEE" w:rsidRPr="0036404F" w:rsidRDefault="00C72AEE" w:rsidP="00C72AEE">
      <w:pPr>
        <w:spacing w:line="360" w:lineRule="auto"/>
        <w:rPr>
          <w:ins w:id="101" w:author="LAMPTKES-LAPTOP-11" w:date="2016-06-23T16:55:00Z"/>
          <w:rFonts w:ascii="Lucida Bright" w:hAnsi="Lucida Bright"/>
          <w:sz w:val="20"/>
          <w:lang w:val="nb-NO"/>
        </w:rPr>
      </w:pPr>
    </w:p>
    <w:p w14:paraId="3E606BE1" w14:textId="77777777" w:rsidR="00C72AEE" w:rsidRPr="0036404F" w:rsidRDefault="00C72AEE" w:rsidP="00C72AEE">
      <w:pPr>
        <w:spacing w:line="360" w:lineRule="auto"/>
        <w:rPr>
          <w:ins w:id="102" w:author="LAMPTKES-LAPTOP-11" w:date="2016-06-23T16:55:00Z"/>
          <w:rFonts w:ascii="Lucida Bright" w:hAnsi="Lucida Bright"/>
          <w:sz w:val="20"/>
          <w:lang w:val="nb-NO"/>
        </w:rPr>
      </w:pPr>
    </w:p>
    <w:p w14:paraId="15FC3872" w14:textId="77777777" w:rsidR="00C72AEE" w:rsidRPr="0036404F" w:rsidRDefault="00C72AEE" w:rsidP="00C72AEE">
      <w:pPr>
        <w:spacing w:line="360" w:lineRule="auto"/>
        <w:rPr>
          <w:ins w:id="103" w:author="LAMPTKES-LAPTOP-11" w:date="2016-06-23T16:55:00Z"/>
          <w:rFonts w:ascii="Lucida Bright" w:hAnsi="Lucida Bright"/>
          <w:sz w:val="20"/>
          <w:lang w:val="nb-NO"/>
        </w:rPr>
      </w:pPr>
      <w:ins w:id="104" w:author="LAMPTKES-LAPTOP-11" w:date="2016-06-23T16:55:00Z">
        <w:r w:rsidRPr="0036404F">
          <w:rPr>
            <w:rFonts w:ascii="Lucida Bright" w:hAnsi="Lucida Bright"/>
            <w:sz w:val="20"/>
            <w:lang w:val="nb-NO"/>
          </w:rPr>
          <w:lastRenderedPageBreak/>
          <w:t>Untuk menjaga kredibilitas proses akreditasi, sebagai kelengkapan ke delapan buku tersebut di atas, telah  disusun pula sebuah buku Kode Etik Akreditasi.</w:t>
        </w:r>
      </w:ins>
    </w:p>
    <w:p w14:paraId="080E301B" w14:textId="77777777" w:rsidR="00C72AEE" w:rsidRPr="0036404F" w:rsidRDefault="00C72AEE" w:rsidP="00C72AEE">
      <w:pPr>
        <w:spacing w:line="360" w:lineRule="auto"/>
        <w:rPr>
          <w:ins w:id="105" w:author="LAMPTKES-LAPTOP-11" w:date="2016-06-23T16:55:00Z"/>
          <w:rFonts w:ascii="Lucida Bright" w:hAnsi="Lucida Bright"/>
          <w:sz w:val="20"/>
          <w:lang w:val="nb-NO"/>
        </w:rPr>
      </w:pPr>
    </w:p>
    <w:p w14:paraId="23582240" w14:textId="77777777" w:rsidR="00C72AEE" w:rsidRPr="0036404F" w:rsidRDefault="00C72AEE" w:rsidP="00C72AEE">
      <w:pPr>
        <w:spacing w:line="360" w:lineRule="auto"/>
        <w:rPr>
          <w:ins w:id="106" w:author="LAMPTKES-LAPTOP-11" w:date="2016-06-23T16:55:00Z"/>
          <w:rFonts w:ascii="Lucida Bright" w:hAnsi="Lucida Bright"/>
          <w:sz w:val="20"/>
          <w:lang w:val="nb-NO"/>
        </w:rPr>
      </w:pPr>
      <w:ins w:id="107" w:author="LAMPTKES-LAPTOP-11" w:date="2016-06-23T16:55:00Z">
        <w:r w:rsidRPr="0036404F">
          <w:rPr>
            <w:rFonts w:ascii="Lucida Bright" w:hAnsi="Lucida Bright"/>
            <w:sz w:val="20"/>
            <w:lang w:val="nb-NO"/>
          </w:rPr>
          <w:t xml:space="preserve">Ucapan terima kasih saya sampaikan kepada Tim Penyusun instrumen akreditasi </w:t>
        </w:r>
      </w:ins>
      <w:ins w:id="108" w:author="LAMPTKES-LAPTOP-11" w:date="2016-06-23T16:57:00Z">
        <w:r w:rsidRPr="0036404F">
          <w:rPr>
            <w:rFonts w:ascii="Lucida Bright" w:hAnsi="Lucida Bright"/>
            <w:sz w:val="20"/>
            <w:lang w:val="nb-NO"/>
          </w:rPr>
          <w:t xml:space="preserve">program studi </w:t>
        </w:r>
        <w:r>
          <w:rPr>
            <w:rFonts w:ascii="Lucida Bright" w:hAnsi="Lucida Bright"/>
            <w:sz w:val="20"/>
          </w:rPr>
          <w:t xml:space="preserve">pendidikan dokter spesialis </w:t>
        </w:r>
        <w:r w:rsidRPr="00DA18BD">
          <w:rPr>
            <w:rFonts w:ascii="Lucida Bright" w:hAnsi="Lucida Bright"/>
            <w:sz w:val="20"/>
            <w:highlight w:val="yellow"/>
            <w:rPrChange w:id="109" w:author="LAMPTKES-LAPTOP-11" w:date="2016-06-23T17:08:00Z">
              <w:rPr>
                <w:rFonts w:ascii="Lucida Bright" w:hAnsi="Lucida Bright"/>
                <w:sz w:val="20"/>
              </w:rPr>
            </w:rPrChange>
          </w:rPr>
          <w:t>Andrologi</w:t>
        </w:r>
      </w:ins>
      <w:ins w:id="110" w:author="LAMPTKES-LAPTOP-11" w:date="2016-06-23T16:55:00Z">
        <w:r w:rsidRPr="0036404F">
          <w:rPr>
            <w:rFonts w:ascii="Lucida Bright" w:hAnsi="Lucida Bright"/>
            <w:sz w:val="20"/>
            <w:lang w:val="nb-NO"/>
          </w:rPr>
          <w:t xml:space="preserve">. </w:t>
        </w:r>
      </w:ins>
    </w:p>
    <w:p w14:paraId="0726ABB3" w14:textId="77777777" w:rsidR="00C72AEE" w:rsidRPr="0036404F" w:rsidRDefault="00C72AEE" w:rsidP="00C72AEE">
      <w:pPr>
        <w:spacing w:line="360" w:lineRule="auto"/>
        <w:rPr>
          <w:ins w:id="111" w:author="LAMPTKES-LAPTOP-11" w:date="2016-06-23T16:55:00Z"/>
          <w:rFonts w:ascii="Lucida Bright" w:hAnsi="Lucida Bright"/>
          <w:color w:val="000000"/>
          <w:sz w:val="20"/>
          <w:lang w:val="nb-NO"/>
        </w:rPr>
      </w:pPr>
    </w:p>
    <w:p w14:paraId="71959936" w14:textId="77777777" w:rsidR="00C72AEE" w:rsidRPr="0036404F" w:rsidRDefault="00C72AEE" w:rsidP="00C72AEE">
      <w:pPr>
        <w:spacing w:line="360" w:lineRule="auto"/>
        <w:rPr>
          <w:ins w:id="112" w:author="LAMPTKES-LAPTOP-11" w:date="2016-06-23T16:55:00Z"/>
          <w:rFonts w:ascii="Lucida Bright" w:hAnsi="Lucida Bright"/>
          <w:color w:val="000000"/>
          <w:sz w:val="20"/>
          <w:lang w:val="nb-NO"/>
        </w:rPr>
      </w:pPr>
      <w:ins w:id="113" w:author="LAMPTKES-LAPTOP-11" w:date="2016-06-23T16:55:00Z">
        <w:r w:rsidRPr="0036404F">
          <w:rPr>
            <w:rFonts w:ascii="Lucida Bright" w:hAnsi="Lucida Bright"/>
            <w:color w:val="000000"/>
            <w:sz w:val="20"/>
            <w:lang w:val="nb-NO"/>
          </w:rPr>
          <w:t xml:space="preserve">Semoga instrumen akreditasi yang telah disempurnakan ini lebih tajam dalam menilai kinerja program studi, sehingga dapat lebih mendorong upaya peningkatan mutu </w:t>
        </w:r>
      </w:ins>
      <w:ins w:id="114" w:author="LAMPTKES-LAPTOP-11" w:date="2016-06-23T16:57:00Z">
        <w:r w:rsidRPr="0036404F">
          <w:rPr>
            <w:rFonts w:ascii="Lucida Bright" w:hAnsi="Lucida Bright"/>
            <w:sz w:val="20"/>
            <w:lang w:val="nb-NO"/>
          </w:rPr>
          <w:t xml:space="preserve">program studi </w:t>
        </w:r>
        <w:r>
          <w:rPr>
            <w:rFonts w:ascii="Lucida Bright" w:hAnsi="Lucida Bright"/>
            <w:sz w:val="20"/>
          </w:rPr>
          <w:t xml:space="preserve">pendidikan dokter spesialis </w:t>
        </w:r>
        <w:r w:rsidRPr="00DA18BD">
          <w:rPr>
            <w:rFonts w:ascii="Lucida Bright" w:hAnsi="Lucida Bright"/>
            <w:sz w:val="20"/>
            <w:highlight w:val="yellow"/>
            <w:rPrChange w:id="115" w:author="LAMPTKES-LAPTOP-11" w:date="2016-06-23T17:08:00Z">
              <w:rPr>
                <w:rFonts w:ascii="Lucida Bright" w:hAnsi="Lucida Bright"/>
                <w:sz w:val="20"/>
              </w:rPr>
            </w:rPrChange>
          </w:rPr>
          <w:t>Andrologi</w:t>
        </w:r>
      </w:ins>
      <w:ins w:id="116" w:author="LAMPTKES-LAPTOP-11" w:date="2016-06-23T16:55:00Z">
        <w:r w:rsidRPr="0036404F">
          <w:rPr>
            <w:rFonts w:ascii="Lucida Bright" w:hAnsi="Lucida Bright"/>
            <w:color w:val="000000"/>
            <w:sz w:val="20"/>
            <w:lang w:val="nb-NO"/>
          </w:rPr>
          <w:t xml:space="preserve"> di seluruh Indonesia.</w:t>
        </w:r>
      </w:ins>
    </w:p>
    <w:p w14:paraId="1323ACBF" w14:textId="77777777" w:rsidR="00C72AEE" w:rsidRPr="0036404F" w:rsidRDefault="00C72AEE" w:rsidP="00C72AEE">
      <w:pPr>
        <w:spacing w:line="360" w:lineRule="auto"/>
        <w:rPr>
          <w:ins w:id="117" w:author="LAMPTKES-LAPTOP-11" w:date="2016-06-23T16:55:00Z"/>
          <w:rFonts w:ascii="Lucida Bright" w:hAnsi="Lucida Bright"/>
          <w:color w:val="000000"/>
          <w:sz w:val="20"/>
          <w:lang w:val="nb-NO"/>
        </w:rPr>
      </w:pPr>
    </w:p>
    <w:p w14:paraId="5AA6E63D" w14:textId="77777777" w:rsidR="00C72AEE" w:rsidRPr="0036404F" w:rsidRDefault="00C72AEE" w:rsidP="00C72AEE">
      <w:pPr>
        <w:spacing w:line="360" w:lineRule="auto"/>
        <w:rPr>
          <w:ins w:id="118" w:author="LAMPTKES-LAPTOP-11" w:date="2016-06-23T16:55:00Z"/>
          <w:rFonts w:ascii="Lucida Bright" w:hAnsi="Lucida Bright"/>
          <w:sz w:val="20"/>
          <w:lang w:val="nb-NO"/>
        </w:rPr>
      </w:pPr>
    </w:p>
    <w:p w14:paraId="4FDB9D9B" w14:textId="77777777" w:rsidR="00C72AEE" w:rsidRPr="0036404F" w:rsidRDefault="00C72AEE" w:rsidP="00DA18BD">
      <w:pPr>
        <w:spacing w:line="360" w:lineRule="auto"/>
        <w:ind w:left="2880" w:firstLine="720"/>
        <w:rPr>
          <w:ins w:id="119" w:author="LAMPTKES-LAPTOP-11" w:date="2016-06-23T16:55:00Z"/>
          <w:rFonts w:ascii="Lucida Bright" w:hAnsi="Lucida Bright"/>
          <w:color w:val="000000"/>
          <w:sz w:val="20"/>
        </w:rPr>
        <w:pPrChange w:id="120" w:author="LAMPTKES-LAPTOP-11" w:date="2016-06-23T17:11:00Z">
          <w:pPr>
            <w:spacing w:line="360" w:lineRule="auto"/>
            <w:ind w:left="4770" w:hanging="90"/>
          </w:pPr>
        </w:pPrChange>
      </w:pPr>
      <w:ins w:id="121" w:author="LAMPTKES-LAPTOP-11" w:date="2016-06-23T16:55:00Z">
        <w:r w:rsidRPr="0036404F">
          <w:rPr>
            <w:rFonts w:ascii="Lucida Bright" w:hAnsi="Lucida Bright"/>
            <w:color w:val="000000"/>
            <w:sz w:val="20"/>
            <w:lang w:val="nb-NO"/>
          </w:rPr>
          <w:t xml:space="preserve">Jakarta, </w:t>
        </w:r>
        <w:r w:rsidRPr="0036404F">
          <w:rPr>
            <w:rFonts w:ascii="Lucida Bright" w:hAnsi="Lucida Bright"/>
            <w:color w:val="000000"/>
            <w:sz w:val="20"/>
          </w:rPr>
          <w:t xml:space="preserve"> </w:t>
        </w:r>
        <w:r w:rsidRPr="00C72AEE">
          <w:rPr>
            <w:rFonts w:ascii="Lucida Bright" w:hAnsi="Lucida Bright"/>
            <w:color w:val="000000"/>
            <w:sz w:val="20"/>
            <w:rPrChange w:id="122" w:author="LAMPTKES-LAPTOP-11" w:date="2016-06-23T16:58:00Z">
              <w:rPr>
                <w:rFonts w:ascii="Lucida Bright" w:hAnsi="Lucida Bright"/>
                <w:color w:val="000000"/>
                <w:sz w:val="20"/>
                <w:highlight w:val="yellow"/>
              </w:rPr>
            </w:rPrChange>
          </w:rPr>
          <w:t>20 Desember 2015</w:t>
        </w:r>
      </w:ins>
    </w:p>
    <w:p w14:paraId="373A2F48" w14:textId="77777777" w:rsidR="00C72AEE" w:rsidRPr="0036404F" w:rsidRDefault="00C72AEE" w:rsidP="00C72AEE">
      <w:pPr>
        <w:spacing w:line="360" w:lineRule="auto"/>
        <w:ind w:left="4770" w:hanging="90"/>
        <w:rPr>
          <w:ins w:id="123" w:author="LAMPTKES-LAPTOP-11" w:date="2016-06-23T16:55:00Z"/>
          <w:rFonts w:ascii="Lucida Bright" w:hAnsi="Lucida Bright"/>
          <w:color w:val="000000"/>
          <w:sz w:val="20"/>
          <w:lang w:val="nb-NO"/>
        </w:rPr>
      </w:pPr>
    </w:p>
    <w:p w14:paraId="4E34AD2E" w14:textId="77777777" w:rsidR="00C72AEE" w:rsidRPr="0036404F" w:rsidRDefault="00C72AEE">
      <w:pPr>
        <w:spacing w:line="360" w:lineRule="auto"/>
        <w:ind w:left="2880" w:firstLine="720"/>
        <w:rPr>
          <w:ins w:id="124" w:author="LAMPTKES-LAPTOP-11" w:date="2016-06-23T16:55:00Z"/>
          <w:rFonts w:ascii="Lucida Bright" w:hAnsi="Lucida Bright"/>
          <w:color w:val="000000"/>
          <w:sz w:val="20"/>
          <w:lang w:val="nb-NO"/>
        </w:rPr>
        <w:pPrChange w:id="125" w:author="LAMPTKES-LAPTOP-11" w:date="2016-06-23T16:58:00Z">
          <w:pPr>
            <w:spacing w:line="360" w:lineRule="auto"/>
            <w:ind w:left="4770" w:hanging="90"/>
          </w:pPr>
        </w:pPrChange>
      </w:pPr>
      <w:ins w:id="126" w:author="LAMPTKES-LAPTOP-11" w:date="2016-06-23T16:55:00Z">
        <w:r w:rsidRPr="0036404F">
          <w:rPr>
            <w:rFonts w:ascii="Lucida Bright" w:hAnsi="Lucida Bright"/>
            <w:color w:val="000000"/>
            <w:sz w:val="20"/>
            <w:lang w:val="nb-NO"/>
          </w:rPr>
          <w:t>Lembag</w:t>
        </w:r>
        <w:r>
          <w:rPr>
            <w:rFonts w:ascii="Lucida Bright" w:hAnsi="Lucida Bright"/>
            <w:color w:val="000000"/>
            <w:sz w:val="20"/>
            <w:lang w:val="nb-NO"/>
          </w:rPr>
          <w:t xml:space="preserve">a Akreditasi Mandiri Pendidikan </w:t>
        </w:r>
        <w:r w:rsidRPr="0036404F">
          <w:rPr>
            <w:rFonts w:ascii="Lucida Bright" w:hAnsi="Lucida Bright"/>
            <w:color w:val="000000"/>
            <w:sz w:val="20"/>
            <w:lang w:val="nb-NO"/>
          </w:rPr>
          <w:t xml:space="preserve">Tinggi </w:t>
        </w:r>
      </w:ins>
    </w:p>
    <w:p w14:paraId="55E49740" w14:textId="77777777" w:rsidR="00C72AEE" w:rsidRPr="0036404F" w:rsidRDefault="00C72AEE">
      <w:pPr>
        <w:spacing w:line="360" w:lineRule="auto"/>
        <w:ind w:left="2880" w:firstLine="720"/>
        <w:rPr>
          <w:ins w:id="127" w:author="LAMPTKES-LAPTOP-11" w:date="2016-06-23T16:55:00Z"/>
          <w:rFonts w:ascii="Lucida Bright" w:hAnsi="Lucida Bright"/>
          <w:color w:val="000000"/>
          <w:sz w:val="20"/>
          <w:lang w:val="nb-NO"/>
        </w:rPr>
        <w:pPrChange w:id="128" w:author="LAMPTKES-LAPTOP-11" w:date="2016-06-23T16:58:00Z">
          <w:pPr>
            <w:spacing w:line="360" w:lineRule="auto"/>
            <w:ind w:left="4770" w:hanging="90"/>
          </w:pPr>
        </w:pPrChange>
      </w:pPr>
      <w:ins w:id="129" w:author="LAMPTKES-LAPTOP-11" w:date="2016-06-23T16:55:00Z">
        <w:r w:rsidRPr="0036404F">
          <w:rPr>
            <w:rFonts w:ascii="Lucida Bright" w:hAnsi="Lucida Bright"/>
            <w:color w:val="000000"/>
            <w:sz w:val="20"/>
            <w:lang w:val="nb-NO"/>
          </w:rPr>
          <w:t>Kesehatan Indonesia (LAM-PTKes)</w:t>
        </w:r>
      </w:ins>
    </w:p>
    <w:p w14:paraId="3D8B4E6A" w14:textId="77777777" w:rsidR="00C72AEE" w:rsidRPr="0036404F" w:rsidRDefault="00C72AEE" w:rsidP="00C72AEE">
      <w:pPr>
        <w:spacing w:line="360" w:lineRule="auto"/>
        <w:ind w:left="2340"/>
        <w:rPr>
          <w:ins w:id="130" w:author="LAMPTKES-LAPTOP-11" w:date="2016-06-23T16:55:00Z"/>
          <w:rFonts w:ascii="Lucida Bright" w:hAnsi="Lucida Bright"/>
          <w:b/>
          <w:bCs/>
          <w:color w:val="000000"/>
          <w:sz w:val="20"/>
          <w:lang w:val="nb-NO"/>
        </w:rPr>
      </w:pPr>
    </w:p>
    <w:p w14:paraId="244BFC05" w14:textId="77777777" w:rsidR="00C72AEE" w:rsidRPr="0036404F" w:rsidRDefault="00C72AEE" w:rsidP="00DA18BD">
      <w:pPr>
        <w:spacing w:line="360" w:lineRule="auto"/>
        <w:ind w:left="2880" w:firstLine="720"/>
        <w:rPr>
          <w:ins w:id="131" w:author="LAMPTKES-LAPTOP-11" w:date="2016-06-23T16:55:00Z"/>
          <w:rFonts w:ascii="Lucida Bright" w:hAnsi="Lucida Bright"/>
          <w:color w:val="000000"/>
          <w:sz w:val="20"/>
        </w:rPr>
        <w:pPrChange w:id="132" w:author="LAMPTKES-LAPTOP-11" w:date="2016-06-23T17:07:00Z">
          <w:pPr>
            <w:spacing w:line="360" w:lineRule="auto"/>
            <w:ind w:left="4500" w:firstLine="180"/>
          </w:pPr>
        </w:pPrChange>
      </w:pPr>
      <w:ins w:id="133" w:author="LAMPTKES-LAPTOP-11" w:date="2016-06-23T16:55:00Z">
        <w:r w:rsidRPr="0036404F">
          <w:rPr>
            <w:rFonts w:ascii="Lucida Bright" w:hAnsi="Lucida Bright"/>
            <w:b/>
            <w:bCs/>
            <w:color w:val="000000"/>
            <w:sz w:val="20"/>
          </w:rPr>
          <w:t>Ketua Umum</w:t>
        </w:r>
        <w:r w:rsidRPr="0036404F">
          <w:rPr>
            <w:rFonts w:ascii="Lucida Bright" w:hAnsi="Lucida Bright"/>
            <w:color w:val="000000"/>
            <w:sz w:val="20"/>
          </w:rPr>
          <w:t>,</w:t>
        </w:r>
      </w:ins>
    </w:p>
    <w:p w14:paraId="1210188C" w14:textId="77777777" w:rsidR="00C72AEE" w:rsidRPr="0036404F" w:rsidRDefault="00C72AEE" w:rsidP="00C72AEE">
      <w:pPr>
        <w:spacing w:line="360" w:lineRule="auto"/>
        <w:ind w:left="3600" w:firstLine="180"/>
        <w:rPr>
          <w:ins w:id="134" w:author="LAMPTKES-LAPTOP-11" w:date="2016-06-23T16:55:00Z"/>
          <w:rFonts w:ascii="Lucida Bright" w:hAnsi="Lucida Bright"/>
          <w:color w:val="000000"/>
          <w:sz w:val="20"/>
        </w:rPr>
      </w:pPr>
      <w:ins w:id="135" w:author="LAMPTKES-LAPTOP-11" w:date="2016-06-23T16:55:00Z">
        <w:r w:rsidRPr="0036404F">
          <w:rPr>
            <w:rFonts w:ascii="Lucida Bright" w:hAnsi="Lucida Bright"/>
            <w:color w:val="000000"/>
            <w:sz w:val="20"/>
          </w:rPr>
          <w:tab/>
        </w:r>
      </w:ins>
    </w:p>
    <w:p w14:paraId="0E8A6657" w14:textId="77777777" w:rsidR="00C72AEE" w:rsidRPr="0036404F" w:rsidRDefault="00C72AEE" w:rsidP="00C72AEE">
      <w:pPr>
        <w:spacing w:line="360" w:lineRule="auto"/>
        <w:ind w:left="3600" w:firstLine="180"/>
        <w:rPr>
          <w:ins w:id="136" w:author="LAMPTKES-LAPTOP-11" w:date="2016-06-23T16:55:00Z"/>
          <w:rFonts w:ascii="Lucida Bright" w:hAnsi="Lucida Bright"/>
          <w:color w:val="000000"/>
          <w:sz w:val="20"/>
        </w:rPr>
      </w:pPr>
    </w:p>
    <w:p w14:paraId="6E84C2E9" w14:textId="77777777" w:rsidR="00C72AEE" w:rsidRPr="0036404F" w:rsidRDefault="00C72AEE" w:rsidP="00C72AEE">
      <w:pPr>
        <w:spacing w:line="360" w:lineRule="auto"/>
        <w:ind w:firstLine="180"/>
        <w:rPr>
          <w:ins w:id="137" w:author="LAMPTKES-LAPTOP-11" w:date="2016-06-23T16:55:00Z"/>
          <w:rFonts w:ascii="Lucida Bright" w:hAnsi="Lucida Bright"/>
          <w:color w:val="000000"/>
          <w:sz w:val="20"/>
        </w:rPr>
      </w:pPr>
      <w:ins w:id="138" w:author="LAMPTKES-LAPTOP-11" w:date="2016-06-23T16:55:00Z">
        <w:r w:rsidRPr="0036404F">
          <w:rPr>
            <w:rFonts w:ascii="Lucida Bright" w:hAnsi="Lucida Bright"/>
            <w:color w:val="000000"/>
            <w:sz w:val="20"/>
          </w:rPr>
          <w:tab/>
        </w:r>
      </w:ins>
    </w:p>
    <w:p w14:paraId="76366465" w14:textId="77777777" w:rsidR="00C72AEE" w:rsidRPr="0036404F" w:rsidRDefault="00C72AEE" w:rsidP="00C72AEE">
      <w:pPr>
        <w:spacing w:line="360" w:lineRule="auto"/>
        <w:ind w:firstLine="180"/>
        <w:rPr>
          <w:ins w:id="139" w:author="LAMPTKES-LAPTOP-11" w:date="2016-06-23T16:55:00Z"/>
          <w:rFonts w:ascii="Lucida Bright" w:hAnsi="Lucida Bright"/>
          <w:color w:val="000000"/>
          <w:sz w:val="20"/>
        </w:rPr>
      </w:pPr>
    </w:p>
    <w:p w14:paraId="1FB66B5B" w14:textId="77777777" w:rsidR="0081437B" w:rsidRPr="008C09FD" w:rsidDel="00C72AEE" w:rsidRDefault="00C72AEE" w:rsidP="00C72AEE">
      <w:pPr>
        <w:pStyle w:val="Heading1"/>
        <w:rPr>
          <w:del w:id="140" w:author="LAMPTKES-LAPTOP-11" w:date="2016-06-23T16:55:00Z"/>
          <w:sz w:val="24"/>
          <w:szCs w:val="24"/>
          <w:lang w:val="it-IT"/>
        </w:rPr>
      </w:pPr>
      <w:ins w:id="141" w:author="LAMPTKES-LAPTOP-11" w:date="2016-06-23T16:55:00Z">
        <w:r w:rsidRPr="0036404F">
          <w:rPr>
            <w:rFonts w:ascii="Lucida Bright" w:hAnsi="Lucida Bright"/>
            <w:color w:val="000000"/>
            <w:sz w:val="20"/>
          </w:rPr>
          <w:t>Usman Chatib Warsa</w:t>
        </w:r>
      </w:ins>
      <w:del w:id="142" w:author="LAMPTKES-LAPTOP-11" w:date="2016-06-23T16:55:00Z">
        <w:r w:rsidR="00FD5310" w:rsidRPr="008C09FD" w:rsidDel="00C72AEE">
          <w:rPr>
            <w:sz w:val="24"/>
            <w:szCs w:val="24"/>
            <w:lang w:val="it-IT"/>
          </w:rPr>
          <w:delText>KATA PENGANTAR</w:delText>
        </w:r>
        <w:bookmarkEnd w:id="14"/>
        <w:bookmarkEnd w:id="15"/>
      </w:del>
    </w:p>
    <w:p w14:paraId="344154DB" w14:textId="77777777" w:rsidR="0081437B" w:rsidRPr="008C09FD" w:rsidDel="00C72AEE" w:rsidRDefault="0081437B" w:rsidP="00C72AEE">
      <w:pPr>
        <w:pStyle w:val="Heading1"/>
        <w:rPr>
          <w:del w:id="143" w:author="LAMPTKES-LAPTOP-11" w:date="2016-06-23T16:55:00Z"/>
          <w:lang w:val="it-IT"/>
        </w:rPr>
      </w:pPr>
    </w:p>
    <w:p w14:paraId="49612462" w14:textId="77777777" w:rsidR="0081437B" w:rsidRPr="008C09FD" w:rsidDel="00C72AEE" w:rsidRDefault="00D90DF1" w:rsidP="00C72AEE">
      <w:pPr>
        <w:pStyle w:val="Heading1"/>
        <w:rPr>
          <w:del w:id="144" w:author="LAMPTKES-LAPTOP-11" w:date="2016-06-23T16:55:00Z"/>
          <w:lang w:val="fi-FI"/>
        </w:rPr>
      </w:pPr>
      <w:del w:id="145" w:author="LAMPTKES-LAPTOP-11" w:date="2016-06-23T16:55:00Z">
        <w:r w:rsidRPr="008C09FD" w:rsidDel="00C72AEE">
          <w:rPr>
            <w:lang w:val="fi-FI"/>
          </w:rPr>
          <w:delText xml:space="preserve">Akreditasi adalah pengakuan terhadap perguruan tinggi atau program </w:delText>
        </w:r>
        <w:r w:rsidR="00982405" w:rsidRPr="008C09FD" w:rsidDel="00C72AEE">
          <w:rPr>
            <w:lang w:val="fi-FI"/>
          </w:rPr>
          <w:delText>Pendidikan</w:delText>
        </w:r>
        <w:r w:rsidRPr="008C09FD" w:rsidDel="00C72AEE">
          <w:rPr>
            <w:lang w:val="fi-FI"/>
          </w:rPr>
          <w:delText xml:space="preserve"> yang menunjukkan </w:delText>
        </w:r>
        <w:r w:rsidRPr="008C09FD" w:rsidDel="00C72AEE">
          <w:rPr>
            <w:lang w:val="id-ID"/>
          </w:rPr>
          <w:delText xml:space="preserve">bahwa </w:delText>
        </w:r>
        <w:r w:rsidRPr="008C09FD" w:rsidDel="00C72AEE">
          <w:rPr>
            <w:lang w:val="fi-FI"/>
          </w:rPr>
          <w:delText xml:space="preserve">perguruan tinggi atau program </w:delText>
        </w:r>
        <w:r w:rsidR="00982405" w:rsidRPr="008C09FD" w:rsidDel="00C72AEE">
          <w:rPr>
            <w:lang w:val="fi-FI"/>
          </w:rPr>
          <w:delText>Pendidikan</w:delText>
        </w:r>
        <w:r w:rsidRPr="008C09FD" w:rsidDel="00C72AEE">
          <w:rPr>
            <w:lang w:val="fi-FI"/>
          </w:rPr>
          <w:delText xml:space="preserve"> tersebut dalam melaksanakan program pendidikan dan mutu lulusan yang dihasilkannya</w:delText>
        </w:r>
        <w:r w:rsidRPr="008C09FD" w:rsidDel="00C72AEE">
          <w:rPr>
            <w:lang w:val="id-ID"/>
          </w:rPr>
          <w:delText xml:space="preserve">, telah memenuhi standar yang ditetapkan oleh </w:delText>
        </w:r>
        <w:r w:rsidRPr="008C09FD" w:rsidDel="00C72AEE">
          <w:rPr>
            <w:lang w:val="fi-FI"/>
          </w:rPr>
          <w:delText xml:space="preserve">Badan Akreditasi Nasional Perguruan Tinggi </w:delText>
        </w:r>
        <w:r w:rsidRPr="008C09FD" w:rsidDel="00C72AEE">
          <w:rPr>
            <w:lang w:val="id-ID"/>
          </w:rPr>
          <w:delText>(BAN-PT).</w:delText>
        </w:r>
        <w:r w:rsidRPr="008C09FD" w:rsidDel="00C72AEE">
          <w:rPr>
            <w:lang w:val="fi-FI"/>
          </w:rPr>
          <w:delText xml:space="preserve"> Penetapan akreditasi oleh BAN-PT dilakukan dengan menilai </w:delText>
        </w:r>
        <w:r w:rsidRPr="008C09FD" w:rsidDel="00C72AEE">
          <w:rPr>
            <w:lang w:val="id-ID"/>
          </w:rPr>
          <w:delText xml:space="preserve">proses dan kinerja serta </w:delText>
        </w:r>
        <w:r w:rsidRPr="008C09FD" w:rsidDel="00C72AEE">
          <w:rPr>
            <w:lang w:val="fi-FI"/>
          </w:rPr>
          <w:delText xml:space="preserve">keterkaitan antara tujuan, masukan, proses dan keluaran suatu </w:delText>
        </w:r>
        <w:r w:rsidRPr="008C09FD" w:rsidDel="00C72AEE">
          <w:rPr>
            <w:lang w:val="id-ID"/>
          </w:rPr>
          <w:delText xml:space="preserve">perguruan tinggi atau </w:delText>
        </w:r>
        <w:r w:rsidRPr="008C09FD" w:rsidDel="00C72AEE">
          <w:rPr>
            <w:lang w:val="fi-FI"/>
          </w:rPr>
          <w:delText xml:space="preserve">program </w:delText>
        </w:r>
        <w:r w:rsidR="00982405" w:rsidRPr="008C09FD" w:rsidDel="00C72AEE">
          <w:rPr>
            <w:lang w:val="fi-FI"/>
          </w:rPr>
          <w:delText>Pendidikan</w:delText>
        </w:r>
        <w:r w:rsidRPr="008C09FD" w:rsidDel="00C72AEE">
          <w:rPr>
            <w:lang w:val="fi-FI"/>
          </w:rPr>
          <w:delText xml:space="preserve">, yang merupakan tanggung jawab perguruan tinggi atau program </w:delText>
        </w:r>
        <w:r w:rsidR="00982405" w:rsidRPr="008C09FD" w:rsidDel="00C72AEE">
          <w:rPr>
            <w:lang w:val="fi-FI"/>
          </w:rPr>
          <w:delText>Pendidikan</w:delText>
        </w:r>
        <w:r w:rsidRPr="008C09FD" w:rsidDel="00C72AEE">
          <w:rPr>
            <w:lang w:val="fi-FI"/>
          </w:rPr>
          <w:delText xml:space="preserve"> masing-masing.</w:delText>
        </w:r>
      </w:del>
    </w:p>
    <w:p w14:paraId="2EBDA0BD" w14:textId="77777777" w:rsidR="0081437B" w:rsidRPr="008C09FD" w:rsidDel="00C72AEE" w:rsidRDefault="0081437B" w:rsidP="00C72AEE">
      <w:pPr>
        <w:pStyle w:val="Heading1"/>
        <w:rPr>
          <w:del w:id="146" w:author="LAMPTKES-LAPTOP-11" w:date="2016-06-23T16:55:00Z"/>
          <w:lang w:val="id-ID"/>
        </w:rPr>
      </w:pPr>
    </w:p>
    <w:p w14:paraId="3BCC4408" w14:textId="77777777" w:rsidR="0081437B" w:rsidRPr="008C09FD" w:rsidDel="00C72AEE" w:rsidRDefault="00D90DF1" w:rsidP="00C72AEE">
      <w:pPr>
        <w:pStyle w:val="Heading1"/>
        <w:rPr>
          <w:del w:id="147" w:author="LAMPTKES-LAPTOP-11" w:date="2016-06-23T16:55:00Z"/>
          <w:lang w:val="id-ID"/>
        </w:rPr>
      </w:pPr>
      <w:del w:id="148" w:author="LAMPTKES-LAPTOP-11" w:date="2016-06-23T16:55:00Z">
        <w:r w:rsidRPr="008C09FD" w:rsidDel="00C72AEE">
          <w:rPr>
            <w:lang w:val="id-ID"/>
          </w:rPr>
          <w:delText xml:space="preserve">Pada mulanya, yaitu dari tahun 1994-1999, BAN-PT hanya menyelenggarakan akreditasi untuk program </w:delText>
        </w:r>
        <w:r w:rsidR="00982405" w:rsidRPr="008C09FD" w:rsidDel="00C72AEE">
          <w:rPr>
            <w:lang w:val="id-ID"/>
          </w:rPr>
          <w:delText>Pendidikan</w:delText>
        </w:r>
        <w:r w:rsidRPr="008C09FD" w:rsidDel="00C72AEE">
          <w:rPr>
            <w:lang w:val="id-ID"/>
          </w:rPr>
          <w:delText xml:space="preserve"> sarjana (S-1). Tahun 1999 BAN-PT mulai menyelenggarakan akreditasi untuk program magister (S-2), dan pada tahun 2001 mulai dengan program diploma (S-0) dan program doktor (S-3). Kemudian pada tahun 2007 mulai menyelenggarakan akreditasi untuk institusi perguruan tinggi.</w:delText>
        </w:r>
      </w:del>
    </w:p>
    <w:p w14:paraId="265ACACA" w14:textId="77777777" w:rsidR="0081437B" w:rsidRPr="008C09FD" w:rsidDel="00C72AEE" w:rsidRDefault="0081437B" w:rsidP="00C72AEE">
      <w:pPr>
        <w:pStyle w:val="Heading1"/>
        <w:rPr>
          <w:del w:id="149" w:author="LAMPTKES-LAPTOP-11" w:date="2016-06-23T16:55:00Z"/>
          <w:lang w:val="id-ID"/>
        </w:rPr>
      </w:pPr>
    </w:p>
    <w:p w14:paraId="04225FBC" w14:textId="77777777" w:rsidR="0081437B" w:rsidRPr="008C09FD" w:rsidDel="00C72AEE" w:rsidRDefault="00D90DF1" w:rsidP="00C72AEE">
      <w:pPr>
        <w:pStyle w:val="Heading1"/>
        <w:rPr>
          <w:del w:id="150" w:author="LAMPTKES-LAPTOP-11" w:date="2016-06-23T16:55:00Z"/>
          <w:lang w:val="id-ID"/>
        </w:rPr>
      </w:pPr>
      <w:del w:id="151" w:author="LAMPTKES-LAPTOP-11" w:date="2016-06-23T16:55:00Z">
        <w:r w:rsidRPr="008C09FD" w:rsidDel="00C72AEE">
          <w:rPr>
            <w:lang w:val="id-ID"/>
          </w:rPr>
          <w:delText xml:space="preserve">Pada Mei 2011, program </w:delText>
        </w:r>
        <w:r w:rsidR="00982405" w:rsidRPr="008C09FD" w:rsidDel="00C72AEE">
          <w:rPr>
            <w:lang w:val="id-ID"/>
          </w:rPr>
          <w:delText>Pendidikan</w:delText>
        </w:r>
        <w:r w:rsidRPr="008C09FD" w:rsidDel="00C72AEE">
          <w:rPr>
            <w:lang w:val="id-ID"/>
          </w:rPr>
          <w:delText xml:space="preserve"> yang berstatus terakreditasi  berjumlah 9288 program </w:delText>
        </w:r>
        <w:r w:rsidR="00982405" w:rsidRPr="008C09FD" w:rsidDel="00C72AEE">
          <w:rPr>
            <w:lang w:val="id-ID"/>
          </w:rPr>
          <w:delText>Pendidikan</w:delText>
        </w:r>
        <w:r w:rsidRPr="008C09FD" w:rsidDel="00C72AEE">
          <w:rPr>
            <w:lang w:val="id-ID"/>
          </w:rPr>
          <w:delText xml:space="preserve"> yang terdiri atas 6977 program </w:delText>
        </w:r>
        <w:r w:rsidR="00982405" w:rsidRPr="008C09FD" w:rsidDel="00C72AEE">
          <w:rPr>
            <w:lang w:val="id-ID"/>
          </w:rPr>
          <w:delText>Pendidikan</w:delText>
        </w:r>
        <w:r w:rsidRPr="008C09FD" w:rsidDel="00C72AEE">
          <w:rPr>
            <w:lang w:val="id-ID"/>
          </w:rPr>
          <w:delText xml:space="preserve"> sarjana, 749 program </w:delText>
        </w:r>
        <w:r w:rsidR="00982405" w:rsidRPr="008C09FD" w:rsidDel="00C72AEE">
          <w:rPr>
            <w:lang w:val="id-ID"/>
          </w:rPr>
          <w:delText>Pendidikan</w:delText>
        </w:r>
        <w:r w:rsidRPr="008C09FD" w:rsidDel="00C72AEE">
          <w:rPr>
            <w:lang w:val="id-ID"/>
          </w:rPr>
          <w:delText xml:space="preserve"> magister, 59 program </w:delText>
        </w:r>
        <w:r w:rsidR="00982405" w:rsidRPr="008C09FD" w:rsidDel="00C72AEE">
          <w:rPr>
            <w:lang w:val="id-ID"/>
          </w:rPr>
          <w:delText>Pendidikan</w:delText>
        </w:r>
        <w:r w:rsidRPr="008C09FD" w:rsidDel="00C72AEE">
          <w:rPr>
            <w:lang w:val="id-ID"/>
          </w:rPr>
          <w:delText xml:space="preserve"> doktor, dan 1503 program </w:delText>
        </w:r>
        <w:r w:rsidR="00982405" w:rsidRPr="008C09FD" w:rsidDel="00C72AEE">
          <w:rPr>
            <w:lang w:val="id-ID"/>
          </w:rPr>
          <w:delText>Pendidikan</w:delText>
        </w:r>
        <w:r w:rsidRPr="008C09FD" w:rsidDel="00C72AEE">
          <w:rPr>
            <w:lang w:val="id-ID"/>
          </w:rPr>
          <w:delText xml:space="preserve"> diploma. Program </w:delText>
        </w:r>
        <w:r w:rsidR="00982405" w:rsidRPr="008C09FD" w:rsidDel="00C72AEE">
          <w:rPr>
            <w:lang w:val="id-ID"/>
          </w:rPr>
          <w:delText>Pendidikan</w:delText>
        </w:r>
        <w:r w:rsidRPr="008C09FD" w:rsidDel="00C72AEE">
          <w:rPr>
            <w:lang w:val="id-ID"/>
          </w:rPr>
          <w:delText xml:space="preserve"> yang telah terakreditasi mencapai 54.2% dari 17128 program </w:delText>
        </w:r>
        <w:r w:rsidR="00982405" w:rsidRPr="008C09FD" w:rsidDel="00C72AEE">
          <w:rPr>
            <w:lang w:val="id-ID"/>
          </w:rPr>
          <w:delText>Pendidikan</w:delText>
        </w:r>
        <w:r w:rsidRPr="008C09FD" w:rsidDel="00C72AEE">
          <w:rPr>
            <w:lang w:val="id-ID"/>
          </w:rPr>
          <w:delText xml:space="preserve"> yang terdaftar (PTN=3665, PTS=10938, PTAN=704, PTAS=1360, PTK=461) dari 3230 perguruan tinggi (PTN=82, PTS=2819, PTAN=50, PTAS=219, PTK=60).  BAN-PT telah mengakreditasi 80 dari 3230 perguruan tinggi yang ada (2.</w:delText>
        </w:r>
        <w:commentRangeStart w:id="152"/>
        <w:commentRangeStart w:id="153"/>
        <w:r w:rsidRPr="008C09FD" w:rsidDel="00C72AEE">
          <w:rPr>
            <w:lang w:val="id-ID"/>
          </w:rPr>
          <w:delText>5</w:delText>
        </w:r>
        <w:commentRangeEnd w:id="152"/>
        <w:r w:rsidRPr="008C09FD" w:rsidDel="00C72AEE">
          <w:rPr>
            <w:lang w:val="fi-FI"/>
          </w:rPr>
          <w:commentReference w:id="152"/>
        </w:r>
        <w:commentRangeEnd w:id="153"/>
        <w:r w:rsidRPr="008C09FD" w:rsidDel="00C72AEE">
          <w:rPr>
            <w:lang w:val="fi-FI"/>
          </w:rPr>
          <w:commentReference w:id="153"/>
        </w:r>
        <w:r w:rsidRPr="008C09FD" w:rsidDel="00C72AEE">
          <w:rPr>
            <w:lang w:val="id-ID"/>
          </w:rPr>
          <w:delText>%).</w:delText>
        </w:r>
      </w:del>
    </w:p>
    <w:p w14:paraId="35BF5330" w14:textId="77777777" w:rsidR="0081437B" w:rsidRPr="008C09FD" w:rsidDel="00C72AEE" w:rsidRDefault="0081437B" w:rsidP="00C72AEE">
      <w:pPr>
        <w:pStyle w:val="Heading1"/>
        <w:rPr>
          <w:del w:id="154" w:author="LAMPTKES-LAPTOP-11" w:date="2016-06-23T16:55:00Z"/>
          <w:lang w:val="id-ID"/>
        </w:rPr>
      </w:pPr>
    </w:p>
    <w:p w14:paraId="07E73281" w14:textId="77777777" w:rsidR="0081437B" w:rsidRPr="008C09FD" w:rsidDel="00C72AEE" w:rsidRDefault="00D90DF1" w:rsidP="00C72AEE">
      <w:pPr>
        <w:pStyle w:val="Heading1"/>
        <w:rPr>
          <w:del w:id="155" w:author="LAMPTKES-LAPTOP-11" w:date="2016-06-23T16:55:00Z"/>
          <w:lang w:val="id-ID"/>
        </w:rPr>
      </w:pPr>
      <w:del w:id="156" w:author="LAMPTKES-LAPTOP-11" w:date="2016-06-23T16:55:00Z">
        <w:r w:rsidRPr="008C09FD" w:rsidDel="00C72AEE">
          <w:rPr>
            <w:lang w:val="id-ID"/>
          </w:rPr>
          <w:delText xml:space="preserve">Sehubungan dengan kekhasan program </w:delText>
        </w:r>
        <w:r w:rsidR="00982405" w:rsidRPr="008C09FD" w:rsidDel="00C72AEE">
          <w:rPr>
            <w:lang w:val="id-ID"/>
          </w:rPr>
          <w:delText>Pendidikan</w:delText>
        </w:r>
        <w:r w:rsidRPr="008C09FD" w:rsidDel="00C72AEE">
          <w:rPr>
            <w:lang w:val="id-ID"/>
          </w:rPr>
          <w:delText xml:space="preserve"> akademik profesional, maka BAN-PT sejak akhir tahun 2008 mulai mengembangkan instrumen khusus untuk program </w:delText>
        </w:r>
        <w:r w:rsidR="00982405" w:rsidRPr="008C09FD" w:rsidDel="00C72AEE">
          <w:rPr>
            <w:lang w:val="id-ID"/>
          </w:rPr>
          <w:delText>Pendidikan</w:delText>
        </w:r>
        <w:r w:rsidRPr="008C09FD" w:rsidDel="00C72AEE">
          <w:rPr>
            <w:lang w:val="id-ID"/>
          </w:rPr>
          <w:delText xml:space="preserve"> profesi, seperti profesi dokter, apoteker dan  akuntan. Khusus untuk program </w:delText>
        </w:r>
        <w:r w:rsidR="00982405" w:rsidRPr="008C09FD" w:rsidDel="00C72AEE">
          <w:rPr>
            <w:lang w:val="id-ID"/>
          </w:rPr>
          <w:delText>Pendidikan</w:delText>
        </w:r>
        <w:r w:rsidRPr="008C09FD" w:rsidDel="00C72AEE">
          <w:rPr>
            <w:lang w:val="id-ID"/>
          </w:rPr>
          <w:delText xml:space="preserve"> </w:delText>
        </w:r>
        <w:r w:rsidR="00D00328" w:rsidRPr="008C09FD" w:rsidDel="00C72AEE">
          <w:delText xml:space="preserve">Dokter Spesialis Andrologi </w:delText>
        </w:r>
        <w:r w:rsidRPr="008C09FD" w:rsidDel="00C72AEE">
          <w:rPr>
            <w:lang w:val="id-ID"/>
          </w:rPr>
          <w:delText xml:space="preserve">, pengembangan instrumennya dilakukan mulai tahun </w:delText>
        </w:r>
        <w:r w:rsidR="00125EAC" w:rsidRPr="008C09FD" w:rsidDel="00C72AEE">
          <w:rPr>
            <w:lang w:val="id-ID"/>
          </w:rPr>
          <w:delText>2014</w:delText>
        </w:r>
        <w:r w:rsidRPr="008C09FD" w:rsidDel="00C72AEE">
          <w:rPr>
            <w:lang w:val="id-ID"/>
          </w:rPr>
          <w:delText xml:space="preserve"> melalui kerjasama dengan </w:delText>
        </w:r>
        <w:r w:rsidRPr="008C09FD" w:rsidDel="00C72AEE">
          <w:delText xml:space="preserve">Majelis Kolegium Kedokteran Indonesia </w:delText>
        </w:r>
        <w:r w:rsidRPr="008C09FD" w:rsidDel="00C72AEE">
          <w:rPr>
            <w:lang w:val="id-ID"/>
          </w:rPr>
          <w:delText>(</w:delText>
        </w:r>
        <w:r w:rsidRPr="008C09FD" w:rsidDel="00C72AEE">
          <w:delText>MKKI</w:delText>
        </w:r>
        <w:r w:rsidRPr="008C09FD" w:rsidDel="00C72AEE">
          <w:rPr>
            <w:lang w:val="id-ID"/>
          </w:rPr>
          <w:delText xml:space="preserve">) dan </w:delText>
        </w:r>
        <w:r w:rsidRPr="008C09FD" w:rsidDel="00C72AEE">
          <w:delText xml:space="preserve">Majelis Kolegium Kedokteran Gigi Indonesia </w:delText>
        </w:r>
        <w:r w:rsidRPr="008C09FD" w:rsidDel="00C72AEE">
          <w:rPr>
            <w:lang w:val="id-ID"/>
          </w:rPr>
          <w:delText>(</w:delText>
        </w:r>
        <w:r w:rsidRPr="008C09FD" w:rsidDel="00C72AEE">
          <w:delText>MKKGI</w:delText>
        </w:r>
        <w:r w:rsidRPr="008C09FD" w:rsidDel="00C72AEE">
          <w:rPr>
            <w:lang w:val="id-ID"/>
          </w:rPr>
          <w:delText xml:space="preserve">) . Dengan diberlakukannya Standar Kompetensi </w:delText>
        </w:r>
        <w:r w:rsidR="00D00328" w:rsidRPr="008C09FD" w:rsidDel="00C72AEE">
          <w:delText xml:space="preserve">Dokter Spesialis Andrologi </w:delText>
        </w:r>
        <w:r w:rsidRPr="008C09FD" w:rsidDel="00C72AEE">
          <w:rPr>
            <w:lang w:val="id-ID"/>
          </w:rPr>
          <w:delText xml:space="preserve"> maka penjaminan mutu eksternal dari program </w:delText>
        </w:r>
        <w:r w:rsidR="00982405" w:rsidRPr="008C09FD" w:rsidDel="00C72AEE">
          <w:rPr>
            <w:lang w:val="id-ID"/>
          </w:rPr>
          <w:delText>Pendidikan</w:delText>
        </w:r>
        <w:r w:rsidRPr="008C09FD" w:rsidDel="00C72AEE">
          <w:rPr>
            <w:lang w:val="id-ID"/>
          </w:rPr>
          <w:delText xml:space="preserve"> </w:delText>
        </w:r>
        <w:r w:rsidR="00D00328" w:rsidRPr="008C09FD" w:rsidDel="00C72AEE">
          <w:rPr>
            <w:lang w:val="id-ID"/>
          </w:rPr>
          <w:delText xml:space="preserve">Dokter Spesialis Andrologi </w:delText>
        </w:r>
        <w:r w:rsidRPr="008C09FD" w:rsidDel="00C72AEE">
          <w:rPr>
            <w:lang w:val="id-ID"/>
          </w:rPr>
          <w:delText xml:space="preserve"> melalui akreditasi menggunakan standar ini. Sebagai konsekuensinya instrumen akreditasi yang digunakan juga menyesuaikan dengan kedua standar ini. Dalam upaya perkembangan program </w:delText>
        </w:r>
        <w:r w:rsidR="00982405" w:rsidRPr="008C09FD" w:rsidDel="00C72AEE">
          <w:rPr>
            <w:lang w:val="id-ID"/>
          </w:rPr>
          <w:delText>Pendidikan</w:delText>
        </w:r>
        <w:r w:rsidRPr="008C09FD" w:rsidDel="00C72AEE">
          <w:rPr>
            <w:lang w:val="id-ID"/>
          </w:rPr>
          <w:delText xml:space="preserve"> </w:delText>
        </w:r>
        <w:r w:rsidR="00D00328" w:rsidRPr="008C09FD" w:rsidDel="00C72AEE">
          <w:delText xml:space="preserve">Dokter Spesialis Andrologi </w:delText>
        </w:r>
        <w:r w:rsidRPr="008C09FD" w:rsidDel="00C72AEE">
          <w:rPr>
            <w:lang w:val="id-ID"/>
          </w:rPr>
          <w:delText xml:space="preserve">, BAN-PT bersama </w:delText>
        </w:r>
        <w:r w:rsidRPr="008C09FD" w:rsidDel="00C72AEE">
          <w:delText>MKKI</w:delText>
        </w:r>
        <w:r w:rsidRPr="008C09FD" w:rsidDel="00C72AEE">
          <w:rPr>
            <w:lang w:val="id-ID"/>
          </w:rPr>
          <w:delText xml:space="preserve"> dan</w:delText>
        </w:r>
        <w:r w:rsidRPr="008C09FD" w:rsidDel="00C72AEE">
          <w:delText xml:space="preserve"> MKKGI</w:delText>
        </w:r>
        <w:r w:rsidRPr="008C09FD" w:rsidDel="00C72AEE">
          <w:rPr>
            <w:lang w:val="id-ID"/>
          </w:rPr>
          <w:delText xml:space="preserve"> telah menyusun  Instrumen Akreditasi Program </w:delText>
        </w:r>
        <w:r w:rsidR="00982405" w:rsidRPr="008C09FD" w:rsidDel="00C72AEE">
          <w:rPr>
            <w:lang w:val="id-ID"/>
          </w:rPr>
          <w:delText>Pendidikan</w:delText>
        </w:r>
        <w:r w:rsidRPr="008C09FD" w:rsidDel="00C72AEE">
          <w:rPr>
            <w:lang w:val="id-ID"/>
          </w:rPr>
          <w:delText xml:space="preserve"> </w:delText>
        </w:r>
        <w:r w:rsidR="00D00328" w:rsidRPr="008C09FD" w:rsidDel="00C72AEE">
          <w:delText xml:space="preserve">Dokter Spesialis Andrologi </w:delText>
        </w:r>
        <w:r w:rsidRPr="008C09FD" w:rsidDel="00C72AEE">
          <w:rPr>
            <w:lang w:val="id-ID"/>
          </w:rPr>
          <w:delText xml:space="preserve"> yang terdiri atas:</w:delText>
        </w:r>
      </w:del>
    </w:p>
    <w:p w14:paraId="4B893F14" w14:textId="77777777" w:rsidR="0081437B" w:rsidRPr="008C09FD" w:rsidDel="00C72AEE" w:rsidRDefault="0081437B" w:rsidP="00C72AEE">
      <w:pPr>
        <w:pStyle w:val="Heading1"/>
        <w:rPr>
          <w:del w:id="157" w:author="LAMPTKES-LAPTOP-11" w:date="2016-06-23T16:55:00Z"/>
          <w:lang w:val="id-ID"/>
        </w:rPr>
      </w:pPr>
    </w:p>
    <w:tbl>
      <w:tblPr>
        <w:tblW w:w="9090" w:type="dxa"/>
        <w:tblInd w:w="108" w:type="dxa"/>
        <w:tblLayout w:type="fixed"/>
        <w:tblLook w:val="0000" w:firstRow="0" w:lastRow="0" w:firstColumn="0" w:lastColumn="0" w:noHBand="0" w:noVBand="0"/>
      </w:tblPr>
      <w:tblGrid>
        <w:gridCol w:w="1315"/>
        <w:gridCol w:w="434"/>
        <w:gridCol w:w="7341"/>
      </w:tblGrid>
      <w:tr w:rsidR="008C09FD" w:rsidRPr="008C09FD" w:rsidDel="00C72AEE" w14:paraId="03C94D67" w14:textId="77777777" w:rsidTr="005B6769">
        <w:trPr>
          <w:del w:id="158" w:author="LAMPTKES-LAPTOP-11" w:date="2016-06-23T16:55:00Z"/>
        </w:trPr>
        <w:tc>
          <w:tcPr>
            <w:tcW w:w="1315" w:type="dxa"/>
          </w:tcPr>
          <w:bookmarkEnd w:id="16"/>
          <w:p w14:paraId="6B45AF4A" w14:textId="77777777" w:rsidR="0081437B" w:rsidRPr="008C09FD" w:rsidDel="00C72AEE" w:rsidRDefault="00D90DF1" w:rsidP="00C72AEE">
            <w:pPr>
              <w:pStyle w:val="Heading1"/>
              <w:rPr>
                <w:del w:id="159" w:author="LAMPTKES-LAPTOP-11" w:date="2016-06-23T16:55:00Z"/>
              </w:rPr>
            </w:pPr>
            <w:del w:id="160" w:author="LAMPTKES-LAPTOP-11" w:date="2016-06-23T16:55:00Z">
              <w:r w:rsidRPr="008C09FD" w:rsidDel="00C72AEE">
                <w:delText>BUKU I</w:delText>
              </w:r>
            </w:del>
          </w:p>
        </w:tc>
        <w:tc>
          <w:tcPr>
            <w:tcW w:w="434" w:type="dxa"/>
          </w:tcPr>
          <w:p w14:paraId="6B629F98" w14:textId="77777777" w:rsidR="0081437B" w:rsidRPr="008C09FD" w:rsidDel="00C72AEE" w:rsidRDefault="00D90DF1" w:rsidP="00C72AEE">
            <w:pPr>
              <w:pStyle w:val="Heading1"/>
              <w:rPr>
                <w:del w:id="161" w:author="LAMPTKES-LAPTOP-11" w:date="2016-06-23T16:55:00Z"/>
              </w:rPr>
            </w:pPr>
            <w:del w:id="162" w:author="LAMPTKES-LAPTOP-11" w:date="2016-06-23T16:55:00Z">
              <w:r w:rsidRPr="008C09FD" w:rsidDel="00C72AEE">
                <w:delText>–</w:delText>
              </w:r>
            </w:del>
          </w:p>
        </w:tc>
        <w:tc>
          <w:tcPr>
            <w:tcW w:w="7341" w:type="dxa"/>
          </w:tcPr>
          <w:p w14:paraId="419171D8" w14:textId="77777777" w:rsidR="0081437B" w:rsidRPr="008C09FD" w:rsidDel="00C72AEE" w:rsidRDefault="00D90DF1" w:rsidP="00C72AEE">
            <w:pPr>
              <w:pStyle w:val="Heading1"/>
              <w:rPr>
                <w:del w:id="163" w:author="LAMPTKES-LAPTOP-11" w:date="2016-06-23T16:55:00Z"/>
              </w:rPr>
            </w:pPr>
            <w:del w:id="164" w:author="LAMPTKES-LAPTOP-11" w:date="2016-06-23T16:55:00Z">
              <w:r w:rsidRPr="008C09FD" w:rsidDel="00C72AEE">
                <w:delText xml:space="preserve">NASKAH AKADEMIK  </w:delText>
              </w:r>
            </w:del>
          </w:p>
        </w:tc>
      </w:tr>
      <w:tr w:rsidR="008C09FD" w:rsidRPr="008C09FD" w:rsidDel="00C72AEE" w14:paraId="37C3890C" w14:textId="77777777" w:rsidTr="005B6769">
        <w:trPr>
          <w:del w:id="165" w:author="LAMPTKES-LAPTOP-11" w:date="2016-06-23T16:55:00Z"/>
        </w:trPr>
        <w:tc>
          <w:tcPr>
            <w:tcW w:w="1315" w:type="dxa"/>
          </w:tcPr>
          <w:p w14:paraId="5CAB2B67" w14:textId="77777777" w:rsidR="0081437B" w:rsidRPr="008C09FD" w:rsidDel="00C72AEE" w:rsidRDefault="00D90DF1" w:rsidP="00C72AEE">
            <w:pPr>
              <w:pStyle w:val="Heading1"/>
              <w:rPr>
                <w:del w:id="166" w:author="LAMPTKES-LAPTOP-11" w:date="2016-06-23T16:55:00Z"/>
              </w:rPr>
            </w:pPr>
            <w:del w:id="167" w:author="LAMPTKES-LAPTOP-11" w:date="2016-06-23T16:55:00Z">
              <w:r w:rsidRPr="008C09FD" w:rsidDel="00C72AEE">
                <w:delText>BUKU II</w:delText>
              </w:r>
            </w:del>
          </w:p>
        </w:tc>
        <w:tc>
          <w:tcPr>
            <w:tcW w:w="434" w:type="dxa"/>
          </w:tcPr>
          <w:p w14:paraId="2DACF718" w14:textId="77777777" w:rsidR="0081437B" w:rsidRPr="008C09FD" w:rsidDel="00C72AEE" w:rsidRDefault="00D90DF1" w:rsidP="00C72AEE">
            <w:pPr>
              <w:pStyle w:val="Heading1"/>
              <w:rPr>
                <w:del w:id="168" w:author="LAMPTKES-LAPTOP-11" w:date="2016-06-23T16:55:00Z"/>
              </w:rPr>
            </w:pPr>
            <w:del w:id="169" w:author="LAMPTKES-LAPTOP-11" w:date="2016-06-23T16:55:00Z">
              <w:r w:rsidRPr="008C09FD" w:rsidDel="00C72AEE">
                <w:delText>–</w:delText>
              </w:r>
            </w:del>
          </w:p>
        </w:tc>
        <w:tc>
          <w:tcPr>
            <w:tcW w:w="7341" w:type="dxa"/>
          </w:tcPr>
          <w:p w14:paraId="5F90240A" w14:textId="77777777" w:rsidR="0081437B" w:rsidRPr="008C09FD" w:rsidDel="00C72AEE" w:rsidRDefault="00D90DF1" w:rsidP="00C72AEE">
            <w:pPr>
              <w:pStyle w:val="Heading1"/>
              <w:rPr>
                <w:del w:id="170" w:author="LAMPTKES-LAPTOP-11" w:date="2016-06-23T16:55:00Z"/>
              </w:rPr>
            </w:pPr>
            <w:del w:id="171" w:author="LAMPTKES-LAPTOP-11" w:date="2016-06-23T16:55:00Z">
              <w:r w:rsidRPr="008C09FD" w:rsidDel="00C72AEE">
                <w:delText xml:space="preserve">STANDAR DAN PROSEDUR </w:delText>
              </w:r>
            </w:del>
          </w:p>
        </w:tc>
      </w:tr>
      <w:tr w:rsidR="008C09FD" w:rsidRPr="008C09FD" w:rsidDel="00C72AEE" w14:paraId="12C1F547" w14:textId="77777777" w:rsidTr="005B6769">
        <w:trPr>
          <w:del w:id="172" w:author="LAMPTKES-LAPTOP-11" w:date="2016-06-23T16:55:00Z"/>
        </w:trPr>
        <w:tc>
          <w:tcPr>
            <w:tcW w:w="1315" w:type="dxa"/>
          </w:tcPr>
          <w:p w14:paraId="636D5D09" w14:textId="77777777" w:rsidR="0081437B" w:rsidRPr="008C09FD" w:rsidDel="00C72AEE" w:rsidRDefault="00D90DF1" w:rsidP="00C72AEE">
            <w:pPr>
              <w:pStyle w:val="Heading1"/>
              <w:rPr>
                <w:del w:id="173" w:author="LAMPTKES-LAPTOP-11" w:date="2016-06-23T16:55:00Z"/>
              </w:rPr>
            </w:pPr>
            <w:del w:id="174" w:author="LAMPTKES-LAPTOP-11" w:date="2016-06-23T16:55:00Z">
              <w:r w:rsidRPr="008C09FD" w:rsidDel="00C72AEE">
                <w:delText>BUKU III</w:delText>
              </w:r>
            </w:del>
          </w:p>
        </w:tc>
        <w:tc>
          <w:tcPr>
            <w:tcW w:w="434" w:type="dxa"/>
          </w:tcPr>
          <w:p w14:paraId="75970DA4" w14:textId="77777777" w:rsidR="0081437B" w:rsidRPr="008C09FD" w:rsidDel="00C72AEE" w:rsidRDefault="00D90DF1" w:rsidP="00C72AEE">
            <w:pPr>
              <w:pStyle w:val="Heading1"/>
              <w:rPr>
                <w:del w:id="175" w:author="LAMPTKES-LAPTOP-11" w:date="2016-06-23T16:55:00Z"/>
              </w:rPr>
            </w:pPr>
            <w:del w:id="176" w:author="LAMPTKES-LAPTOP-11" w:date="2016-06-23T16:55:00Z">
              <w:r w:rsidRPr="008C09FD" w:rsidDel="00C72AEE">
                <w:delText>–</w:delText>
              </w:r>
            </w:del>
          </w:p>
        </w:tc>
        <w:tc>
          <w:tcPr>
            <w:tcW w:w="7341" w:type="dxa"/>
          </w:tcPr>
          <w:p w14:paraId="3EF33195" w14:textId="77777777" w:rsidR="0081437B" w:rsidRPr="008C09FD" w:rsidDel="00C72AEE" w:rsidRDefault="00D90DF1" w:rsidP="00C72AEE">
            <w:pPr>
              <w:pStyle w:val="Heading1"/>
              <w:rPr>
                <w:del w:id="177" w:author="LAMPTKES-LAPTOP-11" w:date="2016-06-23T16:55:00Z"/>
              </w:rPr>
            </w:pPr>
            <w:del w:id="178" w:author="LAMPTKES-LAPTOP-11" w:date="2016-06-23T16:55:00Z">
              <w:r w:rsidRPr="008C09FD" w:rsidDel="00C72AEE">
                <w:delText xml:space="preserve">BORANG  PROGRAM </w:delText>
              </w:r>
              <w:r w:rsidR="00982405" w:rsidRPr="008C09FD" w:rsidDel="00C72AEE">
                <w:delText>PENDIDIKAN</w:delText>
              </w:r>
              <w:r w:rsidRPr="008C09FD" w:rsidDel="00C72AEE">
                <w:delText xml:space="preserve"> DAN UNIT PENGELOLA PROGRAM </w:delText>
              </w:r>
              <w:r w:rsidR="00982405" w:rsidRPr="008C09FD" w:rsidDel="00C72AEE">
                <w:delText>PENDIDIKAN</w:delText>
              </w:r>
            </w:del>
          </w:p>
        </w:tc>
      </w:tr>
      <w:tr w:rsidR="008C09FD" w:rsidRPr="008C09FD" w:rsidDel="00C72AEE" w14:paraId="1FEC0B20" w14:textId="77777777" w:rsidTr="005B6769">
        <w:trPr>
          <w:del w:id="179" w:author="LAMPTKES-LAPTOP-11" w:date="2016-06-23T16:55:00Z"/>
        </w:trPr>
        <w:tc>
          <w:tcPr>
            <w:tcW w:w="1315" w:type="dxa"/>
          </w:tcPr>
          <w:p w14:paraId="35EB5798" w14:textId="77777777" w:rsidR="0081437B" w:rsidRPr="008C09FD" w:rsidDel="00C72AEE" w:rsidRDefault="00D90DF1" w:rsidP="00C72AEE">
            <w:pPr>
              <w:pStyle w:val="Heading1"/>
              <w:rPr>
                <w:del w:id="180" w:author="LAMPTKES-LAPTOP-11" w:date="2016-06-23T16:55:00Z"/>
              </w:rPr>
            </w:pPr>
            <w:del w:id="181" w:author="LAMPTKES-LAPTOP-11" w:date="2016-06-23T16:55:00Z">
              <w:r w:rsidRPr="008C09FD" w:rsidDel="00C72AEE">
                <w:delText>BUKU IV</w:delText>
              </w:r>
            </w:del>
          </w:p>
        </w:tc>
        <w:tc>
          <w:tcPr>
            <w:tcW w:w="434" w:type="dxa"/>
          </w:tcPr>
          <w:p w14:paraId="208C41E8" w14:textId="77777777" w:rsidR="0081437B" w:rsidRPr="008C09FD" w:rsidDel="00C72AEE" w:rsidRDefault="00D90DF1" w:rsidP="00C72AEE">
            <w:pPr>
              <w:pStyle w:val="Heading1"/>
              <w:rPr>
                <w:del w:id="182" w:author="LAMPTKES-LAPTOP-11" w:date="2016-06-23T16:55:00Z"/>
              </w:rPr>
            </w:pPr>
            <w:del w:id="183" w:author="LAMPTKES-LAPTOP-11" w:date="2016-06-23T16:55:00Z">
              <w:r w:rsidRPr="008C09FD" w:rsidDel="00C72AEE">
                <w:delText>–</w:delText>
              </w:r>
            </w:del>
          </w:p>
        </w:tc>
        <w:tc>
          <w:tcPr>
            <w:tcW w:w="7341" w:type="dxa"/>
          </w:tcPr>
          <w:p w14:paraId="3FC91309" w14:textId="77777777" w:rsidR="0081437B" w:rsidRPr="008C09FD" w:rsidDel="00C72AEE" w:rsidRDefault="00D90DF1" w:rsidP="00C72AEE">
            <w:pPr>
              <w:pStyle w:val="Heading1"/>
              <w:rPr>
                <w:del w:id="184" w:author="LAMPTKES-LAPTOP-11" w:date="2016-06-23T16:55:00Z"/>
              </w:rPr>
            </w:pPr>
            <w:del w:id="185" w:author="LAMPTKES-LAPTOP-11" w:date="2016-06-23T16:55:00Z">
              <w:r w:rsidRPr="008C09FD" w:rsidDel="00C72AEE">
                <w:delText xml:space="preserve">PANDUAN PENGISIAN BORANG </w:delText>
              </w:r>
            </w:del>
          </w:p>
        </w:tc>
      </w:tr>
      <w:tr w:rsidR="008C09FD" w:rsidRPr="008C09FD" w:rsidDel="00C72AEE" w14:paraId="726EA1C1" w14:textId="77777777" w:rsidTr="005B6769">
        <w:trPr>
          <w:del w:id="186" w:author="LAMPTKES-LAPTOP-11" w:date="2016-06-23T16:55:00Z"/>
        </w:trPr>
        <w:tc>
          <w:tcPr>
            <w:tcW w:w="1315" w:type="dxa"/>
          </w:tcPr>
          <w:p w14:paraId="3D738FB6" w14:textId="77777777" w:rsidR="0081437B" w:rsidRPr="008C09FD" w:rsidDel="00C72AEE" w:rsidRDefault="00D90DF1" w:rsidP="00C72AEE">
            <w:pPr>
              <w:pStyle w:val="Heading1"/>
              <w:rPr>
                <w:del w:id="187" w:author="LAMPTKES-LAPTOP-11" w:date="2016-06-23T16:55:00Z"/>
              </w:rPr>
            </w:pPr>
            <w:del w:id="188" w:author="LAMPTKES-LAPTOP-11" w:date="2016-06-23T16:55:00Z">
              <w:r w:rsidRPr="008C09FD" w:rsidDel="00C72AEE">
                <w:delText>BUKU V</w:delText>
              </w:r>
            </w:del>
          </w:p>
        </w:tc>
        <w:tc>
          <w:tcPr>
            <w:tcW w:w="434" w:type="dxa"/>
          </w:tcPr>
          <w:p w14:paraId="155CFEBA" w14:textId="77777777" w:rsidR="0081437B" w:rsidRPr="008C09FD" w:rsidDel="00C72AEE" w:rsidRDefault="00D90DF1" w:rsidP="00C72AEE">
            <w:pPr>
              <w:pStyle w:val="Heading1"/>
              <w:rPr>
                <w:del w:id="189" w:author="LAMPTKES-LAPTOP-11" w:date="2016-06-23T16:55:00Z"/>
              </w:rPr>
            </w:pPr>
            <w:del w:id="190" w:author="LAMPTKES-LAPTOP-11" w:date="2016-06-23T16:55:00Z">
              <w:r w:rsidRPr="008C09FD" w:rsidDel="00C72AEE">
                <w:delText>–</w:delText>
              </w:r>
            </w:del>
          </w:p>
        </w:tc>
        <w:tc>
          <w:tcPr>
            <w:tcW w:w="7341" w:type="dxa"/>
          </w:tcPr>
          <w:p w14:paraId="2BA4F598" w14:textId="77777777" w:rsidR="0081437B" w:rsidRPr="008C09FD" w:rsidDel="00C72AEE" w:rsidRDefault="00D90DF1" w:rsidP="00C72AEE">
            <w:pPr>
              <w:pStyle w:val="Heading1"/>
              <w:rPr>
                <w:del w:id="191" w:author="LAMPTKES-LAPTOP-11" w:date="2016-06-23T16:55:00Z"/>
              </w:rPr>
            </w:pPr>
            <w:del w:id="192" w:author="LAMPTKES-LAPTOP-11" w:date="2016-06-23T16:55:00Z">
              <w:r w:rsidRPr="008C09FD" w:rsidDel="00C72AEE">
                <w:delText xml:space="preserve">PEDOMAN PENILAIAN INSTRUMEN AKREDITASI </w:delText>
              </w:r>
            </w:del>
          </w:p>
        </w:tc>
      </w:tr>
      <w:tr w:rsidR="008C09FD" w:rsidRPr="008C09FD" w:rsidDel="00C72AEE" w14:paraId="03441C41" w14:textId="77777777" w:rsidTr="005B6769">
        <w:trPr>
          <w:del w:id="193" w:author="LAMPTKES-LAPTOP-11" w:date="2016-06-23T16:55:00Z"/>
        </w:trPr>
        <w:tc>
          <w:tcPr>
            <w:tcW w:w="1315" w:type="dxa"/>
          </w:tcPr>
          <w:p w14:paraId="19406BA4" w14:textId="77777777" w:rsidR="0081437B" w:rsidRPr="008C09FD" w:rsidDel="00C72AEE" w:rsidRDefault="00D90DF1" w:rsidP="00C72AEE">
            <w:pPr>
              <w:pStyle w:val="Heading1"/>
              <w:rPr>
                <w:del w:id="194" w:author="LAMPTKES-LAPTOP-11" w:date="2016-06-23T16:55:00Z"/>
              </w:rPr>
            </w:pPr>
            <w:del w:id="195" w:author="LAMPTKES-LAPTOP-11" w:date="2016-06-23T16:55:00Z">
              <w:r w:rsidRPr="008C09FD" w:rsidDel="00C72AEE">
                <w:delText>BUKU VI</w:delText>
              </w:r>
            </w:del>
          </w:p>
        </w:tc>
        <w:tc>
          <w:tcPr>
            <w:tcW w:w="434" w:type="dxa"/>
          </w:tcPr>
          <w:p w14:paraId="576E363D" w14:textId="77777777" w:rsidR="0081437B" w:rsidRPr="008C09FD" w:rsidDel="00C72AEE" w:rsidRDefault="00D90DF1" w:rsidP="00C72AEE">
            <w:pPr>
              <w:pStyle w:val="Heading1"/>
              <w:rPr>
                <w:del w:id="196" w:author="LAMPTKES-LAPTOP-11" w:date="2016-06-23T16:55:00Z"/>
              </w:rPr>
            </w:pPr>
            <w:del w:id="197" w:author="LAMPTKES-LAPTOP-11" w:date="2016-06-23T16:55:00Z">
              <w:r w:rsidRPr="008C09FD" w:rsidDel="00C72AEE">
                <w:delText>–</w:delText>
              </w:r>
            </w:del>
          </w:p>
        </w:tc>
        <w:tc>
          <w:tcPr>
            <w:tcW w:w="7341" w:type="dxa"/>
          </w:tcPr>
          <w:p w14:paraId="3A239CD3" w14:textId="77777777" w:rsidR="0081437B" w:rsidRPr="008C09FD" w:rsidDel="00C72AEE" w:rsidRDefault="00D90DF1" w:rsidP="00C72AEE">
            <w:pPr>
              <w:pStyle w:val="Heading1"/>
              <w:rPr>
                <w:del w:id="198" w:author="LAMPTKES-LAPTOP-11" w:date="2016-06-23T16:55:00Z"/>
              </w:rPr>
            </w:pPr>
            <w:del w:id="199" w:author="LAMPTKES-LAPTOP-11" w:date="2016-06-23T16:55:00Z">
              <w:r w:rsidRPr="008C09FD" w:rsidDel="00C72AEE">
                <w:delText xml:space="preserve">MATRIKS PENILAIAN INSTRUMEN AKREDITASI </w:delText>
              </w:r>
            </w:del>
          </w:p>
        </w:tc>
      </w:tr>
      <w:tr w:rsidR="008C09FD" w:rsidRPr="008C09FD" w:rsidDel="00C72AEE" w14:paraId="7EBAB945" w14:textId="77777777" w:rsidTr="005B6769">
        <w:trPr>
          <w:del w:id="200" w:author="LAMPTKES-LAPTOP-11" w:date="2016-06-23T16:55:00Z"/>
        </w:trPr>
        <w:tc>
          <w:tcPr>
            <w:tcW w:w="1315" w:type="dxa"/>
          </w:tcPr>
          <w:p w14:paraId="66FC95AB" w14:textId="77777777" w:rsidR="0081437B" w:rsidRPr="008C09FD" w:rsidDel="00C72AEE" w:rsidRDefault="00D90DF1" w:rsidP="00C72AEE">
            <w:pPr>
              <w:pStyle w:val="Heading1"/>
              <w:rPr>
                <w:del w:id="201" w:author="LAMPTKES-LAPTOP-11" w:date="2016-06-23T16:55:00Z"/>
              </w:rPr>
            </w:pPr>
            <w:del w:id="202" w:author="LAMPTKES-LAPTOP-11" w:date="2016-06-23T16:55:00Z">
              <w:r w:rsidRPr="008C09FD" w:rsidDel="00C72AEE">
                <w:delText>BUKU VII</w:delText>
              </w:r>
            </w:del>
          </w:p>
        </w:tc>
        <w:tc>
          <w:tcPr>
            <w:tcW w:w="434" w:type="dxa"/>
          </w:tcPr>
          <w:p w14:paraId="0306B9D6" w14:textId="77777777" w:rsidR="0081437B" w:rsidRPr="008C09FD" w:rsidDel="00C72AEE" w:rsidRDefault="00D90DF1" w:rsidP="00C72AEE">
            <w:pPr>
              <w:pStyle w:val="Heading1"/>
              <w:rPr>
                <w:del w:id="203" w:author="LAMPTKES-LAPTOP-11" w:date="2016-06-23T16:55:00Z"/>
              </w:rPr>
            </w:pPr>
            <w:del w:id="204" w:author="LAMPTKES-LAPTOP-11" w:date="2016-06-23T16:55:00Z">
              <w:r w:rsidRPr="008C09FD" w:rsidDel="00C72AEE">
                <w:delText>–</w:delText>
              </w:r>
            </w:del>
          </w:p>
        </w:tc>
        <w:tc>
          <w:tcPr>
            <w:tcW w:w="7341" w:type="dxa"/>
          </w:tcPr>
          <w:p w14:paraId="341402C3" w14:textId="77777777" w:rsidR="0081437B" w:rsidRPr="008C09FD" w:rsidDel="00C72AEE" w:rsidRDefault="00D90DF1" w:rsidP="00C72AEE">
            <w:pPr>
              <w:pStyle w:val="Heading1"/>
              <w:rPr>
                <w:del w:id="205" w:author="LAMPTKES-LAPTOP-11" w:date="2016-06-23T16:55:00Z"/>
              </w:rPr>
            </w:pPr>
            <w:del w:id="206" w:author="LAMPTKES-LAPTOP-11" w:date="2016-06-23T16:55:00Z">
              <w:r w:rsidRPr="008C09FD" w:rsidDel="00C72AEE">
                <w:delText xml:space="preserve">PEDOMAN ASESMEN LAPANGAN </w:delText>
              </w:r>
            </w:del>
          </w:p>
        </w:tc>
      </w:tr>
      <w:tr w:rsidR="008C09FD" w:rsidRPr="008C09FD" w:rsidDel="00C72AEE" w14:paraId="18468837" w14:textId="77777777" w:rsidTr="005B6769">
        <w:trPr>
          <w:del w:id="207" w:author="LAMPTKES-LAPTOP-11" w:date="2016-06-23T16:55:00Z"/>
        </w:trPr>
        <w:tc>
          <w:tcPr>
            <w:tcW w:w="1315" w:type="dxa"/>
          </w:tcPr>
          <w:p w14:paraId="5C629961" w14:textId="77777777" w:rsidR="0081437B" w:rsidRPr="008C09FD" w:rsidDel="00C72AEE" w:rsidRDefault="00532E2E" w:rsidP="00C72AEE">
            <w:pPr>
              <w:pStyle w:val="Heading1"/>
              <w:rPr>
                <w:del w:id="208" w:author="LAMPTKES-LAPTOP-11" w:date="2016-06-23T16:55:00Z"/>
              </w:rPr>
            </w:pPr>
            <w:del w:id="209" w:author="LAMPTKES-LAPTOP-11" w:date="2016-06-23T16:55:00Z">
              <w:r w:rsidRPr="008C09FD" w:rsidDel="00C72AEE">
                <w:delText>BUKU VIII</w:delText>
              </w:r>
            </w:del>
          </w:p>
        </w:tc>
        <w:tc>
          <w:tcPr>
            <w:tcW w:w="434" w:type="dxa"/>
          </w:tcPr>
          <w:p w14:paraId="4DA30E41" w14:textId="77777777" w:rsidR="0081437B" w:rsidRPr="008C09FD" w:rsidDel="00C72AEE" w:rsidRDefault="00D90DF1" w:rsidP="00C72AEE">
            <w:pPr>
              <w:pStyle w:val="Heading1"/>
              <w:rPr>
                <w:del w:id="210" w:author="LAMPTKES-LAPTOP-11" w:date="2016-06-23T16:55:00Z"/>
              </w:rPr>
            </w:pPr>
            <w:del w:id="211" w:author="LAMPTKES-LAPTOP-11" w:date="2016-06-23T16:55:00Z">
              <w:r w:rsidRPr="008C09FD" w:rsidDel="00C72AEE">
                <w:delText>–</w:delText>
              </w:r>
            </w:del>
          </w:p>
        </w:tc>
        <w:tc>
          <w:tcPr>
            <w:tcW w:w="7341" w:type="dxa"/>
          </w:tcPr>
          <w:p w14:paraId="0366C2A9" w14:textId="77777777" w:rsidR="0081437B" w:rsidRPr="008C09FD" w:rsidDel="00C72AEE" w:rsidRDefault="00D90DF1" w:rsidP="00C72AEE">
            <w:pPr>
              <w:pStyle w:val="Heading1"/>
              <w:rPr>
                <w:del w:id="212" w:author="LAMPTKES-LAPTOP-11" w:date="2016-06-23T16:55:00Z"/>
              </w:rPr>
            </w:pPr>
            <w:del w:id="213" w:author="LAMPTKES-LAPTOP-11" w:date="2016-06-23T16:55:00Z">
              <w:r w:rsidRPr="008C09FD" w:rsidDel="00C72AEE">
                <w:delText xml:space="preserve">PEDOMAN EVALUASI DIRI UNTUK AKREDITASI PROGRAM </w:delText>
              </w:r>
              <w:r w:rsidR="00982405" w:rsidRPr="008C09FD" w:rsidDel="00C72AEE">
                <w:delText>PENDIDIKAN</w:delText>
              </w:r>
              <w:r w:rsidRPr="008C09FD" w:rsidDel="00C72AEE">
                <w:delText xml:space="preserve"> DAN INSTITUSI PERGURUAN TINGGI</w:delText>
              </w:r>
            </w:del>
          </w:p>
        </w:tc>
      </w:tr>
    </w:tbl>
    <w:p w14:paraId="64E47002" w14:textId="77777777" w:rsidR="0081437B" w:rsidRPr="008C09FD" w:rsidDel="00C72AEE" w:rsidRDefault="00D90DF1" w:rsidP="00C72AEE">
      <w:pPr>
        <w:pStyle w:val="Heading1"/>
        <w:rPr>
          <w:del w:id="214" w:author="LAMPTKES-LAPTOP-11" w:date="2016-06-23T16:55:00Z"/>
          <w:lang w:val="id-ID"/>
        </w:rPr>
      </w:pPr>
      <w:del w:id="215" w:author="LAMPTKES-LAPTOP-11" w:date="2016-06-23T16:55:00Z">
        <w:r w:rsidRPr="008C09FD" w:rsidDel="00C72AEE">
          <w:rPr>
            <w:lang w:val="id-ID"/>
          </w:rPr>
          <w:delText>Di samping itu, u</w:delText>
        </w:r>
        <w:r w:rsidRPr="008C09FD" w:rsidDel="00C72AEE">
          <w:delText>ntuk menjaga kredibilitas proses akreditasi telah dikembangkan sebuah buku Kode Etik Akreditasi.</w:delText>
        </w:r>
      </w:del>
    </w:p>
    <w:p w14:paraId="2AA9E840" w14:textId="77777777" w:rsidR="0081437B" w:rsidRPr="008C09FD" w:rsidDel="00C72AEE" w:rsidRDefault="0081437B" w:rsidP="00C72AEE">
      <w:pPr>
        <w:pStyle w:val="Heading1"/>
        <w:rPr>
          <w:del w:id="216" w:author="LAMPTKES-LAPTOP-11" w:date="2016-06-23T16:55:00Z"/>
          <w:lang w:val="id-ID"/>
        </w:rPr>
      </w:pPr>
    </w:p>
    <w:p w14:paraId="533FABD3" w14:textId="77777777" w:rsidR="0081437B" w:rsidRPr="008C09FD" w:rsidDel="00C72AEE" w:rsidRDefault="00D90DF1" w:rsidP="00C72AEE">
      <w:pPr>
        <w:pStyle w:val="Heading1"/>
        <w:rPr>
          <w:del w:id="217" w:author="LAMPTKES-LAPTOP-11" w:date="2016-06-23T16:55:00Z"/>
          <w:lang w:val="id-ID"/>
        </w:rPr>
      </w:pPr>
      <w:del w:id="218" w:author="LAMPTKES-LAPTOP-11" w:date="2016-06-23T16:55:00Z">
        <w:r w:rsidRPr="008C09FD" w:rsidDel="00C72AEE">
          <w:rPr>
            <w:lang w:val="id-ID"/>
          </w:rPr>
          <w:delText xml:space="preserve">Perangkat Instrumen Akreditasi Program </w:delText>
        </w:r>
        <w:r w:rsidR="00982405" w:rsidRPr="008C09FD" w:rsidDel="00C72AEE">
          <w:rPr>
            <w:lang w:val="id-ID"/>
          </w:rPr>
          <w:delText>Pendidikan</w:delText>
        </w:r>
        <w:r w:rsidRPr="008C09FD" w:rsidDel="00C72AEE">
          <w:delText xml:space="preserve"> </w:delText>
        </w:r>
        <w:r w:rsidR="00D00328" w:rsidRPr="008C09FD" w:rsidDel="00C72AEE">
          <w:delText xml:space="preserve">Dokter Spesialis Andrologi </w:delText>
        </w:r>
        <w:r w:rsidRPr="008C09FD" w:rsidDel="00C72AEE">
          <w:rPr>
            <w:lang w:val="id-ID"/>
          </w:rPr>
          <w:delText xml:space="preserve"> </w:delText>
        </w:r>
        <w:r w:rsidRPr="008C09FD" w:rsidDel="00C72AEE">
          <w:delText xml:space="preserve"> </w:delText>
        </w:r>
        <w:r w:rsidRPr="008C09FD" w:rsidDel="00C72AEE">
          <w:rPr>
            <w:lang w:val="id-ID"/>
          </w:rPr>
          <w:delText xml:space="preserve">diharapkan akan bermanfaat bagi upaya peningkatan mutu program </w:delText>
        </w:r>
        <w:r w:rsidR="00982405" w:rsidRPr="008C09FD" w:rsidDel="00C72AEE">
          <w:rPr>
            <w:lang w:val="id-ID"/>
          </w:rPr>
          <w:delText>Pendidikan</w:delText>
        </w:r>
        <w:r w:rsidRPr="008C09FD" w:rsidDel="00C72AEE">
          <w:rPr>
            <w:lang w:val="id-ID"/>
          </w:rPr>
          <w:delText xml:space="preserve"> berkelanjutan di seluruh Indonesia.</w:delText>
        </w:r>
      </w:del>
    </w:p>
    <w:p w14:paraId="4CAFAFEB" w14:textId="77777777" w:rsidR="0081437B" w:rsidRPr="008C09FD" w:rsidDel="00C72AEE" w:rsidRDefault="0081437B" w:rsidP="00C72AEE">
      <w:pPr>
        <w:pStyle w:val="Heading1"/>
        <w:rPr>
          <w:del w:id="219" w:author="LAMPTKES-LAPTOP-11" w:date="2016-06-23T16:55:00Z"/>
          <w:lang w:val="id-ID"/>
        </w:rPr>
      </w:pPr>
    </w:p>
    <w:p w14:paraId="0AFCA44A" w14:textId="77777777" w:rsidR="0081437B" w:rsidRPr="008C09FD" w:rsidDel="00C72AEE" w:rsidRDefault="00D90DF1" w:rsidP="00C72AEE">
      <w:pPr>
        <w:pStyle w:val="Heading1"/>
        <w:rPr>
          <w:del w:id="220" w:author="LAMPTKES-LAPTOP-11" w:date="2016-06-23T16:55:00Z"/>
          <w:lang w:val="id-ID"/>
        </w:rPr>
      </w:pPr>
      <w:del w:id="221" w:author="LAMPTKES-LAPTOP-11" w:date="2016-06-23T16:55:00Z">
        <w:r w:rsidRPr="008C09FD" w:rsidDel="00C72AEE">
          <w:rPr>
            <w:lang w:val="id-ID"/>
          </w:rPr>
          <w:delText xml:space="preserve">Saya mengucapkan terima kasih kepada Tim Penyusun Perangkat Instrumen Akreditasi Program </w:delText>
        </w:r>
        <w:r w:rsidR="00982405" w:rsidRPr="008C09FD" w:rsidDel="00C72AEE">
          <w:rPr>
            <w:lang w:val="id-ID"/>
          </w:rPr>
          <w:delText>Pendidikan</w:delText>
        </w:r>
        <w:r w:rsidRPr="008C09FD" w:rsidDel="00C72AEE">
          <w:rPr>
            <w:lang w:val="id-ID"/>
          </w:rPr>
          <w:delText xml:space="preserve"> </w:delText>
        </w:r>
        <w:r w:rsidR="00D00328" w:rsidRPr="008C09FD" w:rsidDel="00C72AEE">
          <w:delText xml:space="preserve">Dokter Spesialis Andrologi </w:delText>
        </w:r>
        <w:r w:rsidRPr="008C09FD" w:rsidDel="00C72AEE">
          <w:rPr>
            <w:lang w:val="id-ID"/>
          </w:rPr>
          <w:delText xml:space="preserve"> ini. </w:delText>
        </w:r>
      </w:del>
    </w:p>
    <w:p w14:paraId="19375D2A" w14:textId="77777777" w:rsidR="0081437B" w:rsidRPr="008C09FD" w:rsidDel="00C72AEE" w:rsidRDefault="0081437B" w:rsidP="00C72AEE">
      <w:pPr>
        <w:pStyle w:val="Heading1"/>
        <w:rPr>
          <w:del w:id="222" w:author="LAMPTKES-LAPTOP-11" w:date="2016-06-23T16:55:00Z"/>
          <w:lang w:val="id-ID"/>
        </w:rPr>
      </w:pPr>
    </w:p>
    <w:p w14:paraId="7BFDC329" w14:textId="77777777" w:rsidR="0081437B" w:rsidRPr="008C09FD" w:rsidDel="00C72AEE" w:rsidRDefault="00D90DF1" w:rsidP="00C72AEE">
      <w:pPr>
        <w:pStyle w:val="Heading1"/>
        <w:rPr>
          <w:del w:id="223" w:author="LAMPTKES-LAPTOP-11" w:date="2016-06-23T16:55:00Z"/>
          <w:lang w:val="id-ID"/>
        </w:rPr>
      </w:pPr>
      <w:del w:id="224" w:author="LAMPTKES-LAPTOP-11" w:date="2016-06-23T16:55:00Z">
        <w:r w:rsidRPr="008C09FD" w:rsidDel="00C72AEE">
          <w:rPr>
            <w:lang w:val="id-ID"/>
          </w:rPr>
          <w:delText xml:space="preserve">Jakarta,      </w:delText>
        </w:r>
        <w:r w:rsidR="00125EAC" w:rsidRPr="008C09FD" w:rsidDel="00C72AEE">
          <w:delText>Januari</w:delText>
        </w:r>
        <w:r w:rsidRPr="008C09FD" w:rsidDel="00C72AEE">
          <w:rPr>
            <w:lang w:val="id-ID"/>
          </w:rPr>
          <w:delText xml:space="preserve"> </w:delText>
        </w:r>
        <w:r w:rsidR="00125EAC" w:rsidRPr="008C09FD" w:rsidDel="00C72AEE">
          <w:rPr>
            <w:lang w:val="id-ID"/>
          </w:rPr>
          <w:delText>2014</w:delText>
        </w:r>
      </w:del>
    </w:p>
    <w:p w14:paraId="5134F0DB" w14:textId="77777777" w:rsidR="0081437B" w:rsidRPr="008C09FD" w:rsidDel="00C72AEE" w:rsidRDefault="0081437B" w:rsidP="00C72AEE">
      <w:pPr>
        <w:pStyle w:val="Heading1"/>
        <w:rPr>
          <w:del w:id="225" w:author="LAMPTKES-LAPTOP-11" w:date="2016-06-23T16:55:00Z"/>
          <w:lang w:val="id-ID"/>
        </w:rPr>
      </w:pPr>
    </w:p>
    <w:p w14:paraId="7708F03A" w14:textId="77777777" w:rsidR="0081437B" w:rsidRPr="008C09FD" w:rsidDel="00C72AEE" w:rsidRDefault="00D90DF1" w:rsidP="00C72AEE">
      <w:pPr>
        <w:pStyle w:val="Heading1"/>
        <w:rPr>
          <w:del w:id="226" w:author="LAMPTKES-LAPTOP-11" w:date="2016-06-23T16:55:00Z"/>
          <w:lang w:val="id-ID"/>
        </w:rPr>
      </w:pPr>
      <w:del w:id="227" w:author="LAMPTKES-LAPTOP-11" w:date="2016-06-23T16:55:00Z">
        <w:r w:rsidRPr="008C09FD" w:rsidDel="00C72AEE">
          <w:rPr>
            <w:lang w:val="id-ID"/>
          </w:rPr>
          <w:delText>Badan Akreditasi Nasional Perguruan Tinggi</w:delText>
        </w:r>
      </w:del>
    </w:p>
    <w:p w14:paraId="2CF4C5C7" w14:textId="77777777" w:rsidR="0081437B" w:rsidRPr="008C09FD" w:rsidDel="00C72AEE" w:rsidRDefault="00D90DF1" w:rsidP="00C72AEE">
      <w:pPr>
        <w:pStyle w:val="Heading1"/>
        <w:rPr>
          <w:del w:id="228" w:author="LAMPTKES-LAPTOP-11" w:date="2016-06-23T16:55:00Z"/>
          <w:lang w:val="fi-FI"/>
        </w:rPr>
      </w:pPr>
      <w:del w:id="229" w:author="LAMPTKES-LAPTOP-11" w:date="2016-06-23T16:55:00Z">
        <w:r w:rsidRPr="008C09FD" w:rsidDel="00C72AEE">
          <w:rPr>
            <w:lang w:val="fi-FI"/>
          </w:rPr>
          <w:delText>Ketua,</w:delText>
        </w:r>
        <w:r w:rsidRPr="008C09FD" w:rsidDel="00C72AEE">
          <w:rPr>
            <w:lang w:val="fi-FI"/>
          </w:rPr>
          <w:tab/>
        </w:r>
        <w:r w:rsidRPr="008C09FD" w:rsidDel="00C72AEE">
          <w:rPr>
            <w:lang w:val="fi-FI"/>
          </w:rPr>
          <w:tab/>
        </w:r>
      </w:del>
    </w:p>
    <w:p w14:paraId="45541B90" w14:textId="77777777" w:rsidR="0081437B" w:rsidRPr="008C09FD" w:rsidDel="00C72AEE" w:rsidRDefault="0081437B" w:rsidP="00C72AEE">
      <w:pPr>
        <w:pStyle w:val="Heading1"/>
        <w:rPr>
          <w:del w:id="230" w:author="LAMPTKES-LAPTOP-11" w:date="2016-06-23T16:55:00Z"/>
          <w:bCs w:val="0"/>
          <w:lang w:val="id-ID"/>
        </w:rPr>
      </w:pPr>
    </w:p>
    <w:p w14:paraId="46B24CF6" w14:textId="77777777" w:rsidR="0081437B" w:rsidRPr="008C09FD" w:rsidDel="00C72AEE" w:rsidRDefault="0081437B" w:rsidP="00C72AEE">
      <w:pPr>
        <w:pStyle w:val="Heading1"/>
        <w:rPr>
          <w:del w:id="231" w:author="LAMPTKES-LAPTOP-11" w:date="2016-06-23T16:55:00Z"/>
          <w:bCs w:val="0"/>
          <w:lang w:val="id-ID"/>
        </w:rPr>
      </w:pPr>
    </w:p>
    <w:p w14:paraId="413F578D" w14:textId="77777777" w:rsidR="0081437B" w:rsidRPr="008C09FD" w:rsidDel="00C72AEE" w:rsidRDefault="0081437B" w:rsidP="00C72AEE">
      <w:pPr>
        <w:pStyle w:val="Heading1"/>
        <w:rPr>
          <w:del w:id="232" w:author="LAMPTKES-LAPTOP-11" w:date="2016-06-23T16:55:00Z"/>
          <w:bCs w:val="0"/>
          <w:lang w:val="id-ID"/>
        </w:rPr>
      </w:pPr>
    </w:p>
    <w:p w14:paraId="360EA26D" w14:textId="77777777" w:rsidR="0081437B" w:rsidRPr="008C09FD" w:rsidDel="00C72AEE" w:rsidRDefault="0081437B" w:rsidP="00C72AEE">
      <w:pPr>
        <w:pStyle w:val="Heading1"/>
        <w:rPr>
          <w:del w:id="233" w:author="LAMPTKES-LAPTOP-11" w:date="2016-06-23T16:55:00Z"/>
          <w:bCs w:val="0"/>
          <w:lang w:val="id-ID"/>
        </w:rPr>
      </w:pPr>
    </w:p>
    <w:p w14:paraId="6A7A0025" w14:textId="77777777" w:rsidR="0081437B" w:rsidRPr="008C09FD" w:rsidDel="00C72AEE" w:rsidRDefault="0081437B" w:rsidP="00C72AEE">
      <w:pPr>
        <w:pStyle w:val="Heading1"/>
        <w:rPr>
          <w:del w:id="234" w:author="LAMPTKES-LAPTOP-11" w:date="2016-06-23T16:55:00Z"/>
          <w:bCs w:val="0"/>
          <w:lang w:val="id-ID"/>
        </w:rPr>
      </w:pPr>
    </w:p>
    <w:p w14:paraId="65646F65" w14:textId="77777777" w:rsidR="0081437B" w:rsidRPr="008C09FD" w:rsidRDefault="00D90DF1" w:rsidP="00C72AEE">
      <w:pPr>
        <w:pStyle w:val="Heading1"/>
        <w:rPr>
          <w:bCs w:val="0"/>
          <w:lang w:val="id-ID"/>
        </w:rPr>
      </w:pPr>
      <w:del w:id="235" w:author="LAMPTKES-LAPTOP-11" w:date="2016-06-23T16:55:00Z">
        <w:r w:rsidRPr="008C09FD" w:rsidDel="00C72AEE">
          <w:rPr>
            <w:lang w:val="id-ID"/>
          </w:rPr>
          <w:delText>Mansyur Ramly</w:delText>
        </w:r>
      </w:del>
    </w:p>
    <w:p w14:paraId="59125B5E" w14:textId="77777777" w:rsidR="0081437B" w:rsidRPr="008C09FD" w:rsidRDefault="0081437B">
      <w:pPr>
        <w:ind w:left="3600"/>
        <w:rPr>
          <w:bCs/>
          <w:lang w:val="id-ID"/>
        </w:rPr>
      </w:pPr>
    </w:p>
    <w:p w14:paraId="304811A5" w14:textId="77777777" w:rsidR="0081437B" w:rsidRPr="008C09FD" w:rsidRDefault="0081437B">
      <w:pPr>
        <w:rPr>
          <w:b/>
          <w:lang w:val="fi-FI"/>
        </w:rPr>
      </w:pPr>
    </w:p>
    <w:p w14:paraId="57D9C161" w14:textId="77777777" w:rsidR="0081437B" w:rsidRPr="008C09FD" w:rsidRDefault="00D90DF1">
      <w:pPr>
        <w:jc w:val="left"/>
        <w:rPr>
          <w:b/>
          <w:lang w:val="fi-FI"/>
        </w:rPr>
      </w:pPr>
      <w:r w:rsidRPr="008C09FD">
        <w:rPr>
          <w:b/>
          <w:lang w:val="fi-FI"/>
        </w:rPr>
        <w:br w:type="page"/>
      </w:r>
    </w:p>
    <w:p w14:paraId="57DC894B" w14:textId="77777777" w:rsidR="0081437B" w:rsidRPr="008C09FD" w:rsidRDefault="00FD5310">
      <w:pPr>
        <w:pStyle w:val="Heading1"/>
        <w:rPr>
          <w:sz w:val="24"/>
          <w:szCs w:val="24"/>
          <w:lang w:val="fi-FI"/>
        </w:rPr>
      </w:pPr>
      <w:bookmarkStart w:id="236" w:name="_Toc222646024"/>
      <w:r w:rsidRPr="008C09FD">
        <w:rPr>
          <w:sz w:val="24"/>
          <w:szCs w:val="24"/>
          <w:lang w:val="fi-FI"/>
        </w:rPr>
        <w:lastRenderedPageBreak/>
        <w:t>DAFTAR ISI</w:t>
      </w:r>
      <w:bookmarkEnd w:id="236"/>
    </w:p>
    <w:p w14:paraId="428BE108" w14:textId="77777777" w:rsidR="0081437B" w:rsidRPr="008C09FD" w:rsidRDefault="0081437B">
      <w:pPr>
        <w:rPr>
          <w:b/>
          <w:lang w:val="fi-FI"/>
        </w:rPr>
      </w:pPr>
    </w:p>
    <w:p w14:paraId="0B44C122" w14:textId="77777777" w:rsidR="0081437B" w:rsidRPr="008C09FD" w:rsidRDefault="00D90DF1">
      <w:pPr>
        <w:jc w:val="right"/>
        <w:rPr>
          <w:b/>
          <w:lang w:val="fi-FI"/>
        </w:rPr>
      </w:pPr>
      <w:r w:rsidRPr="008C09FD">
        <w:rPr>
          <w:lang w:val="fi-FI"/>
        </w:rPr>
        <w:t xml:space="preserve">Halaman </w:t>
      </w:r>
    </w:p>
    <w:p w14:paraId="67B1E4EE" w14:textId="77777777" w:rsidR="0081437B" w:rsidRPr="008C09FD" w:rsidRDefault="0081437B">
      <w:pPr>
        <w:jc w:val="right"/>
        <w:rPr>
          <w:bCs/>
          <w:lang w:val="fi-FI"/>
        </w:rPr>
      </w:pPr>
    </w:p>
    <w:tbl>
      <w:tblPr>
        <w:tblW w:w="9180" w:type="dxa"/>
        <w:tblLayout w:type="fixed"/>
        <w:tblLook w:val="01E0" w:firstRow="1" w:lastRow="1" w:firstColumn="1" w:lastColumn="1" w:noHBand="0" w:noVBand="0"/>
      </w:tblPr>
      <w:tblGrid>
        <w:gridCol w:w="1101"/>
        <w:gridCol w:w="617"/>
        <w:gridCol w:w="6754"/>
        <w:gridCol w:w="708"/>
      </w:tblGrid>
      <w:tr w:rsidR="008C09FD" w:rsidRPr="008C09FD" w14:paraId="05C81D33" w14:textId="77777777" w:rsidTr="005B6769">
        <w:tc>
          <w:tcPr>
            <w:tcW w:w="8472" w:type="dxa"/>
            <w:gridSpan w:val="3"/>
          </w:tcPr>
          <w:p w14:paraId="2EA8656A" w14:textId="77777777" w:rsidR="0081437B" w:rsidRPr="008C09FD" w:rsidRDefault="00D90DF1">
            <w:pPr>
              <w:rPr>
                <w:sz w:val="22"/>
                <w:lang w:val="id-ID"/>
              </w:rPr>
            </w:pPr>
            <w:r w:rsidRPr="008C09FD">
              <w:rPr>
                <w:lang w:val="fi-FI"/>
              </w:rPr>
              <w:t>KATA PENGANTAR ...............................................</w:t>
            </w:r>
            <w:r w:rsidRPr="008C09FD">
              <w:rPr>
                <w:lang w:val="id-ID"/>
              </w:rPr>
              <w:t>...........................................</w:t>
            </w:r>
          </w:p>
        </w:tc>
        <w:tc>
          <w:tcPr>
            <w:tcW w:w="708" w:type="dxa"/>
          </w:tcPr>
          <w:p w14:paraId="0D475D04" w14:textId="77777777" w:rsidR="00A073AA" w:rsidRPr="008C09FD" w:rsidRDefault="00612790" w:rsidP="005B6769">
            <w:pPr>
              <w:jc w:val="center"/>
              <w:rPr>
                <w:sz w:val="22"/>
                <w:lang w:val="fi-FI"/>
              </w:rPr>
            </w:pPr>
            <w:r w:rsidRPr="008C09FD">
              <w:rPr>
                <w:lang w:val="fi-FI"/>
              </w:rPr>
              <w:t>...</w:t>
            </w:r>
          </w:p>
        </w:tc>
      </w:tr>
      <w:tr w:rsidR="008C09FD" w:rsidRPr="008C09FD" w14:paraId="3F4BFCEB" w14:textId="77777777" w:rsidTr="005B6769">
        <w:tc>
          <w:tcPr>
            <w:tcW w:w="8472" w:type="dxa"/>
            <w:gridSpan w:val="3"/>
          </w:tcPr>
          <w:p w14:paraId="6914F096" w14:textId="77777777" w:rsidR="0081437B" w:rsidRPr="008C09FD" w:rsidRDefault="00D90DF1">
            <w:pPr>
              <w:rPr>
                <w:sz w:val="22"/>
                <w:lang w:val="id-ID"/>
              </w:rPr>
            </w:pPr>
            <w:r w:rsidRPr="008C09FD">
              <w:rPr>
                <w:lang w:val="fi-FI"/>
              </w:rPr>
              <w:t>DAFTAR ISI .......................................................................................</w:t>
            </w:r>
            <w:r w:rsidRPr="008C09FD">
              <w:rPr>
                <w:lang w:val="id-ID"/>
              </w:rPr>
              <w:t>................</w:t>
            </w:r>
          </w:p>
        </w:tc>
        <w:tc>
          <w:tcPr>
            <w:tcW w:w="708" w:type="dxa"/>
          </w:tcPr>
          <w:p w14:paraId="635E9A22" w14:textId="77777777" w:rsidR="00A073AA" w:rsidRPr="008C09FD" w:rsidRDefault="00612790" w:rsidP="005B6769">
            <w:pPr>
              <w:jc w:val="center"/>
              <w:rPr>
                <w:sz w:val="22"/>
                <w:lang w:val="fi-FI"/>
              </w:rPr>
            </w:pPr>
            <w:r w:rsidRPr="008C09FD">
              <w:rPr>
                <w:lang w:val="fi-FI"/>
              </w:rPr>
              <w:t>...</w:t>
            </w:r>
          </w:p>
        </w:tc>
      </w:tr>
      <w:tr w:rsidR="008C09FD" w:rsidRPr="008C09FD" w14:paraId="180EF19F" w14:textId="77777777" w:rsidTr="005B6769">
        <w:tc>
          <w:tcPr>
            <w:tcW w:w="1101" w:type="dxa"/>
          </w:tcPr>
          <w:p w14:paraId="613292CB" w14:textId="77777777" w:rsidR="0081437B" w:rsidRPr="008C09FD" w:rsidRDefault="00D90DF1">
            <w:pPr>
              <w:rPr>
                <w:sz w:val="22"/>
                <w:lang w:val="fi-FI"/>
              </w:rPr>
            </w:pPr>
            <w:r w:rsidRPr="008C09FD">
              <w:rPr>
                <w:lang w:val="fi-FI"/>
              </w:rPr>
              <w:t xml:space="preserve">BAB I </w:t>
            </w:r>
          </w:p>
        </w:tc>
        <w:tc>
          <w:tcPr>
            <w:tcW w:w="7371" w:type="dxa"/>
            <w:gridSpan w:val="2"/>
          </w:tcPr>
          <w:p w14:paraId="6C366443" w14:textId="77777777" w:rsidR="0081437B" w:rsidRPr="008C09FD" w:rsidRDefault="00D90DF1">
            <w:pPr>
              <w:rPr>
                <w:sz w:val="22"/>
                <w:lang w:val="id-ID"/>
              </w:rPr>
            </w:pPr>
            <w:r w:rsidRPr="008C09FD">
              <w:rPr>
                <w:lang w:val="fi-FI"/>
              </w:rPr>
              <w:t>LATAR BELAKANG .........................................................................</w:t>
            </w:r>
            <w:r w:rsidRPr="008C09FD">
              <w:rPr>
                <w:lang w:val="id-ID"/>
              </w:rPr>
              <w:t>.</w:t>
            </w:r>
          </w:p>
        </w:tc>
        <w:tc>
          <w:tcPr>
            <w:tcW w:w="708" w:type="dxa"/>
          </w:tcPr>
          <w:p w14:paraId="7DB15B77" w14:textId="77777777" w:rsidR="00A073AA" w:rsidRPr="008C09FD" w:rsidRDefault="00612790" w:rsidP="005B6769">
            <w:pPr>
              <w:jc w:val="center"/>
              <w:rPr>
                <w:sz w:val="22"/>
                <w:lang w:val="fi-FI"/>
              </w:rPr>
            </w:pPr>
            <w:r w:rsidRPr="008C09FD">
              <w:rPr>
                <w:lang w:val="fi-FI"/>
              </w:rPr>
              <w:t>...</w:t>
            </w:r>
          </w:p>
        </w:tc>
      </w:tr>
      <w:tr w:rsidR="008C09FD" w:rsidRPr="008C09FD" w14:paraId="5247CAAB" w14:textId="77777777" w:rsidTr="005B6769">
        <w:tc>
          <w:tcPr>
            <w:tcW w:w="1101" w:type="dxa"/>
          </w:tcPr>
          <w:p w14:paraId="10583150" w14:textId="77777777" w:rsidR="0081437B" w:rsidRPr="008C09FD" w:rsidRDefault="0081437B">
            <w:pPr>
              <w:rPr>
                <w:sz w:val="22"/>
                <w:lang w:val="fi-FI"/>
              </w:rPr>
            </w:pPr>
          </w:p>
        </w:tc>
        <w:tc>
          <w:tcPr>
            <w:tcW w:w="617" w:type="dxa"/>
          </w:tcPr>
          <w:p w14:paraId="226887A8" w14:textId="77777777" w:rsidR="0081437B" w:rsidRPr="008C09FD" w:rsidRDefault="00D90DF1">
            <w:pPr>
              <w:rPr>
                <w:sz w:val="22"/>
                <w:lang w:val="fi-FI"/>
              </w:rPr>
            </w:pPr>
            <w:r w:rsidRPr="008C09FD">
              <w:rPr>
                <w:noProof/>
              </w:rPr>
              <w:t>1.1.</w:t>
            </w:r>
          </w:p>
        </w:tc>
        <w:tc>
          <w:tcPr>
            <w:tcW w:w="6754" w:type="dxa"/>
          </w:tcPr>
          <w:p w14:paraId="1F28F759" w14:textId="77777777" w:rsidR="0081437B" w:rsidRPr="008C09FD" w:rsidRDefault="00D90DF1">
            <w:pPr>
              <w:rPr>
                <w:sz w:val="22"/>
                <w:lang w:val="id-ID"/>
              </w:rPr>
            </w:pPr>
            <w:r w:rsidRPr="008C09FD">
              <w:rPr>
                <w:noProof/>
                <w:lang w:val="sv-SE"/>
              </w:rPr>
              <w:t xml:space="preserve">Sejarah Singkat </w:t>
            </w:r>
            <w:r w:rsidRPr="008C09FD">
              <w:rPr>
                <w:noProof/>
                <w:lang w:val="id-ID"/>
              </w:rPr>
              <w:t xml:space="preserve">Pendidikan </w:t>
            </w:r>
            <w:r w:rsidR="00D00328" w:rsidRPr="008C09FD">
              <w:rPr>
                <w:noProof/>
                <w:lang w:val="id-ID"/>
              </w:rPr>
              <w:t xml:space="preserve">Dokter Spesialis Andrologi </w:t>
            </w:r>
            <w:r w:rsidRPr="008C09FD">
              <w:rPr>
                <w:noProof/>
                <w:lang w:val="id-ID"/>
              </w:rPr>
              <w:t>....</w:t>
            </w:r>
            <w:r w:rsidRPr="008C09FD">
              <w:rPr>
                <w:noProof/>
                <w:lang w:val="sv-SE"/>
              </w:rPr>
              <w:t>.....................................................................</w:t>
            </w:r>
          </w:p>
        </w:tc>
        <w:tc>
          <w:tcPr>
            <w:tcW w:w="708" w:type="dxa"/>
          </w:tcPr>
          <w:p w14:paraId="01A5D778" w14:textId="77777777" w:rsidR="00A073AA" w:rsidRPr="008C09FD" w:rsidRDefault="00612790" w:rsidP="005B6769">
            <w:pPr>
              <w:jc w:val="center"/>
              <w:rPr>
                <w:sz w:val="22"/>
                <w:lang w:val="fi-FI"/>
              </w:rPr>
            </w:pPr>
            <w:r w:rsidRPr="008C09FD">
              <w:rPr>
                <w:lang w:val="fi-FI"/>
              </w:rPr>
              <w:t>...</w:t>
            </w:r>
          </w:p>
        </w:tc>
      </w:tr>
      <w:tr w:rsidR="008C09FD" w:rsidRPr="008C09FD" w14:paraId="684153C6" w14:textId="77777777" w:rsidTr="005B6769">
        <w:tc>
          <w:tcPr>
            <w:tcW w:w="1101" w:type="dxa"/>
          </w:tcPr>
          <w:p w14:paraId="2736E52E" w14:textId="77777777" w:rsidR="0081437B" w:rsidRPr="008C09FD" w:rsidRDefault="0081437B">
            <w:pPr>
              <w:rPr>
                <w:sz w:val="22"/>
                <w:lang w:val="fi-FI"/>
              </w:rPr>
            </w:pPr>
          </w:p>
        </w:tc>
        <w:tc>
          <w:tcPr>
            <w:tcW w:w="617" w:type="dxa"/>
          </w:tcPr>
          <w:p w14:paraId="0002D99A" w14:textId="77777777" w:rsidR="0081437B" w:rsidRPr="008C09FD" w:rsidRDefault="00D90DF1">
            <w:pPr>
              <w:rPr>
                <w:noProof/>
                <w:sz w:val="22"/>
                <w:szCs w:val="22"/>
              </w:rPr>
            </w:pPr>
            <w:r w:rsidRPr="008C09FD">
              <w:rPr>
                <w:noProof/>
              </w:rPr>
              <w:t>1.2.</w:t>
            </w:r>
          </w:p>
        </w:tc>
        <w:tc>
          <w:tcPr>
            <w:tcW w:w="6754" w:type="dxa"/>
          </w:tcPr>
          <w:p w14:paraId="08628BCA" w14:textId="77777777" w:rsidR="0081437B" w:rsidRPr="008C09FD" w:rsidRDefault="00D90DF1">
            <w:pPr>
              <w:rPr>
                <w:noProof/>
                <w:sz w:val="22"/>
                <w:szCs w:val="22"/>
              </w:rPr>
            </w:pPr>
            <w:r w:rsidRPr="008C09FD">
              <w:t xml:space="preserve">Program </w:t>
            </w:r>
            <w:r w:rsidR="00982405" w:rsidRPr="008C09FD">
              <w:t>Pendidikan</w:t>
            </w:r>
            <w:r w:rsidRPr="008C09FD">
              <w:t xml:space="preserve"> </w:t>
            </w:r>
            <w:r w:rsidR="00D00328" w:rsidRPr="008C09FD">
              <w:t xml:space="preserve">Dokter Spesialis Andrologi </w:t>
            </w:r>
            <w:r w:rsidRPr="008C09FD">
              <w:t xml:space="preserve"> ……………………………………………………………………..</w:t>
            </w:r>
          </w:p>
        </w:tc>
        <w:tc>
          <w:tcPr>
            <w:tcW w:w="708" w:type="dxa"/>
          </w:tcPr>
          <w:p w14:paraId="4799899E" w14:textId="77777777" w:rsidR="00A073AA" w:rsidRPr="008C09FD" w:rsidRDefault="00612790" w:rsidP="005B6769">
            <w:pPr>
              <w:jc w:val="center"/>
              <w:rPr>
                <w:sz w:val="22"/>
                <w:szCs w:val="22"/>
                <w:lang w:val="fi-FI"/>
              </w:rPr>
            </w:pPr>
            <w:r w:rsidRPr="008C09FD">
              <w:rPr>
                <w:lang w:val="fi-FI"/>
              </w:rPr>
              <w:t>...</w:t>
            </w:r>
          </w:p>
        </w:tc>
      </w:tr>
      <w:tr w:rsidR="008C09FD" w:rsidRPr="008C09FD" w14:paraId="58A04704" w14:textId="77777777" w:rsidTr="005B6769">
        <w:tc>
          <w:tcPr>
            <w:tcW w:w="1101" w:type="dxa"/>
          </w:tcPr>
          <w:p w14:paraId="2D37D0D0" w14:textId="77777777" w:rsidR="0081437B" w:rsidRPr="008C09FD" w:rsidRDefault="0081437B">
            <w:pPr>
              <w:rPr>
                <w:sz w:val="22"/>
                <w:lang w:val="fi-FI"/>
              </w:rPr>
            </w:pPr>
          </w:p>
        </w:tc>
        <w:tc>
          <w:tcPr>
            <w:tcW w:w="617" w:type="dxa"/>
          </w:tcPr>
          <w:p w14:paraId="51527508" w14:textId="77777777" w:rsidR="0081437B" w:rsidRPr="008C09FD" w:rsidRDefault="00D90DF1">
            <w:pPr>
              <w:rPr>
                <w:noProof/>
                <w:sz w:val="22"/>
              </w:rPr>
            </w:pPr>
            <w:r w:rsidRPr="008C09FD">
              <w:t>1.3.</w:t>
            </w:r>
          </w:p>
        </w:tc>
        <w:tc>
          <w:tcPr>
            <w:tcW w:w="6754" w:type="dxa"/>
          </w:tcPr>
          <w:p w14:paraId="636099F5" w14:textId="77777777" w:rsidR="00A073AA" w:rsidRPr="008C09FD" w:rsidRDefault="00D90DF1" w:rsidP="005B6769">
            <w:pPr>
              <w:jc w:val="left"/>
              <w:rPr>
                <w:sz w:val="22"/>
                <w:lang w:val="id-ID"/>
              </w:rPr>
            </w:pPr>
            <w:r w:rsidRPr="008C09FD">
              <w:t xml:space="preserve">Landasan Hukum Akreditasi Program </w:t>
            </w:r>
            <w:r w:rsidR="00982405" w:rsidRPr="008C09FD">
              <w:rPr>
                <w:lang w:val="id-ID"/>
              </w:rPr>
              <w:t>Pendidikan</w:t>
            </w:r>
            <w:r w:rsidRPr="008C09FD">
              <w:t xml:space="preserve">  </w:t>
            </w:r>
            <w:r w:rsidR="00D00328" w:rsidRPr="008C09FD">
              <w:t xml:space="preserve">Dokter Spesialis Andrologi </w:t>
            </w:r>
            <w:r w:rsidRPr="008C09FD">
              <w:rPr>
                <w:lang w:val="id-ID"/>
              </w:rPr>
              <w:t xml:space="preserve"> .......................................................</w:t>
            </w:r>
          </w:p>
        </w:tc>
        <w:tc>
          <w:tcPr>
            <w:tcW w:w="708" w:type="dxa"/>
          </w:tcPr>
          <w:p w14:paraId="0BFF34FB" w14:textId="77777777" w:rsidR="00A073AA" w:rsidRPr="008C09FD" w:rsidRDefault="00612790" w:rsidP="005B6769">
            <w:pPr>
              <w:jc w:val="center"/>
              <w:rPr>
                <w:sz w:val="22"/>
              </w:rPr>
            </w:pPr>
            <w:r w:rsidRPr="008C09FD">
              <w:rPr>
                <w:lang w:val="fi-FI"/>
              </w:rPr>
              <w:t>...</w:t>
            </w:r>
          </w:p>
        </w:tc>
      </w:tr>
      <w:tr w:rsidR="008C09FD" w:rsidRPr="008C09FD" w14:paraId="0E14D98B" w14:textId="77777777" w:rsidTr="005B6769">
        <w:tc>
          <w:tcPr>
            <w:tcW w:w="1101" w:type="dxa"/>
          </w:tcPr>
          <w:p w14:paraId="17D14962" w14:textId="77777777" w:rsidR="0081437B" w:rsidRPr="008C09FD" w:rsidRDefault="0081437B">
            <w:pPr>
              <w:rPr>
                <w:sz w:val="22"/>
              </w:rPr>
            </w:pPr>
          </w:p>
        </w:tc>
        <w:tc>
          <w:tcPr>
            <w:tcW w:w="617" w:type="dxa"/>
          </w:tcPr>
          <w:p w14:paraId="52F901C7" w14:textId="77777777" w:rsidR="0081437B" w:rsidRPr="008C09FD" w:rsidRDefault="00D90DF1">
            <w:pPr>
              <w:rPr>
                <w:sz w:val="22"/>
              </w:rPr>
            </w:pPr>
            <w:r w:rsidRPr="008C09FD">
              <w:t>1.4.</w:t>
            </w:r>
          </w:p>
        </w:tc>
        <w:tc>
          <w:tcPr>
            <w:tcW w:w="6754" w:type="dxa"/>
          </w:tcPr>
          <w:p w14:paraId="35C60C94" w14:textId="77777777" w:rsidR="0081437B" w:rsidRPr="008C09FD" w:rsidRDefault="00D90DF1">
            <w:pPr>
              <w:rPr>
                <w:sz w:val="22"/>
              </w:rPr>
            </w:pPr>
            <w:r w:rsidRPr="008C09FD">
              <w:rPr>
                <w:lang w:val="sv-SE"/>
              </w:rPr>
              <w:t xml:space="preserve">Landasan Filosofis Profesi </w:t>
            </w:r>
            <w:r w:rsidR="00D00328" w:rsidRPr="008C09FD">
              <w:rPr>
                <w:lang w:val="sv-SE"/>
              </w:rPr>
              <w:t xml:space="preserve">Dokter Spesialis Andrologi </w:t>
            </w:r>
            <w:r w:rsidRPr="008C09FD">
              <w:rPr>
                <w:lang w:val="sv-SE"/>
              </w:rPr>
              <w:t xml:space="preserve"> ..............................</w:t>
            </w:r>
            <w:r w:rsidRPr="008C09FD">
              <w:rPr>
                <w:lang w:val="id-ID"/>
              </w:rPr>
              <w:t>.</w:t>
            </w:r>
            <w:r w:rsidRPr="008C09FD">
              <w:t>.........................................</w:t>
            </w:r>
          </w:p>
        </w:tc>
        <w:tc>
          <w:tcPr>
            <w:tcW w:w="708" w:type="dxa"/>
          </w:tcPr>
          <w:p w14:paraId="09DD6914" w14:textId="77777777" w:rsidR="00A073AA" w:rsidRPr="008C09FD" w:rsidRDefault="00612790" w:rsidP="005B6769">
            <w:pPr>
              <w:jc w:val="center"/>
              <w:rPr>
                <w:sz w:val="22"/>
                <w:lang w:val="id-ID"/>
              </w:rPr>
            </w:pPr>
            <w:r w:rsidRPr="008C09FD">
              <w:rPr>
                <w:lang w:val="fi-FI"/>
              </w:rPr>
              <w:t>...</w:t>
            </w:r>
          </w:p>
        </w:tc>
      </w:tr>
      <w:tr w:rsidR="008C09FD" w:rsidRPr="008C09FD" w14:paraId="5FD17DBB" w14:textId="77777777" w:rsidTr="005B6769">
        <w:tc>
          <w:tcPr>
            <w:tcW w:w="1101" w:type="dxa"/>
          </w:tcPr>
          <w:p w14:paraId="50EA6297" w14:textId="77777777" w:rsidR="0081437B" w:rsidRPr="008C09FD" w:rsidRDefault="0081437B">
            <w:pPr>
              <w:rPr>
                <w:sz w:val="22"/>
                <w:lang w:val="sv-SE"/>
              </w:rPr>
            </w:pPr>
          </w:p>
        </w:tc>
        <w:tc>
          <w:tcPr>
            <w:tcW w:w="617" w:type="dxa"/>
          </w:tcPr>
          <w:p w14:paraId="4AD5246E" w14:textId="77777777" w:rsidR="0081437B" w:rsidRPr="008C09FD" w:rsidRDefault="00D90DF1">
            <w:pPr>
              <w:rPr>
                <w:sz w:val="22"/>
              </w:rPr>
            </w:pPr>
            <w:r w:rsidRPr="008C09FD">
              <w:rPr>
                <w:lang w:val="sv-SE"/>
              </w:rPr>
              <w:t>1.5.</w:t>
            </w:r>
          </w:p>
        </w:tc>
        <w:tc>
          <w:tcPr>
            <w:tcW w:w="6754" w:type="dxa"/>
          </w:tcPr>
          <w:p w14:paraId="6DE3672D" w14:textId="77777777" w:rsidR="0081437B" w:rsidRPr="008C09FD" w:rsidRDefault="00D90DF1">
            <w:pPr>
              <w:rPr>
                <w:sz w:val="22"/>
              </w:rPr>
            </w:pPr>
            <w:r w:rsidRPr="008C09FD">
              <w:t xml:space="preserve">Landasan Sosiologis Profesi </w:t>
            </w:r>
            <w:r w:rsidR="00D00328" w:rsidRPr="008C09FD">
              <w:t xml:space="preserve">Dokter Spesialis Andrologi </w:t>
            </w:r>
            <w:r w:rsidRPr="008C09FD">
              <w:t xml:space="preserve"> ……………………</w:t>
            </w:r>
            <w:r w:rsidRPr="008C09FD">
              <w:rPr>
                <w:lang w:val="id-ID"/>
              </w:rPr>
              <w:t>...</w:t>
            </w:r>
            <w:r w:rsidRPr="008C09FD">
              <w:t>....................................</w:t>
            </w:r>
          </w:p>
        </w:tc>
        <w:tc>
          <w:tcPr>
            <w:tcW w:w="708" w:type="dxa"/>
          </w:tcPr>
          <w:p w14:paraId="47FA13AC" w14:textId="77777777" w:rsidR="00A073AA" w:rsidRPr="008C09FD" w:rsidRDefault="00612790" w:rsidP="005B6769">
            <w:pPr>
              <w:jc w:val="center"/>
              <w:rPr>
                <w:sz w:val="22"/>
                <w:lang w:val="id-ID"/>
              </w:rPr>
            </w:pPr>
            <w:r w:rsidRPr="008C09FD">
              <w:rPr>
                <w:lang w:val="fi-FI"/>
              </w:rPr>
              <w:t>...</w:t>
            </w:r>
          </w:p>
        </w:tc>
      </w:tr>
      <w:tr w:rsidR="008C09FD" w:rsidRPr="008C09FD" w14:paraId="4F72351E" w14:textId="77777777" w:rsidTr="005B6769">
        <w:tc>
          <w:tcPr>
            <w:tcW w:w="1101" w:type="dxa"/>
          </w:tcPr>
          <w:p w14:paraId="02D15D62" w14:textId="77777777" w:rsidR="0081437B" w:rsidRPr="008C09FD" w:rsidRDefault="0081437B">
            <w:pPr>
              <w:rPr>
                <w:sz w:val="22"/>
                <w:lang w:val="fi-FI"/>
              </w:rPr>
            </w:pPr>
          </w:p>
        </w:tc>
        <w:tc>
          <w:tcPr>
            <w:tcW w:w="617" w:type="dxa"/>
          </w:tcPr>
          <w:p w14:paraId="34F8220A" w14:textId="77777777" w:rsidR="0081437B" w:rsidRPr="008C09FD" w:rsidRDefault="00D90DF1">
            <w:pPr>
              <w:rPr>
                <w:sz w:val="22"/>
                <w:lang w:val="sv-SE"/>
              </w:rPr>
            </w:pPr>
            <w:r w:rsidRPr="008C09FD">
              <w:rPr>
                <w:lang w:val="sv-SE"/>
              </w:rPr>
              <w:t>1.6.</w:t>
            </w:r>
          </w:p>
        </w:tc>
        <w:tc>
          <w:tcPr>
            <w:tcW w:w="6754" w:type="dxa"/>
          </w:tcPr>
          <w:p w14:paraId="2E3E9E45" w14:textId="77777777" w:rsidR="0081437B" w:rsidRPr="008C09FD" w:rsidRDefault="00D90DF1">
            <w:pPr>
              <w:rPr>
                <w:sz w:val="22"/>
                <w:lang w:val="id-ID"/>
              </w:rPr>
            </w:pPr>
            <w:r w:rsidRPr="008C09FD">
              <w:rPr>
                <w:lang w:val="sv-SE"/>
              </w:rPr>
              <w:t xml:space="preserve">Upaya Peningkatan Profesionalisme dan Mutu Pendidikan </w:t>
            </w:r>
            <w:r w:rsidR="00D00328" w:rsidRPr="008C09FD">
              <w:rPr>
                <w:lang w:val="sv-SE"/>
              </w:rPr>
              <w:t xml:space="preserve">Dokter Spesialis Andrologi </w:t>
            </w:r>
            <w:r w:rsidRPr="008C09FD">
              <w:rPr>
                <w:lang w:val="sv-SE"/>
              </w:rPr>
              <w:t xml:space="preserve"> di  Indonesia .............................</w:t>
            </w:r>
            <w:r w:rsidRPr="008C09FD">
              <w:rPr>
                <w:lang w:val="id-ID"/>
              </w:rPr>
              <w:t>............</w:t>
            </w:r>
            <w:r w:rsidRPr="008C09FD">
              <w:t>...........................................</w:t>
            </w:r>
            <w:r w:rsidRPr="008C09FD">
              <w:rPr>
                <w:lang w:val="id-ID"/>
              </w:rPr>
              <w:t>....</w:t>
            </w:r>
          </w:p>
        </w:tc>
        <w:tc>
          <w:tcPr>
            <w:tcW w:w="708" w:type="dxa"/>
          </w:tcPr>
          <w:p w14:paraId="334A963B" w14:textId="77777777" w:rsidR="00A073AA" w:rsidRPr="008C09FD" w:rsidRDefault="00612790" w:rsidP="005B6769">
            <w:pPr>
              <w:jc w:val="center"/>
              <w:rPr>
                <w:sz w:val="22"/>
                <w:lang w:val="id-ID"/>
              </w:rPr>
            </w:pPr>
            <w:r w:rsidRPr="008C09FD">
              <w:rPr>
                <w:lang w:val="fi-FI"/>
              </w:rPr>
              <w:t>...</w:t>
            </w:r>
          </w:p>
        </w:tc>
      </w:tr>
      <w:tr w:rsidR="008C09FD" w:rsidRPr="008C09FD" w14:paraId="29CBED67" w14:textId="77777777" w:rsidTr="005B6769">
        <w:tc>
          <w:tcPr>
            <w:tcW w:w="1101" w:type="dxa"/>
          </w:tcPr>
          <w:p w14:paraId="6B6C9803" w14:textId="77777777" w:rsidR="0081437B" w:rsidRPr="008C09FD" w:rsidRDefault="0081437B">
            <w:pPr>
              <w:rPr>
                <w:sz w:val="22"/>
                <w:lang w:val="fi-FI"/>
              </w:rPr>
            </w:pPr>
          </w:p>
        </w:tc>
        <w:tc>
          <w:tcPr>
            <w:tcW w:w="617" w:type="dxa"/>
          </w:tcPr>
          <w:p w14:paraId="40109C4F" w14:textId="77777777" w:rsidR="0081437B" w:rsidRPr="008C09FD" w:rsidRDefault="00D90DF1">
            <w:pPr>
              <w:rPr>
                <w:sz w:val="22"/>
                <w:lang w:val="sv-SE"/>
              </w:rPr>
            </w:pPr>
            <w:r w:rsidRPr="008C09FD">
              <w:rPr>
                <w:lang w:val="sv-SE"/>
              </w:rPr>
              <w:t>1.7.</w:t>
            </w:r>
          </w:p>
        </w:tc>
        <w:tc>
          <w:tcPr>
            <w:tcW w:w="6754" w:type="dxa"/>
          </w:tcPr>
          <w:p w14:paraId="584947DB" w14:textId="77777777" w:rsidR="0081437B" w:rsidRPr="008C09FD" w:rsidRDefault="00D90DF1">
            <w:pPr>
              <w:rPr>
                <w:sz w:val="22"/>
                <w:lang w:val="id-ID"/>
              </w:rPr>
            </w:pPr>
            <w:r w:rsidRPr="008C09FD">
              <w:rPr>
                <w:lang w:val="id-ID"/>
              </w:rPr>
              <w:t>Baku Mutu</w:t>
            </w:r>
            <w:r w:rsidRPr="008C09FD">
              <w:rPr>
                <w:lang w:val="pl-PL"/>
              </w:rPr>
              <w:t xml:space="preserve"> </w:t>
            </w:r>
            <w:r w:rsidRPr="008C09FD">
              <w:rPr>
                <w:lang w:val="id-ID"/>
              </w:rPr>
              <w:t xml:space="preserve">Program </w:t>
            </w:r>
            <w:r w:rsidR="00982405" w:rsidRPr="008C09FD">
              <w:rPr>
                <w:lang w:val="id-ID"/>
              </w:rPr>
              <w:t>Pendidikan</w:t>
            </w:r>
            <w:r w:rsidRPr="008C09FD">
              <w:rPr>
                <w:lang w:val="id-ID"/>
              </w:rPr>
              <w:t xml:space="preserve">  </w:t>
            </w:r>
            <w:r w:rsidR="00D00328" w:rsidRPr="008C09FD">
              <w:t xml:space="preserve">Dokter Spesialis Andrologi </w:t>
            </w:r>
            <w:r w:rsidRPr="008C09FD">
              <w:rPr>
                <w:lang w:val="pl-PL"/>
              </w:rPr>
              <w:t>.....................</w:t>
            </w:r>
            <w:r w:rsidRPr="008C09FD">
              <w:rPr>
                <w:lang w:val="id-ID"/>
              </w:rPr>
              <w:t>.</w:t>
            </w:r>
            <w:r w:rsidRPr="008C09FD">
              <w:t>....................................................</w:t>
            </w:r>
            <w:r w:rsidRPr="008C09FD">
              <w:rPr>
                <w:lang w:val="id-ID"/>
              </w:rPr>
              <w:t>..</w:t>
            </w:r>
          </w:p>
        </w:tc>
        <w:tc>
          <w:tcPr>
            <w:tcW w:w="708" w:type="dxa"/>
          </w:tcPr>
          <w:p w14:paraId="0E568F80" w14:textId="77777777" w:rsidR="00A073AA" w:rsidRPr="008C09FD" w:rsidRDefault="00612790" w:rsidP="005B6769">
            <w:pPr>
              <w:jc w:val="center"/>
              <w:rPr>
                <w:sz w:val="22"/>
                <w:lang w:val="id-ID"/>
              </w:rPr>
            </w:pPr>
            <w:r w:rsidRPr="008C09FD">
              <w:rPr>
                <w:lang w:val="fi-FI"/>
              </w:rPr>
              <w:t>...</w:t>
            </w:r>
          </w:p>
        </w:tc>
      </w:tr>
      <w:tr w:rsidR="008C09FD" w:rsidRPr="008C09FD" w14:paraId="3F800718" w14:textId="77777777" w:rsidTr="005B6769">
        <w:tc>
          <w:tcPr>
            <w:tcW w:w="1101" w:type="dxa"/>
          </w:tcPr>
          <w:p w14:paraId="0F5F6256" w14:textId="77777777" w:rsidR="0081437B" w:rsidRPr="008C09FD" w:rsidRDefault="00D90DF1">
            <w:pPr>
              <w:rPr>
                <w:sz w:val="22"/>
                <w:lang w:val="fi-FI"/>
              </w:rPr>
            </w:pPr>
            <w:r w:rsidRPr="008C09FD">
              <w:rPr>
                <w:lang w:val="fi-FI"/>
              </w:rPr>
              <w:t>BAB II</w:t>
            </w:r>
          </w:p>
        </w:tc>
        <w:tc>
          <w:tcPr>
            <w:tcW w:w="7371" w:type="dxa"/>
            <w:gridSpan w:val="2"/>
          </w:tcPr>
          <w:p w14:paraId="594C2F85" w14:textId="77777777" w:rsidR="0081437B" w:rsidRPr="008C09FD" w:rsidRDefault="00D90DF1">
            <w:pPr>
              <w:rPr>
                <w:sz w:val="22"/>
                <w:lang w:val="id-ID"/>
              </w:rPr>
            </w:pPr>
            <w:r w:rsidRPr="008C09FD">
              <w:rPr>
                <w:caps/>
                <w:lang w:val="fi-FI"/>
              </w:rPr>
              <w:t>Karakteristik, Kualifikasi, dan Kurun Waktu Penyelesaian</w:t>
            </w:r>
            <w:r w:rsidRPr="008C09FD">
              <w:rPr>
                <w:b/>
                <w:bCs/>
                <w:caps/>
                <w:lang w:val="fi-FI"/>
              </w:rPr>
              <w:t xml:space="preserve"> </w:t>
            </w:r>
            <w:r w:rsidR="00982405" w:rsidRPr="008C09FD">
              <w:rPr>
                <w:caps/>
                <w:lang w:val="fi-FI"/>
              </w:rPr>
              <w:t>Pendidikan</w:t>
            </w:r>
            <w:r w:rsidRPr="008C09FD">
              <w:rPr>
                <w:caps/>
                <w:lang w:val="fi-FI"/>
              </w:rPr>
              <w:t xml:space="preserve"> .................................................................</w:t>
            </w:r>
            <w:r w:rsidRPr="008C09FD">
              <w:rPr>
                <w:caps/>
                <w:lang w:val="id-ID"/>
              </w:rPr>
              <w:t>..</w:t>
            </w:r>
          </w:p>
        </w:tc>
        <w:tc>
          <w:tcPr>
            <w:tcW w:w="708" w:type="dxa"/>
          </w:tcPr>
          <w:p w14:paraId="5AC7D695" w14:textId="77777777" w:rsidR="00A073AA" w:rsidRPr="008C09FD" w:rsidRDefault="00612790" w:rsidP="005B6769">
            <w:pPr>
              <w:jc w:val="center"/>
              <w:rPr>
                <w:sz w:val="22"/>
                <w:lang w:val="fi-FI"/>
              </w:rPr>
            </w:pPr>
            <w:r w:rsidRPr="008C09FD">
              <w:rPr>
                <w:lang w:val="fi-FI"/>
              </w:rPr>
              <w:t>...</w:t>
            </w:r>
          </w:p>
        </w:tc>
      </w:tr>
      <w:tr w:rsidR="008C09FD" w:rsidRPr="008C09FD" w14:paraId="0A2547E5" w14:textId="77777777" w:rsidTr="005B6769">
        <w:tc>
          <w:tcPr>
            <w:tcW w:w="1101" w:type="dxa"/>
          </w:tcPr>
          <w:p w14:paraId="2D9CEBF3" w14:textId="77777777" w:rsidR="0081437B" w:rsidRPr="008C09FD" w:rsidRDefault="00D90DF1">
            <w:pPr>
              <w:rPr>
                <w:caps/>
                <w:sz w:val="22"/>
                <w:lang w:val="fi-FI"/>
              </w:rPr>
            </w:pPr>
            <w:r w:rsidRPr="008C09FD">
              <w:rPr>
                <w:lang w:val="fi-FI"/>
              </w:rPr>
              <w:t>BAB III</w:t>
            </w:r>
          </w:p>
        </w:tc>
        <w:tc>
          <w:tcPr>
            <w:tcW w:w="7371" w:type="dxa"/>
            <w:gridSpan w:val="2"/>
          </w:tcPr>
          <w:p w14:paraId="7814A702" w14:textId="77777777" w:rsidR="0081437B" w:rsidRPr="008C09FD" w:rsidRDefault="00D90DF1">
            <w:pPr>
              <w:rPr>
                <w:caps/>
                <w:sz w:val="22"/>
                <w:szCs w:val="22"/>
                <w:lang w:val="id-ID"/>
              </w:rPr>
            </w:pPr>
            <w:r w:rsidRPr="008C09FD">
              <w:rPr>
                <w:caps/>
                <w:lang w:val="nl-NL"/>
              </w:rPr>
              <w:t xml:space="preserve">TUJUAN DAN MANFAAT AKREDITASI PROGRAM </w:t>
            </w:r>
            <w:r w:rsidR="00982405" w:rsidRPr="008C09FD">
              <w:rPr>
                <w:caps/>
                <w:lang w:val="nl-NL"/>
              </w:rPr>
              <w:t>PENDIDIKAN</w:t>
            </w:r>
            <w:r w:rsidRPr="008C09FD">
              <w:rPr>
                <w:caps/>
                <w:lang w:val="nl-NL"/>
              </w:rPr>
              <w:t xml:space="preserve"> </w:t>
            </w:r>
            <w:r w:rsidRPr="008C09FD">
              <w:rPr>
                <w:caps/>
                <w:lang w:val="id-ID"/>
              </w:rPr>
              <w:t>.</w:t>
            </w:r>
            <w:r w:rsidRPr="008C09FD">
              <w:rPr>
                <w:caps/>
                <w:lang w:val="nl-NL"/>
              </w:rPr>
              <w:t>.......</w:t>
            </w:r>
            <w:r w:rsidRPr="008C09FD">
              <w:rPr>
                <w:caps/>
                <w:lang w:val="id-ID"/>
              </w:rPr>
              <w:t>...</w:t>
            </w:r>
          </w:p>
        </w:tc>
        <w:tc>
          <w:tcPr>
            <w:tcW w:w="708" w:type="dxa"/>
          </w:tcPr>
          <w:p w14:paraId="4B5800D8" w14:textId="77777777" w:rsidR="00A073AA" w:rsidRPr="008C09FD" w:rsidRDefault="00612790" w:rsidP="005B6769">
            <w:pPr>
              <w:jc w:val="center"/>
              <w:rPr>
                <w:sz w:val="22"/>
                <w:szCs w:val="22"/>
                <w:lang w:val="id-ID"/>
              </w:rPr>
            </w:pPr>
            <w:r w:rsidRPr="008C09FD">
              <w:rPr>
                <w:lang w:val="fi-FI"/>
              </w:rPr>
              <w:t>...</w:t>
            </w:r>
          </w:p>
        </w:tc>
      </w:tr>
      <w:tr w:rsidR="008C09FD" w:rsidRPr="008C09FD" w14:paraId="5E6E0CF2" w14:textId="77777777" w:rsidTr="005B6769">
        <w:tc>
          <w:tcPr>
            <w:tcW w:w="1101" w:type="dxa"/>
          </w:tcPr>
          <w:p w14:paraId="5343E578" w14:textId="77777777" w:rsidR="0081437B" w:rsidRPr="008C09FD" w:rsidRDefault="00D90DF1">
            <w:pPr>
              <w:rPr>
                <w:sz w:val="22"/>
                <w:szCs w:val="22"/>
                <w:lang w:val="fi-FI"/>
              </w:rPr>
            </w:pPr>
            <w:r w:rsidRPr="008C09FD">
              <w:rPr>
                <w:lang w:val="fi-FI"/>
              </w:rPr>
              <w:t xml:space="preserve">BAB IV </w:t>
            </w:r>
          </w:p>
        </w:tc>
        <w:tc>
          <w:tcPr>
            <w:tcW w:w="7371" w:type="dxa"/>
            <w:gridSpan w:val="2"/>
          </w:tcPr>
          <w:p w14:paraId="6EC71F28" w14:textId="77777777" w:rsidR="0081437B" w:rsidRPr="008C09FD" w:rsidRDefault="00D90DF1">
            <w:pPr>
              <w:rPr>
                <w:sz w:val="22"/>
                <w:szCs w:val="22"/>
                <w:lang w:val="id-ID"/>
              </w:rPr>
            </w:pPr>
            <w:r w:rsidRPr="008C09FD">
              <w:rPr>
                <w:lang w:val="fi-FI"/>
              </w:rPr>
              <w:t xml:space="preserve">ASPEK PELAKSANAAN AKREDITASI PROGRAM </w:t>
            </w:r>
            <w:r w:rsidR="00982405" w:rsidRPr="008C09FD">
              <w:rPr>
                <w:lang w:val="fi-FI"/>
              </w:rPr>
              <w:t>PENDIDIKAN</w:t>
            </w:r>
            <w:r w:rsidRPr="008C09FD">
              <w:rPr>
                <w:caps/>
                <w:lang w:val="id-ID"/>
              </w:rPr>
              <w:t>.</w:t>
            </w:r>
            <w:r w:rsidRPr="008C09FD">
              <w:rPr>
                <w:caps/>
                <w:lang w:val="fi-FI"/>
              </w:rPr>
              <w:t>..</w:t>
            </w:r>
            <w:r w:rsidRPr="008C09FD">
              <w:rPr>
                <w:caps/>
                <w:lang w:val="id-ID"/>
              </w:rPr>
              <w:t>...........</w:t>
            </w:r>
          </w:p>
        </w:tc>
        <w:tc>
          <w:tcPr>
            <w:tcW w:w="708" w:type="dxa"/>
          </w:tcPr>
          <w:p w14:paraId="68033751" w14:textId="77777777" w:rsidR="00A073AA" w:rsidRPr="008C09FD" w:rsidRDefault="00612790" w:rsidP="005B6769">
            <w:pPr>
              <w:jc w:val="center"/>
              <w:rPr>
                <w:sz w:val="22"/>
                <w:szCs w:val="22"/>
                <w:lang w:val="id-ID"/>
              </w:rPr>
            </w:pPr>
            <w:r w:rsidRPr="008C09FD">
              <w:rPr>
                <w:lang w:val="fi-FI"/>
              </w:rPr>
              <w:t>...</w:t>
            </w:r>
          </w:p>
        </w:tc>
      </w:tr>
      <w:tr w:rsidR="008C09FD" w:rsidRPr="008C09FD" w14:paraId="1BF4DE36" w14:textId="77777777" w:rsidTr="005B6769">
        <w:tc>
          <w:tcPr>
            <w:tcW w:w="1101" w:type="dxa"/>
          </w:tcPr>
          <w:p w14:paraId="3EF376AE" w14:textId="77777777" w:rsidR="0081437B" w:rsidRPr="008C09FD" w:rsidRDefault="0081437B">
            <w:pPr>
              <w:rPr>
                <w:sz w:val="22"/>
                <w:lang w:val="fi-FI"/>
              </w:rPr>
            </w:pPr>
          </w:p>
        </w:tc>
        <w:tc>
          <w:tcPr>
            <w:tcW w:w="617" w:type="dxa"/>
          </w:tcPr>
          <w:p w14:paraId="1D1CD817" w14:textId="77777777" w:rsidR="0081437B" w:rsidRPr="008C09FD" w:rsidRDefault="00D90DF1">
            <w:pPr>
              <w:rPr>
                <w:sz w:val="22"/>
                <w:lang w:val="fi-FI"/>
              </w:rPr>
            </w:pPr>
            <w:r w:rsidRPr="008C09FD">
              <w:rPr>
                <w:noProof/>
              </w:rPr>
              <w:t>4.1.</w:t>
            </w:r>
          </w:p>
        </w:tc>
        <w:tc>
          <w:tcPr>
            <w:tcW w:w="6754" w:type="dxa"/>
          </w:tcPr>
          <w:p w14:paraId="769AACE4" w14:textId="77777777" w:rsidR="0081437B" w:rsidRPr="008C09FD" w:rsidRDefault="00D90DF1">
            <w:pPr>
              <w:rPr>
                <w:sz w:val="22"/>
                <w:lang w:val="id-ID"/>
              </w:rPr>
            </w:pPr>
            <w:r w:rsidRPr="008C09FD">
              <w:rPr>
                <w:lang w:val="sv-SE"/>
              </w:rPr>
              <w:t xml:space="preserve">Standar  Akreditasi Program </w:t>
            </w:r>
            <w:r w:rsidR="00982405" w:rsidRPr="008C09FD">
              <w:rPr>
                <w:lang w:val="sv-SE"/>
              </w:rPr>
              <w:t>Pendidikan</w:t>
            </w:r>
            <w:r w:rsidRPr="008C09FD">
              <w:rPr>
                <w:noProof/>
                <w:lang w:val="sv-SE"/>
              </w:rPr>
              <w:t>..........</w:t>
            </w:r>
            <w:r w:rsidRPr="008C09FD">
              <w:rPr>
                <w:noProof/>
                <w:lang w:val="id-ID"/>
              </w:rPr>
              <w:t>.</w:t>
            </w:r>
            <w:r w:rsidRPr="008C09FD">
              <w:rPr>
                <w:noProof/>
                <w:lang w:val="sv-SE"/>
              </w:rPr>
              <w:t>..</w:t>
            </w:r>
            <w:r w:rsidRPr="008C09FD">
              <w:rPr>
                <w:noProof/>
                <w:lang w:val="id-ID"/>
              </w:rPr>
              <w:t>..............................</w:t>
            </w:r>
          </w:p>
        </w:tc>
        <w:tc>
          <w:tcPr>
            <w:tcW w:w="708" w:type="dxa"/>
          </w:tcPr>
          <w:p w14:paraId="26E78C0F" w14:textId="77777777" w:rsidR="00A073AA" w:rsidRPr="008C09FD" w:rsidRDefault="00612790" w:rsidP="005B6769">
            <w:pPr>
              <w:jc w:val="center"/>
              <w:rPr>
                <w:sz w:val="22"/>
                <w:lang w:val="id-ID"/>
              </w:rPr>
            </w:pPr>
            <w:r w:rsidRPr="008C09FD">
              <w:rPr>
                <w:lang w:val="fi-FI"/>
              </w:rPr>
              <w:t>...</w:t>
            </w:r>
          </w:p>
        </w:tc>
      </w:tr>
      <w:tr w:rsidR="008C09FD" w:rsidRPr="008C09FD" w14:paraId="0A88E368" w14:textId="77777777" w:rsidTr="005B6769">
        <w:tc>
          <w:tcPr>
            <w:tcW w:w="1101" w:type="dxa"/>
          </w:tcPr>
          <w:p w14:paraId="1BFD9164" w14:textId="77777777" w:rsidR="0081437B" w:rsidRPr="008C09FD" w:rsidRDefault="0081437B">
            <w:pPr>
              <w:rPr>
                <w:sz w:val="22"/>
                <w:lang w:val="fi-FI"/>
              </w:rPr>
            </w:pPr>
          </w:p>
        </w:tc>
        <w:tc>
          <w:tcPr>
            <w:tcW w:w="617" w:type="dxa"/>
          </w:tcPr>
          <w:p w14:paraId="69BF5FA6" w14:textId="77777777" w:rsidR="0081437B" w:rsidRPr="008C09FD" w:rsidRDefault="00D90DF1">
            <w:pPr>
              <w:rPr>
                <w:noProof/>
                <w:sz w:val="22"/>
              </w:rPr>
            </w:pPr>
            <w:r w:rsidRPr="008C09FD">
              <w:rPr>
                <w:noProof/>
              </w:rPr>
              <w:t>4.2.</w:t>
            </w:r>
          </w:p>
        </w:tc>
        <w:tc>
          <w:tcPr>
            <w:tcW w:w="6754" w:type="dxa"/>
          </w:tcPr>
          <w:p w14:paraId="6DC55797" w14:textId="77777777" w:rsidR="0081437B" w:rsidRPr="008C09FD" w:rsidRDefault="00D90DF1">
            <w:pPr>
              <w:rPr>
                <w:sz w:val="22"/>
                <w:lang w:val="id-ID"/>
              </w:rPr>
            </w:pPr>
            <w:r w:rsidRPr="008C09FD">
              <w:t xml:space="preserve">Prosedur  Akreditasi Program </w:t>
            </w:r>
            <w:r w:rsidR="00982405" w:rsidRPr="008C09FD">
              <w:t>Pendidikan</w:t>
            </w:r>
            <w:r w:rsidRPr="008C09FD">
              <w:t>………</w:t>
            </w:r>
            <w:r w:rsidRPr="008C09FD">
              <w:rPr>
                <w:lang w:val="id-ID"/>
              </w:rPr>
              <w:t>..............................</w:t>
            </w:r>
          </w:p>
        </w:tc>
        <w:tc>
          <w:tcPr>
            <w:tcW w:w="708" w:type="dxa"/>
          </w:tcPr>
          <w:p w14:paraId="46BE3876" w14:textId="77777777" w:rsidR="00A073AA" w:rsidRPr="008C09FD" w:rsidRDefault="00612790" w:rsidP="005B6769">
            <w:pPr>
              <w:jc w:val="center"/>
              <w:rPr>
                <w:sz w:val="22"/>
                <w:lang w:val="id-ID"/>
              </w:rPr>
            </w:pPr>
            <w:r w:rsidRPr="008C09FD">
              <w:rPr>
                <w:lang w:val="fi-FI"/>
              </w:rPr>
              <w:t>...</w:t>
            </w:r>
          </w:p>
        </w:tc>
      </w:tr>
      <w:tr w:rsidR="008C09FD" w:rsidRPr="008C09FD" w14:paraId="01805135" w14:textId="77777777" w:rsidTr="005B6769">
        <w:tc>
          <w:tcPr>
            <w:tcW w:w="1101" w:type="dxa"/>
          </w:tcPr>
          <w:p w14:paraId="4088CCC5" w14:textId="77777777" w:rsidR="0081437B" w:rsidRPr="008C09FD" w:rsidRDefault="0081437B">
            <w:pPr>
              <w:rPr>
                <w:sz w:val="22"/>
              </w:rPr>
            </w:pPr>
          </w:p>
        </w:tc>
        <w:tc>
          <w:tcPr>
            <w:tcW w:w="617" w:type="dxa"/>
          </w:tcPr>
          <w:p w14:paraId="5B24800D" w14:textId="77777777" w:rsidR="0081437B" w:rsidRPr="008C09FD" w:rsidRDefault="00D90DF1">
            <w:pPr>
              <w:rPr>
                <w:noProof/>
                <w:sz w:val="22"/>
              </w:rPr>
            </w:pPr>
            <w:r w:rsidRPr="008C09FD">
              <w:rPr>
                <w:noProof/>
              </w:rPr>
              <w:t>4.3.</w:t>
            </w:r>
          </w:p>
        </w:tc>
        <w:tc>
          <w:tcPr>
            <w:tcW w:w="6754" w:type="dxa"/>
          </w:tcPr>
          <w:p w14:paraId="22514E70" w14:textId="77777777" w:rsidR="0081437B" w:rsidRPr="008C09FD" w:rsidRDefault="00D90DF1">
            <w:pPr>
              <w:rPr>
                <w:sz w:val="22"/>
                <w:lang w:val="id-ID"/>
              </w:rPr>
            </w:pPr>
            <w:r w:rsidRPr="008C09FD">
              <w:t xml:space="preserve">Instrumen Akreditasi Program </w:t>
            </w:r>
            <w:r w:rsidR="00982405" w:rsidRPr="008C09FD">
              <w:t>Pendidikan</w:t>
            </w:r>
            <w:r w:rsidRPr="008C09FD">
              <w:t xml:space="preserve"> …….</w:t>
            </w:r>
            <w:r w:rsidRPr="008C09FD">
              <w:rPr>
                <w:lang w:val="id-ID"/>
              </w:rPr>
              <w:t>................................</w:t>
            </w:r>
          </w:p>
        </w:tc>
        <w:tc>
          <w:tcPr>
            <w:tcW w:w="708" w:type="dxa"/>
          </w:tcPr>
          <w:p w14:paraId="243ADEC1" w14:textId="77777777" w:rsidR="00A073AA" w:rsidRPr="008C09FD" w:rsidRDefault="00612790" w:rsidP="005B6769">
            <w:pPr>
              <w:jc w:val="center"/>
              <w:rPr>
                <w:sz w:val="22"/>
                <w:lang w:val="id-ID"/>
              </w:rPr>
            </w:pPr>
            <w:r w:rsidRPr="008C09FD">
              <w:rPr>
                <w:lang w:val="fi-FI"/>
              </w:rPr>
              <w:t>...</w:t>
            </w:r>
          </w:p>
        </w:tc>
      </w:tr>
      <w:tr w:rsidR="008C09FD" w:rsidRPr="008C09FD" w14:paraId="0CFDB674" w14:textId="77777777" w:rsidTr="005B6769">
        <w:tc>
          <w:tcPr>
            <w:tcW w:w="1101" w:type="dxa"/>
          </w:tcPr>
          <w:p w14:paraId="32B80F7C" w14:textId="77777777" w:rsidR="0081437B" w:rsidRPr="008C09FD" w:rsidRDefault="0081437B">
            <w:pPr>
              <w:rPr>
                <w:sz w:val="22"/>
                <w:lang w:val="fi-FI"/>
              </w:rPr>
            </w:pPr>
          </w:p>
        </w:tc>
        <w:tc>
          <w:tcPr>
            <w:tcW w:w="617" w:type="dxa"/>
          </w:tcPr>
          <w:p w14:paraId="5A36C87C" w14:textId="77777777" w:rsidR="0081437B" w:rsidRPr="008C09FD" w:rsidRDefault="00D90DF1">
            <w:pPr>
              <w:rPr>
                <w:noProof/>
                <w:sz w:val="22"/>
              </w:rPr>
            </w:pPr>
            <w:r w:rsidRPr="008C09FD">
              <w:rPr>
                <w:noProof/>
              </w:rPr>
              <w:t>4.4.</w:t>
            </w:r>
          </w:p>
        </w:tc>
        <w:tc>
          <w:tcPr>
            <w:tcW w:w="6754" w:type="dxa"/>
          </w:tcPr>
          <w:p w14:paraId="02B62A7C" w14:textId="77777777" w:rsidR="0081437B" w:rsidRPr="008C09FD" w:rsidRDefault="00D90DF1">
            <w:pPr>
              <w:rPr>
                <w:sz w:val="22"/>
                <w:lang w:val="id-ID"/>
              </w:rPr>
            </w:pPr>
            <w:r w:rsidRPr="008C09FD">
              <w:t xml:space="preserve">Kode Etik Akreditasi Program </w:t>
            </w:r>
            <w:r w:rsidR="00982405" w:rsidRPr="008C09FD">
              <w:t>Pendidikan</w:t>
            </w:r>
            <w:r w:rsidRPr="008C09FD">
              <w:t xml:space="preserve"> ……..</w:t>
            </w:r>
            <w:r w:rsidRPr="008C09FD">
              <w:rPr>
                <w:lang w:val="id-ID"/>
              </w:rPr>
              <w:t>...............................</w:t>
            </w:r>
          </w:p>
        </w:tc>
        <w:tc>
          <w:tcPr>
            <w:tcW w:w="708" w:type="dxa"/>
          </w:tcPr>
          <w:p w14:paraId="2188825C" w14:textId="77777777" w:rsidR="00A073AA" w:rsidRPr="008C09FD" w:rsidRDefault="00612790" w:rsidP="005B6769">
            <w:pPr>
              <w:jc w:val="center"/>
              <w:rPr>
                <w:sz w:val="22"/>
                <w:lang w:val="id-ID"/>
              </w:rPr>
            </w:pPr>
            <w:r w:rsidRPr="008C09FD">
              <w:rPr>
                <w:lang w:val="fi-FI"/>
              </w:rPr>
              <w:t>...</w:t>
            </w:r>
          </w:p>
        </w:tc>
      </w:tr>
      <w:tr w:rsidR="008C09FD" w:rsidRPr="008C09FD" w14:paraId="003E9977" w14:textId="77777777" w:rsidTr="005B6769">
        <w:tc>
          <w:tcPr>
            <w:tcW w:w="8472" w:type="dxa"/>
            <w:gridSpan w:val="3"/>
          </w:tcPr>
          <w:p w14:paraId="7C4D3F01" w14:textId="77777777" w:rsidR="0081437B" w:rsidRPr="008C09FD" w:rsidRDefault="00D90DF1">
            <w:pPr>
              <w:rPr>
                <w:sz w:val="22"/>
                <w:lang w:val="id-ID"/>
              </w:rPr>
            </w:pPr>
            <w:r w:rsidRPr="008C09FD">
              <w:rPr>
                <w:lang w:val="fi-FI"/>
              </w:rPr>
              <w:t>DAFTAR ISTILAH DAN SINGKATAN .........................</w:t>
            </w:r>
            <w:r w:rsidRPr="008C09FD">
              <w:rPr>
                <w:lang w:val="id-ID"/>
              </w:rPr>
              <w:t>.....</w:t>
            </w:r>
            <w:r w:rsidRPr="008C09FD">
              <w:rPr>
                <w:lang w:val="fi-FI"/>
              </w:rPr>
              <w:t>................................</w:t>
            </w:r>
            <w:r w:rsidRPr="008C09FD">
              <w:rPr>
                <w:lang w:val="id-ID"/>
              </w:rPr>
              <w:t>.</w:t>
            </w:r>
          </w:p>
        </w:tc>
        <w:tc>
          <w:tcPr>
            <w:tcW w:w="708" w:type="dxa"/>
          </w:tcPr>
          <w:p w14:paraId="3A76F26A" w14:textId="77777777" w:rsidR="00A073AA" w:rsidRPr="008C09FD" w:rsidRDefault="00612790" w:rsidP="005B6769">
            <w:pPr>
              <w:jc w:val="center"/>
              <w:rPr>
                <w:sz w:val="22"/>
                <w:lang w:val="id-ID"/>
              </w:rPr>
            </w:pPr>
            <w:r w:rsidRPr="008C09FD">
              <w:rPr>
                <w:lang w:val="fi-FI"/>
              </w:rPr>
              <w:t>...</w:t>
            </w:r>
          </w:p>
        </w:tc>
      </w:tr>
      <w:tr w:rsidR="008C09FD" w:rsidRPr="008C09FD" w14:paraId="59712EEC" w14:textId="77777777" w:rsidTr="005B6769">
        <w:tc>
          <w:tcPr>
            <w:tcW w:w="8472" w:type="dxa"/>
            <w:gridSpan w:val="3"/>
          </w:tcPr>
          <w:p w14:paraId="7C920C3F" w14:textId="77777777" w:rsidR="0081437B" w:rsidRPr="008C09FD" w:rsidRDefault="00D90DF1">
            <w:pPr>
              <w:rPr>
                <w:sz w:val="22"/>
                <w:lang w:val="id-ID"/>
              </w:rPr>
            </w:pPr>
            <w:r w:rsidRPr="008C09FD">
              <w:rPr>
                <w:lang w:val="fi-FI"/>
              </w:rPr>
              <w:t>DAFTAR RUJUKAN ..........................................................................................</w:t>
            </w:r>
          </w:p>
        </w:tc>
        <w:tc>
          <w:tcPr>
            <w:tcW w:w="708" w:type="dxa"/>
          </w:tcPr>
          <w:p w14:paraId="09ECB890" w14:textId="77777777" w:rsidR="00A073AA" w:rsidRPr="008C09FD" w:rsidRDefault="00612790" w:rsidP="005B6769">
            <w:pPr>
              <w:jc w:val="center"/>
              <w:rPr>
                <w:sz w:val="22"/>
                <w:lang w:val="id-ID"/>
              </w:rPr>
            </w:pPr>
            <w:r w:rsidRPr="008C09FD">
              <w:rPr>
                <w:lang w:val="fi-FI"/>
              </w:rPr>
              <w:t>...</w:t>
            </w:r>
          </w:p>
        </w:tc>
      </w:tr>
    </w:tbl>
    <w:p w14:paraId="6621FFEE" w14:textId="77777777" w:rsidR="0081437B" w:rsidRPr="008C09FD" w:rsidRDefault="0081437B">
      <w:pPr>
        <w:rPr>
          <w:lang w:val="fi-FI"/>
        </w:rPr>
      </w:pPr>
    </w:p>
    <w:p w14:paraId="41643264" w14:textId="77777777" w:rsidR="0081437B" w:rsidRPr="008C09FD" w:rsidRDefault="0081437B">
      <w:pPr>
        <w:rPr>
          <w:lang w:val="fi-FI"/>
        </w:rPr>
      </w:pPr>
    </w:p>
    <w:p w14:paraId="3BEDF381" w14:textId="77777777" w:rsidR="0081437B" w:rsidRPr="008C09FD" w:rsidRDefault="00D90DF1" w:rsidP="00612790">
      <w:pPr>
        <w:ind w:left="-720" w:firstLine="720"/>
        <w:sectPr w:rsidR="0081437B" w:rsidRPr="008C09FD" w:rsidSect="0079566D">
          <w:footerReference w:type="default" r:id="rId14"/>
          <w:pgSz w:w="11909" w:h="16834" w:code="9"/>
          <w:pgMar w:top="1701" w:right="1134" w:bottom="1134" w:left="1701" w:header="1225" w:footer="1043" w:gutter="0"/>
          <w:pgNumType w:fmt="lowerRoman" w:start="1"/>
          <w:cols w:space="720"/>
          <w:titlePg/>
          <w:docGrid w:linePitch="360"/>
        </w:sectPr>
      </w:pPr>
      <w:r w:rsidRPr="008C09FD">
        <w:rPr>
          <w:lang w:val="fi-FI"/>
        </w:rPr>
        <w:tab/>
      </w:r>
      <w:r w:rsidRPr="008C09FD">
        <w:rPr>
          <w:lang w:val="fi-FI"/>
        </w:rPr>
        <w:tab/>
      </w:r>
      <w:r w:rsidRPr="008C09FD">
        <w:rPr>
          <w:lang w:val="fi-FI"/>
        </w:rPr>
        <w:tab/>
      </w:r>
      <w:r w:rsidRPr="008C09FD">
        <w:rPr>
          <w:lang w:val="fi-FI"/>
        </w:rPr>
        <w:tab/>
      </w:r>
      <w:r w:rsidRPr="008C09FD">
        <w:rPr>
          <w:lang w:val="fi-FI"/>
        </w:rPr>
        <w:tab/>
      </w:r>
      <w:r w:rsidRPr="008C09FD">
        <w:rPr>
          <w:lang w:val="fi-FI"/>
        </w:rPr>
        <w:tab/>
      </w:r>
      <w:r w:rsidRPr="008C09FD">
        <w:rPr>
          <w:lang w:val="fi-FI"/>
        </w:rPr>
        <w:tab/>
      </w:r>
      <w:r w:rsidRPr="008C09FD">
        <w:rPr>
          <w:lang w:val="fi-FI"/>
        </w:rPr>
        <w:tab/>
      </w:r>
      <w:r w:rsidRPr="008C09FD">
        <w:rPr>
          <w:lang w:val="fi-FI"/>
        </w:rPr>
        <w:tab/>
      </w:r>
      <w:r w:rsidRPr="008C09FD">
        <w:rPr>
          <w:lang w:val="fi-FI"/>
        </w:rPr>
        <w:tab/>
      </w:r>
    </w:p>
    <w:p w14:paraId="32A37926" w14:textId="77777777" w:rsidR="00293983" w:rsidRPr="008C09FD" w:rsidRDefault="00FD5310">
      <w:pPr>
        <w:pStyle w:val="Heading1"/>
        <w:rPr>
          <w:bCs w:val="0"/>
          <w:sz w:val="24"/>
          <w:szCs w:val="24"/>
        </w:rPr>
      </w:pPr>
      <w:bookmarkStart w:id="242" w:name="_Toc222646025"/>
      <w:r w:rsidRPr="008C09FD">
        <w:rPr>
          <w:bCs w:val="0"/>
          <w:sz w:val="24"/>
          <w:szCs w:val="24"/>
        </w:rPr>
        <w:lastRenderedPageBreak/>
        <w:t>BAB I</w:t>
      </w:r>
    </w:p>
    <w:p w14:paraId="446B861D" w14:textId="77777777" w:rsidR="0081437B" w:rsidRPr="008C09FD" w:rsidRDefault="00FD5310">
      <w:pPr>
        <w:pStyle w:val="Heading1"/>
        <w:rPr>
          <w:sz w:val="24"/>
          <w:szCs w:val="24"/>
        </w:rPr>
      </w:pPr>
      <w:r w:rsidRPr="008C09FD">
        <w:rPr>
          <w:sz w:val="24"/>
          <w:szCs w:val="24"/>
        </w:rPr>
        <w:t>LATAR BELAKANG</w:t>
      </w:r>
      <w:bookmarkEnd w:id="242"/>
    </w:p>
    <w:p w14:paraId="6C04E22C" w14:textId="77777777" w:rsidR="0081437B" w:rsidRPr="008C09FD" w:rsidRDefault="0081437B">
      <w:pPr>
        <w:rPr>
          <w:b/>
        </w:rPr>
      </w:pPr>
    </w:p>
    <w:p w14:paraId="12659172" w14:textId="77777777" w:rsidR="00A073AA" w:rsidRPr="008C09FD" w:rsidRDefault="00612790" w:rsidP="005B6769">
      <w:pPr>
        <w:numPr>
          <w:ilvl w:val="1"/>
          <w:numId w:val="14"/>
        </w:numPr>
        <w:ind w:left="360"/>
        <w:rPr>
          <w:b/>
          <w:lang w:val="id-ID"/>
        </w:rPr>
      </w:pPr>
      <w:r w:rsidRPr="008C09FD">
        <w:rPr>
          <w:b/>
          <w:lang w:val="sv-SE"/>
        </w:rPr>
        <w:t xml:space="preserve"> </w:t>
      </w:r>
      <w:r w:rsidR="00D90DF1" w:rsidRPr="008C09FD">
        <w:rPr>
          <w:b/>
          <w:lang w:val="id-ID"/>
        </w:rPr>
        <w:t xml:space="preserve">Sejarah </w:t>
      </w:r>
      <w:r w:rsidR="00D90DF1" w:rsidRPr="008C09FD">
        <w:rPr>
          <w:b/>
          <w:lang w:val="sv-SE"/>
        </w:rPr>
        <w:t xml:space="preserve">Singkat </w:t>
      </w:r>
      <w:r w:rsidR="00D90DF1" w:rsidRPr="008C09FD">
        <w:rPr>
          <w:b/>
          <w:lang w:val="id-ID"/>
        </w:rPr>
        <w:t xml:space="preserve">Pendidikan </w:t>
      </w:r>
      <w:r w:rsidR="00D00328" w:rsidRPr="008C09FD">
        <w:rPr>
          <w:b/>
          <w:lang w:val="id-ID"/>
        </w:rPr>
        <w:t>Dokter Spesialis Andrologi</w:t>
      </w:r>
      <w:r w:rsidR="005B6769" w:rsidRPr="008C09FD">
        <w:rPr>
          <w:b/>
          <w:lang w:val="id-ID"/>
        </w:rPr>
        <w:t xml:space="preserve"> di</w:t>
      </w:r>
      <w:r w:rsidRPr="008C09FD">
        <w:rPr>
          <w:b/>
        </w:rPr>
        <w:t xml:space="preserve"> </w:t>
      </w:r>
      <w:r w:rsidR="00D90DF1" w:rsidRPr="008C09FD">
        <w:rPr>
          <w:b/>
          <w:lang w:val="id-ID"/>
        </w:rPr>
        <w:t>Indonesia</w:t>
      </w:r>
    </w:p>
    <w:p w14:paraId="5D8985C6" w14:textId="77777777" w:rsidR="005B6769" w:rsidRPr="008C09FD" w:rsidRDefault="005B6769" w:rsidP="005B6769">
      <w:r w:rsidRPr="008C09FD">
        <w:t>Sejarah awal perkembangan analisis semen di Indonesia, dari analisis semen ke Spermatologi dan Andrologi. Analisis semen mula-mula dilakukan di Bagian Patologi Klinik FKUI/RSCM Jakarta, yaitu pada tahun 1950-an, tetapi karena tidak ada sosialisasi, maka kegiatan tersebut kurang dikenal oleh masyarakat, terutama bagi mereka yang memerlukan pemeriksaan semennya. Keadaan ini menyebabkan laboratorium lain yang merasa berkaitan kegiatannya dengan pemeriksaan semen melakukan pemeriksaan sendiri-sendiri tanpa ada keseragaman prosedur pemeriksaan.</w:t>
      </w:r>
    </w:p>
    <w:p w14:paraId="7FDDE214" w14:textId="77777777" w:rsidR="005B6769" w:rsidRPr="008C09FD" w:rsidRDefault="005B6769" w:rsidP="005B6769">
      <w:pPr>
        <w:ind w:left="360"/>
        <w:rPr>
          <w:lang w:val="id-ID"/>
        </w:rPr>
      </w:pPr>
    </w:p>
    <w:p w14:paraId="7E3721B5" w14:textId="77777777" w:rsidR="005B6769" w:rsidRPr="008C09FD" w:rsidRDefault="005B6769" w:rsidP="005B6769">
      <w:r w:rsidRPr="008C09FD">
        <w:t xml:space="preserve">Pada pertengahan tahun 1960, dipelopori oleh dr. Tjioe Djin Yong dari Bagian Biologi Fakultas Kedokteran Universitas Indonesia dibantu oleh Drs. Oentoeng Soeradi (kemudian Prof.Dr.) di Departemen Biologi FKUI melakukan penelitian berupa uji laboratorium terhadap beberapa parameter semen yang berasal dari suami pasangan subur dibandingkan dengan semen suami pasangan mandul. </w:t>
      </w:r>
    </w:p>
    <w:p w14:paraId="2415141E" w14:textId="77777777" w:rsidR="005B6769" w:rsidRPr="008C09FD" w:rsidRDefault="005B6769" w:rsidP="005B6769">
      <w:pPr>
        <w:ind w:left="360"/>
        <w:rPr>
          <w:lang w:val="id-ID"/>
        </w:rPr>
      </w:pPr>
    </w:p>
    <w:p w14:paraId="57B18403" w14:textId="77777777" w:rsidR="005B6769" w:rsidRPr="008C09FD" w:rsidRDefault="005B6769" w:rsidP="005B6769">
      <w:r w:rsidRPr="008C09FD">
        <w:t>Selanjutnya melalui publikasi ilmiah di majalah ilmiah nasional dan  internasional, Integrated Teaching FKUI dan KPPIK, Seminar dan Kongres Biologi, maka mulai diketahui dan dikenal adanya “pengetahuan baru”  dalam analisis semen. Melalui sosialisasi ke masyarakat terutama bagi para dokter umum dan spesialis terkait, maka mulai lebih disadari pentingnya analisis semen sebagai langkah awal pemeriksaan kesuburan.</w:t>
      </w:r>
    </w:p>
    <w:p w14:paraId="50223B02" w14:textId="77777777" w:rsidR="005B6769" w:rsidRPr="008C09FD" w:rsidRDefault="005B6769" w:rsidP="005B6769">
      <w:pPr>
        <w:ind w:left="360"/>
        <w:rPr>
          <w:lang w:val="id-ID"/>
        </w:rPr>
      </w:pPr>
    </w:p>
    <w:p w14:paraId="4C3EA659" w14:textId="77777777" w:rsidR="005B6769" w:rsidRPr="008C09FD" w:rsidRDefault="005B6769" w:rsidP="005B6769">
      <w:r w:rsidRPr="008C09FD">
        <w:t>Pada awal tahun 1961 dibuka Laboratorium Analisis Semen yang pertama di Indonesia yaitu di Bagian Biologi FKUI, dan Dr. Tioe tahun 1962 – 1964 dikirim ke laboratorium Prof. Emil Steinberger di Philadelphia untuk memperdalam ilmu reproduksi manusia, khususnya reproduksi pria. Selain berfungsi melaksanakan Analisis Semen, Laboratorium Analisis Semen di Bagian Biologi FKUI juga mendidik para tenaga medis yang dikirim ke beberapa Fakultas Kedokteran Negeri dan Swasta di Indonesia.</w:t>
      </w:r>
    </w:p>
    <w:p w14:paraId="1A809062" w14:textId="77777777" w:rsidR="005B6769" w:rsidRPr="008C09FD" w:rsidRDefault="005B6769" w:rsidP="005B6769">
      <w:pPr>
        <w:ind w:left="360"/>
        <w:rPr>
          <w:lang w:val="id-ID"/>
        </w:rPr>
      </w:pPr>
    </w:p>
    <w:p w14:paraId="512FB03B" w14:textId="77777777" w:rsidR="005B6769" w:rsidRPr="008C09FD" w:rsidRDefault="005B6769" w:rsidP="005B6769">
      <w:r w:rsidRPr="008C09FD">
        <w:t>Pada tahun 1974 Dr. F.X. Arif Adimoelja pulang ke Indonesia setelah mengikuti  pendidikan pasca sarjana di St Rafael Academic Hospital/School of Medicine, Catholic University Louvain di bawah bimbingan Prof. Dr. Omer Steeno. Dengan dukungan Dekan Fakultas Kedokteran Universitas Airlangga, Kepala Bagian Biomedik FK Unair dan Kepala Bagian Obstetri dan Ginekologi Prof. Dr. Harjono Soedigdomarto, diselenggarakan Simposium Nasional Spermatologi I di Surabaya pada tahun 1978, yang diikuti oleh dokter dan non-dokter dari Bagian Biologi Fakultas Kedokteran Negeri di Indonesia termasuk BKKBN Pusat. Para peserta bersepakat mengembangkan Andrologi di Indonesia dengan mendirikan perkumpulan seminat yang diberi nama Perkumpulan Andrologi Indonesia (PANDI) pada tanggal 20 Jnuari 1978.</w:t>
      </w:r>
    </w:p>
    <w:p w14:paraId="2D889CDA" w14:textId="77777777" w:rsidR="005B6769" w:rsidRPr="008C09FD" w:rsidRDefault="005B6769" w:rsidP="005B6769">
      <w:pPr>
        <w:ind w:left="360"/>
        <w:rPr>
          <w:lang w:val="id-ID"/>
        </w:rPr>
      </w:pPr>
    </w:p>
    <w:p w14:paraId="6CF633BB" w14:textId="77777777" w:rsidR="005B6769" w:rsidRPr="008C09FD" w:rsidRDefault="005B6769" w:rsidP="005B6769">
      <w:r w:rsidRPr="008C09FD">
        <w:t xml:space="preserve">Pada tahun 1979 Kongres I PANDI dilaksanakan bersama-sama dengan Kongres Perkumpulan Obstetri dan Ginekologi Indonesia (POGI) di Yogyakarta dan dihadiri oleh pakar Andrologi dari luar negeri.  Selanjutnya Bagian Biomedik FK Unair </w:t>
      </w:r>
      <w:r w:rsidRPr="008C09FD">
        <w:lastRenderedPageBreak/>
        <w:t xml:space="preserve">merintis pendidikan Andrologi pada tahun 1980 dan dikombinasikan dengan program Magister Kesehatan Reproduksi. Untuk ujian akhir Andrologi didatangkan penguji dari dalam dan luar negeri. </w:t>
      </w:r>
    </w:p>
    <w:p w14:paraId="3C2B7349" w14:textId="77777777" w:rsidR="005B6769" w:rsidRPr="008C09FD" w:rsidRDefault="005B6769" w:rsidP="005B6769">
      <w:pPr>
        <w:ind w:left="360"/>
        <w:rPr>
          <w:lang w:val="id-ID"/>
        </w:rPr>
      </w:pPr>
    </w:p>
    <w:p w14:paraId="69F29627" w14:textId="77777777" w:rsidR="005B6769" w:rsidRPr="008C09FD" w:rsidRDefault="005B6769" w:rsidP="005B6769">
      <w:r w:rsidRPr="008C09FD">
        <w:t>Kongres Nasional II PANDI dan Symposium Internasional I dilaksanakan di Denpasar tahun 1982 dengan dukungan dari BKKBN, WHO Task Force For Male Infertility Regulation, dan juga diadakan Post Graduate Course Andrology dengan penatar pakar dari luar negeri dibantu oleh WHO dan dukungan BKKBN Pusat.</w:t>
      </w:r>
    </w:p>
    <w:p w14:paraId="1A773FD2" w14:textId="77777777" w:rsidR="005B6769" w:rsidRPr="008C09FD" w:rsidRDefault="005B6769" w:rsidP="005B6769">
      <w:pPr>
        <w:ind w:left="360"/>
        <w:rPr>
          <w:lang w:val="id-ID"/>
        </w:rPr>
      </w:pPr>
    </w:p>
    <w:p w14:paraId="6BD8131C" w14:textId="77777777" w:rsidR="005B6769" w:rsidRPr="008C09FD" w:rsidRDefault="005B6769" w:rsidP="005B6769">
      <w:r w:rsidRPr="008C09FD">
        <w:t>Mulai KONAS IV dan PIT VII gagasan terus bergulir sampai pada KONAS VI PANDI 19-24 September 1994 di Manado diputuskan untuk membentuk Peer Group dengan tugas menyusun kriteria persyaratan Dokter Spesialis Andrologi, mendapatkan nama-nama dokter yang bergabung dalam PANDI untuk dinyatakan sebagai Dokter Spesialis Andrologi, memberikan Sertifikat Keahlian, dan membentuk perhimpunan dokter spesialis Andrologi Indonesia.</w:t>
      </w:r>
    </w:p>
    <w:p w14:paraId="5B61FF5F" w14:textId="77777777" w:rsidR="005B6769" w:rsidRPr="008C09FD" w:rsidRDefault="005B6769" w:rsidP="005B6769">
      <w:pPr>
        <w:ind w:left="360"/>
        <w:rPr>
          <w:lang w:val="id-ID"/>
        </w:rPr>
      </w:pPr>
    </w:p>
    <w:p w14:paraId="598ED66C" w14:textId="77777777" w:rsidR="005B6769" w:rsidRPr="008C09FD" w:rsidRDefault="005B6769" w:rsidP="005B6769">
      <w:pPr>
        <w:rPr>
          <w:lang w:val="id-ID"/>
        </w:rPr>
      </w:pPr>
      <w:r w:rsidRPr="008C09FD">
        <w:t>PP PANDI kemudian menerbitkan surat keputusan Nomor 08/PP-PANDI/IX/1996 tanggal 24 September 1996 tentang dokter-dokter yang diakui sebagai spesialis Andrologi hasil dari rapat bersama Peer Group. Surat Keputusan Nomor 09/PP-PANDI/IX/1996 tanggal 25 September 1996 tentang pembentukan dan susunan pengurus organisasi Perhimpunan Dokter Spesialis Andrologi yang disingkat PERSANDI.</w:t>
      </w:r>
    </w:p>
    <w:p w14:paraId="57C4D130" w14:textId="77777777" w:rsidR="005B6769" w:rsidRPr="008C09FD" w:rsidRDefault="005B6769" w:rsidP="005B6769">
      <w:pPr>
        <w:ind w:left="360"/>
        <w:rPr>
          <w:lang w:val="id-ID"/>
        </w:rPr>
      </w:pPr>
    </w:p>
    <w:p w14:paraId="349A041E" w14:textId="77777777" w:rsidR="005B6769" w:rsidRPr="008C09FD" w:rsidRDefault="005B6769" w:rsidP="005B6769">
      <w:pPr>
        <w:rPr>
          <w:lang w:val="id-ID"/>
        </w:rPr>
      </w:pPr>
      <w:r w:rsidRPr="008C09FD">
        <w:t>Setelah melalui perjalanan panjang dari MDSp IDI ke MKKI IDI, dari CHS ke KDIK dan Direktorat Pembinaan Akademik dan Kemahasiswaan Direktorat Jenderal Pendidikan Tinggi Depdiknas RI maka pada tanggal 13 September 2002 terbitlah Surat Keputusan Majelis Kolegium Kedokteran Indonesia (MKKI) Nomor: 49/MKKI/SK/IX/2002 tentang Pengesahan Program Studi Dokter Spesialis Andrologi Sebagai Program Pendidikan Dokter Spesialis I (PPDS I).</w:t>
      </w:r>
    </w:p>
    <w:p w14:paraId="139CB909" w14:textId="77777777" w:rsidR="005B6769" w:rsidRPr="008C09FD" w:rsidRDefault="005B6769" w:rsidP="005B6769">
      <w:pPr>
        <w:ind w:left="360"/>
        <w:rPr>
          <w:lang w:val="id-ID"/>
        </w:rPr>
      </w:pPr>
    </w:p>
    <w:p w14:paraId="7E734257" w14:textId="77777777" w:rsidR="005B6769" w:rsidRPr="008C09FD" w:rsidRDefault="005B6769" w:rsidP="005B6769">
      <w:r w:rsidRPr="008C09FD">
        <w:t>Pengesahan Kolegium Andrologi Indonesia hasil Kongres I PERSANDI 2005 oleh MKKI dengan Surat Kepitisan Nomor 051/Skep/MKKI/III/2006 tanggal 9 Maret 2006 dan Pengesahan Spesialis Andrologi oleh MKKI tanggal 1 Mei 2006 menyempurnakan perjuangan panjang perkembangan Andrologi sebagai ilmu kedokteran yang baru.</w:t>
      </w:r>
    </w:p>
    <w:p w14:paraId="26C50D07" w14:textId="77777777" w:rsidR="00A073AA" w:rsidRPr="008C09FD" w:rsidRDefault="00D90DF1" w:rsidP="005B6769">
      <w:pPr>
        <w:pStyle w:val="ListParagraph"/>
        <w:ind w:left="0"/>
        <w:jc w:val="both"/>
      </w:pPr>
      <w:r w:rsidRPr="008C09FD">
        <w:rPr>
          <w:u w:val="single"/>
          <w:lang w:val="id-ID"/>
        </w:rPr>
        <w:t xml:space="preserve">  </w:t>
      </w:r>
      <w:r w:rsidRPr="008C09FD">
        <w:rPr>
          <w:lang w:val="id-ID"/>
        </w:rPr>
        <w:t xml:space="preserve"> </w:t>
      </w:r>
    </w:p>
    <w:p w14:paraId="70917E1C" w14:textId="77777777" w:rsidR="00A073AA" w:rsidRPr="008C09FD" w:rsidRDefault="009B5291" w:rsidP="005B6769">
      <w:pPr>
        <w:pStyle w:val="TOC2"/>
        <w:numPr>
          <w:ilvl w:val="1"/>
          <w:numId w:val="38"/>
        </w:numPr>
        <w:spacing w:before="0"/>
        <w:rPr>
          <w:lang w:val="id-ID"/>
        </w:rPr>
      </w:pPr>
      <w:r w:rsidRPr="008C09FD">
        <w:rPr>
          <w:sz w:val="24"/>
          <w:szCs w:val="24"/>
        </w:rPr>
        <w:t xml:space="preserve"> </w:t>
      </w:r>
      <w:r w:rsidR="003E582A" w:rsidRPr="008C09FD">
        <w:rPr>
          <w:sz w:val="24"/>
          <w:szCs w:val="24"/>
          <w:lang w:val="id-ID"/>
        </w:rPr>
        <w:t xml:space="preserve">Program </w:t>
      </w:r>
      <w:r w:rsidR="00982405" w:rsidRPr="008C09FD">
        <w:rPr>
          <w:sz w:val="24"/>
          <w:szCs w:val="24"/>
          <w:lang w:val="id-ID"/>
        </w:rPr>
        <w:t>Pendidikan</w:t>
      </w:r>
      <w:r w:rsidR="003E582A" w:rsidRPr="008C09FD">
        <w:rPr>
          <w:sz w:val="24"/>
          <w:szCs w:val="24"/>
          <w:lang w:val="id-ID"/>
        </w:rPr>
        <w:t xml:space="preserve"> </w:t>
      </w:r>
      <w:r w:rsidR="005B6769" w:rsidRPr="008C09FD">
        <w:rPr>
          <w:lang w:val="id-ID"/>
        </w:rPr>
        <w:t>Dokter Spesialis Andrologi</w:t>
      </w:r>
    </w:p>
    <w:p w14:paraId="189FFDB2" w14:textId="77777777" w:rsidR="005B6769" w:rsidRPr="008C09FD" w:rsidRDefault="005B6769" w:rsidP="005B6769">
      <w:pPr>
        <w:rPr>
          <w:lang w:val="id-ID"/>
        </w:rPr>
      </w:pPr>
    </w:p>
    <w:p w14:paraId="4CD46384" w14:textId="77777777" w:rsidR="005B6769" w:rsidRPr="008C09FD" w:rsidRDefault="005B6769" w:rsidP="005B6769">
      <w:pPr>
        <w:rPr>
          <w:lang w:val="id-ID"/>
        </w:rPr>
      </w:pPr>
      <w:r w:rsidRPr="008C09FD">
        <w:t>Mulai KONAS IV dan PIT VII gagasan terus bergulir sampai pada KONAS VI PANDI 19-24 September 1994 di Manado diputuskan untuk membentuk Peer Group dengan tugas menyusun kriteria persyaratan Dokter Spesialis Andrologi, mendapatkan nama-nama dokter yang bergabung dalam PANDI untuk dinyatakan sebagai Dokter Spesialis Andrologi, memberikan Sertifikat Keahlian, dan membentuk perhimpunan dokter spesialis Andrologi Indonesia.</w:t>
      </w:r>
    </w:p>
    <w:p w14:paraId="0AFA8E3B" w14:textId="77777777" w:rsidR="005B6769" w:rsidRPr="008C09FD" w:rsidRDefault="005B6769" w:rsidP="005B6769">
      <w:pPr>
        <w:ind w:left="284"/>
        <w:rPr>
          <w:lang w:val="id-ID"/>
        </w:rPr>
      </w:pPr>
    </w:p>
    <w:p w14:paraId="492F27A7" w14:textId="77777777" w:rsidR="005B6769" w:rsidRPr="008C09FD" w:rsidRDefault="005B6769" w:rsidP="005B6769">
      <w:pPr>
        <w:rPr>
          <w:lang w:val="id-ID"/>
        </w:rPr>
      </w:pPr>
      <w:r w:rsidRPr="008C09FD">
        <w:t xml:space="preserve">PP PANDI kemudian menerbitkan surat keputusan Nomor 08/PP-PANDI/IX/1996 tanggal 24 September 1996 tentang dokter-dokter yang diakui sebagai spesialis Andrologi hasil dari rapat bersama Peer Group. Surat Keputusan Nomor 09/PP-PANDI/IX/1996 tanggal 25 September 1996 tentang pembentukan dan susunan </w:t>
      </w:r>
      <w:r w:rsidRPr="008C09FD">
        <w:lastRenderedPageBreak/>
        <w:t>pengurus organisasi Perhimpunan Dokter Spesialis Andrologi yang disingkat PERSANDI.</w:t>
      </w:r>
    </w:p>
    <w:p w14:paraId="311110AE" w14:textId="77777777" w:rsidR="005B6769" w:rsidRPr="008C09FD" w:rsidRDefault="005B6769" w:rsidP="005B6769">
      <w:pPr>
        <w:ind w:left="284"/>
        <w:rPr>
          <w:lang w:val="id-ID"/>
        </w:rPr>
      </w:pPr>
    </w:p>
    <w:p w14:paraId="76B9A2F9" w14:textId="77777777" w:rsidR="005B6769" w:rsidRPr="008C09FD" w:rsidRDefault="005B6769" w:rsidP="005B6769">
      <w:pPr>
        <w:rPr>
          <w:lang w:val="id-ID"/>
        </w:rPr>
      </w:pPr>
      <w:r w:rsidRPr="008C09FD">
        <w:t>Setelah melalui perjalanan panjang dari MDSp IDI ke MKKI IDI, dari CHS ke KDIK dan Direktorat Pembinaan Akademik dan Kemahasiswaan Direktorat Jenderal Pendidikan Tinggi Depdiknas RI maka pada tanggal 13 September 2002 terbitlah Surat Keputusan Majelis Kolegium Kedokteran Indonesia (MKKI) Nomor: 49/MKKI/SK/IX/2002 tentang Pengesahan Program Studi Dokter Spesialis Andrologi Sebagai Program Pendidikan Dokter Spesialis I (PPDS I).</w:t>
      </w:r>
    </w:p>
    <w:p w14:paraId="4AAE1A66" w14:textId="77777777" w:rsidR="005B6769" w:rsidRPr="008C09FD" w:rsidRDefault="005B6769" w:rsidP="005B6769">
      <w:pPr>
        <w:ind w:left="284"/>
        <w:rPr>
          <w:lang w:val="id-ID"/>
        </w:rPr>
      </w:pPr>
    </w:p>
    <w:p w14:paraId="1437A348" w14:textId="77777777" w:rsidR="008B026A" w:rsidRPr="008C09FD" w:rsidRDefault="005B6769" w:rsidP="005B6769">
      <w:r w:rsidRPr="008C09FD">
        <w:t>Pengesahan Kolegium Andrologi Indonesia hasil Kongres I PERSANDI 2005 oleh MKKI dengan Surat Kepitisan Nomor 051/Skep/MKKI/III/2006 tanggal 9 Maret 2006 dan Pengesahan Spesialis Andrologi oleh MKKI tanggal 1 Mei 2006 menyempurnakan perjuangan panjang perkembangan Andrologi sebagai ilmu kedokteran yang baru.</w:t>
      </w:r>
    </w:p>
    <w:p w14:paraId="357FCE09" w14:textId="77777777" w:rsidR="005B6769" w:rsidRPr="008C09FD" w:rsidRDefault="005B6769">
      <w:pPr>
        <w:pStyle w:val="TOC2"/>
        <w:rPr>
          <w:sz w:val="24"/>
          <w:szCs w:val="24"/>
          <w:lang w:val="id-ID"/>
        </w:rPr>
      </w:pPr>
    </w:p>
    <w:p w14:paraId="030FF0B0" w14:textId="77777777" w:rsidR="00FE1624" w:rsidRPr="008C09FD" w:rsidRDefault="0001765A">
      <w:pPr>
        <w:pStyle w:val="TOC2"/>
      </w:pPr>
      <w:r w:rsidRPr="008C09FD">
        <w:rPr>
          <w:sz w:val="24"/>
          <w:szCs w:val="24"/>
        </w:rPr>
        <w:t>1.3</w:t>
      </w:r>
      <w:r w:rsidR="009B5291" w:rsidRPr="008C09FD">
        <w:rPr>
          <w:sz w:val="24"/>
          <w:szCs w:val="24"/>
          <w:lang w:val="id-ID"/>
        </w:rPr>
        <w:t xml:space="preserve"> </w:t>
      </w:r>
      <w:r w:rsidR="00612790" w:rsidRPr="008C09FD">
        <w:rPr>
          <w:sz w:val="24"/>
          <w:szCs w:val="24"/>
        </w:rPr>
        <w:t xml:space="preserve">Landasan Hukum Akreditasi Program </w:t>
      </w:r>
      <w:r w:rsidR="00982405" w:rsidRPr="008C09FD">
        <w:rPr>
          <w:sz w:val="24"/>
          <w:szCs w:val="24"/>
          <w:lang w:val="id-ID"/>
        </w:rPr>
        <w:t>Pendidikan</w:t>
      </w:r>
      <w:r w:rsidR="00612790" w:rsidRPr="008C09FD">
        <w:rPr>
          <w:sz w:val="24"/>
          <w:szCs w:val="24"/>
        </w:rPr>
        <w:t xml:space="preserve"> </w:t>
      </w:r>
      <w:r w:rsidR="00D00328" w:rsidRPr="008C09FD">
        <w:t xml:space="preserve">Dokter Spesialis Andrologi </w:t>
      </w:r>
      <w:r w:rsidR="00D90DF1" w:rsidRPr="008C09FD">
        <w:t>.</w:t>
      </w:r>
    </w:p>
    <w:p w14:paraId="15913302" w14:textId="77777777" w:rsidR="00A073AA" w:rsidRPr="008C09FD" w:rsidRDefault="00A073AA" w:rsidP="005B6769">
      <w:pPr>
        <w:pStyle w:val="TOC2"/>
        <w:spacing w:before="0"/>
        <w:ind w:left="360"/>
      </w:pPr>
    </w:p>
    <w:p w14:paraId="7E5E8780" w14:textId="77777777" w:rsidR="00A073AA" w:rsidRPr="008C09FD" w:rsidRDefault="00D90DF1" w:rsidP="005B6769">
      <w:pPr>
        <w:tabs>
          <w:tab w:val="left" w:pos="6856"/>
        </w:tabs>
      </w:pPr>
      <w:r w:rsidRPr="008C09FD">
        <w:t xml:space="preserve">Pengembangan akreditasi program studi merujuk kepada: </w:t>
      </w:r>
      <w:r w:rsidR="006E2714" w:rsidRPr="008C09FD">
        <w:tab/>
      </w:r>
    </w:p>
    <w:p w14:paraId="0B813E0D" w14:textId="77777777" w:rsidR="006E2714" w:rsidRPr="008C09FD" w:rsidRDefault="006E2714" w:rsidP="006E2714">
      <w:pPr>
        <w:tabs>
          <w:tab w:val="left" w:pos="6856"/>
        </w:tabs>
      </w:pPr>
    </w:p>
    <w:p w14:paraId="783638A2" w14:textId="77777777" w:rsidR="006E2714" w:rsidRPr="008C09FD" w:rsidRDefault="006E2714" w:rsidP="006E2714">
      <w:pPr>
        <w:numPr>
          <w:ilvl w:val="0"/>
          <w:numId w:val="7"/>
        </w:numPr>
        <w:tabs>
          <w:tab w:val="clear" w:pos="720"/>
          <w:tab w:val="num" w:pos="-900"/>
        </w:tabs>
        <w:ind w:left="900"/>
        <w:rPr>
          <w:rFonts w:ascii="Trebuchet MS" w:hAnsi="Trebuchet MS"/>
          <w:lang w:val="nb-NO"/>
        </w:rPr>
      </w:pPr>
      <w:r w:rsidRPr="008C09FD">
        <w:rPr>
          <w:rFonts w:ascii="Trebuchet MS" w:hAnsi="Trebuchet MS"/>
          <w:lang w:val="nb-NO"/>
        </w:rPr>
        <w:t>Undang-Undang Dasar 1945 Pasal 31 tentang Penyelenggaraan Pendidikan Nasional.</w:t>
      </w:r>
    </w:p>
    <w:p w14:paraId="53279CBB" w14:textId="77777777" w:rsidR="006E2714" w:rsidRPr="008C09FD" w:rsidRDefault="006E2714" w:rsidP="006E2714">
      <w:pPr>
        <w:numPr>
          <w:ilvl w:val="0"/>
          <w:numId w:val="7"/>
        </w:numPr>
        <w:tabs>
          <w:tab w:val="clear" w:pos="720"/>
          <w:tab w:val="num" w:pos="-900"/>
        </w:tabs>
        <w:ind w:left="900"/>
        <w:rPr>
          <w:rFonts w:ascii="Trebuchet MS" w:hAnsi="Trebuchet MS"/>
          <w:lang w:val="nb-NO"/>
        </w:rPr>
      </w:pPr>
      <w:r w:rsidRPr="008C09FD">
        <w:rPr>
          <w:rFonts w:ascii="Trebuchet MS" w:hAnsi="Trebuchet MS"/>
          <w:lang w:val="nb-NO"/>
        </w:rPr>
        <w:t xml:space="preserve">Undang-Undang RI Nomor 20 Tahun 2003 tentang Sistem Pendidikan Nasional (Pasal 60 dan 61). </w:t>
      </w:r>
    </w:p>
    <w:p w14:paraId="31B491C5" w14:textId="77777777" w:rsidR="006E2714" w:rsidRPr="008C09FD" w:rsidRDefault="006E2714" w:rsidP="006E2714">
      <w:pPr>
        <w:numPr>
          <w:ilvl w:val="0"/>
          <w:numId w:val="7"/>
        </w:numPr>
        <w:tabs>
          <w:tab w:val="clear" w:pos="720"/>
          <w:tab w:val="num" w:pos="-900"/>
        </w:tabs>
        <w:ind w:left="900"/>
        <w:rPr>
          <w:rFonts w:ascii="Trebuchet MS" w:hAnsi="Trebuchet MS"/>
          <w:lang w:val="nb-NO"/>
        </w:rPr>
      </w:pPr>
      <w:r w:rsidRPr="008C09FD">
        <w:rPr>
          <w:rFonts w:ascii="Trebuchet MS" w:hAnsi="Trebuchet MS"/>
          <w:lang w:val="nb-NO"/>
        </w:rPr>
        <w:t>Undang-Undang RI Nomor 14 Tahun 2005 tentang Guru dan Dosen (Pasal 47).</w:t>
      </w:r>
    </w:p>
    <w:p w14:paraId="7748F241" w14:textId="77777777" w:rsidR="006E2714" w:rsidRPr="008C09FD" w:rsidRDefault="006E2714" w:rsidP="006E2714">
      <w:pPr>
        <w:numPr>
          <w:ilvl w:val="0"/>
          <w:numId w:val="7"/>
        </w:numPr>
        <w:tabs>
          <w:tab w:val="clear" w:pos="720"/>
          <w:tab w:val="num" w:pos="-900"/>
        </w:tabs>
        <w:ind w:left="900"/>
        <w:rPr>
          <w:rFonts w:ascii="Trebuchet MS" w:hAnsi="Trebuchet MS"/>
          <w:lang w:val="nb-NO"/>
        </w:rPr>
      </w:pPr>
      <w:r w:rsidRPr="008C09FD">
        <w:rPr>
          <w:rFonts w:ascii="Trebuchet MS" w:hAnsi="Trebuchet MS"/>
          <w:lang w:val="nb-NO"/>
        </w:rPr>
        <w:t>Peraturan Pemerintah RI Nomor 19 Tahun 2005 tentang Standar Nasional Pendidikan (Pasal 86, 87 dan 88).</w:t>
      </w:r>
    </w:p>
    <w:p w14:paraId="44829096" w14:textId="77777777" w:rsidR="006E2714" w:rsidRPr="008C09FD" w:rsidRDefault="006E2714" w:rsidP="006E2714">
      <w:pPr>
        <w:numPr>
          <w:ilvl w:val="0"/>
          <w:numId w:val="7"/>
        </w:numPr>
        <w:tabs>
          <w:tab w:val="clear" w:pos="720"/>
          <w:tab w:val="num" w:pos="-900"/>
        </w:tabs>
        <w:ind w:left="900"/>
        <w:rPr>
          <w:rFonts w:ascii="Trebuchet MS" w:hAnsi="Trebuchet MS"/>
          <w:lang w:val="nb-NO"/>
        </w:rPr>
      </w:pPr>
      <w:r w:rsidRPr="008C09FD">
        <w:rPr>
          <w:rFonts w:ascii="Trebuchet MS" w:hAnsi="Trebuchet MS"/>
          <w:lang w:val="nb-NO"/>
        </w:rPr>
        <w:t>Peraturan Menteri Pendidikan Nasional RI Nomor 28 Tahun 2005 tentang Badan Akreditasi Nasional Perguruan Tinggi.</w:t>
      </w:r>
    </w:p>
    <w:p w14:paraId="5FF1B6C3" w14:textId="77777777" w:rsidR="00A073AA" w:rsidRPr="008C09FD" w:rsidRDefault="00D90DF1" w:rsidP="005B6769">
      <w:pPr>
        <w:numPr>
          <w:ilvl w:val="0"/>
          <w:numId w:val="7"/>
        </w:numPr>
        <w:tabs>
          <w:tab w:val="clear" w:pos="720"/>
        </w:tabs>
        <w:ind w:left="900"/>
      </w:pPr>
      <w:r w:rsidRPr="008C09FD">
        <w:t>Undang-Undang No</w:t>
      </w:r>
      <w:r w:rsidRPr="008C09FD">
        <w:rPr>
          <w:lang w:val="id-ID"/>
        </w:rPr>
        <w:t xml:space="preserve">mor </w:t>
      </w:r>
      <w:r w:rsidRPr="008C09FD">
        <w:t>12 Tahun 2012 tentang Pendidikan Tinggi</w:t>
      </w:r>
      <w:r w:rsidRPr="008C09FD">
        <w:rPr>
          <w:lang w:val="id-ID"/>
        </w:rPr>
        <w:t xml:space="preserve"> </w:t>
      </w:r>
      <w:r w:rsidRPr="008C09FD">
        <w:t>(Pasal 26, 28, 29, 42, 43, 44, 55).</w:t>
      </w:r>
    </w:p>
    <w:p w14:paraId="56FD42BC" w14:textId="77777777" w:rsidR="00A073AA" w:rsidRPr="008C09FD" w:rsidRDefault="00D90DF1" w:rsidP="005B6769">
      <w:pPr>
        <w:numPr>
          <w:ilvl w:val="0"/>
          <w:numId w:val="7"/>
        </w:numPr>
        <w:tabs>
          <w:tab w:val="clear" w:pos="720"/>
        </w:tabs>
        <w:ind w:left="900"/>
      </w:pPr>
      <w:r w:rsidRPr="008C09FD">
        <w:t>Peraturan Pemerintah Nomor 17 Tahun 2010 tentang Pengelolaan dan Penyelenggaraan Pendidikan (</w:t>
      </w:r>
      <w:r w:rsidRPr="008C09FD">
        <w:rPr>
          <w:lang w:val="id-ID"/>
        </w:rPr>
        <w:t>P</w:t>
      </w:r>
      <w:r w:rsidRPr="008C09FD">
        <w:t>asal 84 dan 85).</w:t>
      </w:r>
    </w:p>
    <w:p w14:paraId="4CF615B7" w14:textId="77777777" w:rsidR="00A073AA" w:rsidRPr="008C09FD" w:rsidRDefault="00D90DF1" w:rsidP="005B6769">
      <w:pPr>
        <w:numPr>
          <w:ilvl w:val="0"/>
          <w:numId w:val="7"/>
        </w:numPr>
        <w:tabs>
          <w:tab w:val="clear" w:pos="720"/>
        </w:tabs>
        <w:ind w:left="900"/>
      </w:pPr>
      <w:r w:rsidRPr="008C09FD">
        <w:t>Keputusan Menteri Pendidikan Nasional Nomor 178/U/20</w:t>
      </w:r>
      <w:r w:rsidRPr="008C09FD">
        <w:rPr>
          <w:lang w:val="id-ID"/>
        </w:rPr>
        <w:t>0</w:t>
      </w:r>
      <w:r w:rsidRPr="008C09FD">
        <w:t>1 tentang Gelar dan Lulusan Perguruan Tinggi.</w:t>
      </w:r>
    </w:p>
    <w:p w14:paraId="17ABEB25" w14:textId="77777777" w:rsidR="006E2714" w:rsidRPr="008C09FD" w:rsidRDefault="00D90DF1" w:rsidP="006E2714">
      <w:pPr>
        <w:pStyle w:val="ListParagraph"/>
        <w:numPr>
          <w:ilvl w:val="0"/>
          <w:numId w:val="7"/>
        </w:numPr>
        <w:tabs>
          <w:tab w:val="left" w:pos="900"/>
        </w:tabs>
        <w:ind w:hanging="180"/>
      </w:pPr>
      <w:r w:rsidRPr="008C09FD">
        <w:t>Undang-undang</w:t>
      </w:r>
      <w:r w:rsidR="006E2714" w:rsidRPr="008C09FD">
        <w:t xml:space="preserve"> </w:t>
      </w:r>
      <w:r w:rsidRPr="008C09FD">
        <w:t xml:space="preserve">Peraturan Pemerintah dan Peraturan Menteri yang terkait </w:t>
      </w:r>
    </w:p>
    <w:p w14:paraId="39689FDE" w14:textId="77777777" w:rsidR="006E2714" w:rsidRPr="008C09FD" w:rsidRDefault="006E2714" w:rsidP="006E2714">
      <w:pPr>
        <w:pStyle w:val="ListParagraph"/>
        <w:tabs>
          <w:tab w:val="left" w:pos="900"/>
        </w:tabs>
      </w:pPr>
      <w:r w:rsidRPr="008C09FD">
        <w:t xml:space="preserve">   </w:t>
      </w:r>
      <w:r w:rsidR="00D90DF1" w:rsidRPr="008C09FD">
        <w:t>dengan Dokter Spesiali dan Dokter Gigi Spesialis</w:t>
      </w:r>
    </w:p>
    <w:p w14:paraId="7DC9CEAD" w14:textId="77777777" w:rsidR="006E2714" w:rsidRPr="008C09FD" w:rsidRDefault="006E2714" w:rsidP="006E2714">
      <w:pPr>
        <w:ind w:left="900"/>
      </w:pPr>
    </w:p>
    <w:p w14:paraId="420ACA8B" w14:textId="77777777" w:rsidR="006E2714" w:rsidRPr="008C09FD" w:rsidRDefault="006E2714" w:rsidP="006E2714">
      <w:pPr>
        <w:rPr>
          <w:rFonts w:ascii="Trebuchet MS" w:hAnsi="Trebuchet MS"/>
          <w:lang w:val="nb-NO"/>
        </w:rPr>
      </w:pPr>
      <w:r w:rsidRPr="008C09FD">
        <w:rPr>
          <w:rFonts w:ascii="Trebuchet MS" w:hAnsi="Trebuchet MS"/>
          <w:lang w:val="nb-NO"/>
        </w:rPr>
        <w:t>Undang-Undang Dasar 1945 tentang Penyelenggaraan Pendidikan Nasional sebagai berikut:</w:t>
      </w:r>
    </w:p>
    <w:p w14:paraId="33090E8A" w14:textId="77777777" w:rsidR="006E2714" w:rsidRPr="008C09FD" w:rsidRDefault="006E2714" w:rsidP="006E2714">
      <w:pPr>
        <w:rPr>
          <w:rFonts w:ascii="Trebuchet MS" w:hAnsi="Trebuchet MS"/>
          <w:lang w:val="nb-NO"/>
        </w:rPr>
      </w:pPr>
    </w:p>
    <w:p w14:paraId="7D7F8804" w14:textId="77777777" w:rsidR="006E2714" w:rsidRPr="008C09FD" w:rsidRDefault="006E2714" w:rsidP="006E2714">
      <w:pPr>
        <w:jc w:val="center"/>
        <w:rPr>
          <w:rStyle w:val="Strong"/>
          <w:rFonts w:ascii="Trebuchet MS" w:hAnsi="Trebuchet MS"/>
          <w:b w:val="0"/>
          <w:lang w:val="nb-NO"/>
        </w:rPr>
      </w:pPr>
      <w:r w:rsidRPr="008C09FD">
        <w:rPr>
          <w:rStyle w:val="Strong"/>
          <w:rFonts w:ascii="Trebuchet MS" w:hAnsi="Trebuchet MS"/>
          <w:lang w:val="nb-NO"/>
        </w:rPr>
        <w:t>Pasal 31</w:t>
      </w:r>
    </w:p>
    <w:p w14:paraId="2091F106" w14:textId="77777777" w:rsidR="006E2714" w:rsidRPr="008C09FD" w:rsidRDefault="006E2714" w:rsidP="006E2714">
      <w:pPr>
        <w:ind w:left="567"/>
        <w:jc w:val="left"/>
        <w:rPr>
          <w:rFonts w:ascii="Trebuchet MS" w:hAnsi="Trebuchet MS"/>
          <w:lang w:val="nb-NO"/>
        </w:rPr>
      </w:pPr>
      <w:r w:rsidRPr="008C09FD">
        <w:rPr>
          <w:rFonts w:ascii="Trebuchet MS" w:hAnsi="Trebuchet MS"/>
          <w:lang w:val="nb-NO"/>
        </w:rPr>
        <w:br/>
        <w:t>(1) Tiap-tiap warga negara berhak mendapat pengajaran.</w:t>
      </w:r>
      <w:r w:rsidRPr="008C09FD">
        <w:rPr>
          <w:rFonts w:ascii="Trebuchet MS" w:hAnsi="Trebuchet MS"/>
          <w:lang w:val="nb-NO"/>
        </w:rPr>
        <w:br/>
        <w:t>(2) Pemerintah mengusahakan dan menyelenggarakan satu sistem. pengajaran nasional, yang diatur dengan undang-undang.</w:t>
      </w:r>
    </w:p>
    <w:p w14:paraId="19D8387E" w14:textId="77777777" w:rsidR="006E2714" w:rsidRPr="008C09FD" w:rsidRDefault="006E2714" w:rsidP="006E2714">
      <w:pPr>
        <w:jc w:val="left"/>
        <w:rPr>
          <w:rFonts w:ascii="Trebuchet MS" w:hAnsi="Trebuchet MS"/>
          <w:lang w:val="nb-NO"/>
        </w:rPr>
      </w:pPr>
    </w:p>
    <w:p w14:paraId="16FBEDED" w14:textId="77777777" w:rsidR="006E2714" w:rsidRPr="008C09FD" w:rsidRDefault="006E2714" w:rsidP="006E2714">
      <w:pPr>
        <w:jc w:val="left"/>
        <w:rPr>
          <w:rFonts w:ascii="Trebuchet MS" w:hAnsi="Trebuchet MS"/>
          <w:lang w:val="nb-NO"/>
        </w:rPr>
      </w:pPr>
    </w:p>
    <w:p w14:paraId="59E360C2" w14:textId="77777777" w:rsidR="006E2714" w:rsidRPr="008C09FD" w:rsidRDefault="006E2714" w:rsidP="006E2714">
      <w:pPr>
        <w:rPr>
          <w:rFonts w:ascii="Trebuchet MS" w:hAnsi="Trebuchet MS"/>
          <w:lang w:val="nb-NO"/>
        </w:rPr>
      </w:pPr>
      <w:r w:rsidRPr="008C09FD">
        <w:rPr>
          <w:rFonts w:ascii="Trebuchet MS" w:hAnsi="Trebuchet MS"/>
          <w:lang w:val="nb-NO"/>
        </w:rPr>
        <w:t xml:space="preserve">Pasal-pasal dalam Undang-Undang </w:t>
      </w:r>
      <w:r w:rsidRPr="008C09FD">
        <w:rPr>
          <w:rFonts w:ascii="Trebuchet MS" w:hAnsi="Trebuchet MS"/>
          <w:lang w:val="id-ID"/>
        </w:rPr>
        <w:t>R.I.</w:t>
      </w:r>
      <w:r w:rsidRPr="008C09FD">
        <w:rPr>
          <w:rFonts w:ascii="Trebuchet MS" w:hAnsi="Trebuchet MS"/>
          <w:lang w:val="nb-NO"/>
        </w:rPr>
        <w:t xml:space="preserve"> Nomor 20 Tahun 2003 tentang Sistem Pendidikan Nasional yang berkenaan dengan sistem akreditasi perguruan tinggi  adalah sebagai berikut.</w:t>
      </w:r>
    </w:p>
    <w:p w14:paraId="0303CD25" w14:textId="77777777" w:rsidR="006E2714" w:rsidRPr="008C09FD" w:rsidRDefault="006E2714" w:rsidP="006E2714">
      <w:pPr>
        <w:jc w:val="center"/>
        <w:rPr>
          <w:rFonts w:ascii="Trebuchet MS" w:hAnsi="Trebuchet MS"/>
          <w:lang w:val="nb-NO"/>
        </w:rPr>
      </w:pPr>
    </w:p>
    <w:p w14:paraId="43E1AFAD" w14:textId="77777777" w:rsidR="006E2714" w:rsidRPr="008C09FD" w:rsidRDefault="006E2714" w:rsidP="006E2714">
      <w:pPr>
        <w:jc w:val="center"/>
        <w:rPr>
          <w:rFonts w:ascii="Trebuchet MS" w:hAnsi="Trebuchet MS"/>
        </w:rPr>
      </w:pPr>
      <w:r w:rsidRPr="008C09FD">
        <w:rPr>
          <w:rFonts w:ascii="Trebuchet MS" w:hAnsi="Trebuchet MS"/>
        </w:rPr>
        <w:t>Pasal 60</w:t>
      </w:r>
    </w:p>
    <w:p w14:paraId="441D5245" w14:textId="77777777" w:rsidR="006E2714" w:rsidRPr="008C09FD" w:rsidRDefault="006E2714" w:rsidP="006E2714">
      <w:pPr>
        <w:jc w:val="center"/>
        <w:rPr>
          <w:rFonts w:ascii="Trebuchet MS" w:hAnsi="Trebuchet MS"/>
        </w:rPr>
      </w:pPr>
      <w:r w:rsidRPr="008C09FD">
        <w:rPr>
          <w:rFonts w:ascii="Trebuchet MS" w:hAnsi="Trebuchet MS"/>
        </w:rPr>
        <w:t xml:space="preserve"> </w:t>
      </w:r>
    </w:p>
    <w:p w14:paraId="33EA0A6B" w14:textId="77777777" w:rsidR="006E2714" w:rsidRPr="008C09FD" w:rsidRDefault="006E2714" w:rsidP="006E2714">
      <w:pPr>
        <w:numPr>
          <w:ilvl w:val="3"/>
          <w:numId w:val="39"/>
        </w:numPr>
        <w:tabs>
          <w:tab w:val="clear" w:pos="3252"/>
        </w:tabs>
        <w:ind w:left="1080" w:hanging="540"/>
        <w:rPr>
          <w:rFonts w:ascii="Trebuchet MS" w:hAnsi="Trebuchet MS"/>
        </w:rPr>
      </w:pPr>
      <w:r w:rsidRPr="008C09FD">
        <w:rPr>
          <w:rFonts w:ascii="Trebuchet MS" w:hAnsi="Trebuchet MS"/>
        </w:rPr>
        <w:t>Akreditasi dilakukan untuk menentukan kelayakan program dan satuan pendidikan pada jalur pendidikan formal dan nonformal setiap jenjang dan jenis pendidikan.</w:t>
      </w:r>
    </w:p>
    <w:p w14:paraId="349E6D2F" w14:textId="77777777" w:rsidR="006E2714" w:rsidRPr="008C09FD" w:rsidRDefault="006E2714" w:rsidP="006E2714">
      <w:pPr>
        <w:numPr>
          <w:ilvl w:val="3"/>
          <w:numId w:val="39"/>
        </w:numPr>
        <w:tabs>
          <w:tab w:val="clear" w:pos="3252"/>
        </w:tabs>
        <w:ind w:left="1080" w:hanging="540"/>
        <w:rPr>
          <w:rFonts w:ascii="Trebuchet MS" w:hAnsi="Trebuchet MS"/>
          <w:lang w:val="nb-NO"/>
        </w:rPr>
      </w:pPr>
      <w:r w:rsidRPr="008C09FD">
        <w:rPr>
          <w:rFonts w:ascii="Trebuchet MS" w:hAnsi="Trebuchet MS"/>
          <w:lang w:val="nb-NO"/>
        </w:rPr>
        <w:t>Akreditasi terhadap program dan satuan pendidikan dilakukan oleh Pemerintah dan/atau lembaga mandiri yang berwenang sebagai bentuk akuntabilitas publik.</w:t>
      </w:r>
    </w:p>
    <w:p w14:paraId="3CCF7466" w14:textId="77777777" w:rsidR="006E2714" w:rsidRPr="008C09FD" w:rsidRDefault="006E2714" w:rsidP="006E2714">
      <w:pPr>
        <w:numPr>
          <w:ilvl w:val="3"/>
          <w:numId w:val="39"/>
        </w:numPr>
        <w:tabs>
          <w:tab w:val="clear" w:pos="3252"/>
        </w:tabs>
        <w:ind w:left="1080" w:hanging="540"/>
        <w:jc w:val="left"/>
        <w:rPr>
          <w:rFonts w:ascii="Trebuchet MS" w:hAnsi="Trebuchet MS"/>
          <w:lang w:val="nb-NO"/>
        </w:rPr>
      </w:pPr>
      <w:r w:rsidRPr="008C09FD">
        <w:rPr>
          <w:rFonts w:ascii="Trebuchet MS" w:hAnsi="Trebuchet MS"/>
          <w:lang w:val="nb-NO"/>
        </w:rPr>
        <w:t>Akreditasi dilakukan atas dasar kriteria yang bersifat terbuka.</w:t>
      </w:r>
    </w:p>
    <w:p w14:paraId="7DB13C1A" w14:textId="77777777" w:rsidR="006E2714" w:rsidRPr="008C09FD" w:rsidRDefault="006E2714" w:rsidP="006E2714">
      <w:pPr>
        <w:numPr>
          <w:ilvl w:val="3"/>
          <w:numId w:val="39"/>
        </w:numPr>
        <w:tabs>
          <w:tab w:val="clear" w:pos="3252"/>
        </w:tabs>
        <w:ind w:left="1080" w:hanging="540"/>
        <w:rPr>
          <w:rFonts w:ascii="Trebuchet MS" w:hAnsi="Trebuchet MS"/>
          <w:lang w:val="nb-NO"/>
        </w:rPr>
      </w:pPr>
      <w:r w:rsidRPr="008C09FD">
        <w:rPr>
          <w:rFonts w:ascii="Trebuchet MS" w:hAnsi="Trebuchet MS"/>
          <w:lang w:val="nb-NO"/>
        </w:rPr>
        <w:t>Ketentuan mengenai akreditasi sebagaimana dimaksud dalam ayat (1), ayat (2) dan ayat (3) diatur lebih lanjut dengan Peraturan Pemerintah.</w:t>
      </w:r>
    </w:p>
    <w:p w14:paraId="135BA37D" w14:textId="77777777" w:rsidR="006E2714" w:rsidRPr="008C09FD" w:rsidRDefault="006E2714" w:rsidP="006E2714">
      <w:pPr>
        <w:jc w:val="center"/>
        <w:rPr>
          <w:rFonts w:ascii="Trebuchet MS" w:hAnsi="Trebuchet MS"/>
          <w:lang w:val="nb-NO"/>
        </w:rPr>
      </w:pPr>
    </w:p>
    <w:p w14:paraId="3D9BB792" w14:textId="77777777" w:rsidR="006E2714" w:rsidRPr="008C09FD" w:rsidRDefault="006E2714" w:rsidP="006E2714">
      <w:pPr>
        <w:jc w:val="center"/>
        <w:rPr>
          <w:rFonts w:ascii="Trebuchet MS" w:hAnsi="Trebuchet MS"/>
        </w:rPr>
      </w:pPr>
      <w:r w:rsidRPr="008C09FD">
        <w:rPr>
          <w:rFonts w:ascii="Trebuchet MS" w:hAnsi="Trebuchet MS"/>
        </w:rPr>
        <w:t>Pasal 61</w:t>
      </w:r>
    </w:p>
    <w:p w14:paraId="19DE289E" w14:textId="77777777" w:rsidR="006E2714" w:rsidRPr="008C09FD" w:rsidRDefault="006E2714" w:rsidP="006E2714">
      <w:pPr>
        <w:jc w:val="center"/>
        <w:rPr>
          <w:rFonts w:ascii="Trebuchet MS" w:hAnsi="Trebuchet MS"/>
        </w:rPr>
      </w:pPr>
    </w:p>
    <w:p w14:paraId="7AC9014C" w14:textId="77777777" w:rsidR="006E2714" w:rsidRPr="008C09FD" w:rsidRDefault="006E2714" w:rsidP="006E2714">
      <w:pPr>
        <w:numPr>
          <w:ilvl w:val="0"/>
          <w:numId w:val="40"/>
        </w:numPr>
        <w:tabs>
          <w:tab w:val="clear" w:pos="732"/>
        </w:tabs>
        <w:ind w:left="1080" w:hanging="540"/>
        <w:rPr>
          <w:rFonts w:ascii="Trebuchet MS" w:hAnsi="Trebuchet MS"/>
          <w:lang w:val="nb-NO"/>
        </w:rPr>
      </w:pPr>
      <w:r w:rsidRPr="008C09FD">
        <w:rPr>
          <w:rFonts w:ascii="Trebuchet MS" w:hAnsi="Trebuchet MS"/>
          <w:lang w:val="nb-NO"/>
        </w:rPr>
        <w:t>Sertifikat berbentuk ijazah dan sertifikat kompetensi.</w:t>
      </w:r>
    </w:p>
    <w:p w14:paraId="0C43C0E4" w14:textId="77777777" w:rsidR="006E2714" w:rsidRPr="008C09FD" w:rsidRDefault="006E2714" w:rsidP="006E2714">
      <w:pPr>
        <w:numPr>
          <w:ilvl w:val="0"/>
          <w:numId w:val="40"/>
        </w:numPr>
        <w:tabs>
          <w:tab w:val="clear" w:pos="732"/>
        </w:tabs>
        <w:ind w:left="1080" w:hanging="540"/>
        <w:rPr>
          <w:rFonts w:ascii="Trebuchet MS" w:hAnsi="Trebuchet MS"/>
          <w:lang w:val="nb-NO"/>
        </w:rPr>
      </w:pPr>
      <w:r w:rsidRPr="008C09FD">
        <w:rPr>
          <w:rFonts w:ascii="Trebuchet MS" w:hAnsi="Trebuchet MS"/>
          <w:lang w:val="nb-NO"/>
        </w:rPr>
        <w:t>Ijazah d</w:t>
      </w:r>
      <w:r w:rsidRPr="008C09FD">
        <w:rPr>
          <w:rFonts w:ascii="Trebuchet MS" w:hAnsi="Trebuchet MS"/>
          <w:lang w:val="id-ID"/>
        </w:rPr>
        <w:t>ib</w:t>
      </w:r>
      <w:r w:rsidRPr="008C09FD">
        <w:rPr>
          <w:rFonts w:ascii="Trebuchet MS" w:hAnsi="Trebuchet MS"/>
          <w:lang w:val="nb-NO"/>
        </w:rPr>
        <w:t>erikan kepada peserta didik sebagai pengakuan terhadap prestasi belajar dan/atau penyelesaian suatu jenjang pendidikan setelah lulus ujian yang diselenggarakan oleh satuan pendidikan yang terakreditasi.</w:t>
      </w:r>
    </w:p>
    <w:p w14:paraId="1E4B9D1B" w14:textId="77777777" w:rsidR="006E2714" w:rsidRPr="008C09FD" w:rsidRDefault="006E2714" w:rsidP="006E2714">
      <w:pPr>
        <w:numPr>
          <w:ilvl w:val="0"/>
          <w:numId w:val="40"/>
        </w:numPr>
        <w:tabs>
          <w:tab w:val="clear" w:pos="732"/>
        </w:tabs>
        <w:ind w:left="1080" w:hanging="540"/>
        <w:rPr>
          <w:rFonts w:ascii="Trebuchet MS" w:hAnsi="Trebuchet MS"/>
          <w:lang w:val="nb-NO"/>
        </w:rPr>
      </w:pPr>
      <w:r w:rsidRPr="008C09FD">
        <w:rPr>
          <w:rFonts w:ascii="Trebuchet MS" w:hAnsi="Trebuchet MS"/>
          <w:lang w:val="nb-NO"/>
        </w:rPr>
        <w:t>Sertifikat kompetensi d</w:t>
      </w:r>
      <w:r w:rsidRPr="008C09FD">
        <w:rPr>
          <w:rFonts w:ascii="Trebuchet MS" w:hAnsi="Trebuchet MS"/>
          <w:lang w:val="id-ID"/>
        </w:rPr>
        <w:t>ib</w:t>
      </w:r>
      <w:r w:rsidRPr="008C09FD">
        <w:rPr>
          <w:rFonts w:ascii="Trebuchet MS" w:hAnsi="Trebuchet MS"/>
          <w:lang w:val="nb-NO"/>
        </w:rPr>
        <w:t>erikan oleh penyelenggara dan lembaga pelatihan kepada peserta didik dan warga masyarakat sebagai pengakuan terhadap kompetensi untuk melakukan pekerjaan tertentu setelah lulus ujian kompetensi yang diselenggarakan oleh satuan pendidikan yang terakreditasi atau lembaga sertifikasi.</w:t>
      </w:r>
    </w:p>
    <w:p w14:paraId="55D6EA13" w14:textId="77777777" w:rsidR="006E2714" w:rsidRPr="008C09FD" w:rsidRDefault="006E2714" w:rsidP="006E2714">
      <w:pPr>
        <w:numPr>
          <w:ilvl w:val="0"/>
          <w:numId w:val="40"/>
        </w:numPr>
        <w:tabs>
          <w:tab w:val="clear" w:pos="732"/>
        </w:tabs>
        <w:ind w:left="1080" w:hanging="540"/>
        <w:rPr>
          <w:rFonts w:ascii="Trebuchet MS" w:hAnsi="Trebuchet MS"/>
          <w:lang w:val="nb-NO"/>
        </w:rPr>
      </w:pPr>
      <w:r w:rsidRPr="008C09FD">
        <w:rPr>
          <w:rFonts w:ascii="Trebuchet MS" w:hAnsi="Trebuchet MS"/>
          <w:lang w:val="nb-NO"/>
        </w:rPr>
        <w:t>Ketentuan mengenai sertifikasi sebagaimana dimaksud dalam ayat (1), ayat (2), dan ayat (3) diatur lebih lanjut dengan Peraturan Pemerintah.</w:t>
      </w:r>
    </w:p>
    <w:p w14:paraId="30DECFDE" w14:textId="77777777" w:rsidR="006E2714" w:rsidRPr="008C09FD" w:rsidRDefault="006E2714" w:rsidP="006E2714">
      <w:pPr>
        <w:rPr>
          <w:rFonts w:ascii="Trebuchet MS" w:hAnsi="Trebuchet MS"/>
          <w:lang w:val="nb-NO"/>
        </w:rPr>
      </w:pPr>
    </w:p>
    <w:p w14:paraId="6ED93FE0" w14:textId="77777777" w:rsidR="006E2714" w:rsidRPr="008C09FD" w:rsidRDefault="006E2714" w:rsidP="006E2714">
      <w:pPr>
        <w:rPr>
          <w:rFonts w:ascii="Trebuchet MS" w:hAnsi="Trebuchet MS"/>
          <w:lang w:val="nb-NO"/>
        </w:rPr>
      </w:pPr>
    </w:p>
    <w:p w14:paraId="1F74787A" w14:textId="77777777" w:rsidR="006E2714" w:rsidRPr="008C09FD" w:rsidRDefault="006E2714" w:rsidP="006E2714">
      <w:pPr>
        <w:rPr>
          <w:rFonts w:ascii="Trebuchet MS" w:hAnsi="Trebuchet MS"/>
          <w:lang w:val="nb-NO"/>
        </w:rPr>
      </w:pPr>
      <w:r w:rsidRPr="008C09FD">
        <w:rPr>
          <w:rFonts w:ascii="Trebuchet MS" w:hAnsi="Trebuchet MS"/>
          <w:lang w:val="nb-NO"/>
        </w:rPr>
        <w:t xml:space="preserve">Undang-undang </w:t>
      </w:r>
      <w:r w:rsidRPr="008C09FD">
        <w:rPr>
          <w:rFonts w:ascii="Trebuchet MS" w:hAnsi="Trebuchet MS"/>
          <w:lang w:val="id-ID"/>
        </w:rPr>
        <w:t xml:space="preserve">R.I </w:t>
      </w:r>
      <w:r w:rsidRPr="008C09FD">
        <w:rPr>
          <w:rFonts w:ascii="Trebuchet MS" w:hAnsi="Trebuchet MS"/>
          <w:lang w:val="nb-NO"/>
        </w:rPr>
        <w:t>Nomor 14 Tahun 2005 tentang Guru dan Dosen adalah sebagai berikut.</w:t>
      </w:r>
    </w:p>
    <w:p w14:paraId="523E9CC9" w14:textId="77777777" w:rsidR="006E2714" w:rsidRPr="008C09FD" w:rsidRDefault="006E2714" w:rsidP="006E2714">
      <w:pPr>
        <w:rPr>
          <w:rFonts w:ascii="Trebuchet MS" w:hAnsi="Trebuchet MS"/>
          <w:lang w:val="nb-NO"/>
        </w:rPr>
      </w:pPr>
    </w:p>
    <w:p w14:paraId="4711BB43" w14:textId="77777777" w:rsidR="006E2714" w:rsidRPr="008C09FD" w:rsidRDefault="006E2714" w:rsidP="006E2714">
      <w:pPr>
        <w:jc w:val="center"/>
        <w:rPr>
          <w:rFonts w:ascii="Trebuchet MS" w:hAnsi="Trebuchet MS"/>
          <w:lang w:val="nb-NO"/>
        </w:rPr>
      </w:pPr>
      <w:r w:rsidRPr="008C09FD">
        <w:rPr>
          <w:rFonts w:ascii="Trebuchet MS" w:hAnsi="Trebuchet MS"/>
          <w:lang w:val="nb-NO"/>
        </w:rPr>
        <w:t>Pasal 47</w:t>
      </w:r>
    </w:p>
    <w:p w14:paraId="0E49D6EE" w14:textId="77777777" w:rsidR="006E2714" w:rsidRPr="008C09FD" w:rsidRDefault="006E2714" w:rsidP="006E2714">
      <w:pPr>
        <w:jc w:val="center"/>
        <w:rPr>
          <w:rFonts w:ascii="Trebuchet MS" w:hAnsi="Trebuchet MS"/>
          <w:lang w:val="nb-NO"/>
        </w:rPr>
      </w:pPr>
    </w:p>
    <w:p w14:paraId="41C716EB" w14:textId="77777777" w:rsidR="006E2714" w:rsidRPr="008C09FD" w:rsidRDefault="006E2714" w:rsidP="006E2714">
      <w:pPr>
        <w:numPr>
          <w:ilvl w:val="0"/>
          <w:numId w:val="8"/>
        </w:numPr>
        <w:tabs>
          <w:tab w:val="clear" w:pos="1440"/>
        </w:tabs>
        <w:ind w:left="1080" w:hanging="540"/>
        <w:rPr>
          <w:rFonts w:ascii="Trebuchet MS" w:hAnsi="Trebuchet MS"/>
          <w:lang w:val="nb-NO"/>
        </w:rPr>
      </w:pPr>
      <w:r w:rsidRPr="008C09FD">
        <w:rPr>
          <w:rFonts w:ascii="Trebuchet MS" w:hAnsi="Trebuchet MS"/>
          <w:lang w:val="nb-NO"/>
        </w:rPr>
        <w:t>Sertifikat pendidik untuk dosen sebagaimana dimaksud dalam Pasal 45 d</w:t>
      </w:r>
      <w:r w:rsidRPr="008C09FD">
        <w:rPr>
          <w:rFonts w:ascii="Trebuchet MS" w:hAnsi="Trebuchet MS"/>
          <w:lang w:val="id-ID"/>
        </w:rPr>
        <w:t>ib</w:t>
      </w:r>
      <w:r w:rsidRPr="008C09FD">
        <w:rPr>
          <w:rFonts w:ascii="Trebuchet MS" w:hAnsi="Trebuchet MS"/>
          <w:lang w:val="nb-NO"/>
        </w:rPr>
        <w:t>erikan setelah memenuhi syarat sebagai berikut:</w:t>
      </w:r>
    </w:p>
    <w:p w14:paraId="0DC70087" w14:textId="77777777" w:rsidR="006E2714" w:rsidRPr="008C09FD" w:rsidRDefault="006E2714" w:rsidP="006E2714">
      <w:pPr>
        <w:numPr>
          <w:ilvl w:val="1"/>
          <w:numId w:val="8"/>
        </w:numPr>
        <w:tabs>
          <w:tab w:val="clear" w:pos="1440"/>
        </w:tabs>
        <w:rPr>
          <w:rFonts w:ascii="Trebuchet MS" w:hAnsi="Trebuchet MS"/>
          <w:lang w:val="nb-NO"/>
        </w:rPr>
      </w:pPr>
      <w:r w:rsidRPr="008C09FD">
        <w:rPr>
          <w:rFonts w:ascii="Trebuchet MS" w:hAnsi="Trebuchet MS"/>
          <w:lang w:val="nb-NO"/>
        </w:rPr>
        <w:t>memiliki  pengalaman kerja sebagai pendidik sekurang-kurangnya 2 (dua) tahun;</w:t>
      </w:r>
    </w:p>
    <w:p w14:paraId="266BF5A4" w14:textId="77777777" w:rsidR="006E2714" w:rsidRPr="008C09FD" w:rsidRDefault="006E2714" w:rsidP="006E2714">
      <w:pPr>
        <w:numPr>
          <w:ilvl w:val="1"/>
          <w:numId w:val="8"/>
        </w:numPr>
        <w:tabs>
          <w:tab w:val="clear" w:pos="1440"/>
        </w:tabs>
        <w:rPr>
          <w:rFonts w:ascii="Trebuchet MS" w:hAnsi="Trebuchet MS"/>
          <w:lang w:val="nb-NO"/>
        </w:rPr>
      </w:pPr>
      <w:r w:rsidRPr="008C09FD">
        <w:rPr>
          <w:rFonts w:ascii="Trebuchet MS" w:hAnsi="Trebuchet MS"/>
          <w:lang w:val="nb-NO"/>
        </w:rPr>
        <w:t>memiliki jabatan akademik sekurang-kurangnya asisten ahli; dan</w:t>
      </w:r>
    </w:p>
    <w:p w14:paraId="16BB49B5" w14:textId="77777777" w:rsidR="006E2714" w:rsidRPr="008C09FD" w:rsidRDefault="006E2714" w:rsidP="006E2714">
      <w:pPr>
        <w:numPr>
          <w:ilvl w:val="1"/>
          <w:numId w:val="8"/>
        </w:numPr>
        <w:tabs>
          <w:tab w:val="clear" w:pos="1440"/>
        </w:tabs>
        <w:rPr>
          <w:rFonts w:ascii="Trebuchet MS" w:hAnsi="Trebuchet MS"/>
          <w:lang w:val="nb-NO"/>
        </w:rPr>
      </w:pPr>
      <w:r w:rsidRPr="008C09FD">
        <w:rPr>
          <w:rFonts w:ascii="Trebuchet MS" w:hAnsi="Trebuchet MS"/>
          <w:lang w:val="nb-NO"/>
        </w:rPr>
        <w:t>lulus sertifikasi yang dilakukan oleh perguruan tinggi yang menyelenggarakan program pengadaan tenaga kependidikan pada perguruan tinggi yang ditetapkan oleh pemerintah.</w:t>
      </w:r>
    </w:p>
    <w:p w14:paraId="2A074FEA" w14:textId="77777777" w:rsidR="006E2714" w:rsidRPr="008C09FD" w:rsidRDefault="006E2714" w:rsidP="006E2714">
      <w:pPr>
        <w:numPr>
          <w:ilvl w:val="0"/>
          <w:numId w:val="8"/>
        </w:numPr>
        <w:tabs>
          <w:tab w:val="clear" w:pos="1440"/>
        </w:tabs>
        <w:ind w:left="1080" w:hanging="540"/>
        <w:rPr>
          <w:rFonts w:ascii="Trebuchet MS" w:hAnsi="Trebuchet MS"/>
          <w:lang w:val="nb-NO"/>
        </w:rPr>
      </w:pPr>
      <w:r w:rsidRPr="008C09FD">
        <w:rPr>
          <w:rFonts w:ascii="Trebuchet MS" w:hAnsi="Trebuchet MS"/>
          <w:lang w:val="nb-NO"/>
        </w:rPr>
        <w:t>Pemerintah menetapkan perguruan tinggi yang terakreditasi untuk menyelenggarakan program pengadaan tenaga kependidikan sesuai dengan kebutuhan.</w:t>
      </w:r>
    </w:p>
    <w:p w14:paraId="75918F75" w14:textId="77777777" w:rsidR="006E2714" w:rsidRPr="008C09FD" w:rsidRDefault="006E2714" w:rsidP="006E2714">
      <w:pPr>
        <w:numPr>
          <w:ilvl w:val="0"/>
          <w:numId w:val="8"/>
        </w:numPr>
        <w:tabs>
          <w:tab w:val="clear" w:pos="1440"/>
        </w:tabs>
        <w:ind w:left="1080" w:hanging="540"/>
        <w:rPr>
          <w:rFonts w:ascii="Trebuchet MS" w:hAnsi="Trebuchet MS"/>
          <w:lang w:val="nb-NO"/>
        </w:rPr>
      </w:pPr>
      <w:r w:rsidRPr="008C09FD">
        <w:rPr>
          <w:rFonts w:ascii="Trebuchet MS" w:hAnsi="Trebuchet MS"/>
          <w:lang w:val="nb-NO"/>
        </w:rPr>
        <w:lastRenderedPageBreak/>
        <w:t>Ketentuan lebih lanjut mengenai sertifikat pendidik untuk dosen sebagaimana dimaksud pada ayat (1) dan penetapan perguruan tinggi yang terakreditasi sebagaimana dimaksud pada ayat (2) diatur dengan Peraturan Pemerintah.</w:t>
      </w:r>
    </w:p>
    <w:p w14:paraId="6C397855" w14:textId="77777777" w:rsidR="006E2714" w:rsidRPr="008C09FD" w:rsidRDefault="006E2714" w:rsidP="006E2714">
      <w:pPr>
        <w:jc w:val="left"/>
        <w:rPr>
          <w:rFonts w:ascii="Trebuchet MS" w:hAnsi="Trebuchet MS"/>
          <w:lang w:val="nb-NO"/>
        </w:rPr>
      </w:pPr>
    </w:p>
    <w:p w14:paraId="73CA4664" w14:textId="77777777" w:rsidR="006E2714" w:rsidRPr="008C09FD" w:rsidRDefault="006E2714" w:rsidP="006E2714">
      <w:pPr>
        <w:rPr>
          <w:rFonts w:ascii="Trebuchet MS" w:hAnsi="Trebuchet MS"/>
          <w:lang w:val="nb-NO"/>
        </w:rPr>
      </w:pPr>
      <w:r w:rsidRPr="008C09FD">
        <w:rPr>
          <w:rFonts w:ascii="Trebuchet MS" w:hAnsi="Trebuchet MS"/>
          <w:lang w:val="nb-NO"/>
        </w:rPr>
        <w:t>Selanjutnya, Peraturan Pemerintah Republik Indonesia Nomor 19 Tahun 2005 tentang Standar Nasional Pendidikan yang berkaitan dengan akreditasi adalah sebagai berikut.</w:t>
      </w:r>
    </w:p>
    <w:p w14:paraId="31FB71BA" w14:textId="77777777" w:rsidR="006E2714" w:rsidRPr="008C09FD" w:rsidRDefault="006E2714" w:rsidP="006E2714">
      <w:pPr>
        <w:rPr>
          <w:rFonts w:ascii="Trebuchet MS" w:hAnsi="Trebuchet MS"/>
          <w:lang w:val="nb-NO"/>
        </w:rPr>
      </w:pPr>
    </w:p>
    <w:p w14:paraId="1646A8BE" w14:textId="77777777" w:rsidR="006E2714" w:rsidRPr="008C09FD" w:rsidRDefault="006E2714" w:rsidP="006E2714">
      <w:pPr>
        <w:jc w:val="center"/>
        <w:rPr>
          <w:rFonts w:ascii="Trebuchet MS" w:hAnsi="Trebuchet MS"/>
        </w:rPr>
      </w:pPr>
      <w:r w:rsidRPr="008C09FD">
        <w:rPr>
          <w:rFonts w:ascii="Trebuchet MS" w:hAnsi="Trebuchet MS"/>
        </w:rPr>
        <w:t>Pasal 86</w:t>
      </w:r>
    </w:p>
    <w:p w14:paraId="2FC42F08" w14:textId="77777777" w:rsidR="006E2714" w:rsidRPr="008C09FD" w:rsidRDefault="006E2714" w:rsidP="006E2714">
      <w:pPr>
        <w:jc w:val="center"/>
        <w:rPr>
          <w:rFonts w:ascii="Trebuchet MS" w:hAnsi="Trebuchet MS"/>
        </w:rPr>
      </w:pPr>
    </w:p>
    <w:p w14:paraId="144D0D9E" w14:textId="77777777" w:rsidR="006E2714" w:rsidRPr="008C09FD" w:rsidRDefault="006E2714" w:rsidP="006E2714">
      <w:pPr>
        <w:numPr>
          <w:ilvl w:val="0"/>
          <w:numId w:val="4"/>
        </w:numPr>
        <w:tabs>
          <w:tab w:val="clear" w:pos="732"/>
        </w:tabs>
        <w:ind w:left="1080" w:hanging="540"/>
        <w:rPr>
          <w:rFonts w:ascii="Trebuchet MS" w:hAnsi="Trebuchet MS"/>
        </w:rPr>
      </w:pPr>
      <w:r w:rsidRPr="008C09FD">
        <w:rPr>
          <w:rFonts w:ascii="Trebuchet MS" w:hAnsi="Trebuchet MS"/>
        </w:rPr>
        <w:t>Pemerintah melakukan akreditasi pada setiap jenjang dan satuan pendidikan untuk menentukan kelayakan program dan/atau satuan pendidikan.</w:t>
      </w:r>
    </w:p>
    <w:p w14:paraId="6B10135A" w14:textId="77777777" w:rsidR="006E2714" w:rsidRPr="008C09FD" w:rsidRDefault="006E2714" w:rsidP="006E2714">
      <w:pPr>
        <w:numPr>
          <w:ilvl w:val="0"/>
          <w:numId w:val="4"/>
        </w:numPr>
        <w:tabs>
          <w:tab w:val="clear" w:pos="732"/>
        </w:tabs>
        <w:ind w:left="1080" w:hanging="540"/>
        <w:rPr>
          <w:rFonts w:ascii="Trebuchet MS" w:hAnsi="Trebuchet MS"/>
        </w:rPr>
      </w:pPr>
      <w:r w:rsidRPr="008C09FD">
        <w:rPr>
          <w:rFonts w:ascii="Trebuchet MS" w:hAnsi="Trebuchet MS"/>
        </w:rPr>
        <w:t>Kewenangan akreditasi sebagaimana dimaksud pada ayat (1) dapat pula dilakukan oleh lembaga mandiri yang d</w:t>
      </w:r>
      <w:r w:rsidRPr="008C09FD">
        <w:rPr>
          <w:rFonts w:ascii="Trebuchet MS" w:hAnsi="Trebuchet MS"/>
          <w:lang w:val="id-ID"/>
        </w:rPr>
        <w:t>ib</w:t>
      </w:r>
      <w:r w:rsidRPr="008C09FD">
        <w:rPr>
          <w:rFonts w:ascii="Trebuchet MS" w:hAnsi="Trebuchet MS"/>
        </w:rPr>
        <w:t>eri kewenangan oleh Pemerintah untuk melakukan akreditasi.</w:t>
      </w:r>
    </w:p>
    <w:p w14:paraId="62C3634C" w14:textId="77777777" w:rsidR="006E2714" w:rsidRPr="008C09FD" w:rsidRDefault="006E2714" w:rsidP="006E2714">
      <w:pPr>
        <w:numPr>
          <w:ilvl w:val="0"/>
          <w:numId w:val="4"/>
        </w:numPr>
        <w:tabs>
          <w:tab w:val="clear" w:pos="732"/>
        </w:tabs>
        <w:ind w:left="1080" w:hanging="540"/>
        <w:rPr>
          <w:rFonts w:ascii="Trebuchet MS" w:hAnsi="Trebuchet MS"/>
        </w:rPr>
      </w:pPr>
      <w:r w:rsidRPr="008C09FD">
        <w:rPr>
          <w:rFonts w:ascii="Trebuchet MS" w:hAnsi="Trebuchet MS"/>
        </w:rPr>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14:paraId="7CC54155" w14:textId="77777777" w:rsidR="006E2714" w:rsidRPr="008C09FD" w:rsidRDefault="006E2714" w:rsidP="006E2714">
      <w:pPr>
        <w:rPr>
          <w:rFonts w:ascii="Trebuchet MS" w:hAnsi="Trebuchet MS"/>
        </w:rPr>
      </w:pPr>
    </w:p>
    <w:p w14:paraId="36685B35" w14:textId="77777777" w:rsidR="006E2714" w:rsidRPr="008C09FD" w:rsidRDefault="006E2714" w:rsidP="006E2714">
      <w:pPr>
        <w:rPr>
          <w:rFonts w:ascii="Trebuchet MS" w:hAnsi="Trebuchet MS"/>
        </w:rPr>
      </w:pPr>
    </w:p>
    <w:p w14:paraId="5C7FC782" w14:textId="77777777" w:rsidR="006E2714" w:rsidRPr="008C09FD" w:rsidRDefault="006E2714" w:rsidP="006E2714">
      <w:pPr>
        <w:jc w:val="center"/>
        <w:rPr>
          <w:rFonts w:ascii="Trebuchet MS" w:hAnsi="Trebuchet MS"/>
        </w:rPr>
      </w:pPr>
      <w:r w:rsidRPr="008C09FD">
        <w:rPr>
          <w:rFonts w:ascii="Trebuchet MS" w:hAnsi="Trebuchet MS"/>
        </w:rPr>
        <w:t>Pasal 87</w:t>
      </w:r>
    </w:p>
    <w:p w14:paraId="2D15BC77" w14:textId="77777777" w:rsidR="006E2714" w:rsidRPr="008C09FD" w:rsidRDefault="006E2714" w:rsidP="006E2714">
      <w:pPr>
        <w:jc w:val="center"/>
        <w:rPr>
          <w:rFonts w:ascii="Trebuchet MS" w:hAnsi="Trebuchet MS"/>
        </w:rPr>
      </w:pPr>
    </w:p>
    <w:p w14:paraId="35EBECD6" w14:textId="77777777" w:rsidR="006E2714" w:rsidRPr="008C09FD" w:rsidRDefault="006E2714" w:rsidP="006E2714">
      <w:pPr>
        <w:numPr>
          <w:ilvl w:val="0"/>
          <w:numId w:val="5"/>
        </w:numPr>
        <w:tabs>
          <w:tab w:val="clear" w:pos="732"/>
        </w:tabs>
        <w:ind w:left="1080" w:hanging="540"/>
        <w:jc w:val="left"/>
        <w:rPr>
          <w:rFonts w:ascii="Trebuchet MS" w:hAnsi="Trebuchet MS"/>
        </w:rPr>
      </w:pPr>
      <w:r w:rsidRPr="008C09FD">
        <w:rPr>
          <w:rFonts w:ascii="Trebuchet MS" w:hAnsi="Trebuchet MS"/>
        </w:rPr>
        <w:t>Akreditasi oleh Pemerintah sebagaimana dimaksud dalam Pasal 86 ayat (1) dilakukan oleh :</w:t>
      </w:r>
    </w:p>
    <w:p w14:paraId="36E98BC9" w14:textId="77777777" w:rsidR="006E2714" w:rsidRPr="008C09FD" w:rsidRDefault="006E2714" w:rsidP="006E2714">
      <w:pPr>
        <w:numPr>
          <w:ilvl w:val="2"/>
          <w:numId w:val="3"/>
        </w:numPr>
        <w:tabs>
          <w:tab w:val="clear" w:pos="3510"/>
        </w:tabs>
        <w:ind w:left="1440" w:hanging="360"/>
        <w:jc w:val="left"/>
        <w:rPr>
          <w:rFonts w:ascii="Trebuchet MS" w:hAnsi="Trebuchet MS"/>
        </w:rPr>
      </w:pPr>
      <w:r w:rsidRPr="008C09FD">
        <w:rPr>
          <w:rFonts w:ascii="Trebuchet MS" w:hAnsi="Trebuchet MS"/>
        </w:rPr>
        <w:t>Badan Akreditasi Nasional Sekolah/Madrasah (BAN-S/M) terhadap program dan/atau satuan pendidikan pendidikan jalur formal pada jenjang pendidikan dasar dan menengah;</w:t>
      </w:r>
    </w:p>
    <w:p w14:paraId="38A460C8" w14:textId="77777777" w:rsidR="006E2714" w:rsidRPr="008C09FD" w:rsidRDefault="006E2714" w:rsidP="006E2714">
      <w:pPr>
        <w:numPr>
          <w:ilvl w:val="2"/>
          <w:numId w:val="3"/>
        </w:numPr>
        <w:tabs>
          <w:tab w:val="clear" w:pos="3510"/>
        </w:tabs>
        <w:ind w:left="1440" w:hanging="360"/>
        <w:rPr>
          <w:rFonts w:ascii="Trebuchet MS" w:hAnsi="Trebuchet MS"/>
        </w:rPr>
      </w:pPr>
      <w:r w:rsidRPr="008C09FD">
        <w:rPr>
          <w:rFonts w:ascii="Trebuchet MS" w:hAnsi="Trebuchet MS"/>
        </w:rPr>
        <w:t>Badan Akreditasi Nasional Perguruan Tinggi (BAN-PT) terhadap program dan/atau satuan pendidian jenjang pendidikan Tinggi; dan,</w:t>
      </w:r>
    </w:p>
    <w:p w14:paraId="1521AC6E" w14:textId="77777777" w:rsidR="006E2714" w:rsidRPr="008C09FD" w:rsidRDefault="006E2714" w:rsidP="006E2714">
      <w:pPr>
        <w:numPr>
          <w:ilvl w:val="2"/>
          <w:numId w:val="3"/>
        </w:numPr>
        <w:tabs>
          <w:tab w:val="clear" w:pos="3510"/>
        </w:tabs>
        <w:ind w:left="1440" w:hanging="360"/>
        <w:rPr>
          <w:rFonts w:ascii="Trebuchet MS" w:hAnsi="Trebuchet MS"/>
          <w:lang w:val="nb-NO"/>
        </w:rPr>
      </w:pPr>
      <w:r w:rsidRPr="008C09FD">
        <w:rPr>
          <w:rFonts w:ascii="Trebuchet MS" w:hAnsi="Trebuchet MS"/>
          <w:lang w:val="nb-NO"/>
        </w:rPr>
        <w:t>Badan Akreditasi Nasional Pendidikan Non Formal (BAN-PNF) terhadap program dan/atau satuan pendidikan jalur nonformal.</w:t>
      </w:r>
    </w:p>
    <w:p w14:paraId="47E0AE49" w14:textId="77777777" w:rsidR="006E2714" w:rsidRPr="008C09FD" w:rsidRDefault="006E2714" w:rsidP="006E2714">
      <w:pPr>
        <w:numPr>
          <w:ilvl w:val="0"/>
          <w:numId w:val="5"/>
        </w:numPr>
        <w:tabs>
          <w:tab w:val="clear" w:pos="732"/>
          <w:tab w:val="left" w:pos="1080"/>
          <w:tab w:val="left" w:pos="3420"/>
        </w:tabs>
        <w:ind w:left="1080" w:hanging="540"/>
        <w:rPr>
          <w:rFonts w:ascii="Trebuchet MS" w:hAnsi="Trebuchet MS"/>
          <w:lang w:val="nb-NO"/>
        </w:rPr>
      </w:pPr>
      <w:r w:rsidRPr="008C09FD">
        <w:rPr>
          <w:rFonts w:ascii="Trebuchet MS" w:hAnsi="Trebuchet MS"/>
          <w:lang w:val="nb-NO"/>
        </w:rPr>
        <w:t>Dalam melaksanakan akreditasi sebagaimana dimaksud pada ayat (1), BAN-S/M d</w:t>
      </w:r>
      <w:r w:rsidRPr="008C09FD">
        <w:rPr>
          <w:rFonts w:ascii="Trebuchet MS" w:hAnsi="Trebuchet MS"/>
          <w:lang w:val="id-ID"/>
        </w:rPr>
        <w:t>ib</w:t>
      </w:r>
      <w:r w:rsidRPr="008C09FD">
        <w:rPr>
          <w:rFonts w:ascii="Trebuchet MS" w:hAnsi="Trebuchet MS"/>
          <w:lang w:val="nb-NO"/>
        </w:rPr>
        <w:t>antu oleh badan akreditasi provinsi yang d</w:t>
      </w:r>
      <w:r w:rsidRPr="008C09FD">
        <w:rPr>
          <w:rFonts w:ascii="Trebuchet MS" w:hAnsi="Trebuchet MS"/>
          <w:lang w:val="id-ID"/>
        </w:rPr>
        <w:t>ib</w:t>
      </w:r>
      <w:r w:rsidRPr="008C09FD">
        <w:rPr>
          <w:rFonts w:ascii="Trebuchet MS" w:hAnsi="Trebuchet MS"/>
          <w:lang w:val="nb-NO"/>
        </w:rPr>
        <w:t>entuk oleh Gubernur.</w:t>
      </w:r>
    </w:p>
    <w:p w14:paraId="118AF473" w14:textId="77777777" w:rsidR="006E2714" w:rsidRPr="008C09FD" w:rsidRDefault="006E2714" w:rsidP="006E2714">
      <w:pPr>
        <w:numPr>
          <w:ilvl w:val="0"/>
          <w:numId w:val="5"/>
        </w:numPr>
        <w:tabs>
          <w:tab w:val="clear" w:pos="732"/>
          <w:tab w:val="left" w:pos="1080"/>
          <w:tab w:val="left" w:pos="3420"/>
        </w:tabs>
        <w:ind w:left="1080" w:hanging="540"/>
        <w:rPr>
          <w:rFonts w:ascii="Trebuchet MS" w:hAnsi="Trebuchet MS"/>
          <w:lang w:val="nb-NO"/>
        </w:rPr>
      </w:pPr>
      <w:r w:rsidRPr="008C09FD">
        <w:rPr>
          <w:rFonts w:ascii="Trebuchet MS" w:hAnsi="Trebuchet MS"/>
          <w:lang w:val="nb-NO"/>
        </w:rPr>
        <w:t>Badan akreditasi sebagaimana dimaksud pada ayat (1) berada di bawah dan bertanggung jawab kepada Menteri.</w:t>
      </w:r>
    </w:p>
    <w:p w14:paraId="1AD08FA9" w14:textId="77777777" w:rsidR="006E2714" w:rsidRPr="008C09FD" w:rsidRDefault="006E2714" w:rsidP="006E2714">
      <w:pPr>
        <w:numPr>
          <w:ilvl w:val="0"/>
          <w:numId w:val="5"/>
        </w:numPr>
        <w:tabs>
          <w:tab w:val="clear" w:pos="732"/>
          <w:tab w:val="left" w:pos="1080"/>
          <w:tab w:val="left" w:pos="3420"/>
        </w:tabs>
        <w:ind w:left="1080" w:hanging="540"/>
        <w:rPr>
          <w:rFonts w:ascii="Trebuchet MS" w:hAnsi="Trebuchet MS"/>
          <w:lang w:val="nb-NO"/>
        </w:rPr>
      </w:pPr>
      <w:r w:rsidRPr="008C09FD">
        <w:rPr>
          <w:rFonts w:ascii="Trebuchet MS" w:hAnsi="Trebuchet MS"/>
          <w:lang w:val="nb-NO"/>
        </w:rPr>
        <w:t>Dalam melaksanakan tugas dan fungsinya badan akreditasi sebagaimana dimaksud pada ayat (1) bersifat mandiri.</w:t>
      </w:r>
    </w:p>
    <w:p w14:paraId="4E23FC7E" w14:textId="77777777" w:rsidR="006E2714" w:rsidRPr="008C09FD" w:rsidRDefault="006E2714" w:rsidP="006E2714">
      <w:pPr>
        <w:numPr>
          <w:ilvl w:val="0"/>
          <w:numId w:val="5"/>
        </w:numPr>
        <w:tabs>
          <w:tab w:val="clear" w:pos="732"/>
          <w:tab w:val="left" w:pos="1080"/>
          <w:tab w:val="left" w:pos="3420"/>
        </w:tabs>
        <w:ind w:left="1080" w:hanging="540"/>
        <w:rPr>
          <w:rFonts w:ascii="Trebuchet MS" w:hAnsi="Trebuchet MS"/>
          <w:lang w:val="nb-NO"/>
        </w:rPr>
      </w:pPr>
      <w:r w:rsidRPr="008C09FD">
        <w:rPr>
          <w:rFonts w:ascii="Trebuchet MS" w:hAnsi="Trebuchet MS"/>
          <w:lang w:val="nb-NO"/>
        </w:rPr>
        <w:t>Ketentuan mengenai badan akreditasi sebagaimana dimaksud pada ayat (2) diatur lebih lanjut dengan Peraturan Menteri.</w:t>
      </w:r>
    </w:p>
    <w:p w14:paraId="559A4D28" w14:textId="77777777" w:rsidR="006E2714" w:rsidRPr="008C09FD" w:rsidRDefault="006E2714" w:rsidP="006E2714">
      <w:pPr>
        <w:tabs>
          <w:tab w:val="left" w:pos="1080"/>
          <w:tab w:val="left" w:pos="3420"/>
        </w:tabs>
        <w:jc w:val="left"/>
        <w:rPr>
          <w:rFonts w:ascii="Trebuchet MS" w:hAnsi="Trebuchet MS"/>
          <w:lang w:val="nb-NO"/>
        </w:rPr>
      </w:pPr>
    </w:p>
    <w:p w14:paraId="1B8EDA24" w14:textId="77777777" w:rsidR="006E2714" w:rsidRPr="008C09FD" w:rsidRDefault="006E2714" w:rsidP="006E2714">
      <w:pPr>
        <w:jc w:val="center"/>
        <w:rPr>
          <w:rFonts w:ascii="Trebuchet MS" w:hAnsi="Trebuchet MS"/>
        </w:rPr>
      </w:pPr>
      <w:r w:rsidRPr="008C09FD">
        <w:rPr>
          <w:rFonts w:ascii="Trebuchet MS" w:hAnsi="Trebuchet MS"/>
        </w:rPr>
        <w:t>Pasal 88</w:t>
      </w:r>
    </w:p>
    <w:p w14:paraId="52534C0D" w14:textId="77777777" w:rsidR="006E2714" w:rsidRPr="008C09FD" w:rsidRDefault="006E2714" w:rsidP="006E2714">
      <w:pPr>
        <w:jc w:val="center"/>
        <w:rPr>
          <w:rFonts w:ascii="Trebuchet MS" w:hAnsi="Trebuchet MS"/>
        </w:rPr>
      </w:pPr>
    </w:p>
    <w:p w14:paraId="609978AB" w14:textId="77777777" w:rsidR="006E2714" w:rsidRPr="008C09FD" w:rsidRDefault="006E2714" w:rsidP="006E2714">
      <w:pPr>
        <w:numPr>
          <w:ilvl w:val="0"/>
          <w:numId w:val="6"/>
        </w:numPr>
        <w:tabs>
          <w:tab w:val="clear" w:pos="720"/>
        </w:tabs>
        <w:ind w:left="1080" w:hanging="540"/>
        <w:rPr>
          <w:rFonts w:ascii="Trebuchet MS" w:hAnsi="Trebuchet MS"/>
        </w:rPr>
      </w:pPr>
      <w:r w:rsidRPr="008C09FD">
        <w:rPr>
          <w:rFonts w:ascii="Trebuchet MS" w:hAnsi="Trebuchet MS"/>
        </w:rPr>
        <w:t>Lembaga mandiri sebagaimana dimaksud dalam Pasal 86 ayat (2) dapat melakukan fungsinya setelah mendapat pengakuan dari Menteri.</w:t>
      </w:r>
    </w:p>
    <w:p w14:paraId="7AB7322D" w14:textId="77777777" w:rsidR="006E2714" w:rsidRPr="008C09FD" w:rsidRDefault="006E2714" w:rsidP="006E2714">
      <w:pPr>
        <w:numPr>
          <w:ilvl w:val="0"/>
          <w:numId w:val="6"/>
        </w:numPr>
        <w:tabs>
          <w:tab w:val="clear" w:pos="720"/>
        </w:tabs>
        <w:ind w:left="1080" w:hanging="540"/>
        <w:rPr>
          <w:rFonts w:ascii="Trebuchet MS" w:hAnsi="Trebuchet MS"/>
        </w:rPr>
      </w:pPr>
      <w:r w:rsidRPr="008C09FD">
        <w:rPr>
          <w:rFonts w:ascii="Trebuchet MS" w:hAnsi="Trebuchet MS"/>
        </w:rPr>
        <w:lastRenderedPageBreak/>
        <w:t>Untuk memperoleh pengakuan sebagaimana dimaksud pada ayat (1) lembaga mandiri waj</w:t>
      </w:r>
      <w:r w:rsidRPr="008C09FD">
        <w:rPr>
          <w:rFonts w:ascii="Trebuchet MS" w:hAnsi="Trebuchet MS"/>
          <w:lang w:val="id-ID"/>
        </w:rPr>
        <w:t>ib</w:t>
      </w:r>
      <w:r w:rsidRPr="008C09FD">
        <w:rPr>
          <w:rFonts w:ascii="Trebuchet MS" w:hAnsi="Trebuchet MS"/>
        </w:rPr>
        <w:t xml:space="preserve"> memenuhi persyaratan sekurang-kurangnya:</w:t>
      </w:r>
    </w:p>
    <w:p w14:paraId="610CE46D" w14:textId="77777777" w:rsidR="006E2714" w:rsidRPr="008C09FD" w:rsidRDefault="006E2714" w:rsidP="006E2714">
      <w:pPr>
        <w:ind w:left="1080"/>
        <w:jc w:val="left"/>
        <w:rPr>
          <w:rFonts w:ascii="Trebuchet MS" w:hAnsi="Trebuchet MS"/>
        </w:rPr>
      </w:pPr>
      <w:r w:rsidRPr="008C09FD">
        <w:rPr>
          <w:rFonts w:ascii="Trebuchet MS" w:hAnsi="Trebuchet MS"/>
        </w:rPr>
        <w:t>a.   berbadan hukum Indonesia yang bersifat nirlaba.</w:t>
      </w:r>
    </w:p>
    <w:p w14:paraId="46A42202" w14:textId="77777777" w:rsidR="006E2714" w:rsidRPr="008C09FD" w:rsidRDefault="006E2714" w:rsidP="006E2714">
      <w:pPr>
        <w:ind w:left="1080"/>
        <w:jc w:val="left"/>
        <w:rPr>
          <w:rFonts w:ascii="Trebuchet MS" w:hAnsi="Trebuchet MS"/>
        </w:rPr>
      </w:pPr>
      <w:r w:rsidRPr="008C09FD">
        <w:rPr>
          <w:rFonts w:ascii="Trebuchet MS" w:hAnsi="Trebuchet MS"/>
        </w:rPr>
        <w:t>b.   memiliki tenaga ahli yang berpengalaman di bidang evaluasi pendidikan.</w:t>
      </w:r>
    </w:p>
    <w:p w14:paraId="21B97C99" w14:textId="77777777" w:rsidR="006E2714" w:rsidRPr="008C09FD" w:rsidRDefault="006E2714" w:rsidP="006E2714">
      <w:pPr>
        <w:numPr>
          <w:ilvl w:val="0"/>
          <w:numId w:val="6"/>
        </w:numPr>
        <w:tabs>
          <w:tab w:val="clear" w:pos="720"/>
        </w:tabs>
        <w:ind w:left="1080" w:hanging="540"/>
        <w:rPr>
          <w:rFonts w:ascii="Trebuchet MS" w:hAnsi="Trebuchet MS"/>
          <w:lang w:val="nb-NO"/>
        </w:rPr>
      </w:pPr>
      <w:r w:rsidRPr="008C09FD">
        <w:rPr>
          <w:rFonts w:ascii="Trebuchet MS" w:hAnsi="Trebuchet MS"/>
          <w:lang w:val="nb-NO"/>
        </w:rPr>
        <w:t>Ketentuan lebih lanjut mengenai lembaga mandiri sebagaimana dimaksud pada ayat (1) dan (2) diatur dengan Peraturan Menteri.</w:t>
      </w:r>
    </w:p>
    <w:p w14:paraId="63EDB333" w14:textId="77777777" w:rsidR="006E2714" w:rsidRPr="008C09FD" w:rsidRDefault="006E2714" w:rsidP="006E2714">
      <w:pPr>
        <w:rPr>
          <w:rFonts w:ascii="Trebuchet MS" w:hAnsi="Trebuchet MS"/>
        </w:rPr>
      </w:pPr>
    </w:p>
    <w:p w14:paraId="31009F84" w14:textId="77777777" w:rsidR="006E2714" w:rsidRPr="008C09FD" w:rsidRDefault="006E2714" w:rsidP="006E2714">
      <w:pPr>
        <w:rPr>
          <w:rFonts w:ascii="Trebuchet MS" w:hAnsi="Trebuchet MS"/>
        </w:rPr>
      </w:pPr>
    </w:p>
    <w:p w14:paraId="7FF46BAF" w14:textId="77777777" w:rsidR="006E2714" w:rsidRPr="008C09FD" w:rsidRDefault="00D90DF1" w:rsidP="006E2714">
      <w:r w:rsidRPr="008C09FD">
        <w:t>Pasal-pasal dalam Undang-Undang Nomor 12 Tahun 2012 tentang Pendidikan Tinggi yang berkenaan dengan sistem akreditasi perguruan tinggi  adalah sebagai berikut.</w:t>
      </w:r>
    </w:p>
    <w:p w14:paraId="5ED40585" w14:textId="77777777" w:rsidR="006E2714" w:rsidRPr="008C09FD" w:rsidRDefault="00D90DF1" w:rsidP="006E2714">
      <w:pPr>
        <w:jc w:val="center"/>
      </w:pPr>
      <w:r w:rsidRPr="008C09FD">
        <w:t>Pasal 26</w:t>
      </w:r>
    </w:p>
    <w:p w14:paraId="06E49D5B" w14:textId="77777777" w:rsidR="006E2714" w:rsidRPr="008C09FD" w:rsidRDefault="00D90DF1" w:rsidP="006E2714">
      <w:pPr>
        <w:autoSpaceDE w:val="0"/>
        <w:autoSpaceDN w:val="0"/>
        <w:adjustRightInd w:val="0"/>
        <w:ind w:left="1080" w:hanging="360"/>
        <w:rPr>
          <w:lang w:bidi="th-TH"/>
        </w:rPr>
      </w:pPr>
      <w:r w:rsidRPr="008C09FD">
        <w:rPr>
          <w:lang w:bidi="th-TH"/>
        </w:rPr>
        <w:t>(1) Gelar akademik diberikan oleh Perguruan Tinggi yang menyelenggarakan   pendidikan akademik.</w:t>
      </w:r>
    </w:p>
    <w:p w14:paraId="0B755DF7" w14:textId="77777777" w:rsidR="006E2714" w:rsidRPr="008C09FD" w:rsidRDefault="00D90DF1" w:rsidP="006E2714">
      <w:pPr>
        <w:autoSpaceDE w:val="0"/>
        <w:autoSpaceDN w:val="0"/>
        <w:adjustRightInd w:val="0"/>
        <w:ind w:left="1080" w:hanging="360"/>
        <w:rPr>
          <w:lang w:val="sv-SE" w:bidi="th-TH"/>
        </w:rPr>
      </w:pPr>
      <w:r w:rsidRPr="008C09FD">
        <w:rPr>
          <w:lang w:val="sv-SE" w:bidi="th-TH"/>
        </w:rPr>
        <w:t>(2) Gelar akademik terdiri atas:</w:t>
      </w:r>
    </w:p>
    <w:p w14:paraId="30A27F29" w14:textId="77777777" w:rsidR="006E2714" w:rsidRPr="008C09FD" w:rsidRDefault="00D90DF1" w:rsidP="006E2714">
      <w:pPr>
        <w:autoSpaceDE w:val="0"/>
        <w:autoSpaceDN w:val="0"/>
        <w:adjustRightInd w:val="0"/>
        <w:ind w:left="360" w:firstLine="720"/>
        <w:rPr>
          <w:lang w:val="sv-SE" w:bidi="th-TH"/>
        </w:rPr>
      </w:pPr>
      <w:r w:rsidRPr="008C09FD">
        <w:rPr>
          <w:lang w:val="sv-SE" w:bidi="th-TH"/>
        </w:rPr>
        <w:t>a. sarjana;</w:t>
      </w:r>
    </w:p>
    <w:p w14:paraId="64F504BC" w14:textId="77777777" w:rsidR="006E2714" w:rsidRPr="008C09FD" w:rsidRDefault="00D90DF1" w:rsidP="006E2714">
      <w:pPr>
        <w:autoSpaceDE w:val="0"/>
        <w:autoSpaceDN w:val="0"/>
        <w:adjustRightInd w:val="0"/>
        <w:ind w:left="360" w:firstLine="720"/>
        <w:rPr>
          <w:lang w:val="nl-NL" w:bidi="th-TH"/>
        </w:rPr>
      </w:pPr>
      <w:r w:rsidRPr="008C09FD">
        <w:rPr>
          <w:lang w:val="nl-NL" w:bidi="th-TH"/>
        </w:rPr>
        <w:t>b. magister; dan</w:t>
      </w:r>
    </w:p>
    <w:p w14:paraId="26C38D05" w14:textId="77777777" w:rsidR="006E2714" w:rsidRPr="008C09FD" w:rsidRDefault="00D90DF1" w:rsidP="006E2714">
      <w:pPr>
        <w:autoSpaceDE w:val="0"/>
        <w:autoSpaceDN w:val="0"/>
        <w:adjustRightInd w:val="0"/>
        <w:ind w:left="360" w:firstLine="720"/>
        <w:rPr>
          <w:lang w:val="nl-NL" w:bidi="th-TH"/>
        </w:rPr>
      </w:pPr>
      <w:r w:rsidRPr="008C09FD">
        <w:rPr>
          <w:lang w:val="nl-NL" w:bidi="th-TH"/>
        </w:rPr>
        <w:t>c. doktor.</w:t>
      </w:r>
    </w:p>
    <w:p w14:paraId="3705C1CC" w14:textId="77777777" w:rsidR="006E2714" w:rsidRPr="008C09FD" w:rsidRDefault="00D90DF1" w:rsidP="006E2714">
      <w:pPr>
        <w:autoSpaceDE w:val="0"/>
        <w:autoSpaceDN w:val="0"/>
        <w:adjustRightInd w:val="0"/>
        <w:ind w:left="1080" w:hanging="360"/>
        <w:rPr>
          <w:lang w:val="nl-NL" w:bidi="th-TH"/>
        </w:rPr>
      </w:pPr>
      <w:r w:rsidRPr="008C09FD">
        <w:rPr>
          <w:lang w:val="nl-NL" w:bidi="th-TH"/>
        </w:rPr>
        <w:t>(3)</w:t>
      </w:r>
      <w:r w:rsidRPr="008C09FD">
        <w:rPr>
          <w:lang w:val="nl-NL" w:bidi="th-TH"/>
        </w:rPr>
        <w:tab/>
        <w:t>Gelar profesi diberikan oleh Perguruan Tinggi yang menyelenggarakan pendidikan profesi.</w:t>
      </w:r>
    </w:p>
    <w:p w14:paraId="72E885CC" w14:textId="77777777" w:rsidR="006E2714" w:rsidRPr="008C09FD" w:rsidRDefault="00D90DF1" w:rsidP="006E2714">
      <w:pPr>
        <w:tabs>
          <w:tab w:val="left" w:pos="720"/>
        </w:tabs>
        <w:autoSpaceDE w:val="0"/>
        <w:autoSpaceDN w:val="0"/>
        <w:adjustRightInd w:val="0"/>
        <w:ind w:left="1080" w:hanging="360"/>
        <w:rPr>
          <w:lang w:bidi="th-TH"/>
        </w:rPr>
      </w:pPr>
      <w:r w:rsidRPr="008C09FD">
        <w:rPr>
          <w:lang w:val="nl-NL" w:bidi="th-TH"/>
        </w:rPr>
        <w:t>(4)</w:t>
      </w:r>
      <w:r w:rsidRPr="008C09FD">
        <w:rPr>
          <w:lang w:val="id-ID" w:bidi="th-TH"/>
        </w:rPr>
        <w:tab/>
      </w:r>
      <w:r w:rsidRPr="008C09FD">
        <w:rPr>
          <w:lang w:val="nl-NL" w:bidi="th-TH"/>
        </w:rPr>
        <w:t>Gelar profesi sebagaimana dimaksud pada ayat (5) ditetapkan oleh Perguruan Tinggi bersama dengan Kementerian, Kementerian lain, LPNK dan/atau organisasi profesi yang bertanggung jawab terhadap mutu layanan profesi.</w:t>
      </w:r>
    </w:p>
    <w:p w14:paraId="5D61E961" w14:textId="77777777" w:rsidR="006E2714" w:rsidRPr="008C09FD" w:rsidRDefault="00D90DF1" w:rsidP="006E2714">
      <w:pPr>
        <w:autoSpaceDE w:val="0"/>
        <w:autoSpaceDN w:val="0"/>
        <w:adjustRightInd w:val="0"/>
        <w:ind w:left="1080" w:hanging="360"/>
        <w:rPr>
          <w:lang w:val="nl-NL" w:bidi="th-TH"/>
        </w:rPr>
      </w:pPr>
      <w:r w:rsidRPr="008C09FD">
        <w:rPr>
          <w:lang w:val="nl-NL" w:bidi="th-TH"/>
        </w:rPr>
        <w:t>(5) Gelar profesi terdiri atas:</w:t>
      </w:r>
    </w:p>
    <w:p w14:paraId="10431B43" w14:textId="77777777" w:rsidR="006E2714" w:rsidRPr="008C09FD" w:rsidRDefault="00D90DF1" w:rsidP="006E2714">
      <w:pPr>
        <w:autoSpaceDE w:val="0"/>
        <w:autoSpaceDN w:val="0"/>
        <w:adjustRightInd w:val="0"/>
        <w:ind w:left="360" w:firstLine="720"/>
        <w:rPr>
          <w:lang w:val="nb-NO" w:bidi="th-TH"/>
        </w:rPr>
      </w:pPr>
      <w:r w:rsidRPr="008C09FD">
        <w:rPr>
          <w:lang w:val="nb-NO" w:bidi="th-TH"/>
        </w:rPr>
        <w:t>a. profesi; dan</w:t>
      </w:r>
    </w:p>
    <w:p w14:paraId="797997D4" w14:textId="77777777" w:rsidR="006E2714" w:rsidRPr="008C09FD" w:rsidRDefault="00D90DF1" w:rsidP="006E2714">
      <w:pPr>
        <w:ind w:left="360" w:firstLine="720"/>
        <w:rPr>
          <w:lang w:val="nb-NO" w:bidi="th-TH"/>
        </w:rPr>
      </w:pPr>
      <w:r w:rsidRPr="008C09FD">
        <w:rPr>
          <w:lang w:val="nb-NO" w:bidi="th-TH"/>
        </w:rPr>
        <w:t>b. spesialis.</w:t>
      </w:r>
    </w:p>
    <w:p w14:paraId="48C28C96" w14:textId="77777777" w:rsidR="006E2714" w:rsidRPr="008C09FD" w:rsidRDefault="006E2714" w:rsidP="006E2714">
      <w:pPr>
        <w:ind w:left="720" w:firstLine="720"/>
        <w:rPr>
          <w:lang w:val="nb-NO" w:bidi="th-TH"/>
        </w:rPr>
      </w:pPr>
    </w:p>
    <w:p w14:paraId="6A9837F9" w14:textId="77777777" w:rsidR="006E2714" w:rsidRPr="008C09FD" w:rsidRDefault="00D90DF1" w:rsidP="006E2714">
      <w:pPr>
        <w:autoSpaceDE w:val="0"/>
        <w:autoSpaceDN w:val="0"/>
        <w:adjustRightInd w:val="0"/>
        <w:jc w:val="center"/>
        <w:rPr>
          <w:lang w:val="nb-NO" w:bidi="th-TH"/>
        </w:rPr>
      </w:pPr>
      <w:r w:rsidRPr="008C09FD">
        <w:rPr>
          <w:lang w:val="nb-NO" w:bidi="th-TH"/>
        </w:rPr>
        <w:t>Pasal 28</w:t>
      </w:r>
    </w:p>
    <w:p w14:paraId="6CA8315B" w14:textId="77777777" w:rsidR="006E2714" w:rsidRPr="008C09FD" w:rsidRDefault="00D90DF1" w:rsidP="006E2714">
      <w:pPr>
        <w:autoSpaceDE w:val="0"/>
        <w:autoSpaceDN w:val="0"/>
        <w:adjustRightInd w:val="0"/>
        <w:ind w:left="1080" w:hanging="360"/>
        <w:rPr>
          <w:lang w:val="nb-NO" w:bidi="th-TH"/>
        </w:rPr>
      </w:pPr>
      <w:r w:rsidRPr="008C09FD">
        <w:rPr>
          <w:lang w:val="nb-NO" w:bidi="th-TH"/>
        </w:rPr>
        <w:t>(1)</w:t>
      </w:r>
      <w:r w:rsidRPr="008C09FD">
        <w:rPr>
          <w:lang w:val="nb-NO" w:bidi="th-TH"/>
        </w:rPr>
        <w:tab/>
        <w:t>Gelar akademik, gelar vokasi, atau gelar profesi hanya digunakan oleh lulusan dari Perguruan Tinggi yang dinyatakan berhak memberikan gelar akademik, gelar vokasi, atau gelar profesi.</w:t>
      </w:r>
    </w:p>
    <w:p w14:paraId="0B7A7177" w14:textId="77777777" w:rsidR="006E2714" w:rsidRPr="008C09FD" w:rsidRDefault="00D90DF1" w:rsidP="006E2714">
      <w:pPr>
        <w:autoSpaceDE w:val="0"/>
        <w:autoSpaceDN w:val="0"/>
        <w:adjustRightInd w:val="0"/>
        <w:ind w:left="1080" w:hanging="360"/>
        <w:rPr>
          <w:lang w:val="nb-NO" w:bidi="th-TH"/>
        </w:rPr>
      </w:pPr>
      <w:r w:rsidRPr="008C09FD">
        <w:rPr>
          <w:lang w:val="nb-NO" w:bidi="th-TH"/>
        </w:rPr>
        <w:t>(2)</w:t>
      </w:r>
      <w:r w:rsidRPr="008C09FD">
        <w:rPr>
          <w:lang w:val="nb-NO" w:bidi="th-TH"/>
        </w:rPr>
        <w:tab/>
        <w:t>Gelar akademik, gelar vokasi, atau gelar profesi hanya dibenarkan dalam bentuk dan inisial atau singkatan yang diterima dari Perguruan Tinggi.</w:t>
      </w:r>
    </w:p>
    <w:p w14:paraId="735F8A04" w14:textId="77777777" w:rsidR="006E2714" w:rsidRPr="008C09FD" w:rsidRDefault="00D90DF1" w:rsidP="006E2714">
      <w:pPr>
        <w:autoSpaceDE w:val="0"/>
        <w:autoSpaceDN w:val="0"/>
        <w:adjustRightInd w:val="0"/>
        <w:ind w:left="1080" w:hanging="360"/>
        <w:rPr>
          <w:lang w:val="nb-NO" w:bidi="th-TH"/>
        </w:rPr>
      </w:pPr>
      <w:r w:rsidRPr="008C09FD">
        <w:rPr>
          <w:lang w:val="nb-NO" w:bidi="th-TH"/>
        </w:rPr>
        <w:t>(3)</w:t>
      </w:r>
      <w:r w:rsidRPr="008C09FD">
        <w:rPr>
          <w:lang w:val="nb-NO" w:bidi="th-TH"/>
        </w:rPr>
        <w:tab/>
        <w:t>Gelar akademik dan gelar vokasi dinyatakan tidak sah dan dicabut oleh Menteri apabila dikeluarkan oleh:</w:t>
      </w:r>
    </w:p>
    <w:p w14:paraId="333EA69A" w14:textId="77777777" w:rsidR="006E2714" w:rsidRPr="008C09FD" w:rsidRDefault="00D90DF1" w:rsidP="006E2714">
      <w:pPr>
        <w:autoSpaceDE w:val="0"/>
        <w:autoSpaceDN w:val="0"/>
        <w:adjustRightInd w:val="0"/>
        <w:ind w:left="1440" w:hanging="360"/>
        <w:rPr>
          <w:lang w:val="nb-NO" w:bidi="th-TH"/>
        </w:rPr>
      </w:pPr>
      <w:r w:rsidRPr="008C09FD">
        <w:rPr>
          <w:lang w:val="nb-NO" w:bidi="th-TH"/>
        </w:rPr>
        <w:t>a. Perguruan Tinggi dan/atau Program Studi yang tidak terakreditasi; dan/atau</w:t>
      </w:r>
    </w:p>
    <w:p w14:paraId="058A3233" w14:textId="77777777" w:rsidR="006E2714" w:rsidRPr="008C09FD" w:rsidRDefault="00D90DF1" w:rsidP="006E2714">
      <w:pPr>
        <w:autoSpaceDE w:val="0"/>
        <w:autoSpaceDN w:val="0"/>
        <w:adjustRightInd w:val="0"/>
        <w:ind w:left="1440" w:hanging="360"/>
        <w:rPr>
          <w:lang w:val="nb-NO" w:bidi="th-TH"/>
        </w:rPr>
      </w:pPr>
      <w:r w:rsidRPr="008C09FD">
        <w:rPr>
          <w:lang w:val="nb-NO" w:bidi="th-TH"/>
        </w:rPr>
        <w:t xml:space="preserve">b. </w:t>
      </w:r>
      <w:r w:rsidRPr="008C09FD">
        <w:rPr>
          <w:lang w:val="nb-NO" w:bidi="th-TH"/>
        </w:rPr>
        <w:tab/>
        <w:t>Perseorangan, organisasi, atau penyelenggara Pendidikan Tinggi yang tanpa hak mengeluarkan gelar akademik dan gelar vokasi.</w:t>
      </w:r>
    </w:p>
    <w:p w14:paraId="21B4703F" w14:textId="77777777" w:rsidR="006E2714" w:rsidRPr="008C09FD" w:rsidRDefault="00D90DF1" w:rsidP="006E2714">
      <w:pPr>
        <w:autoSpaceDE w:val="0"/>
        <w:autoSpaceDN w:val="0"/>
        <w:adjustRightInd w:val="0"/>
        <w:ind w:left="1080" w:hanging="360"/>
        <w:rPr>
          <w:lang w:val="sv-SE" w:bidi="th-TH"/>
        </w:rPr>
      </w:pPr>
      <w:r w:rsidRPr="008C09FD">
        <w:rPr>
          <w:lang w:val="sv-SE" w:bidi="th-TH"/>
        </w:rPr>
        <w:t>(4)</w:t>
      </w:r>
      <w:r w:rsidRPr="008C09FD">
        <w:rPr>
          <w:lang w:val="sv-SE" w:bidi="th-TH"/>
        </w:rPr>
        <w:tab/>
        <w:t xml:space="preserve">Gelar profesi dinyatakan tidak sah dan dicabut oleh Menteri apabila dikeluarkan oleh: </w:t>
      </w:r>
    </w:p>
    <w:p w14:paraId="2242F0B0" w14:textId="77777777" w:rsidR="006E2714" w:rsidRPr="008C09FD" w:rsidRDefault="00D90DF1" w:rsidP="006E2714">
      <w:pPr>
        <w:autoSpaceDE w:val="0"/>
        <w:autoSpaceDN w:val="0"/>
        <w:adjustRightInd w:val="0"/>
        <w:ind w:left="1440" w:hanging="360"/>
        <w:rPr>
          <w:lang w:val="sv-SE" w:bidi="th-TH"/>
        </w:rPr>
      </w:pPr>
      <w:r w:rsidRPr="008C09FD">
        <w:rPr>
          <w:lang w:val="sv-SE" w:bidi="th-TH"/>
        </w:rPr>
        <w:t>a. Perguruan Tinggi dan/atau Program Studi yang tidak terakreditasi; dan/atau</w:t>
      </w:r>
    </w:p>
    <w:p w14:paraId="7D185492" w14:textId="77777777" w:rsidR="006E2714" w:rsidRPr="008C09FD" w:rsidRDefault="00D90DF1" w:rsidP="006E2714">
      <w:pPr>
        <w:autoSpaceDE w:val="0"/>
        <w:autoSpaceDN w:val="0"/>
        <w:adjustRightInd w:val="0"/>
        <w:ind w:left="1440" w:hanging="360"/>
        <w:rPr>
          <w:lang w:val="sv-SE" w:bidi="th-TH"/>
        </w:rPr>
      </w:pPr>
      <w:r w:rsidRPr="008C09FD">
        <w:rPr>
          <w:lang w:val="sv-SE" w:bidi="th-TH"/>
        </w:rPr>
        <w:t>b.</w:t>
      </w:r>
      <w:r w:rsidRPr="008C09FD">
        <w:rPr>
          <w:lang w:val="sv-SE" w:bidi="th-TH"/>
        </w:rPr>
        <w:tab/>
        <w:t>Perseorangan, organisasi, atau lembaga lain yang tanpa hak mengeluarkan gelar profesi.</w:t>
      </w:r>
    </w:p>
    <w:p w14:paraId="29714D91" w14:textId="77777777" w:rsidR="006E2714" w:rsidRPr="008C09FD" w:rsidRDefault="00D90DF1" w:rsidP="006E2714">
      <w:pPr>
        <w:autoSpaceDE w:val="0"/>
        <w:autoSpaceDN w:val="0"/>
        <w:adjustRightInd w:val="0"/>
        <w:ind w:left="1080" w:hanging="360"/>
        <w:rPr>
          <w:lang w:val="sv-SE" w:bidi="th-TH"/>
        </w:rPr>
      </w:pPr>
      <w:r w:rsidRPr="008C09FD">
        <w:rPr>
          <w:lang w:val="sv-SE" w:bidi="th-TH"/>
        </w:rPr>
        <w:t xml:space="preserve">(5) Gelar akademik, gelar vokasi, atau gelar profesi dinyatakan tidak sah dan dicabut oleh Perguruan Tinggi apabila karya ilmiah yang digunakan untuk </w:t>
      </w:r>
      <w:r w:rsidRPr="008C09FD">
        <w:rPr>
          <w:lang w:val="sv-SE" w:bidi="th-TH"/>
        </w:rPr>
        <w:lastRenderedPageBreak/>
        <w:t>memperoleh gelar akademik, gelar vokasi, atau gelar profesi terbukti merupakan hasil jiplakan atau plagiat.</w:t>
      </w:r>
    </w:p>
    <w:p w14:paraId="7AB97622" w14:textId="77777777" w:rsidR="006E2714" w:rsidRPr="008C09FD" w:rsidRDefault="00D90DF1" w:rsidP="006E2714">
      <w:pPr>
        <w:autoSpaceDE w:val="0"/>
        <w:autoSpaceDN w:val="0"/>
        <w:adjustRightInd w:val="0"/>
        <w:ind w:left="1080" w:hanging="360"/>
        <w:rPr>
          <w:lang w:val="sv-SE" w:bidi="th-TH"/>
        </w:rPr>
      </w:pPr>
      <w:r w:rsidRPr="008C09FD">
        <w:rPr>
          <w:lang w:val="sv-SE" w:bidi="th-TH"/>
        </w:rPr>
        <w:t>(6)</w:t>
      </w:r>
      <w:r w:rsidRPr="008C09FD">
        <w:rPr>
          <w:lang w:val="sv-SE" w:bidi="th-TH"/>
        </w:rPr>
        <w:tab/>
        <w:t>Perseorangan, organisasi, atau penyelenggara Pendidikan Tinggi yang tanpa hak dilarang memberikan gelar akademik, gelar vokasi, atau gelar profesi.</w:t>
      </w:r>
    </w:p>
    <w:p w14:paraId="37F5FAFA" w14:textId="77777777" w:rsidR="006E2714" w:rsidRPr="008C09FD" w:rsidRDefault="00D90DF1" w:rsidP="006E2714">
      <w:pPr>
        <w:autoSpaceDE w:val="0"/>
        <w:autoSpaceDN w:val="0"/>
        <w:adjustRightInd w:val="0"/>
        <w:ind w:left="1080" w:hanging="360"/>
        <w:rPr>
          <w:lang w:val="sv-SE" w:bidi="th-TH"/>
        </w:rPr>
      </w:pPr>
      <w:r w:rsidRPr="008C09FD">
        <w:rPr>
          <w:lang w:val="sv-SE" w:bidi="th-TH"/>
        </w:rPr>
        <w:t>(7)</w:t>
      </w:r>
      <w:r w:rsidRPr="008C09FD">
        <w:rPr>
          <w:lang w:val="sv-SE" w:bidi="th-TH"/>
        </w:rPr>
        <w:tab/>
        <w:t>Perseorangan yang tanpa hak dilarang menggunakan gelar akademik, gelar vokasi, dan/atau gelar profesi.</w:t>
      </w:r>
    </w:p>
    <w:p w14:paraId="72AA0FC6" w14:textId="77777777" w:rsidR="006E2714" w:rsidRPr="008C09FD" w:rsidRDefault="006E2714" w:rsidP="006E2714">
      <w:pPr>
        <w:autoSpaceDE w:val="0"/>
        <w:autoSpaceDN w:val="0"/>
        <w:adjustRightInd w:val="0"/>
        <w:ind w:left="1080" w:hanging="360"/>
        <w:rPr>
          <w:lang w:val="sv-SE" w:bidi="th-TH"/>
        </w:rPr>
      </w:pPr>
    </w:p>
    <w:p w14:paraId="012C1FA9" w14:textId="77777777" w:rsidR="006E2714" w:rsidRPr="008C09FD" w:rsidRDefault="00D90DF1" w:rsidP="006E2714">
      <w:pPr>
        <w:autoSpaceDE w:val="0"/>
        <w:autoSpaceDN w:val="0"/>
        <w:adjustRightInd w:val="0"/>
        <w:jc w:val="center"/>
        <w:rPr>
          <w:lang w:val="sv-SE" w:bidi="th-TH"/>
        </w:rPr>
      </w:pPr>
      <w:r w:rsidRPr="008C09FD">
        <w:rPr>
          <w:lang w:val="sv-SE" w:bidi="th-TH"/>
        </w:rPr>
        <w:t>Pasal 29</w:t>
      </w:r>
    </w:p>
    <w:p w14:paraId="14C74C45" w14:textId="77777777" w:rsidR="006E2714" w:rsidRPr="008C09FD" w:rsidRDefault="00D90DF1" w:rsidP="006E2714">
      <w:pPr>
        <w:tabs>
          <w:tab w:val="left" w:pos="1080"/>
          <w:tab w:val="left" w:pos="1134"/>
        </w:tabs>
        <w:ind w:left="1080" w:hanging="360"/>
        <w:rPr>
          <w:lang w:val="sv-SE"/>
        </w:rPr>
      </w:pPr>
      <w:r w:rsidRPr="008C09FD">
        <w:rPr>
          <w:lang w:val="sv-SE"/>
        </w:rPr>
        <w:t>(1)</w:t>
      </w:r>
      <w:r w:rsidRPr="008C09FD">
        <w:rPr>
          <w:lang w:val="sv-S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14:paraId="3CC5BD8C" w14:textId="77777777" w:rsidR="006E2714" w:rsidRPr="008C09FD" w:rsidRDefault="00D90DF1" w:rsidP="006E2714">
      <w:pPr>
        <w:tabs>
          <w:tab w:val="left" w:pos="1080"/>
          <w:tab w:val="left" w:pos="1134"/>
        </w:tabs>
        <w:autoSpaceDE w:val="0"/>
        <w:autoSpaceDN w:val="0"/>
        <w:adjustRightInd w:val="0"/>
        <w:ind w:left="1080" w:hanging="360"/>
        <w:rPr>
          <w:lang w:val="sv-SE" w:bidi="th-TH"/>
        </w:rPr>
      </w:pPr>
      <w:r w:rsidRPr="008C09FD">
        <w:rPr>
          <w:lang w:val="sv-SE" w:bidi="th-TH"/>
        </w:rPr>
        <w:t>(2)</w:t>
      </w:r>
      <w:r w:rsidRPr="008C09FD">
        <w:rPr>
          <w:lang w:val="sv-SE" w:bidi="th-TH"/>
        </w:rPr>
        <w:tab/>
        <w:t>Kerangka Kualifikasi Nasional sebagaimana dimaksud pada ayat (1) menjadi acuan pokok dalam penetapan kompetensi lulusan pendidikan akademik, pendidikan vokasi, dan pendidikan profesi.</w:t>
      </w:r>
    </w:p>
    <w:p w14:paraId="090577F8" w14:textId="77777777" w:rsidR="006E2714" w:rsidRPr="008C09FD" w:rsidRDefault="00D90DF1" w:rsidP="006E2714">
      <w:pPr>
        <w:tabs>
          <w:tab w:val="left" w:pos="1080"/>
          <w:tab w:val="left" w:pos="1134"/>
        </w:tabs>
        <w:autoSpaceDE w:val="0"/>
        <w:autoSpaceDN w:val="0"/>
        <w:adjustRightInd w:val="0"/>
        <w:ind w:left="1080" w:hanging="360"/>
        <w:rPr>
          <w:lang w:val="sv-SE" w:bidi="th-TH"/>
        </w:rPr>
      </w:pPr>
      <w:r w:rsidRPr="008C09FD">
        <w:rPr>
          <w:lang w:val="sv-SE" w:bidi="th-TH"/>
        </w:rPr>
        <w:t>(3)</w:t>
      </w:r>
      <w:r w:rsidRPr="008C09FD">
        <w:rPr>
          <w:lang w:val="sv-SE" w:bidi="th-TH"/>
        </w:rPr>
        <w:tab/>
        <w:t>Penetapan kompetensi lulusan sebagaimana dimaksud pada ayat (2) ditetapkan oleh Menteri.</w:t>
      </w:r>
    </w:p>
    <w:p w14:paraId="31D827A2" w14:textId="77777777" w:rsidR="005B6769" w:rsidRPr="008C09FD" w:rsidRDefault="005B6769" w:rsidP="005B6769">
      <w:pPr>
        <w:autoSpaceDE w:val="0"/>
        <w:autoSpaceDN w:val="0"/>
        <w:adjustRightInd w:val="0"/>
        <w:jc w:val="center"/>
        <w:rPr>
          <w:lang w:val="id-ID"/>
        </w:rPr>
      </w:pPr>
    </w:p>
    <w:p w14:paraId="4C7530B7" w14:textId="77777777" w:rsidR="006E2714" w:rsidRPr="008C09FD" w:rsidRDefault="00D90DF1" w:rsidP="005B6769">
      <w:pPr>
        <w:autoSpaceDE w:val="0"/>
        <w:autoSpaceDN w:val="0"/>
        <w:adjustRightInd w:val="0"/>
        <w:jc w:val="center"/>
        <w:rPr>
          <w:lang w:val="sv-SE" w:bidi="th-TH"/>
        </w:rPr>
      </w:pPr>
      <w:r w:rsidRPr="008C09FD">
        <w:rPr>
          <w:lang w:val="sv-SE" w:bidi="th-TH"/>
        </w:rPr>
        <w:t>Pasal 42</w:t>
      </w:r>
    </w:p>
    <w:p w14:paraId="46DAC588" w14:textId="77777777" w:rsidR="006E2714" w:rsidRPr="008C09FD" w:rsidRDefault="00D90DF1" w:rsidP="006E2714">
      <w:pPr>
        <w:autoSpaceDE w:val="0"/>
        <w:autoSpaceDN w:val="0"/>
        <w:adjustRightInd w:val="0"/>
        <w:ind w:left="1080" w:hanging="360"/>
        <w:rPr>
          <w:lang w:val="sv-SE" w:bidi="th-TH"/>
        </w:rPr>
      </w:pPr>
      <w:r w:rsidRPr="008C09FD">
        <w:rPr>
          <w:lang w:val="sv-SE" w:bidi="th-TH"/>
        </w:rPr>
        <w:t>(1)</w:t>
      </w:r>
      <w:r w:rsidRPr="008C09FD">
        <w:rPr>
          <w:lang w:val="sv-SE" w:bidi="th-TH"/>
        </w:rPr>
        <w:tab/>
        <w:t>Ijazah diberikan kepada lulusan pendidikan akademik dan pendidikan vokasi sebagai pengakuan terhadap prestasi belajar dan/atau penyelesaian suatu program studi terakreditasi yang diselenggarakan oleh Perguruan Tinggi.</w:t>
      </w:r>
    </w:p>
    <w:p w14:paraId="51D8BF35" w14:textId="77777777" w:rsidR="006E2714" w:rsidRPr="008C09FD" w:rsidRDefault="00D90DF1" w:rsidP="006E2714">
      <w:pPr>
        <w:autoSpaceDE w:val="0"/>
        <w:autoSpaceDN w:val="0"/>
        <w:adjustRightInd w:val="0"/>
        <w:ind w:left="1080" w:hanging="360"/>
        <w:rPr>
          <w:lang w:val="sv-SE" w:bidi="th-TH"/>
        </w:rPr>
      </w:pPr>
      <w:r w:rsidRPr="008C09FD">
        <w:rPr>
          <w:lang w:val="sv-SE" w:bidi="th-TH"/>
        </w:rPr>
        <w:t>(2)</w:t>
      </w:r>
      <w:r w:rsidRPr="008C09FD">
        <w:rPr>
          <w:lang w:val="sv-SE" w:bidi="th-TH"/>
        </w:rPr>
        <w:tab/>
        <w:t>Ijazah sebagaimana dimaksud pada ayat (1) diterbitkan oleh Perguruan Tinggi yang memuat Program Studi dan gelar yang berhak dipakai oleh lulusan Pendidikan Tinggi.</w:t>
      </w:r>
    </w:p>
    <w:p w14:paraId="032C3511" w14:textId="77777777" w:rsidR="006E2714" w:rsidRPr="008C09FD" w:rsidRDefault="00D90DF1" w:rsidP="006E2714">
      <w:pPr>
        <w:autoSpaceDE w:val="0"/>
        <w:autoSpaceDN w:val="0"/>
        <w:adjustRightInd w:val="0"/>
        <w:ind w:left="1080" w:hanging="360"/>
        <w:rPr>
          <w:lang w:val="sv-SE" w:bidi="th-TH"/>
        </w:rPr>
      </w:pPr>
      <w:r w:rsidRPr="008C09FD">
        <w:rPr>
          <w:lang w:val="sv-SE" w:bidi="th-TH"/>
        </w:rPr>
        <w:t>(3)</w:t>
      </w:r>
      <w:r w:rsidRPr="008C09FD">
        <w:rPr>
          <w:lang w:val="sv-SE" w:bidi="th-TH"/>
        </w:rPr>
        <w:tab/>
        <w:t>Lulusan Pendidikan Tinggi yang menggunakan karya ilmiah untuk memperoleh ijazah dan gelar, yang terbukti merupakan hasil jiplakan atau plagiat, ijazahnya dinyatakan tidak sah dan gelarnya dicabut oleh Perguruan Tinggi.</w:t>
      </w:r>
    </w:p>
    <w:p w14:paraId="51FC745D" w14:textId="77777777" w:rsidR="006E2714" w:rsidRPr="008C09FD" w:rsidRDefault="00D90DF1" w:rsidP="006E2714">
      <w:pPr>
        <w:autoSpaceDE w:val="0"/>
        <w:autoSpaceDN w:val="0"/>
        <w:adjustRightInd w:val="0"/>
        <w:ind w:left="1080" w:hanging="360"/>
        <w:rPr>
          <w:lang w:val="sv-SE" w:bidi="th-TH"/>
        </w:rPr>
      </w:pPr>
      <w:r w:rsidRPr="008C09FD">
        <w:rPr>
          <w:lang w:val="sv-SE" w:bidi="th-TH"/>
        </w:rPr>
        <w:t>(4)</w:t>
      </w:r>
      <w:r w:rsidRPr="008C09FD">
        <w:rPr>
          <w:lang w:val="sv-SE" w:bidi="th-TH"/>
        </w:rPr>
        <w:tab/>
        <w:t>Perseorangan, organisasi, atau penyelenggara Pendidikan Tinggi yang tanpa hak dilarang memberikan ijazah.</w:t>
      </w:r>
    </w:p>
    <w:p w14:paraId="5D08ED8D" w14:textId="77777777" w:rsidR="006E2714" w:rsidRPr="008C09FD" w:rsidRDefault="006E2714" w:rsidP="006E2714">
      <w:pPr>
        <w:autoSpaceDE w:val="0"/>
        <w:autoSpaceDN w:val="0"/>
        <w:adjustRightInd w:val="0"/>
        <w:ind w:left="900" w:hanging="360"/>
        <w:rPr>
          <w:lang w:val="sv-SE" w:bidi="th-TH"/>
        </w:rPr>
      </w:pPr>
    </w:p>
    <w:p w14:paraId="3A8E1BEE" w14:textId="77777777" w:rsidR="006E2714" w:rsidRPr="008C09FD" w:rsidRDefault="00D90DF1" w:rsidP="006E2714">
      <w:pPr>
        <w:autoSpaceDE w:val="0"/>
        <w:autoSpaceDN w:val="0"/>
        <w:adjustRightInd w:val="0"/>
        <w:jc w:val="center"/>
        <w:rPr>
          <w:lang w:val="sv-SE" w:bidi="th-TH"/>
        </w:rPr>
      </w:pPr>
      <w:r w:rsidRPr="008C09FD">
        <w:rPr>
          <w:lang w:val="sv-SE" w:bidi="th-TH"/>
        </w:rPr>
        <w:t>Pasal 43</w:t>
      </w:r>
    </w:p>
    <w:p w14:paraId="78D24DE7" w14:textId="77777777" w:rsidR="006E2714" w:rsidRPr="008C09FD" w:rsidRDefault="00D90DF1" w:rsidP="006E2714">
      <w:pPr>
        <w:autoSpaceDE w:val="0"/>
        <w:autoSpaceDN w:val="0"/>
        <w:adjustRightInd w:val="0"/>
        <w:ind w:left="1080" w:hanging="360"/>
        <w:rPr>
          <w:lang w:val="sv-SE" w:bidi="th-TH"/>
        </w:rPr>
      </w:pPr>
      <w:r w:rsidRPr="008C09FD">
        <w:rPr>
          <w:lang w:val="sv-SE" w:bidi="th-TH"/>
        </w:rPr>
        <w:t>(1)</w:t>
      </w:r>
      <w:r w:rsidRPr="008C09FD">
        <w:rPr>
          <w:lang w:val="sv-SE" w:bidi="th-TH"/>
        </w:rPr>
        <w:tab/>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14:paraId="37038BF5" w14:textId="77777777" w:rsidR="006E2714" w:rsidRPr="008C09FD" w:rsidRDefault="00D90DF1" w:rsidP="006E2714">
      <w:pPr>
        <w:autoSpaceDE w:val="0"/>
        <w:autoSpaceDN w:val="0"/>
        <w:adjustRightInd w:val="0"/>
        <w:ind w:left="1080" w:hanging="360"/>
        <w:rPr>
          <w:lang w:val="sv-SE" w:bidi="th-TH"/>
        </w:rPr>
      </w:pPr>
      <w:r w:rsidRPr="008C09FD">
        <w:rPr>
          <w:lang w:val="sv-SE" w:bidi="th-TH"/>
        </w:rPr>
        <w:t>(2)</w:t>
      </w:r>
      <w:r w:rsidRPr="008C09FD">
        <w:rPr>
          <w:lang w:val="sv-SE" w:bidi="th-TH"/>
        </w:rPr>
        <w:tab/>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14:paraId="1E1D055B" w14:textId="77777777" w:rsidR="006E2714" w:rsidRPr="008C09FD" w:rsidRDefault="00D90DF1" w:rsidP="006E2714">
      <w:pPr>
        <w:autoSpaceDE w:val="0"/>
        <w:autoSpaceDN w:val="0"/>
        <w:adjustRightInd w:val="0"/>
        <w:ind w:left="1080" w:hanging="360"/>
        <w:rPr>
          <w:lang w:val="sv-SE" w:bidi="th-TH"/>
        </w:rPr>
      </w:pPr>
      <w:r w:rsidRPr="008C09FD">
        <w:rPr>
          <w:lang w:val="sv-SE" w:bidi="th-TH"/>
        </w:rPr>
        <w:t>(3)</w:t>
      </w:r>
      <w:r w:rsidRPr="008C09FD">
        <w:rPr>
          <w:lang w:val="sv-SE" w:bidi="th-TH"/>
        </w:rPr>
        <w:tab/>
        <w:t>Perseorangan, organisasi, atau penyelenggara Pendidikan Tinggi yang tanpa hak dilarang memberikan sertifikat profesi.</w:t>
      </w:r>
    </w:p>
    <w:p w14:paraId="5A63353F" w14:textId="77777777" w:rsidR="006E2714" w:rsidRPr="008C09FD" w:rsidRDefault="00D90DF1" w:rsidP="006E2714">
      <w:pPr>
        <w:autoSpaceDE w:val="0"/>
        <w:autoSpaceDN w:val="0"/>
        <w:adjustRightInd w:val="0"/>
        <w:ind w:left="1080" w:hanging="360"/>
        <w:rPr>
          <w:lang w:val="sv-SE" w:bidi="th-TH"/>
        </w:rPr>
      </w:pPr>
      <w:r w:rsidRPr="008C09FD">
        <w:rPr>
          <w:lang w:val="sv-SE" w:bidi="th-TH"/>
        </w:rPr>
        <w:lastRenderedPageBreak/>
        <w:t>(4)</w:t>
      </w:r>
      <w:r w:rsidRPr="008C09FD">
        <w:rPr>
          <w:lang w:val="sv-SE" w:bidi="th-TH"/>
        </w:rPr>
        <w:tab/>
        <w:t>Ketentuan lebih lanjut mengenai sertifikat profesi sebagaimana dimaksud pada ayat (1) diatur dalam Peraturan Pemerintah.</w:t>
      </w:r>
    </w:p>
    <w:p w14:paraId="2AFE8CC7" w14:textId="77777777" w:rsidR="006E2714" w:rsidRPr="008C09FD" w:rsidRDefault="006E2714" w:rsidP="006E2714">
      <w:pPr>
        <w:autoSpaceDE w:val="0"/>
        <w:autoSpaceDN w:val="0"/>
        <w:adjustRightInd w:val="0"/>
        <w:ind w:left="900" w:hanging="360"/>
        <w:rPr>
          <w:lang w:val="sv-SE" w:bidi="th-TH"/>
        </w:rPr>
      </w:pPr>
    </w:p>
    <w:p w14:paraId="026B6E70" w14:textId="77777777" w:rsidR="006E2714" w:rsidRPr="008C09FD" w:rsidRDefault="00D90DF1" w:rsidP="006E2714">
      <w:pPr>
        <w:autoSpaceDE w:val="0"/>
        <w:autoSpaceDN w:val="0"/>
        <w:adjustRightInd w:val="0"/>
        <w:ind w:left="900" w:hanging="360"/>
        <w:jc w:val="center"/>
        <w:rPr>
          <w:lang w:val="sv-SE" w:bidi="th-TH"/>
        </w:rPr>
      </w:pPr>
      <w:r w:rsidRPr="008C09FD">
        <w:rPr>
          <w:lang w:val="sv-SE" w:bidi="th-TH"/>
        </w:rPr>
        <w:t>Pasal 44</w:t>
      </w:r>
    </w:p>
    <w:p w14:paraId="6E785E61" w14:textId="77777777" w:rsidR="006E2714" w:rsidRPr="008C09FD" w:rsidRDefault="00D90DF1" w:rsidP="006E2714">
      <w:pPr>
        <w:autoSpaceDE w:val="0"/>
        <w:autoSpaceDN w:val="0"/>
        <w:adjustRightInd w:val="0"/>
        <w:ind w:left="1080" w:hanging="360"/>
        <w:rPr>
          <w:lang w:val="sv-SE" w:bidi="th-TH"/>
        </w:rPr>
      </w:pPr>
      <w:r w:rsidRPr="008C09FD">
        <w:rPr>
          <w:lang w:val="sv-SE" w:bidi="th-TH"/>
        </w:rPr>
        <w:t>(1)</w:t>
      </w:r>
      <w:r w:rsidRPr="008C09FD">
        <w:rPr>
          <w:lang w:val="sv-SE" w:bidi="th-TH"/>
        </w:rPr>
        <w:tab/>
        <w:t>Sertifikat kompetensi merupakan pengakuan kompetensi atas prestasi lulusan yang sesuai dengan keahlian dalam cabang ilmunya dan/atau memiliki prestasi di luar program studinya.</w:t>
      </w:r>
    </w:p>
    <w:p w14:paraId="1AC9A914" w14:textId="77777777" w:rsidR="006E2714" w:rsidRPr="008C09FD" w:rsidRDefault="00D90DF1" w:rsidP="006E2714">
      <w:pPr>
        <w:autoSpaceDE w:val="0"/>
        <w:autoSpaceDN w:val="0"/>
        <w:adjustRightInd w:val="0"/>
        <w:ind w:left="1080" w:hanging="360"/>
        <w:rPr>
          <w:lang w:val="sv-SE" w:bidi="th-TH"/>
        </w:rPr>
      </w:pPr>
      <w:r w:rsidRPr="008C09FD">
        <w:rPr>
          <w:lang w:val="sv-SE" w:bidi="th-TH"/>
        </w:rPr>
        <w:t>(2) Serifikat kompetensi sebagaimana dimaksud pada ayat (1) diterbitkan oleh Perguruan Tinggi bekerja sama dengan organisasi profesi, lembaga pelatihan, atau lembaga sertifikasi yang terakreditasi kepada lulusan yang lulus uji kompetensi.</w:t>
      </w:r>
    </w:p>
    <w:p w14:paraId="456815CB" w14:textId="77777777" w:rsidR="006E2714" w:rsidRPr="008C09FD" w:rsidRDefault="00D90DF1" w:rsidP="006E2714">
      <w:pPr>
        <w:autoSpaceDE w:val="0"/>
        <w:autoSpaceDN w:val="0"/>
        <w:adjustRightInd w:val="0"/>
        <w:ind w:left="1080" w:hanging="360"/>
        <w:rPr>
          <w:lang w:val="sv-SE" w:bidi="th-TH"/>
        </w:rPr>
      </w:pPr>
      <w:r w:rsidRPr="008C09FD">
        <w:rPr>
          <w:lang w:val="sv-SE" w:bidi="th-TH"/>
        </w:rPr>
        <w:t>(3)</w:t>
      </w:r>
      <w:r w:rsidRPr="008C09FD">
        <w:rPr>
          <w:lang w:val="sv-SE" w:bidi="th-TH"/>
        </w:rPr>
        <w:tab/>
        <w:t>Sertifikat kompetensi sebagaimana dimaksud pada ayat (2) dapat digunakan sebagai syarat untuk memperoleh pekerjaan tertentu.</w:t>
      </w:r>
    </w:p>
    <w:p w14:paraId="4518E90F" w14:textId="77777777" w:rsidR="006E2714" w:rsidRPr="008C09FD" w:rsidRDefault="00D90DF1" w:rsidP="006E2714">
      <w:pPr>
        <w:autoSpaceDE w:val="0"/>
        <w:autoSpaceDN w:val="0"/>
        <w:adjustRightInd w:val="0"/>
        <w:ind w:left="1080" w:hanging="360"/>
        <w:jc w:val="left"/>
        <w:rPr>
          <w:lang w:val="sv-SE" w:bidi="th-TH"/>
        </w:rPr>
      </w:pPr>
      <w:r w:rsidRPr="008C09FD">
        <w:rPr>
          <w:lang w:val="sv-SE" w:bidi="th-TH"/>
        </w:rPr>
        <w:t>(4) Perseorangan, organisasi, atau penyelenggara Pendidikan Tinggi yang tanpa hak dilarang memberikan sertifikat kompetensi.</w:t>
      </w:r>
    </w:p>
    <w:p w14:paraId="67B1B5E5" w14:textId="77777777" w:rsidR="006E2714" w:rsidRPr="008C09FD" w:rsidRDefault="00D90DF1" w:rsidP="006E2714">
      <w:pPr>
        <w:ind w:left="1080" w:hanging="360"/>
        <w:rPr>
          <w:lang w:val="sv-SE" w:bidi="th-TH"/>
        </w:rPr>
      </w:pPr>
      <w:r w:rsidRPr="008C09FD">
        <w:rPr>
          <w:lang w:val="sv-SE" w:bidi="th-TH"/>
        </w:rPr>
        <w:t>(5)</w:t>
      </w:r>
      <w:r w:rsidRPr="008C09FD">
        <w:rPr>
          <w:lang w:val="sv-SE" w:bidi="th-TH"/>
        </w:rPr>
        <w:tab/>
        <w:t>Ketentuan lebih lanjut mengenai sertifikat kompetensi diatur dalam Peraturan Menteri.</w:t>
      </w:r>
    </w:p>
    <w:p w14:paraId="279BFD0A" w14:textId="77777777" w:rsidR="00A073AA" w:rsidRPr="008C09FD" w:rsidRDefault="00A073AA" w:rsidP="005B6769">
      <w:pPr>
        <w:rPr>
          <w:lang w:val="sv-SE"/>
        </w:rPr>
      </w:pPr>
    </w:p>
    <w:p w14:paraId="26474339" w14:textId="77777777" w:rsidR="006E2714" w:rsidRPr="008C09FD" w:rsidRDefault="00D90DF1" w:rsidP="006E2714">
      <w:pPr>
        <w:jc w:val="center"/>
        <w:rPr>
          <w:lang w:val="sv-SE"/>
        </w:rPr>
      </w:pPr>
      <w:r w:rsidRPr="008C09FD">
        <w:rPr>
          <w:lang w:val="sv-SE"/>
        </w:rPr>
        <w:t>Pasal 55</w:t>
      </w:r>
    </w:p>
    <w:p w14:paraId="16EAAC57" w14:textId="77777777" w:rsidR="006E2714" w:rsidRPr="008C09FD" w:rsidRDefault="00D90DF1" w:rsidP="006E2714">
      <w:pPr>
        <w:autoSpaceDE w:val="0"/>
        <w:autoSpaceDN w:val="0"/>
        <w:adjustRightInd w:val="0"/>
        <w:ind w:left="1080" w:hanging="360"/>
        <w:rPr>
          <w:lang w:val="sv-SE" w:bidi="th-TH"/>
        </w:rPr>
      </w:pPr>
      <w:r w:rsidRPr="008C09FD">
        <w:rPr>
          <w:lang w:val="sv-SE" w:bidi="th-TH"/>
        </w:rPr>
        <w:t>(1) Akreditasi merupakan kegiatan penilaian sesuai dengan kriteria yang telah ditetapkan berdasarkan Standar Nasional Pendidikan Tinggi.</w:t>
      </w:r>
    </w:p>
    <w:p w14:paraId="43E235C9" w14:textId="77777777" w:rsidR="006E2714" w:rsidRPr="008C09FD" w:rsidRDefault="00D90DF1" w:rsidP="006E2714">
      <w:pPr>
        <w:autoSpaceDE w:val="0"/>
        <w:autoSpaceDN w:val="0"/>
        <w:adjustRightInd w:val="0"/>
        <w:ind w:left="1080" w:hanging="360"/>
        <w:rPr>
          <w:lang w:val="sv-SE" w:bidi="th-TH"/>
        </w:rPr>
      </w:pPr>
      <w:r w:rsidRPr="008C09FD">
        <w:rPr>
          <w:lang w:val="sv-SE" w:bidi="th-TH"/>
        </w:rPr>
        <w:t>(2)</w:t>
      </w:r>
      <w:r w:rsidRPr="008C09FD">
        <w:rPr>
          <w:lang w:val="sv-SE" w:bidi="th-TH"/>
        </w:rPr>
        <w:tab/>
        <w:t>Akreditasi sebagaimana dimaksud pada ayat (1) dilakukan untuk menentukan kelayakan Program Studi dan Perguruan Tinggi atas dasar kriteria yang mengacu pada Standar Nasional Pendidikan Tinggi.</w:t>
      </w:r>
    </w:p>
    <w:p w14:paraId="583631FD" w14:textId="77777777" w:rsidR="006E2714" w:rsidRPr="008C09FD" w:rsidRDefault="00D90DF1" w:rsidP="006E2714">
      <w:pPr>
        <w:autoSpaceDE w:val="0"/>
        <w:autoSpaceDN w:val="0"/>
        <w:adjustRightInd w:val="0"/>
        <w:ind w:left="1080" w:hanging="360"/>
        <w:rPr>
          <w:lang w:val="sv-SE" w:bidi="th-TH"/>
        </w:rPr>
      </w:pPr>
      <w:r w:rsidRPr="008C09FD">
        <w:rPr>
          <w:lang w:val="sv-SE" w:bidi="th-TH"/>
        </w:rPr>
        <w:t>(3)</w:t>
      </w:r>
      <w:r w:rsidRPr="008C09FD">
        <w:rPr>
          <w:lang w:val="sv-SE" w:bidi="th-TH"/>
        </w:rPr>
        <w:tab/>
        <w:t>Pemerintah membentuk Badan Akreditasi Nasional Perguruan Tinggi untuk mengembangkan sistem akreditasi.</w:t>
      </w:r>
    </w:p>
    <w:p w14:paraId="3228AC2D" w14:textId="77777777" w:rsidR="006E2714" w:rsidRPr="008C09FD" w:rsidRDefault="00D90DF1" w:rsidP="006E2714">
      <w:pPr>
        <w:autoSpaceDE w:val="0"/>
        <w:autoSpaceDN w:val="0"/>
        <w:adjustRightInd w:val="0"/>
        <w:ind w:left="1080" w:hanging="360"/>
        <w:rPr>
          <w:lang w:val="sv-SE" w:bidi="th-TH"/>
        </w:rPr>
      </w:pPr>
      <w:r w:rsidRPr="008C09FD">
        <w:rPr>
          <w:lang w:val="sv-SE" w:bidi="th-TH"/>
        </w:rPr>
        <w:t>(4)</w:t>
      </w:r>
      <w:r w:rsidRPr="008C09FD">
        <w:rPr>
          <w:lang w:val="sv-SE" w:bidi="th-TH"/>
        </w:rPr>
        <w:tab/>
        <w:t>Akreditasi Perguruan Tinggi dilakukan oleh Badan Akreditasi Nasional Perguruan Tinggi.</w:t>
      </w:r>
    </w:p>
    <w:p w14:paraId="5D61F816" w14:textId="77777777" w:rsidR="006E2714" w:rsidRPr="008C09FD" w:rsidRDefault="00D90DF1" w:rsidP="006E2714">
      <w:pPr>
        <w:autoSpaceDE w:val="0"/>
        <w:autoSpaceDN w:val="0"/>
        <w:adjustRightInd w:val="0"/>
        <w:ind w:left="1080" w:hanging="360"/>
        <w:rPr>
          <w:lang w:val="sv-SE" w:bidi="th-TH"/>
        </w:rPr>
      </w:pPr>
      <w:r w:rsidRPr="008C09FD">
        <w:rPr>
          <w:lang w:val="sv-SE" w:bidi="th-TH"/>
        </w:rPr>
        <w:t>(5)</w:t>
      </w:r>
      <w:r w:rsidRPr="008C09FD">
        <w:rPr>
          <w:lang w:val="sv-SE" w:bidi="th-TH"/>
        </w:rPr>
        <w:tab/>
        <w:t>Akreditasi Program Studi sebagai bentuk akuntabilitas publik dilakukan oleh lembaga akreditasi mandiri.</w:t>
      </w:r>
    </w:p>
    <w:p w14:paraId="1277579C" w14:textId="77777777" w:rsidR="006E2714" w:rsidRPr="008C09FD" w:rsidRDefault="00D90DF1" w:rsidP="006E2714">
      <w:pPr>
        <w:autoSpaceDE w:val="0"/>
        <w:autoSpaceDN w:val="0"/>
        <w:adjustRightInd w:val="0"/>
        <w:ind w:left="1080" w:hanging="360"/>
        <w:rPr>
          <w:lang w:val="sv-SE" w:bidi="th-TH"/>
        </w:rPr>
      </w:pPr>
      <w:r w:rsidRPr="008C09FD">
        <w:rPr>
          <w:lang w:val="sv-SE" w:bidi="th-TH"/>
        </w:rPr>
        <w:t>(6)</w:t>
      </w:r>
      <w:r w:rsidRPr="008C09FD">
        <w:rPr>
          <w:lang w:val="sv-SE" w:bidi="th-TH"/>
        </w:rPr>
        <w:tab/>
        <w:t>Lembaga akreditasi mandiri sebagaimana dimaksud pada ayat (5) merupakan lembaga mandiri bentukan Pemerintah atau lembaga mandiri bentukan Masyarakat yang diakui oleh Pemerintah atas rekomendasi Badan Akreditasi Nasional Perguruan Tinggi.</w:t>
      </w:r>
    </w:p>
    <w:p w14:paraId="0768B991" w14:textId="77777777" w:rsidR="006E2714" w:rsidRPr="008C09FD" w:rsidRDefault="00D90DF1" w:rsidP="006E2714">
      <w:pPr>
        <w:autoSpaceDE w:val="0"/>
        <w:autoSpaceDN w:val="0"/>
        <w:adjustRightInd w:val="0"/>
        <w:ind w:left="1080" w:hanging="360"/>
        <w:rPr>
          <w:lang w:val="sv-SE" w:bidi="th-TH"/>
        </w:rPr>
      </w:pPr>
      <w:r w:rsidRPr="008C09FD">
        <w:rPr>
          <w:lang w:val="sv-SE" w:bidi="th-TH"/>
        </w:rPr>
        <w:t>(7)</w:t>
      </w:r>
      <w:r w:rsidRPr="008C09FD">
        <w:rPr>
          <w:lang w:val="sv-SE" w:bidi="th-TH"/>
        </w:rPr>
        <w:tab/>
        <w:t>Lembaga akreditasi mandiri sebagaimana dimaksud pada ayat (6) dibentuk berdasarkan rumpun ilmu dan/atau cabang ilmu serta dapat berdasarkan kewilayahan.</w:t>
      </w:r>
    </w:p>
    <w:p w14:paraId="57A3A480" w14:textId="77777777" w:rsidR="006E2714" w:rsidRPr="008C09FD" w:rsidRDefault="00D90DF1" w:rsidP="006E2714">
      <w:pPr>
        <w:autoSpaceDE w:val="0"/>
        <w:autoSpaceDN w:val="0"/>
        <w:adjustRightInd w:val="0"/>
        <w:ind w:left="1080" w:hanging="360"/>
        <w:rPr>
          <w:lang w:val="sv-SE" w:bidi="th-TH"/>
        </w:rPr>
      </w:pPr>
      <w:r w:rsidRPr="008C09FD">
        <w:rPr>
          <w:lang w:val="sv-SE" w:bidi="th-TH"/>
        </w:rPr>
        <w:t>(8)</w:t>
      </w:r>
      <w:r w:rsidRPr="008C09FD">
        <w:rPr>
          <w:lang w:val="sv-SE" w:bidi="th-TH"/>
        </w:rPr>
        <w:tab/>
        <w:t>Ketentuan lebih lanjut mengenai akreditasi sebagaimana dimaksud pada ayat (1), Badan Akreditasi Nasional Pendidikan Tinggi sebagaimana dimaksud pada ayat (4), dan lembaga akreditasi mandiri sebagaimana dimaksud pada ayat (5) diatur dalam Peraturan Menteri.</w:t>
      </w:r>
    </w:p>
    <w:p w14:paraId="3BEA9E83" w14:textId="77777777" w:rsidR="0081437B" w:rsidRPr="008C09FD" w:rsidRDefault="0081437B"/>
    <w:p w14:paraId="32CFE387" w14:textId="77777777" w:rsidR="0081437B" w:rsidRPr="008C09FD" w:rsidRDefault="0081437B"/>
    <w:p w14:paraId="6C588702" w14:textId="77777777" w:rsidR="00A073AA" w:rsidRPr="008C09FD" w:rsidRDefault="00D90DF1" w:rsidP="005B6769">
      <w:pPr>
        <w:pStyle w:val="ListParagraph"/>
        <w:numPr>
          <w:ilvl w:val="1"/>
          <w:numId w:val="41"/>
        </w:numPr>
        <w:ind w:left="360"/>
        <w:rPr>
          <w:b/>
          <w:lang w:val="sv-SE"/>
        </w:rPr>
      </w:pPr>
      <w:r w:rsidRPr="008C09FD">
        <w:rPr>
          <w:rFonts w:cs="Arial"/>
          <w:b/>
          <w:lang w:val="sv-SE"/>
        </w:rPr>
        <w:t xml:space="preserve">Landasan Filosofis Profesi </w:t>
      </w:r>
      <w:r w:rsidR="00D00328" w:rsidRPr="008C09FD">
        <w:rPr>
          <w:rFonts w:cs="Arial"/>
          <w:b/>
          <w:lang w:val="sv-SE"/>
        </w:rPr>
        <w:t xml:space="preserve">Dokter Spesialis Andrologi </w:t>
      </w:r>
    </w:p>
    <w:p w14:paraId="1B40572F" w14:textId="77777777" w:rsidR="005B6769" w:rsidRPr="008C09FD" w:rsidRDefault="005B6769" w:rsidP="005B6769">
      <w:pPr>
        <w:rPr>
          <w:lang w:val="id-ID"/>
        </w:rPr>
      </w:pPr>
    </w:p>
    <w:p w14:paraId="0E5D5881" w14:textId="77777777" w:rsidR="005B6769" w:rsidRPr="008C09FD" w:rsidRDefault="005B6769" w:rsidP="005B6769">
      <w:pPr>
        <w:rPr>
          <w:lang w:val="id-ID"/>
        </w:rPr>
      </w:pPr>
      <w:r w:rsidRPr="008C09FD">
        <w:rPr>
          <w:lang w:val="sv-SE"/>
        </w:rPr>
        <w:t xml:space="preserve">Kemandulan yang terjadi pada pasangan suami istri merupakan kejadian yang biasa dijumpai di seluruh dunia. Penyebab masalah kemandulan bisa berasal dari suami, istri, atau kedua anggota pasangan tersebut yang masing-masing mempunyai masalah penyebab terjadinya kemandulan. Dari pihak manapun masalah </w:t>
      </w:r>
      <w:r w:rsidRPr="008C09FD">
        <w:rPr>
          <w:lang w:val="sv-SE"/>
        </w:rPr>
        <w:lastRenderedPageBreak/>
        <w:t>kemandulan itu berasal, sebaiknya pasangan tadi memeriksakan diri pada dokter, agar jelas apa yang menjadi penyebab kemandulan, sehingga segera dapat ditentukan tindakan selanjutnya. Penentuan tingkat kemandulan pada pria (suami) dapat dilakukan dengan beberapa cara. Salah satu cara yang paling sederhana yaitu dengan melakukan analisis semen. Cara ini selain sederhana pemeriksaannya, juga relatif murah dan lebih cepat diperoleh hasil pemeriksaannya, dan sangat penting sebagai batu penjuru tingkat kesuburan seorang pria.</w:t>
      </w:r>
    </w:p>
    <w:p w14:paraId="2E1909B5" w14:textId="77777777" w:rsidR="005B6769" w:rsidRPr="008C09FD" w:rsidRDefault="005B6769" w:rsidP="005B6769">
      <w:pPr>
        <w:rPr>
          <w:lang w:val="id-ID"/>
        </w:rPr>
      </w:pPr>
    </w:p>
    <w:p w14:paraId="11962B1D" w14:textId="77777777" w:rsidR="005B6769" w:rsidRPr="008C09FD" w:rsidRDefault="005B6769" w:rsidP="005B6769">
      <w:pPr>
        <w:rPr>
          <w:lang w:val="id-ID"/>
        </w:rPr>
      </w:pPr>
      <w:r w:rsidRPr="008C09FD">
        <w:rPr>
          <w:lang w:val="sv-SE"/>
        </w:rPr>
        <w:t>Andrologi berasal dari kata ’andros’ yang artinya pria, dan ’logos’ yang artinya ilmu. Sehingga Andrologi menjadi suatu ilmu yang mempelajari fungsi tubuh pria, tidak hanya secara spesifik ke fungsi ke’pria’an yang menyangkut masalah reproduksi dan seksualitas, tetapi juga menyangkut fungsi hormonal reproduksi dari masa perkembangan sejak dilahirkan sampai ke proses penuaan, juga masalah kontrasepsi pria dalam mencapai suatu keluarga yang harmonis dengan kualitas hidup yang optimal.</w:t>
      </w:r>
    </w:p>
    <w:p w14:paraId="4900C084" w14:textId="77777777" w:rsidR="005B6769" w:rsidRPr="008C09FD" w:rsidRDefault="005B6769" w:rsidP="005B6769">
      <w:pPr>
        <w:rPr>
          <w:lang w:val="id-ID"/>
        </w:rPr>
      </w:pPr>
    </w:p>
    <w:p w14:paraId="3CE65EA5" w14:textId="77777777" w:rsidR="005B6769" w:rsidRPr="008C09FD" w:rsidRDefault="005B6769" w:rsidP="005B6769">
      <w:pPr>
        <w:rPr>
          <w:lang w:val="id-ID"/>
        </w:rPr>
      </w:pPr>
      <w:r w:rsidRPr="008C09FD">
        <w:rPr>
          <w:lang w:val="sv-SE"/>
        </w:rPr>
        <w:t>Sebagai Cabang Spesialistik Ilmu Kedokteran, maka dokter spesialis Andrologi harus memiliki kompetensi dan kualifikasi dasar dokter umum yang baik. Karena harus menangani aspek kejiwaan yang memiliki jangkauan aspek kehidupan yang sangat luas, dan menjembatani aspek fisik, kejiwaan dan kehidupan sosial, maka hal-hal yang terkait dengan aspek kehidupan kognitif, afektif, sosial dan fisik, merupakan unsur-unsur spesialistik yang harus dimiliki secara profesional melalui suatu pendidikan yang terstruktur dan terukur. Dengan banyaknya pusat pendidikan yeng memiliki sumber daya / nara sumber yang memiliki latar belakang beragam, perlu kiranya ada suatu standar dalam hal kompetensi dan kualitas soft-skill terkait pendekatan humanitarian, bagi profesi Dokter Spesialis Andrologi</w:t>
      </w:r>
    </w:p>
    <w:p w14:paraId="6CC9BFD9" w14:textId="77777777" w:rsidR="005B6769" w:rsidRPr="008C09FD" w:rsidRDefault="005B6769" w:rsidP="005B6769">
      <w:pPr>
        <w:rPr>
          <w:lang w:val="id-ID"/>
        </w:rPr>
      </w:pPr>
    </w:p>
    <w:p w14:paraId="12D1D4DB" w14:textId="77777777" w:rsidR="00A073AA" w:rsidRPr="008C09FD" w:rsidRDefault="005B6769" w:rsidP="005B6769">
      <w:pPr>
        <w:rPr>
          <w:lang w:val="id-ID"/>
        </w:rPr>
      </w:pPr>
      <w:r w:rsidRPr="008C09FD">
        <w:rPr>
          <w:lang w:val="sv-SE"/>
        </w:rPr>
        <w:t>Untuk itu perlu adanya standar kompetensi yang sesuai dengan maksud tersebut. Untuk tercapainya hal tersebut, perlu adanya standarisasi kurikulum pendidikan, kompetensi, dan kualitas, yang harus secara periodik disesuaikan dengan perkembangan ilmu maupun kebutuhan (situasi)</w:t>
      </w:r>
    </w:p>
    <w:p w14:paraId="16DF9420" w14:textId="77777777" w:rsidR="005B6769" w:rsidRPr="008C09FD" w:rsidRDefault="005B6769" w:rsidP="005B6769">
      <w:pPr>
        <w:rPr>
          <w:lang w:val="id-ID"/>
        </w:rPr>
      </w:pPr>
    </w:p>
    <w:p w14:paraId="1A425CCE" w14:textId="77777777" w:rsidR="0081437B" w:rsidRPr="008C09FD" w:rsidRDefault="0001765A">
      <w:pPr>
        <w:rPr>
          <w:b/>
          <w:lang w:val="sv-SE"/>
        </w:rPr>
      </w:pPr>
      <w:r w:rsidRPr="008C09FD">
        <w:rPr>
          <w:b/>
        </w:rPr>
        <w:t xml:space="preserve">1.5 </w:t>
      </w:r>
      <w:r w:rsidR="00D90DF1" w:rsidRPr="008C09FD">
        <w:rPr>
          <w:b/>
          <w:lang w:val="id-ID"/>
        </w:rPr>
        <w:t xml:space="preserve">Landasan Sosiologis </w:t>
      </w:r>
      <w:r w:rsidR="00D90DF1" w:rsidRPr="008C09FD">
        <w:rPr>
          <w:b/>
          <w:lang w:val="sv-SE"/>
        </w:rPr>
        <w:t xml:space="preserve">Profesi </w:t>
      </w:r>
      <w:r w:rsidR="00D00328" w:rsidRPr="008C09FD">
        <w:rPr>
          <w:b/>
          <w:lang w:val="sv-SE"/>
        </w:rPr>
        <w:t xml:space="preserve">Dokter Spesialis Andrologi </w:t>
      </w:r>
    </w:p>
    <w:p w14:paraId="7EEF01C1" w14:textId="77777777" w:rsidR="005B6769" w:rsidRPr="008C09FD" w:rsidRDefault="005B6769" w:rsidP="005B6769">
      <w:pPr>
        <w:autoSpaceDE w:val="0"/>
        <w:autoSpaceDN w:val="0"/>
        <w:adjustRightInd w:val="0"/>
        <w:ind w:right="-50"/>
        <w:rPr>
          <w:lang w:val="id-ID"/>
        </w:rPr>
      </w:pPr>
    </w:p>
    <w:p w14:paraId="32234EC9" w14:textId="77777777" w:rsidR="005B6769" w:rsidRPr="008C09FD" w:rsidRDefault="005B6769" w:rsidP="005B6769">
      <w:pPr>
        <w:autoSpaceDE w:val="0"/>
        <w:autoSpaceDN w:val="0"/>
        <w:adjustRightInd w:val="0"/>
        <w:ind w:right="-50"/>
        <w:rPr>
          <w:lang w:val="id-ID"/>
        </w:rPr>
      </w:pPr>
      <w:r w:rsidRPr="008C09FD">
        <w:rPr>
          <w:lang w:val="id-ID"/>
        </w:rPr>
        <w:t xml:space="preserve">Seorang dokter spesialis </w:t>
      </w:r>
      <w:r w:rsidRPr="008C09FD">
        <w:t>Andrologi m</w:t>
      </w:r>
      <w:r w:rsidRPr="008C09FD">
        <w:rPr>
          <w:lang w:val="id-ID"/>
        </w:rPr>
        <w:t xml:space="preserve">empunyai rasa tanggung jawab dalam pengamalan ilmu kesehatan </w:t>
      </w:r>
      <w:r w:rsidRPr="008C09FD">
        <w:t>reproduksi pria dan seksualitas</w:t>
      </w:r>
      <w:r w:rsidRPr="008C09FD">
        <w:rPr>
          <w:lang w:val="id-ID"/>
        </w:rPr>
        <w:t xml:space="preserve"> sesuai dengan kebijakan pemerintah. Mempunyai pengetahuan yang luas dalam bidangnya serta mempunyai ketrampilan dan sikap yang baik sehingga sanggup memahami dan memecahkan masalah kesehatan sistem </w:t>
      </w:r>
      <w:r w:rsidRPr="008C09FD">
        <w:t>reproduksi  pria dan seksualitas</w:t>
      </w:r>
      <w:r w:rsidRPr="008C09FD">
        <w:rPr>
          <w:lang w:val="id-ID"/>
        </w:rPr>
        <w:t xml:space="preserve"> secara ilmiah dan dapat mengamalkan ilmu kesehatan sistem </w:t>
      </w:r>
      <w:r w:rsidRPr="008C09FD">
        <w:t>reproduksi pria dan seksualitas</w:t>
      </w:r>
      <w:r w:rsidRPr="008C09FD">
        <w:rPr>
          <w:lang w:val="id-ID"/>
        </w:rPr>
        <w:t xml:space="preserve"> kepada masyarakat yang sesuai dengan bidang keahliannya secara optimal. Mampu menentukan, merencanakan dan melaksanakan pendidikan, penelitian secara mandiri dan mengembangkan ilmu ke tingkat akademik yang lebih tinggi. Mampu mengembangkan sikap pribadi sesuai dengan etik</w:t>
      </w:r>
      <w:r w:rsidRPr="008C09FD">
        <w:t>a</w:t>
      </w:r>
      <w:r w:rsidRPr="008C09FD">
        <w:rPr>
          <w:lang w:val="id-ID"/>
        </w:rPr>
        <w:t xml:space="preserve"> ilmu dan etika kehidupan.</w:t>
      </w:r>
    </w:p>
    <w:p w14:paraId="0F9250A9" w14:textId="77777777" w:rsidR="00A073AA" w:rsidRPr="008C09FD" w:rsidRDefault="00A073AA" w:rsidP="005B6769">
      <w:pPr>
        <w:rPr>
          <w:b/>
          <w:lang w:val="id-ID"/>
        </w:rPr>
      </w:pPr>
    </w:p>
    <w:p w14:paraId="7B2D1C7D" w14:textId="77777777" w:rsidR="005B6769" w:rsidRPr="008C09FD" w:rsidRDefault="005B6769">
      <w:pPr>
        <w:jc w:val="left"/>
        <w:rPr>
          <w:b/>
        </w:rPr>
      </w:pPr>
      <w:r w:rsidRPr="008C09FD">
        <w:rPr>
          <w:b/>
        </w:rPr>
        <w:br w:type="page"/>
      </w:r>
    </w:p>
    <w:p w14:paraId="0CAAD0FD" w14:textId="77777777" w:rsidR="0081437B" w:rsidRPr="008C09FD" w:rsidRDefault="00612790" w:rsidP="008D0A86">
      <w:pPr>
        <w:rPr>
          <w:b/>
          <w:lang w:val="sv-SE"/>
        </w:rPr>
      </w:pPr>
      <w:r w:rsidRPr="008C09FD">
        <w:rPr>
          <w:b/>
        </w:rPr>
        <w:lastRenderedPageBreak/>
        <w:t>1.</w:t>
      </w:r>
      <w:r w:rsidR="0001765A" w:rsidRPr="008C09FD">
        <w:rPr>
          <w:b/>
        </w:rPr>
        <w:t>6</w:t>
      </w:r>
      <w:r w:rsidRPr="008C09FD">
        <w:rPr>
          <w:b/>
        </w:rPr>
        <w:t xml:space="preserve"> </w:t>
      </w:r>
      <w:r w:rsidR="00D90DF1" w:rsidRPr="008C09FD">
        <w:rPr>
          <w:b/>
          <w:lang w:val="id-ID"/>
        </w:rPr>
        <w:t xml:space="preserve">Upaya Peningkatan Profesionalisme dan Mutu Pendidikan </w:t>
      </w:r>
      <w:r w:rsidR="00D90DF1" w:rsidRPr="008C09FD">
        <w:rPr>
          <w:b/>
          <w:lang w:val="sv-SE"/>
        </w:rPr>
        <w:t>Spesialis</w:t>
      </w:r>
      <w:r w:rsidR="005B6769" w:rsidRPr="008C09FD">
        <w:rPr>
          <w:b/>
          <w:lang w:val="id-ID"/>
        </w:rPr>
        <w:t xml:space="preserve"> </w:t>
      </w:r>
      <w:r w:rsidR="00D16E73" w:rsidRPr="008C09FD">
        <w:rPr>
          <w:b/>
          <w:lang w:val="sv-SE"/>
        </w:rPr>
        <w:t>Andrologi</w:t>
      </w:r>
    </w:p>
    <w:p w14:paraId="10202AD7" w14:textId="77777777" w:rsidR="005B6769" w:rsidRPr="008C09FD" w:rsidRDefault="005B6769" w:rsidP="005B6769">
      <w:pPr>
        <w:spacing w:line="276" w:lineRule="auto"/>
        <w:rPr>
          <w:lang w:val="id-ID"/>
        </w:rPr>
      </w:pPr>
    </w:p>
    <w:p w14:paraId="3D184509" w14:textId="77777777" w:rsidR="005B6769" w:rsidRPr="008C09FD" w:rsidRDefault="005B6769" w:rsidP="005B6769">
      <w:pPr>
        <w:spacing w:line="276" w:lineRule="auto"/>
      </w:pPr>
      <w:r w:rsidRPr="008C09FD">
        <w:t>Peningkatan Profesionalisme dan Mutu Pendidikan Dokter Spesialis Andrologi merupakan keharusan yang berkesinambungan. Tidak hanya karena perkembangan ilmu, namun juga kondisi kehidupan sosial yang makin kompleks dengan dampaknya yang terus berubah dari waktu ke waktu. Upaya dalam peningkatan profesionalisme dan mutu pendidikan menuju kesetaraan keluaran yang kurang lebih memiliki standar mutu yang sama, merupakan hal yang sulit, namun harus di ikhtiarkan.</w:t>
      </w:r>
    </w:p>
    <w:p w14:paraId="671D3652" w14:textId="77777777" w:rsidR="005B6769" w:rsidRPr="008C09FD" w:rsidRDefault="005B6769" w:rsidP="005B6769">
      <w:pPr>
        <w:rPr>
          <w:lang w:val="id-ID"/>
        </w:rPr>
      </w:pPr>
    </w:p>
    <w:p w14:paraId="66B9CFA3" w14:textId="77777777" w:rsidR="0081437B" w:rsidRPr="008C09FD" w:rsidRDefault="005B6769" w:rsidP="005B6769">
      <w:pPr>
        <w:rPr>
          <w:lang w:val="id-ID"/>
        </w:rPr>
      </w:pPr>
      <w:r w:rsidRPr="008C09FD">
        <w:rPr>
          <w:lang w:val="sv-SE"/>
        </w:rPr>
        <w:t>Dari sistem pendidikan Spesialis Andrologi yang sudah berjalan dilakukan peningkatan mutu pendidikan melalui: Merevisi secara berkala buku kurikulum sesuai dengan kemajuan teknologi Kedokteran khususnya ilmu Andrologi, Meningkatkan kompetensi lulusan dokter spesialis Andrologi, dan Melaksanakan Ujian Akhir Nasional di bawah pengawasan Kolegium Andrologi Indonesia.</w:t>
      </w:r>
    </w:p>
    <w:p w14:paraId="015F96FB" w14:textId="77777777" w:rsidR="005B6769" w:rsidRPr="008C09FD" w:rsidRDefault="005B6769" w:rsidP="005B6769">
      <w:pPr>
        <w:rPr>
          <w:lang w:val="id-ID"/>
        </w:rPr>
      </w:pPr>
    </w:p>
    <w:p w14:paraId="4B2FCAD6" w14:textId="77777777" w:rsidR="0081437B" w:rsidRPr="008C09FD" w:rsidRDefault="00612790">
      <w:pPr>
        <w:rPr>
          <w:b/>
          <w:lang w:val="id-ID"/>
        </w:rPr>
      </w:pPr>
      <w:bookmarkStart w:id="243" w:name="_Toc222646027"/>
      <w:r w:rsidRPr="008C09FD">
        <w:rPr>
          <w:b/>
        </w:rPr>
        <w:t>1.</w:t>
      </w:r>
      <w:r w:rsidR="0001765A" w:rsidRPr="008C09FD">
        <w:rPr>
          <w:b/>
        </w:rPr>
        <w:t>7</w:t>
      </w:r>
      <w:r w:rsidRPr="008C09FD">
        <w:rPr>
          <w:b/>
        </w:rPr>
        <w:t xml:space="preserve"> </w:t>
      </w:r>
      <w:r w:rsidR="00D90DF1" w:rsidRPr="008C09FD">
        <w:rPr>
          <w:b/>
          <w:lang w:val="id-ID"/>
        </w:rPr>
        <w:t>Baku Mutu</w:t>
      </w:r>
      <w:r w:rsidR="00D90DF1" w:rsidRPr="008C09FD">
        <w:rPr>
          <w:b/>
          <w:lang w:val="pl-PL"/>
        </w:rPr>
        <w:t xml:space="preserve"> </w:t>
      </w:r>
      <w:r w:rsidR="00D90DF1" w:rsidRPr="008C09FD">
        <w:rPr>
          <w:b/>
          <w:lang w:val="id-ID"/>
        </w:rPr>
        <w:t xml:space="preserve">Program </w:t>
      </w:r>
      <w:r w:rsidR="00982405" w:rsidRPr="008C09FD">
        <w:rPr>
          <w:b/>
          <w:lang w:val="id-ID"/>
        </w:rPr>
        <w:t>Pendidikan</w:t>
      </w:r>
      <w:r w:rsidR="00D90DF1" w:rsidRPr="008C09FD">
        <w:rPr>
          <w:b/>
          <w:lang w:val="id-ID"/>
        </w:rPr>
        <w:t xml:space="preserve"> </w:t>
      </w:r>
      <w:r w:rsidR="00D90DF1" w:rsidRPr="008C09FD">
        <w:rPr>
          <w:b/>
          <w:lang w:val="sv-SE"/>
        </w:rPr>
        <w:t xml:space="preserve"> </w:t>
      </w:r>
      <w:r w:rsidR="005B6769" w:rsidRPr="008C09FD">
        <w:rPr>
          <w:b/>
          <w:lang w:val="sv-SE"/>
        </w:rPr>
        <w:t>Dokter Spesialis Andrologi</w:t>
      </w:r>
    </w:p>
    <w:p w14:paraId="038561AB" w14:textId="77777777" w:rsidR="005B6769" w:rsidRPr="008C09FD" w:rsidRDefault="005B6769">
      <w:pPr>
        <w:rPr>
          <w:b/>
          <w:lang w:val="id-ID"/>
        </w:rPr>
      </w:pPr>
    </w:p>
    <w:p w14:paraId="2F00879B" w14:textId="77777777" w:rsidR="00A073AA" w:rsidRPr="008C09FD" w:rsidRDefault="00D90DF1" w:rsidP="005B6769">
      <w:r w:rsidRPr="008C09FD">
        <w:rPr>
          <w:b/>
          <w:lang w:val="id-ID"/>
        </w:rPr>
        <w:t xml:space="preserve"> </w:t>
      </w:r>
      <w:r w:rsidR="00612790" w:rsidRPr="008C09FD">
        <w:rPr>
          <w:b/>
        </w:rPr>
        <w:t xml:space="preserve">      </w:t>
      </w:r>
      <w:r w:rsidR="005B6769" w:rsidRPr="008C09FD">
        <w:rPr>
          <w:lang w:val="id-ID"/>
        </w:rPr>
        <w:t>Pencapaian kesehatan yang optimal sebagai hak asasi manusia masyarakat perlu mendapat perhatian. Pelayanan yang baik dan bermutu merupakan dambaan masyarakat Indonesia. Untuk mendapatkan itu perlu dihasilkan pelayan kesehatan yang baik termasuk perawat, dokter umum dan juga dokter spesialis. Dokter sebagai salah satu komponen utama pemberi pelayanan kesehatan masyarakat mempunyai peran yang sangat penting sehingga pendidikan kedokteran akan menjadi penting.</w:t>
      </w:r>
    </w:p>
    <w:p w14:paraId="425F1EC6" w14:textId="77777777" w:rsidR="00A073AA" w:rsidRPr="008C09FD" w:rsidRDefault="00A073AA" w:rsidP="005B6769"/>
    <w:p w14:paraId="562C671F" w14:textId="77777777" w:rsidR="0081437B" w:rsidRPr="008C09FD" w:rsidRDefault="00D90DF1">
      <w:pPr>
        <w:jc w:val="left"/>
        <w:rPr>
          <w:b/>
          <w:bCs/>
          <w:iCs/>
          <w:caps/>
          <w:noProof/>
          <w:lang w:val="id-ID"/>
        </w:rPr>
      </w:pPr>
      <w:r w:rsidRPr="008C09FD">
        <w:rPr>
          <w:lang w:val="id-ID"/>
        </w:rPr>
        <w:br w:type="page"/>
      </w:r>
    </w:p>
    <w:p w14:paraId="007CFE43" w14:textId="77777777" w:rsidR="00A073AA" w:rsidRPr="008C09FD" w:rsidRDefault="00FD5310" w:rsidP="005B6769">
      <w:pPr>
        <w:pStyle w:val="TOC1"/>
        <w:spacing w:before="0"/>
        <w:rPr>
          <w:color w:val="auto"/>
          <w:sz w:val="24"/>
          <w:szCs w:val="24"/>
        </w:rPr>
      </w:pPr>
      <w:r w:rsidRPr="008C09FD">
        <w:rPr>
          <w:color w:val="auto"/>
          <w:sz w:val="24"/>
          <w:szCs w:val="24"/>
          <w:lang w:val="id-ID"/>
        </w:rPr>
        <w:lastRenderedPageBreak/>
        <w:t>BAB II</w:t>
      </w:r>
    </w:p>
    <w:p w14:paraId="5632F654" w14:textId="77777777" w:rsidR="00280659" w:rsidRPr="008C09FD" w:rsidRDefault="00280659" w:rsidP="00280659"/>
    <w:p w14:paraId="7C20D1E0" w14:textId="77777777" w:rsidR="00A073AA" w:rsidRPr="008C09FD" w:rsidRDefault="00FD5310" w:rsidP="005B6769">
      <w:pPr>
        <w:pStyle w:val="TOC1"/>
        <w:spacing w:before="0"/>
        <w:rPr>
          <w:color w:val="auto"/>
          <w:sz w:val="24"/>
          <w:szCs w:val="24"/>
          <w:lang w:val="id-ID"/>
        </w:rPr>
      </w:pPr>
      <w:r w:rsidRPr="008C09FD">
        <w:rPr>
          <w:color w:val="auto"/>
          <w:sz w:val="24"/>
          <w:szCs w:val="24"/>
          <w:lang w:val="id-ID"/>
        </w:rPr>
        <w:t xml:space="preserve">Karakteristik, Kualifikasi, dan Kurun Waktu Penyelesaian </w:t>
      </w:r>
      <w:r w:rsidR="00982405" w:rsidRPr="008C09FD">
        <w:rPr>
          <w:color w:val="auto"/>
          <w:sz w:val="24"/>
          <w:szCs w:val="24"/>
          <w:lang w:val="id-ID"/>
        </w:rPr>
        <w:t>PENDIDIKAN</w:t>
      </w:r>
    </w:p>
    <w:bookmarkEnd w:id="243"/>
    <w:p w14:paraId="1220701F" w14:textId="77777777" w:rsidR="0081437B" w:rsidRPr="008C09FD" w:rsidRDefault="0081437B">
      <w:pPr>
        <w:rPr>
          <w:lang w:val="id-ID"/>
        </w:rPr>
      </w:pPr>
    </w:p>
    <w:p w14:paraId="0179FE8D" w14:textId="77777777" w:rsidR="005B6769" w:rsidRPr="008C09FD" w:rsidRDefault="005B6769" w:rsidP="005B6769">
      <w:pPr>
        <w:rPr>
          <w:b/>
          <w:bCs/>
          <w:lang w:val="id-ID"/>
        </w:rPr>
      </w:pPr>
      <w:bookmarkStart w:id="244" w:name="_Toc222646028"/>
      <w:r w:rsidRPr="008C09FD">
        <w:rPr>
          <w:b/>
          <w:bCs/>
          <w:lang w:val="id-ID"/>
        </w:rPr>
        <w:t>2.1 Karakteristik</w:t>
      </w:r>
    </w:p>
    <w:p w14:paraId="40271DEC" w14:textId="77777777" w:rsidR="005B6769" w:rsidRPr="008C09FD" w:rsidRDefault="005B6769" w:rsidP="005B6769">
      <w:pPr>
        <w:rPr>
          <w:b/>
        </w:rPr>
      </w:pPr>
    </w:p>
    <w:p w14:paraId="37B3B124" w14:textId="77777777" w:rsidR="005B6769" w:rsidRPr="008C09FD" w:rsidRDefault="005B6769" w:rsidP="005B6769">
      <w:pPr>
        <w:ind w:right="-50" w:firstLine="720"/>
      </w:pPr>
      <w:r w:rsidRPr="008C09FD">
        <w:t>Lulusan PPDS Andrologi diharapkan menjadi sarjana yang memiliki sikap profesional, mampu menguasai, mengembangkan, menapis dan menerapkan ilmu pengetahuan dan teknologi kedokteran (iptekdok) Andrologi yang sesuai dengan kebutuhan masyarakat akan pelayanan Andrologi. Berbudi luhur, yang dilandasi oleh Iman dan Takwa kepada Tuhan Ynag Maha Esa.</w:t>
      </w:r>
    </w:p>
    <w:p w14:paraId="039F7F2F" w14:textId="77777777" w:rsidR="005B6769" w:rsidRPr="008C09FD" w:rsidRDefault="005B6769" w:rsidP="005B6769">
      <w:pPr>
        <w:ind w:right="-50" w:firstLine="720"/>
      </w:pPr>
      <w:r w:rsidRPr="008C09FD">
        <w:t>Oleh karena itu, PPDS Andrologi ditujukan untuk menghasilkan lulusan yang memiliki:</w:t>
      </w:r>
    </w:p>
    <w:p w14:paraId="18DEDE08" w14:textId="77777777" w:rsidR="005B6769" w:rsidRPr="008C09FD" w:rsidRDefault="005B6769" w:rsidP="005B6769">
      <w:pPr>
        <w:numPr>
          <w:ilvl w:val="0"/>
          <w:numId w:val="44"/>
        </w:numPr>
        <w:ind w:right="-50"/>
      </w:pPr>
      <w:r w:rsidRPr="008C09FD">
        <w:t>Etika Ilmu Pengetahuan dan profesi yang dilandasi oleh nilai keagamaan yang sesuai dengan budaya Indonesia.</w:t>
      </w:r>
    </w:p>
    <w:p w14:paraId="38F895F9" w14:textId="77777777" w:rsidR="005B6769" w:rsidRPr="008C09FD" w:rsidRDefault="005B6769" w:rsidP="005B6769">
      <w:pPr>
        <w:numPr>
          <w:ilvl w:val="0"/>
          <w:numId w:val="44"/>
        </w:numPr>
        <w:ind w:right="-50"/>
      </w:pPr>
      <w:r w:rsidRPr="008C09FD">
        <w:t>Tanggung jawab dalam melakukan profesi kedokteran dalam suatu system pelayanan seuai dengan Kode Etik kedokteran Indonesia.</w:t>
      </w:r>
    </w:p>
    <w:p w14:paraId="339E4CB9" w14:textId="77777777" w:rsidR="005B6769" w:rsidRPr="008C09FD" w:rsidRDefault="005B6769" w:rsidP="005B6769">
      <w:pPr>
        <w:numPr>
          <w:ilvl w:val="0"/>
          <w:numId w:val="44"/>
        </w:numPr>
        <w:ind w:right="-50"/>
      </w:pPr>
      <w:r w:rsidRPr="008C09FD">
        <w:t>Integritas yang tinggi dalam Andrologi dan dapat menerapkan ilmunya secara professional, serta mampu memberikan pelayanan medic spesialistik.</w:t>
      </w:r>
    </w:p>
    <w:p w14:paraId="5AF211D3" w14:textId="77777777" w:rsidR="005B6769" w:rsidRPr="008C09FD" w:rsidRDefault="005B6769" w:rsidP="005B6769">
      <w:pPr>
        <w:numPr>
          <w:ilvl w:val="0"/>
          <w:numId w:val="44"/>
        </w:numPr>
        <w:ind w:right="-50"/>
      </w:pPr>
      <w:r w:rsidRPr="008C09FD">
        <w:t>Sikap terbuka, probadi yang mantap, tanggap terhadap kemajuan ilmu pengetahuan dan masalah masyarakat yang berkaitan dengan Andrologi.</w:t>
      </w:r>
    </w:p>
    <w:p w14:paraId="13A2A379" w14:textId="77777777" w:rsidR="005B6769" w:rsidRPr="008C09FD" w:rsidRDefault="005B6769" w:rsidP="005B6769">
      <w:pPr>
        <w:numPr>
          <w:ilvl w:val="0"/>
          <w:numId w:val="44"/>
        </w:numPr>
        <w:ind w:right="-50"/>
      </w:pPr>
      <w:r w:rsidRPr="008C09FD">
        <w:t>Kemampuan mengembangkan diri sebagai professional dan sebagai ilmuwan yang mandiri serta mampu melakukan alih pengetahuan.</w:t>
      </w:r>
    </w:p>
    <w:p w14:paraId="616607EF" w14:textId="77777777" w:rsidR="005B6769" w:rsidRPr="008C09FD" w:rsidRDefault="005B6769" w:rsidP="005B6769">
      <w:pPr>
        <w:numPr>
          <w:ilvl w:val="0"/>
          <w:numId w:val="44"/>
        </w:numPr>
        <w:ind w:right="-50"/>
        <w:rPr>
          <w:b/>
        </w:rPr>
      </w:pPr>
      <w:r w:rsidRPr="008C09FD">
        <w:t>Wawasan yang luas dalam bidang Andrologi dan bidang Ilmu yang berkaitan, dengan penalaran yang kreatif untuk bekerjasama dalam pengembangan ilmu maupun menjalankan profesi di masyarakat</w:t>
      </w:r>
      <w:r w:rsidRPr="008C09FD">
        <w:rPr>
          <w:b/>
        </w:rPr>
        <w:t>.</w:t>
      </w:r>
    </w:p>
    <w:p w14:paraId="224B57C2" w14:textId="77777777" w:rsidR="005B6769" w:rsidRPr="008C09FD" w:rsidRDefault="005B6769" w:rsidP="005B6769">
      <w:pPr>
        <w:rPr>
          <w:b/>
        </w:rPr>
      </w:pPr>
    </w:p>
    <w:p w14:paraId="3F727196" w14:textId="77777777" w:rsidR="005B6769" w:rsidRPr="008C09FD" w:rsidRDefault="005B6769" w:rsidP="005B6769">
      <w:pPr>
        <w:rPr>
          <w:lang w:val="id-ID"/>
        </w:rPr>
      </w:pPr>
      <w:r w:rsidRPr="008C09FD">
        <w:rPr>
          <w:b/>
          <w:lang w:val="id-ID"/>
        </w:rPr>
        <w:t xml:space="preserve"> </w:t>
      </w:r>
      <w:r w:rsidRPr="008C09FD">
        <w:rPr>
          <w:b/>
        </w:rPr>
        <w:t xml:space="preserve">    </w:t>
      </w:r>
      <w:r w:rsidRPr="008C09FD">
        <w:rPr>
          <w:b/>
          <w:lang w:val="id-ID"/>
        </w:rPr>
        <w:t xml:space="preserve"> </w:t>
      </w:r>
    </w:p>
    <w:p w14:paraId="247C659B" w14:textId="77777777" w:rsidR="005B6769" w:rsidRPr="008C09FD" w:rsidRDefault="005B6769" w:rsidP="005B6769">
      <w:pPr>
        <w:rPr>
          <w:b/>
          <w:bCs/>
          <w:lang w:val="id-ID"/>
        </w:rPr>
      </w:pPr>
      <w:r w:rsidRPr="008C09FD">
        <w:rPr>
          <w:b/>
          <w:bCs/>
          <w:lang w:val="id-ID"/>
        </w:rPr>
        <w:t>2.2 Kualifikasi</w:t>
      </w:r>
    </w:p>
    <w:p w14:paraId="5352A42E" w14:textId="77777777" w:rsidR="005B6769" w:rsidRPr="008C09FD" w:rsidRDefault="005B6769" w:rsidP="005B6769">
      <w:pPr>
        <w:spacing w:line="276" w:lineRule="auto"/>
      </w:pPr>
      <w:r w:rsidRPr="008C09FD">
        <w:rPr>
          <w:b/>
          <w:lang w:val="id-ID"/>
        </w:rPr>
        <w:t xml:space="preserve">  </w:t>
      </w:r>
      <w:r w:rsidRPr="008C09FD">
        <w:rPr>
          <w:b/>
        </w:rPr>
        <w:t xml:space="preserve">    </w:t>
      </w:r>
      <w:r w:rsidRPr="008C09FD">
        <w:rPr>
          <w:lang w:val="id-ID"/>
        </w:rPr>
        <w:t>Menurut Undang-Undang RI Nomor 20 Tahun 2003 tentang Sistem Pendidikan Nasional,program Pendidikan Dokter Spesialis yang merupakan bagian dari pendidikan pascasarjana adalah pendidikan akademik yang diarahkan terutama pada penguasaan disiplin ilmu pengetahuan tertentu.</w:t>
      </w:r>
    </w:p>
    <w:p w14:paraId="24714D62" w14:textId="77777777" w:rsidR="005B6769" w:rsidRPr="008C09FD" w:rsidRDefault="005B6769" w:rsidP="005B6769">
      <w:pPr>
        <w:spacing w:line="276" w:lineRule="auto"/>
        <w:ind w:firstLine="720"/>
      </w:pPr>
      <w:r w:rsidRPr="008C09FD">
        <w:rPr>
          <w:lang w:val="id-ID"/>
        </w:rPr>
        <w:t xml:space="preserve">Program Pendidikan Dokter Spesialis diarahkan pada hasil lulusan yang memiliki ciri-ciri (1) mempunyai kemampuan mengembangkan dan memutakhirkan ipteks dengan cara menguasai dan memahami, pendekatan, metode, kaidah ilmiah disertai keterampilan penerapannya, (2) mempunyai kemampuan memecahkan permasalahan di bidang keahliannya melalui kegiatan penelitian dan pengembangan berdasarkan kaidah ilmiah, dan (3) mempunyai kemampuan mengembangkan kinerja profesionalnya yang ditunjukkan dengan ketajaman analisis permasalahan, keserbacakupan tinjauan, kepaduan pemecahan masalah atau  yang serupa (Kepmendiknas No. 232/U/2000). </w:t>
      </w:r>
    </w:p>
    <w:p w14:paraId="29B265D2" w14:textId="77777777" w:rsidR="005B6769" w:rsidRPr="008C09FD" w:rsidRDefault="005B6769" w:rsidP="005B6769">
      <w:pPr>
        <w:spacing w:line="276" w:lineRule="auto"/>
        <w:ind w:firstLine="720"/>
        <w:rPr>
          <w:lang w:val="id-ID"/>
        </w:rPr>
      </w:pPr>
      <w:r w:rsidRPr="008C09FD">
        <w:rPr>
          <w:lang w:val="id-ID"/>
        </w:rPr>
        <w:t xml:space="preserve">Persyaratan akhir penyelesaian program Pendidikan Dokter Spesialis adalah penulisan tesis atau hasil karya inovatif tertentu yang dihasilkan dari penelitian dan ujian komprehensif yang dilaksanakan secara seragam oleh Kolegium, maka </w:t>
      </w:r>
      <w:r w:rsidRPr="008C09FD">
        <w:rPr>
          <w:lang w:val="id-ID"/>
        </w:rPr>
        <w:lastRenderedPageBreak/>
        <w:t>penelitian merupakan unsur penting dalam rangka pendidikan pada program Pendidikan Dokter Spesialis. Penelitian dalam jalur program  dimaksudkan untuk menyiapkan peserta PPDS supaya dapat segera memasuki karir  yang diharapkannya. Penelitian yang dilakukan pada umumnya adalah penelitian penerapan iptekdok dalam suatu bidang terkait.</w:t>
      </w:r>
    </w:p>
    <w:p w14:paraId="3BF8EC20" w14:textId="77777777" w:rsidR="005B6769" w:rsidRPr="008C09FD" w:rsidRDefault="005B6769" w:rsidP="005B6769">
      <w:pPr>
        <w:spacing w:line="276" w:lineRule="auto"/>
        <w:ind w:firstLine="720"/>
        <w:rPr>
          <w:lang w:val="sv-SE"/>
        </w:rPr>
      </w:pPr>
      <w:r w:rsidRPr="008C09FD">
        <w:rPr>
          <w:lang w:val="id-ID"/>
        </w:rPr>
        <w:t xml:space="preserve">Dalam pengertian umum penelitian orisinil </w:t>
      </w:r>
      <w:r w:rsidRPr="008C09FD">
        <w:t>(original)</w:t>
      </w:r>
      <w:r w:rsidRPr="008C09FD">
        <w:rPr>
          <w:lang w:val="id-ID"/>
        </w:rPr>
        <w:t xml:space="preserve"> berarti bahwa penelitian tersebut belumpernah dilakukan sebelumnya atau penelitian itu menghasilkan ilmu pengetahuan baru. Walaupun tesis tidak boleh berupa duplikasi atau pengulangan atau pencontekan penelitian lain (plagiat); namun topik, proyek atau pendekatan yang dipergunakan dapat diambil dari peneliti lain. Pembimbing, penasehat atau dosen lainnya harus mendorong peserta PPDS untuk mencari atau menjajagi topik penelitian dengan asumsi bahwa peserta PPDS sendiri akan secara mandiri mengembangkan tesisnya. Peserta PPDS harus mampu menunjukkan bagian mana dari penelitian yang merupakan pemikirannya sendiri. </w:t>
      </w:r>
      <w:r w:rsidRPr="008C09FD">
        <w:rPr>
          <w:lang w:val="sv-SE"/>
        </w:rPr>
        <w:t xml:space="preserve">Kemampuan tersebut merupakan indikator kemandirian peserta PPDS, dan dapat  digolongkan sebagai  karya orisinil. </w:t>
      </w:r>
    </w:p>
    <w:p w14:paraId="5787625D" w14:textId="77777777" w:rsidR="005B6769" w:rsidRPr="008C09FD" w:rsidRDefault="005B6769" w:rsidP="005B6769">
      <w:pPr>
        <w:pStyle w:val="NoSpacing"/>
        <w:spacing w:line="276" w:lineRule="auto"/>
        <w:ind w:firstLine="436"/>
        <w:jc w:val="both"/>
        <w:rPr>
          <w:rFonts w:ascii="Arial" w:hAnsi="Arial" w:cs="Arial"/>
          <w:sz w:val="24"/>
          <w:szCs w:val="24"/>
          <w:lang w:val="en-US"/>
        </w:rPr>
      </w:pPr>
      <w:r w:rsidRPr="008C09FD">
        <w:rPr>
          <w:rFonts w:ascii="Arial" w:hAnsi="Arial" w:cs="Arial"/>
          <w:sz w:val="24"/>
          <w:szCs w:val="24"/>
        </w:rPr>
        <w:t>Penerimaan peserta didik dilaksanakan serentak dengan Program studi Spesialis lain yang dikoordinir oleh Rektorat melalui Panitia Penerimaan Mahasiswa Baru (PPMB). Dalam satu tahun melaksanakan 2 kali penerimaan yaitu bulan Oktober untuk Perkuliahan per 1 Januari dan bulan Maret untuk Perkuliahan per 1 Juli.</w:t>
      </w:r>
      <w:r w:rsidRPr="008C09FD">
        <w:rPr>
          <w:rFonts w:ascii="Arial" w:hAnsi="Arial" w:cs="Arial"/>
          <w:sz w:val="24"/>
          <w:szCs w:val="24"/>
        </w:rPr>
        <w:tab/>
        <w:t>Pendaftaran dilakukan secara online. Materi tes meliputi : Tes potensi Akademik (TPA), Bahasa Inggris, Tes Wawancara dan tes Bidang Ilmu Andrologi. Syarat untuk Calon PPDS Andrologi sebagai berikut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8C09FD" w:rsidRPr="008C09FD" w14:paraId="382AE4FF" w14:textId="77777777" w:rsidTr="00500E69">
        <w:tc>
          <w:tcPr>
            <w:tcW w:w="9108" w:type="dxa"/>
          </w:tcPr>
          <w:p w14:paraId="7FD56259" w14:textId="77777777" w:rsidR="005B6769" w:rsidRPr="008C09FD" w:rsidRDefault="005B6769" w:rsidP="00500E69">
            <w:r w:rsidRPr="008C09FD">
              <w:t>Persyaratan Umum</w:t>
            </w:r>
          </w:p>
        </w:tc>
      </w:tr>
      <w:tr w:rsidR="008C09FD" w:rsidRPr="008C09FD" w14:paraId="6FFEBA25" w14:textId="77777777" w:rsidTr="00500E69">
        <w:tc>
          <w:tcPr>
            <w:tcW w:w="9108" w:type="dxa"/>
          </w:tcPr>
          <w:p w14:paraId="609FDD6E" w14:textId="77777777" w:rsidR="005B6769" w:rsidRPr="008C09FD" w:rsidRDefault="005B6769" w:rsidP="005B6769">
            <w:pPr>
              <w:pStyle w:val="ListParagraph"/>
              <w:numPr>
                <w:ilvl w:val="0"/>
                <w:numId w:val="42"/>
              </w:numPr>
              <w:contextualSpacing/>
              <w:jc w:val="both"/>
              <w:rPr>
                <w:rFonts w:cs="Arial"/>
              </w:rPr>
            </w:pPr>
            <w:r w:rsidRPr="008C09FD">
              <w:rPr>
                <w:rFonts w:cs="Arial"/>
              </w:rPr>
              <w:t>WNI atau WNA yang telah memenuhi ketentuan imigrasi</w:t>
            </w:r>
          </w:p>
        </w:tc>
      </w:tr>
      <w:tr w:rsidR="008C09FD" w:rsidRPr="008C09FD" w14:paraId="76548EFF" w14:textId="77777777" w:rsidTr="00500E69">
        <w:tc>
          <w:tcPr>
            <w:tcW w:w="9108" w:type="dxa"/>
          </w:tcPr>
          <w:p w14:paraId="1A3820F1" w14:textId="77777777" w:rsidR="005B6769" w:rsidRPr="008C09FD" w:rsidRDefault="005B6769" w:rsidP="005B6769">
            <w:pPr>
              <w:pStyle w:val="ListParagraph"/>
              <w:numPr>
                <w:ilvl w:val="0"/>
                <w:numId w:val="42"/>
              </w:numPr>
              <w:contextualSpacing/>
              <w:jc w:val="both"/>
              <w:rPr>
                <w:rFonts w:cs="Arial"/>
              </w:rPr>
            </w:pPr>
            <w:r w:rsidRPr="008C09FD">
              <w:rPr>
                <w:rFonts w:cs="Arial"/>
              </w:rPr>
              <w:t>Lulusan Fakultas Kedokteran di Indonesia yang terakreditasi, atau</w:t>
            </w:r>
          </w:p>
        </w:tc>
      </w:tr>
      <w:tr w:rsidR="008C09FD" w:rsidRPr="008C09FD" w14:paraId="5AD1EAC9" w14:textId="77777777" w:rsidTr="00500E69">
        <w:tc>
          <w:tcPr>
            <w:tcW w:w="9108" w:type="dxa"/>
          </w:tcPr>
          <w:p w14:paraId="24FEB77D" w14:textId="77777777" w:rsidR="005B6769" w:rsidRPr="008C09FD" w:rsidRDefault="005B6769" w:rsidP="005B6769">
            <w:pPr>
              <w:pStyle w:val="ListParagraph"/>
              <w:numPr>
                <w:ilvl w:val="0"/>
                <w:numId w:val="42"/>
              </w:numPr>
              <w:contextualSpacing/>
              <w:jc w:val="both"/>
              <w:rPr>
                <w:rFonts w:cs="Arial"/>
              </w:rPr>
            </w:pPr>
            <w:r w:rsidRPr="008C09FD">
              <w:rPr>
                <w:rFonts w:cs="Arial"/>
              </w:rPr>
              <w:t>Lulusan Fakultas Kedokteran di Indonesia yang mendapatkan sertifikat adaptasi</w:t>
            </w:r>
          </w:p>
        </w:tc>
      </w:tr>
      <w:tr w:rsidR="008C09FD" w:rsidRPr="008C09FD" w14:paraId="38FBBDCB" w14:textId="77777777" w:rsidTr="00500E69">
        <w:tc>
          <w:tcPr>
            <w:tcW w:w="9108" w:type="dxa"/>
          </w:tcPr>
          <w:p w14:paraId="4228F996" w14:textId="77777777" w:rsidR="005B6769" w:rsidRPr="008C09FD" w:rsidRDefault="005B6769" w:rsidP="005B6769">
            <w:pPr>
              <w:pStyle w:val="ListParagraph"/>
              <w:numPr>
                <w:ilvl w:val="0"/>
                <w:numId w:val="42"/>
              </w:numPr>
              <w:contextualSpacing/>
              <w:jc w:val="both"/>
              <w:rPr>
                <w:rFonts w:cs="Arial"/>
              </w:rPr>
            </w:pPr>
            <w:r w:rsidRPr="008C09FD">
              <w:rPr>
                <w:rFonts w:cs="Arial"/>
              </w:rPr>
              <w:t>Batas Usia saat pendaftaran   ≤ 35</w:t>
            </w:r>
          </w:p>
        </w:tc>
      </w:tr>
      <w:tr w:rsidR="008C09FD" w:rsidRPr="008C09FD" w14:paraId="0038AE74" w14:textId="77777777" w:rsidTr="00500E69">
        <w:tc>
          <w:tcPr>
            <w:tcW w:w="9108" w:type="dxa"/>
          </w:tcPr>
          <w:p w14:paraId="2CACE778" w14:textId="77777777" w:rsidR="005B6769" w:rsidRPr="008C09FD" w:rsidRDefault="005B6769" w:rsidP="005B6769">
            <w:pPr>
              <w:pStyle w:val="ListParagraph"/>
              <w:numPr>
                <w:ilvl w:val="0"/>
                <w:numId w:val="42"/>
              </w:numPr>
              <w:contextualSpacing/>
              <w:jc w:val="both"/>
              <w:rPr>
                <w:rFonts w:cs="Arial"/>
              </w:rPr>
            </w:pPr>
            <w:r w:rsidRPr="008C09FD">
              <w:rPr>
                <w:rFonts w:cs="Arial"/>
              </w:rPr>
              <w:t>Indeks Prestasi (IP) Program Pendidikan Sarjana ≥  2,75</w:t>
            </w:r>
            <w:r w:rsidRPr="008C09FD">
              <w:rPr>
                <w:rFonts w:cs="Arial"/>
                <w:lang w:val="id-ID"/>
              </w:rPr>
              <w:t xml:space="preserve"> </w:t>
            </w:r>
            <w:r w:rsidRPr="008C09FD">
              <w:rPr>
                <w:rFonts w:cs="Arial"/>
              </w:rPr>
              <w:t xml:space="preserve">dan Profesi   ≥  </w:t>
            </w:r>
            <w:r w:rsidRPr="008C09FD">
              <w:rPr>
                <w:rFonts w:cs="Arial"/>
                <w:lang w:val="id-ID"/>
              </w:rPr>
              <w:t>3,0</w:t>
            </w:r>
          </w:p>
        </w:tc>
      </w:tr>
      <w:tr w:rsidR="008C09FD" w:rsidRPr="008C09FD" w14:paraId="44435145" w14:textId="77777777" w:rsidTr="00500E69">
        <w:tc>
          <w:tcPr>
            <w:tcW w:w="9108" w:type="dxa"/>
          </w:tcPr>
          <w:p w14:paraId="19895309" w14:textId="77777777" w:rsidR="005B6769" w:rsidRPr="008C09FD" w:rsidRDefault="005B6769" w:rsidP="005B6769">
            <w:pPr>
              <w:pStyle w:val="ListParagraph"/>
              <w:numPr>
                <w:ilvl w:val="0"/>
                <w:numId w:val="42"/>
              </w:numPr>
              <w:contextualSpacing/>
              <w:rPr>
                <w:rFonts w:cs="Arial"/>
              </w:rPr>
            </w:pPr>
            <w:r w:rsidRPr="008C09FD">
              <w:rPr>
                <w:rFonts w:cs="Arial"/>
              </w:rPr>
              <w:t>Memiliki seertifikat TOEFL  ≥  450 dari Lembaga bahasa yang terakreditasi</w:t>
            </w:r>
          </w:p>
        </w:tc>
      </w:tr>
      <w:tr w:rsidR="008C09FD" w:rsidRPr="008C09FD" w14:paraId="1CD358FC" w14:textId="77777777" w:rsidTr="00500E69">
        <w:tc>
          <w:tcPr>
            <w:tcW w:w="9108" w:type="dxa"/>
          </w:tcPr>
          <w:p w14:paraId="65919378" w14:textId="77777777" w:rsidR="005B6769" w:rsidRPr="008C09FD" w:rsidRDefault="005B6769" w:rsidP="005B6769">
            <w:pPr>
              <w:pStyle w:val="ListParagraph"/>
              <w:numPr>
                <w:ilvl w:val="0"/>
                <w:numId w:val="42"/>
              </w:numPr>
              <w:contextualSpacing/>
              <w:jc w:val="both"/>
              <w:rPr>
                <w:rFonts w:cs="Arial"/>
              </w:rPr>
            </w:pPr>
            <w:r w:rsidRPr="008C09FD">
              <w:rPr>
                <w:rFonts w:cs="Arial"/>
              </w:rPr>
              <w:t>Tidak memiliki cacat tubuh atau ketunaan yang dapat mengganggu kelancaran studi pada program studi yang dipilih</w:t>
            </w:r>
          </w:p>
        </w:tc>
      </w:tr>
      <w:tr w:rsidR="008C09FD" w:rsidRPr="008C09FD" w14:paraId="4BE98B5E" w14:textId="77777777" w:rsidTr="00500E69">
        <w:tc>
          <w:tcPr>
            <w:tcW w:w="9108" w:type="dxa"/>
          </w:tcPr>
          <w:p w14:paraId="73096EB8" w14:textId="77777777" w:rsidR="005B6769" w:rsidRPr="008C09FD" w:rsidRDefault="005B6769" w:rsidP="005B6769">
            <w:pPr>
              <w:pStyle w:val="ListParagraph"/>
              <w:numPr>
                <w:ilvl w:val="0"/>
                <w:numId w:val="42"/>
              </w:numPr>
              <w:contextualSpacing/>
              <w:jc w:val="both"/>
              <w:rPr>
                <w:rFonts w:cs="Arial"/>
              </w:rPr>
            </w:pPr>
            <w:r w:rsidRPr="008C09FD">
              <w:rPr>
                <w:rFonts w:cs="Arial"/>
              </w:rPr>
              <w:t>Membuat surat persetujuan mengikuti Pendidikan Spesialis dari atasan (bagi yang sedang bekerja.)</w:t>
            </w:r>
          </w:p>
        </w:tc>
      </w:tr>
      <w:tr w:rsidR="008C09FD" w:rsidRPr="008C09FD" w14:paraId="30DF95A6" w14:textId="77777777" w:rsidTr="00500E69">
        <w:tc>
          <w:tcPr>
            <w:tcW w:w="9108" w:type="dxa"/>
          </w:tcPr>
          <w:p w14:paraId="59947F2C" w14:textId="77777777" w:rsidR="005B6769" w:rsidRPr="008C09FD" w:rsidRDefault="005B6769" w:rsidP="005B6769">
            <w:pPr>
              <w:pStyle w:val="ListParagraph"/>
              <w:numPr>
                <w:ilvl w:val="0"/>
                <w:numId w:val="42"/>
              </w:numPr>
              <w:contextualSpacing/>
              <w:jc w:val="both"/>
              <w:rPr>
                <w:rFonts w:cs="Arial"/>
              </w:rPr>
            </w:pPr>
            <w:r w:rsidRPr="008C09FD">
              <w:rPr>
                <w:rFonts w:cs="Arial"/>
              </w:rPr>
              <w:t>Mendapat surat rekomendasi dari organisasi profesi</w:t>
            </w:r>
          </w:p>
        </w:tc>
      </w:tr>
      <w:tr w:rsidR="008C09FD" w:rsidRPr="008C09FD" w14:paraId="2BB3BA57" w14:textId="77777777" w:rsidTr="00500E69">
        <w:tc>
          <w:tcPr>
            <w:tcW w:w="9108" w:type="dxa"/>
          </w:tcPr>
          <w:p w14:paraId="0C7CD2E8" w14:textId="77777777" w:rsidR="005B6769" w:rsidRPr="008C09FD" w:rsidRDefault="005B6769" w:rsidP="005B6769">
            <w:pPr>
              <w:pStyle w:val="ListParagraph"/>
              <w:numPr>
                <w:ilvl w:val="0"/>
                <w:numId w:val="42"/>
              </w:numPr>
              <w:contextualSpacing/>
              <w:jc w:val="both"/>
              <w:rPr>
                <w:rFonts w:cs="Arial"/>
              </w:rPr>
            </w:pPr>
            <w:r w:rsidRPr="008C09FD">
              <w:rPr>
                <w:rFonts w:cs="Arial"/>
              </w:rPr>
              <w:t>Mendapat surat rekomendasi IDI Daerah untuk pindah IDI Surabaya apabila sudah diterima</w:t>
            </w:r>
          </w:p>
        </w:tc>
      </w:tr>
      <w:tr w:rsidR="008C09FD" w:rsidRPr="008C09FD" w14:paraId="1086F506" w14:textId="77777777" w:rsidTr="00500E69">
        <w:tc>
          <w:tcPr>
            <w:tcW w:w="9108" w:type="dxa"/>
          </w:tcPr>
          <w:p w14:paraId="29006DF4" w14:textId="77777777" w:rsidR="005B6769" w:rsidRPr="008C09FD" w:rsidRDefault="005B6769" w:rsidP="005B6769">
            <w:pPr>
              <w:pStyle w:val="ListParagraph"/>
              <w:numPr>
                <w:ilvl w:val="0"/>
                <w:numId w:val="42"/>
              </w:numPr>
              <w:contextualSpacing/>
              <w:jc w:val="both"/>
              <w:rPr>
                <w:rFonts w:cs="Arial"/>
              </w:rPr>
            </w:pPr>
            <w:r w:rsidRPr="008C09FD">
              <w:rPr>
                <w:rFonts w:cs="Arial"/>
              </w:rPr>
              <w:t>Memiliki Surat Tanda Registrasi Profesi yang masih berlaku</w:t>
            </w:r>
          </w:p>
        </w:tc>
      </w:tr>
      <w:tr w:rsidR="008C09FD" w:rsidRPr="008C09FD" w14:paraId="5A17428C" w14:textId="77777777" w:rsidTr="00500E69">
        <w:tc>
          <w:tcPr>
            <w:tcW w:w="9108" w:type="dxa"/>
          </w:tcPr>
          <w:p w14:paraId="24729051" w14:textId="77777777" w:rsidR="005B6769" w:rsidRPr="008C09FD" w:rsidRDefault="005B6769" w:rsidP="005B6769">
            <w:pPr>
              <w:pStyle w:val="ListParagraph"/>
              <w:numPr>
                <w:ilvl w:val="0"/>
                <w:numId w:val="42"/>
              </w:numPr>
              <w:contextualSpacing/>
              <w:jc w:val="both"/>
              <w:rPr>
                <w:rFonts w:cs="Arial"/>
              </w:rPr>
            </w:pPr>
            <w:r w:rsidRPr="008C09FD">
              <w:rPr>
                <w:rFonts w:cs="Arial"/>
              </w:rPr>
              <w:t>Membuat surat pernyataan bersedia mematuhi semua peraturan yang berlaku di RSUD Dr. Soetomo;FK Unair;Prodi-Prodi masing</w:t>
            </w:r>
          </w:p>
        </w:tc>
      </w:tr>
      <w:tr w:rsidR="008C09FD" w:rsidRPr="008C09FD" w14:paraId="546A10EF" w14:textId="77777777" w:rsidTr="00500E69">
        <w:tc>
          <w:tcPr>
            <w:tcW w:w="9108" w:type="dxa"/>
          </w:tcPr>
          <w:p w14:paraId="4960EDDE" w14:textId="77777777" w:rsidR="005B6769" w:rsidRPr="008C09FD" w:rsidRDefault="005B6769" w:rsidP="005B6769">
            <w:pPr>
              <w:pStyle w:val="ListParagraph"/>
              <w:numPr>
                <w:ilvl w:val="0"/>
                <w:numId w:val="42"/>
              </w:numPr>
              <w:contextualSpacing/>
              <w:rPr>
                <w:rFonts w:cs="Arial"/>
              </w:rPr>
            </w:pPr>
            <w:r w:rsidRPr="008C09FD">
              <w:rPr>
                <w:rFonts w:cs="Arial"/>
              </w:rPr>
              <w:t>Membuat surat persetujuan mengikuti Pendidikan Spesialis dari orangtua/suami/istri</w:t>
            </w:r>
          </w:p>
          <w:p w14:paraId="269244E7" w14:textId="77777777" w:rsidR="005B6769" w:rsidRPr="008C09FD" w:rsidRDefault="005B6769" w:rsidP="00500E69">
            <w:pPr>
              <w:pStyle w:val="ListParagraph"/>
              <w:rPr>
                <w:rFonts w:cs="Arial"/>
              </w:rPr>
            </w:pPr>
          </w:p>
        </w:tc>
      </w:tr>
      <w:tr w:rsidR="008C09FD" w:rsidRPr="008C09FD" w14:paraId="38C50D56" w14:textId="77777777" w:rsidTr="00500E69">
        <w:tc>
          <w:tcPr>
            <w:tcW w:w="9108" w:type="dxa"/>
          </w:tcPr>
          <w:p w14:paraId="04187173" w14:textId="77777777" w:rsidR="005B6769" w:rsidRPr="008C09FD" w:rsidRDefault="005B6769" w:rsidP="005B6769">
            <w:pPr>
              <w:pStyle w:val="ListParagraph"/>
              <w:numPr>
                <w:ilvl w:val="0"/>
                <w:numId w:val="42"/>
              </w:numPr>
              <w:contextualSpacing/>
              <w:jc w:val="both"/>
              <w:rPr>
                <w:rFonts w:cs="Arial"/>
              </w:rPr>
            </w:pPr>
            <w:r w:rsidRPr="008C09FD">
              <w:rPr>
                <w:rFonts w:cs="Arial"/>
              </w:rPr>
              <w:t xml:space="preserve">Membuat surat pernyataan bersedia ditugaskan diseluruh wilayah Indonesia </w:t>
            </w:r>
            <w:r w:rsidRPr="008C09FD">
              <w:rPr>
                <w:rFonts w:cs="Arial"/>
              </w:rPr>
              <w:lastRenderedPageBreak/>
              <w:t>selama menempuh pendidikan diketahui oleh orangtua/suami/istri</w:t>
            </w:r>
          </w:p>
        </w:tc>
      </w:tr>
      <w:tr w:rsidR="008C09FD" w:rsidRPr="008C09FD" w14:paraId="06EFE7FC" w14:textId="77777777" w:rsidTr="00500E69">
        <w:tc>
          <w:tcPr>
            <w:tcW w:w="9108" w:type="dxa"/>
          </w:tcPr>
          <w:p w14:paraId="7A9D7DCC" w14:textId="77777777" w:rsidR="005B6769" w:rsidRPr="008C09FD" w:rsidRDefault="005B6769" w:rsidP="005B6769">
            <w:pPr>
              <w:pStyle w:val="ListParagraph"/>
              <w:numPr>
                <w:ilvl w:val="0"/>
                <w:numId w:val="42"/>
              </w:numPr>
              <w:contextualSpacing/>
              <w:jc w:val="both"/>
              <w:rPr>
                <w:rFonts w:cs="Arial"/>
              </w:rPr>
            </w:pPr>
            <w:r w:rsidRPr="008C09FD">
              <w:rPr>
                <w:rFonts w:cs="Arial"/>
              </w:rPr>
              <w:lastRenderedPageBreak/>
              <w:t>Untuk Program tugas belajar DEPKES mempunyai surat keterangan pembiayaan SPP ditanggung DEPKES/DINKES setempat setelah dinyatakan lulus seleksi PPDS</w:t>
            </w:r>
          </w:p>
        </w:tc>
      </w:tr>
      <w:tr w:rsidR="008C09FD" w:rsidRPr="008C09FD" w14:paraId="6385EDDB" w14:textId="77777777" w:rsidTr="00500E69">
        <w:tc>
          <w:tcPr>
            <w:tcW w:w="9108" w:type="dxa"/>
          </w:tcPr>
          <w:p w14:paraId="3CA35F2D" w14:textId="77777777" w:rsidR="005B6769" w:rsidRPr="008C09FD" w:rsidRDefault="005B6769" w:rsidP="005B6769">
            <w:pPr>
              <w:pStyle w:val="ListParagraph"/>
              <w:numPr>
                <w:ilvl w:val="0"/>
                <w:numId w:val="42"/>
              </w:numPr>
              <w:contextualSpacing/>
              <w:rPr>
                <w:rFonts w:cs="Arial"/>
              </w:rPr>
            </w:pPr>
            <w:r w:rsidRPr="008C09FD">
              <w:rPr>
                <w:rFonts w:cs="Arial"/>
              </w:rPr>
              <w:t>Memiliki surat persetujuan/</w:t>
            </w:r>
            <w:r w:rsidRPr="008C09FD">
              <w:rPr>
                <w:rFonts w:cs="Arial"/>
                <w:lang w:val="id-ID"/>
              </w:rPr>
              <w:t xml:space="preserve"> </w:t>
            </w:r>
            <w:r w:rsidRPr="008C09FD">
              <w:rPr>
                <w:rFonts w:cs="Arial"/>
              </w:rPr>
              <w:t>rekomendasi/</w:t>
            </w:r>
            <w:r w:rsidRPr="008C09FD">
              <w:rPr>
                <w:rFonts w:cs="Arial"/>
                <w:lang w:val="id-ID"/>
              </w:rPr>
              <w:t xml:space="preserve"> </w:t>
            </w:r>
            <w:r w:rsidRPr="008C09FD">
              <w:rPr>
                <w:rFonts w:cs="Arial"/>
              </w:rPr>
              <w:t>penugasan dari instansi induk, sbb :</w:t>
            </w:r>
          </w:p>
          <w:p w14:paraId="628716C4" w14:textId="77777777" w:rsidR="005B6769" w:rsidRPr="008C09FD" w:rsidRDefault="005B6769" w:rsidP="005B6769">
            <w:pPr>
              <w:pStyle w:val="ListParagraph"/>
              <w:numPr>
                <w:ilvl w:val="0"/>
                <w:numId w:val="43"/>
              </w:numPr>
              <w:contextualSpacing/>
              <w:jc w:val="both"/>
              <w:rPr>
                <w:rFonts w:cs="Arial"/>
              </w:rPr>
            </w:pPr>
            <w:r w:rsidRPr="008C09FD">
              <w:rPr>
                <w:rFonts w:cs="Arial"/>
              </w:rPr>
              <w:t>Bagi calon peserta dari Departemen Kesehatan dilampirkan surat persetujuan dari Dinkes setempat.</w:t>
            </w:r>
          </w:p>
          <w:p w14:paraId="738139BD" w14:textId="77777777" w:rsidR="005B6769" w:rsidRPr="008C09FD" w:rsidRDefault="005B6769" w:rsidP="005B6769">
            <w:pPr>
              <w:pStyle w:val="ListParagraph"/>
              <w:numPr>
                <w:ilvl w:val="0"/>
                <w:numId w:val="43"/>
              </w:numPr>
              <w:contextualSpacing/>
              <w:jc w:val="both"/>
              <w:rPr>
                <w:rFonts w:cs="Arial"/>
              </w:rPr>
            </w:pPr>
            <w:r w:rsidRPr="008C09FD">
              <w:rPr>
                <w:rFonts w:cs="Arial"/>
              </w:rPr>
              <w:t>Bagi Calon peserta dari Departemen HANKAM dilampirkan surat persetujuan dari Kepala Pusat ABRI.</w:t>
            </w:r>
          </w:p>
          <w:p w14:paraId="3F90EE03" w14:textId="77777777" w:rsidR="005B6769" w:rsidRPr="008C09FD" w:rsidRDefault="005B6769" w:rsidP="005B6769">
            <w:pPr>
              <w:pStyle w:val="ListParagraph"/>
              <w:numPr>
                <w:ilvl w:val="0"/>
                <w:numId w:val="43"/>
              </w:numPr>
              <w:contextualSpacing/>
              <w:jc w:val="both"/>
              <w:rPr>
                <w:rFonts w:cs="Arial"/>
              </w:rPr>
            </w:pPr>
            <w:r w:rsidRPr="008C09FD">
              <w:rPr>
                <w:rFonts w:cs="Arial"/>
              </w:rPr>
              <w:t>Bagi calon peserta dari Depeartemen lain dilampirkan surat persetujuan dari Kantor Wilayah Departemen Kesehatan Setempat</w:t>
            </w:r>
          </w:p>
          <w:p w14:paraId="3607C7BA" w14:textId="77777777" w:rsidR="005B6769" w:rsidRPr="008C09FD" w:rsidRDefault="005B6769" w:rsidP="005B6769">
            <w:pPr>
              <w:pStyle w:val="ListParagraph"/>
              <w:numPr>
                <w:ilvl w:val="0"/>
                <w:numId w:val="43"/>
              </w:numPr>
              <w:contextualSpacing/>
              <w:jc w:val="both"/>
              <w:rPr>
                <w:rFonts w:cs="Arial"/>
              </w:rPr>
            </w:pPr>
            <w:r w:rsidRPr="008C09FD">
              <w:rPr>
                <w:rFonts w:cs="Arial"/>
              </w:rPr>
              <w:t>Bagi calon peserta ex. PTT akan diatur lebih lanjut sesuai dengan petunjuk pelaksanaan yang ada.</w:t>
            </w:r>
          </w:p>
        </w:tc>
      </w:tr>
      <w:tr w:rsidR="008C09FD" w:rsidRPr="008C09FD" w14:paraId="19DC073A" w14:textId="77777777" w:rsidTr="00500E69">
        <w:tc>
          <w:tcPr>
            <w:tcW w:w="9108" w:type="dxa"/>
          </w:tcPr>
          <w:p w14:paraId="2402C8BF" w14:textId="77777777" w:rsidR="005B6769" w:rsidRPr="008C09FD" w:rsidRDefault="005B6769" w:rsidP="005B6769">
            <w:pPr>
              <w:pStyle w:val="ListParagraph"/>
              <w:numPr>
                <w:ilvl w:val="0"/>
                <w:numId w:val="42"/>
              </w:numPr>
              <w:contextualSpacing/>
              <w:jc w:val="both"/>
              <w:rPr>
                <w:rFonts w:cs="Arial"/>
              </w:rPr>
            </w:pPr>
            <w:r w:rsidRPr="008C09FD">
              <w:rPr>
                <w:rFonts w:cs="Arial"/>
              </w:rPr>
              <w:t>Bagi peserta lulusan Program Studi S1 Pendidikan Dokter yang menggunakan Kurikulum Berbasi Kompetensi (KBK) harap melampirkan Surat Tanda Selesai Internship (STSI) yang diterbitkan oleh Komite Internship Dokter Indonesia (KIDI) Provinsi.</w:t>
            </w:r>
          </w:p>
        </w:tc>
      </w:tr>
    </w:tbl>
    <w:p w14:paraId="290E0C9F" w14:textId="77777777" w:rsidR="005B6769" w:rsidRPr="008C09FD" w:rsidRDefault="005B6769" w:rsidP="005B6769">
      <w:pPr>
        <w:pStyle w:val="ListParagraph"/>
        <w:ind w:left="1080"/>
        <w:rPr>
          <w:rFonts w:cs="Arial"/>
          <w:lang w:val="id-ID"/>
        </w:rPr>
      </w:pPr>
    </w:p>
    <w:p w14:paraId="1B06ED5B" w14:textId="77777777" w:rsidR="005B6769" w:rsidRPr="008C09FD" w:rsidRDefault="005B6769" w:rsidP="005B6769">
      <w:pPr>
        <w:rPr>
          <w:b/>
          <w:bCs/>
          <w:lang w:val="id-ID"/>
        </w:rPr>
      </w:pPr>
      <w:r w:rsidRPr="008C09FD">
        <w:rPr>
          <w:b/>
          <w:bCs/>
          <w:lang w:val="id-ID"/>
        </w:rPr>
        <w:t>2.3 Kurun Waktu Penyelesaian Pendidikan</w:t>
      </w:r>
    </w:p>
    <w:p w14:paraId="73CC7B5F" w14:textId="77777777" w:rsidR="005B6769" w:rsidRPr="008C09FD" w:rsidRDefault="005B6769" w:rsidP="005B6769">
      <w:pPr>
        <w:pStyle w:val="NoSpacing"/>
        <w:spacing w:line="360" w:lineRule="auto"/>
        <w:ind w:left="284"/>
        <w:rPr>
          <w:rFonts w:ascii="Times New Roman" w:hAnsi="Times New Roman"/>
          <w:b/>
          <w:sz w:val="24"/>
          <w:szCs w:val="24"/>
        </w:rPr>
      </w:pPr>
      <w:r w:rsidRPr="008C09FD">
        <w:rPr>
          <w:rFonts w:ascii="Times New Roman" w:hAnsi="Times New Roman"/>
          <w:b/>
          <w:sz w:val="24"/>
          <w:szCs w:val="24"/>
        </w:rPr>
        <w:t xml:space="preserve"> </w:t>
      </w:r>
    </w:p>
    <w:p w14:paraId="06A5D803" w14:textId="77777777" w:rsidR="0081437B" w:rsidRPr="008C09FD" w:rsidRDefault="005B6769" w:rsidP="005B6769">
      <w:pPr>
        <w:rPr>
          <w:b/>
          <w:bCs/>
          <w:kern w:val="32"/>
          <w:lang w:val="id-ID"/>
        </w:rPr>
      </w:pPr>
      <w:r w:rsidRPr="008C09FD">
        <w:t>Proses pendidikan berlangsung 6 semester, dimana pada semester pertama peserta didik mengikuti Mata Kuliah Dasar Umum (MKDU). Peserta didik kuliah bersama dengan program studi lain. Semester 2 peserta didik mengikuti Mata Kuliah Andrologi Dasar di Departemen. Semester 3-4 mengikuti Kuliah Andrologi Klinik dengan metode pengajaran tutorial dan penanganan pasien langsung dengan dimonitor langsung oleh Supervisor dan Chief yang bertanggung jawab terhadap pasien. Semester 5 peserta didik menjalani putaran di Departemen lain yaitu Departemen Urologi, Radiologi, Psikiatri dan Tehnologi Reproduksi Berbantu (TRB)  serta mempersiapkan proposal penelitian untuk tugas akhir. Semester 6 mereka peserta didik melaksanakan penelitian dan Ujian akhir keahlian dengan penguji Nasional dari berbagai universitas di Indonesia yang telah ditetapkan oleh Kolegium Andrologi Indonesia.</w:t>
      </w:r>
      <w:r w:rsidR="00D90DF1" w:rsidRPr="008C09FD">
        <w:rPr>
          <w:lang w:val="id-ID"/>
        </w:rPr>
        <w:br w:type="page"/>
      </w:r>
    </w:p>
    <w:p w14:paraId="235C9F2B" w14:textId="77777777" w:rsidR="0081437B" w:rsidRPr="008C09FD" w:rsidRDefault="00FD5310">
      <w:pPr>
        <w:pStyle w:val="Heading1"/>
        <w:rPr>
          <w:sz w:val="24"/>
          <w:szCs w:val="24"/>
        </w:rPr>
      </w:pPr>
      <w:r w:rsidRPr="008C09FD">
        <w:rPr>
          <w:sz w:val="24"/>
          <w:szCs w:val="24"/>
          <w:lang w:val="id-ID"/>
        </w:rPr>
        <w:lastRenderedPageBreak/>
        <w:t>BAB III</w:t>
      </w:r>
    </w:p>
    <w:p w14:paraId="3352F150" w14:textId="77777777" w:rsidR="00A073AA" w:rsidRPr="008C09FD" w:rsidRDefault="00A073AA" w:rsidP="005B6769"/>
    <w:p w14:paraId="100068DA" w14:textId="77777777" w:rsidR="0081437B" w:rsidRPr="008C09FD" w:rsidRDefault="00FD5310">
      <w:pPr>
        <w:pStyle w:val="Heading1"/>
        <w:ind w:left="900" w:right="929"/>
        <w:rPr>
          <w:sz w:val="24"/>
          <w:szCs w:val="24"/>
        </w:rPr>
      </w:pPr>
      <w:r w:rsidRPr="008C09FD">
        <w:rPr>
          <w:sz w:val="24"/>
          <w:szCs w:val="24"/>
          <w:lang w:val="id-ID"/>
        </w:rPr>
        <w:t xml:space="preserve">TUJUAN DAN MANFAAT AKREDITASI PROGRAM </w:t>
      </w:r>
      <w:r w:rsidR="00982405" w:rsidRPr="008C09FD">
        <w:rPr>
          <w:sz w:val="24"/>
          <w:szCs w:val="24"/>
          <w:lang w:val="id-ID"/>
        </w:rPr>
        <w:t>PENDIDIKAN</w:t>
      </w:r>
      <w:r w:rsidRPr="008C09FD">
        <w:rPr>
          <w:sz w:val="24"/>
          <w:szCs w:val="24"/>
          <w:lang w:val="id-ID"/>
        </w:rPr>
        <w:t xml:space="preserve"> </w:t>
      </w:r>
      <w:bookmarkEnd w:id="244"/>
      <w:r w:rsidR="00D00328" w:rsidRPr="008C09FD">
        <w:rPr>
          <w:sz w:val="24"/>
          <w:szCs w:val="24"/>
        </w:rPr>
        <w:t xml:space="preserve">DOKTER SPESIALIS ANDROLOGI </w:t>
      </w:r>
    </w:p>
    <w:p w14:paraId="7AC31E0D" w14:textId="77777777" w:rsidR="0081437B" w:rsidRPr="008C09FD" w:rsidRDefault="0081437B">
      <w:pPr>
        <w:rPr>
          <w:lang w:val="id-ID"/>
        </w:rPr>
      </w:pPr>
    </w:p>
    <w:p w14:paraId="2A64D508" w14:textId="77777777" w:rsidR="0081437B" w:rsidRPr="008C09FD" w:rsidRDefault="00D90DF1">
      <w:pPr>
        <w:rPr>
          <w:lang w:val="id-ID"/>
        </w:rPr>
      </w:pPr>
      <w:r w:rsidRPr="008C09FD">
        <w:rPr>
          <w:lang w:val="id-ID"/>
        </w:rPr>
        <w:t xml:space="preserve">Akreditasi program </w:t>
      </w:r>
      <w:r w:rsidR="00982405" w:rsidRPr="008C09FD">
        <w:rPr>
          <w:lang w:val="id-ID"/>
        </w:rPr>
        <w:t>Pendidikan</w:t>
      </w:r>
      <w:r w:rsidRPr="008C09FD">
        <w:rPr>
          <w:lang w:val="id-ID"/>
        </w:rPr>
        <w:t xml:space="preserve"> </w:t>
      </w:r>
      <w:r w:rsidR="00D00328" w:rsidRPr="008C09FD">
        <w:t xml:space="preserve">Dokter Spesialis Andrologi </w:t>
      </w:r>
      <w:r w:rsidRPr="008C09FD">
        <w:rPr>
          <w:lang w:val="id-ID"/>
        </w:rPr>
        <w:t xml:space="preserve"> adalah proses evaluasi dan penilaian secara komprehensif atas komitmen program </w:t>
      </w:r>
      <w:r w:rsidR="00982405" w:rsidRPr="008C09FD">
        <w:rPr>
          <w:lang w:val="id-ID"/>
        </w:rPr>
        <w:t>Pendidikan</w:t>
      </w:r>
      <w:r w:rsidRPr="008C09FD">
        <w:rPr>
          <w:lang w:val="id-ID"/>
        </w:rPr>
        <w:t xml:space="preserve"> terhadap mutu dan kapasitas penyelenggaraan program Tridharma Perguruan Tinggi, untuk menentukan kelayakan pendidikan akademik dan profesi. Evaluasi dan penilaian dalam rangka akreditasi program </w:t>
      </w:r>
      <w:r w:rsidR="00982405" w:rsidRPr="008C09FD">
        <w:rPr>
          <w:lang w:val="id-ID"/>
        </w:rPr>
        <w:t>Pendidikan</w:t>
      </w:r>
      <w:r w:rsidRPr="008C09FD">
        <w:rPr>
          <w:lang w:val="id-ID"/>
        </w:rPr>
        <w:t xml:space="preserve"> dilakukan oleh tim asesor yang terdiri atas pakar sejawat dan/atau pakar yang memahami penyelenggaraan pendidikan akademik dan profesi program </w:t>
      </w:r>
      <w:r w:rsidR="00982405" w:rsidRPr="008C09FD">
        <w:rPr>
          <w:lang w:val="id-ID"/>
        </w:rPr>
        <w:t>Pendidikan</w:t>
      </w:r>
      <w:r w:rsidRPr="008C09FD">
        <w:rPr>
          <w:lang w:val="id-ID"/>
        </w:rPr>
        <w:t xml:space="preserve"> </w:t>
      </w:r>
      <w:r w:rsidR="00D00328" w:rsidRPr="008C09FD">
        <w:t xml:space="preserve">Dokter Spesialis Andrologi </w:t>
      </w:r>
      <w:r w:rsidRPr="008C09FD">
        <w:rPr>
          <w:lang w:val="id-ID"/>
        </w:rPr>
        <w:t xml:space="preserve">. Keputusan mengenai mutu didasarkan pada evaluasi dan penilaian terhadap berbagai bukti yang terkait dengan standar yang ditetapkan dan berdasarkan nalar dan pertimbangan para pakar sejawat. Bukti-bukti yang diperlukan termasuk laporan tertulis yang disiapkan oleh program </w:t>
      </w:r>
      <w:r w:rsidR="00982405" w:rsidRPr="008C09FD">
        <w:rPr>
          <w:lang w:val="id-ID"/>
        </w:rPr>
        <w:t>Pendidikan</w:t>
      </w:r>
      <w:r w:rsidRPr="008C09FD">
        <w:rPr>
          <w:lang w:val="id-ID"/>
        </w:rPr>
        <w:t xml:space="preserve"> yang diakreditasi, diverifikasi dan divalidasi melalui kunjungan atau asesmen lapangan tim asesor ke lokasi program </w:t>
      </w:r>
      <w:r w:rsidR="00982405" w:rsidRPr="008C09FD">
        <w:rPr>
          <w:lang w:val="id-ID"/>
        </w:rPr>
        <w:t>Pendidikan</w:t>
      </w:r>
      <w:r w:rsidRPr="008C09FD">
        <w:rPr>
          <w:lang w:val="id-ID"/>
        </w:rPr>
        <w:t>.</w:t>
      </w:r>
    </w:p>
    <w:p w14:paraId="794D5491" w14:textId="77777777" w:rsidR="0081437B" w:rsidRPr="008C09FD" w:rsidRDefault="00D90DF1">
      <w:pPr>
        <w:rPr>
          <w:lang w:val="id-ID"/>
        </w:rPr>
      </w:pPr>
      <w:r w:rsidRPr="008C09FD">
        <w:rPr>
          <w:lang w:val="id-ID"/>
        </w:rPr>
        <w:t xml:space="preserve"> </w:t>
      </w:r>
    </w:p>
    <w:p w14:paraId="26B23584" w14:textId="77777777" w:rsidR="0081437B" w:rsidRPr="008C09FD" w:rsidRDefault="00D90DF1">
      <w:pPr>
        <w:rPr>
          <w:lang w:val="id-ID"/>
        </w:rPr>
      </w:pPr>
      <w:r w:rsidRPr="008C09FD">
        <w:rPr>
          <w:lang w:val="id-ID"/>
        </w:rPr>
        <w:t xml:space="preserve">BAN-PT adalah lembaga yang memiliki kewenangan untuk mengevaluasi dan menilai, serta menetapkan status dan peringkat mutu program </w:t>
      </w:r>
      <w:r w:rsidR="00982405" w:rsidRPr="008C09FD">
        <w:rPr>
          <w:lang w:val="id-ID"/>
        </w:rPr>
        <w:t>Pendidikan</w:t>
      </w:r>
      <w:r w:rsidRPr="008C09FD">
        <w:rPr>
          <w:lang w:val="id-ID"/>
        </w:rPr>
        <w:t xml:space="preserve"> berdasarkan standar mutu yang telah ditetapkan. Dengan demikian, tujuan dan manfaat akreditasi program </w:t>
      </w:r>
      <w:r w:rsidR="00982405" w:rsidRPr="008C09FD">
        <w:rPr>
          <w:lang w:val="id-ID"/>
        </w:rPr>
        <w:t>Pendidikan</w:t>
      </w:r>
      <w:r w:rsidRPr="008C09FD">
        <w:rPr>
          <w:lang w:val="id-ID"/>
        </w:rPr>
        <w:t xml:space="preserve"> adalah sebagai berikut:</w:t>
      </w:r>
    </w:p>
    <w:p w14:paraId="1DBBBFBA" w14:textId="77777777" w:rsidR="0081437B" w:rsidRPr="008C09FD" w:rsidRDefault="0081437B">
      <w:pPr>
        <w:rPr>
          <w:lang w:val="id-ID"/>
        </w:rPr>
      </w:pPr>
    </w:p>
    <w:p w14:paraId="46B713F1" w14:textId="77777777" w:rsidR="0081437B" w:rsidRPr="008C09FD" w:rsidRDefault="00D90DF1">
      <w:pPr>
        <w:numPr>
          <w:ilvl w:val="0"/>
          <w:numId w:val="1"/>
        </w:numPr>
        <w:rPr>
          <w:lang w:val="id-ID"/>
        </w:rPr>
      </w:pPr>
      <w:r w:rsidRPr="008C09FD">
        <w:rPr>
          <w:lang w:val="id-ID"/>
        </w:rPr>
        <w:t xml:space="preserve">Memberikan jaminan bahwa program </w:t>
      </w:r>
      <w:r w:rsidR="00982405" w:rsidRPr="008C09FD">
        <w:rPr>
          <w:lang w:val="id-ID"/>
        </w:rPr>
        <w:t>Pendidikan</w:t>
      </w:r>
      <w:r w:rsidRPr="008C09FD">
        <w:rPr>
          <w:lang w:val="id-ID"/>
        </w:rPr>
        <w:t xml:space="preserve"> yang terakreditasi telah memenuhi standar mutu yang ditetapkan oleh BAN-PT dengan merujuk pada standar nasional pendidikan yang termaktub dalam Peraturan Pemerintah Nomor 19 Tahun 2005 tentang Standar Nasional Pendidikan, sehingga mampu memberikan perlindungan bagi masyarakat dari penyelenggaraan program </w:t>
      </w:r>
      <w:r w:rsidR="00982405" w:rsidRPr="008C09FD">
        <w:rPr>
          <w:lang w:val="id-ID"/>
        </w:rPr>
        <w:t>Pendidikan</w:t>
      </w:r>
      <w:r w:rsidRPr="008C09FD">
        <w:rPr>
          <w:lang w:val="id-ID"/>
        </w:rPr>
        <w:t xml:space="preserve"> yang tidak memenuhi standar yang ditetapkan itu.</w:t>
      </w:r>
    </w:p>
    <w:p w14:paraId="7884E86D" w14:textId="77777777" w:rsidR="0081437B" w:rsidRPr="008C09FD" w:rsidRDefault="00D90DF1">
      <w:pPr>
        <w:numPr>
          <w:ilvl w:val="0"/>
          <w:numId w:val="1"/>
        </w:numPr>
      </w:pPr>
      <w:r w:rsidRPr="008C09FD">
        <w:t xml:space="preserve">Mendorong program </w:t>
      </w:r>
      <w:r w:rsidR="00982405" w:rsidRPr="008C09FD">
        <w:t>Pendidikan</w:t>
      </w:r>
      <w:r w:rsidRPr="008C09FD">
        <w:t xml:space="preserve">  untuk terus menerus melakukan perbaikan dan mempertahankan mutu yang tinggi</w:t>
      </w:r>
      <w:r w:rsidRPr="008C09FD">
        <w:rPr>
          <w:lang w:val="id-ID"/>
        </w:rPr>
        <w:t>.</w:t>
      </w:r>
    </w:p>
    <w:p w14:paraId="1DD5A2AC" w14:textId="77777777" w:rsidR="0081437B" w:rsidRPr="008C09FD" w:rsidRDefault="00D90DF1">
      <w:pPr>
        <w:numPr>
          <w:ilvl w:val="0"/>
          <w:numId w:val="1"/>
        </w:numPr>
      </w:pPr>
      <w:r w:rsidRPr="008C09FD">
        <w:t xml:space="preserve">Hasil akreditasi </w:t>
      </w:r>
      <w:r w:rsidRPr="008C09FD">
        <w:rPr>
          <w:lang w:val="id-ID"/>
        </w:rPr>
        <w:t xml:space="preserve">program </w:t>
      </w:r>
      <w:r w:rsidR="00982405" w:rsidRPr="008C09FD">
        <w:rPr>
          <w:lang w:val="id-ID"/>
        </w:rPr>
        <w:t>Pendidikan</w:t>
      </w:r>
      <w:r w:rsidRPr="008C09FD">
        <w:t xml:space="preserve"> dapat dimanfaatkan sebagai dasar pertimbangan dalam transfer kredit perguruan tinggi, pemberian bantuan dan alokasi dana, serta pengakuan dari badan atau instansi yang lain.</w:t>
      </w:r>
    </w:p>
    <w:p w14:paraId="27CE6ABD" w14:textId="77777777" w:rsidR="0081437B" w:rsidRPr="008C09FD" w:rsidRDefault="0081437B"/>
    <w:p w14:paraId="34E1AEBA" w14:textId="77777777" w:rsidR="0081437B" w:rsidRPr="008C09FD" w:rsidRDefault="00D90DF1">
      <w:r w:rsidRPr="008C09FD">
        <w:t xml:space="preserve">Mutu program </w:t>
      </w:r>
      <w:r w:rsidR="00982405" w:rsidRPr="008C09FD">
        <w:t>Pendidikan</w:t>
      </w:r>
      <w:r w:rsidRPr="008C09FD">
        <w:t xml:space="preserve"> merupakan cerminan dari totalitas keadaan dan karakteristik masukan, proses, keluaran, hasil, dan dampak, atau layanan/kinerja program </w:t>
      </w:r>
      <w:r w:rsidR="00982405" w:rsidRPr="008C09FD">
        <w:t>Pendidikan</w:t>
      </w:r>
      <w:r w:rsidRPr="008C09FD">
        <w:t xml:space="preserve"> yang diukur berdasarkan sejumlah standar yang ditetapkan. Proses akreditasi program </w:t>
      </w:r>
      <w:r w:rsidR="00982405" w:rsidRPr="008C09FD">
        <w:t>Pendidikan</w:t>
      </w:r>
      <w:r w:rsidRPr="008C09FD">
        <w:t xml:space="preserve"> yang selama ini telah dilakukan baru menyentuh program pendidikan spesialis (</w:t>
      </w:r>
      <w:r w:rsidR="00D00328" w:rsidRPr="008C09FD">
        <w:t xml:space="preserve">Dokter Spesialis Andrologi </w:t>
      </w:r>
      <w:r w:rsidRPr="008C09FD">
        <w:t xml:space="preserve">), sedangkan untuk program pendidikan profesi </w:t>
      </w:r>
      <w:r w:rsidR="00D00328" w:rsidRPr="008C09FD">
        <w:t xml:space="preserve">Dokter Spesialis Andrologi </w:t>
      </w:r>
      <w:r w:rsidRPr="008C09FD">
        <w:rPr>
          <w:lang w:val="id-ID"/>
        </w:rPr>
        <w:t xml:space="preserve"> </w:t>
      </w:r>
      <w:r w:rsidRPr="008C09FD">
        <w:t>belum dilakukan dan belum ada instrumen akreditasinya.</w:t>
      </w:r>
      <w:r w:rsidRPr="008C09FD">
        <w:rPr>
          <w:b/>
        </w:rPr>
        <w:t xml:space="preserve"> </w:t>
      </w:r>
      <w:r w:rsidRPr="008C09FD">
        <w:t xml:space="preserve">Sementara itu dengan bertambahnya jumlah penyelenggara program </w:t>
      </w:r>
      <w:r w:rsidR="00982405" w:rsidRPr="008C09FD">
        <w:t>Pendidikan</w:t>
      </w:r>
      <w:r w:rsidRPr="008C09FD">
        <w:t xml:space="preserve"> </w:t>
      </w:r>
      <w:r w:rsidR="00D00328" w:rsidRPr="008C09FD">
        <w:t xml:space="preserve">Dokter Spesialis Andrologi </w:t>
      </w:r>
      <w:r w:rsidRPr="008C09FD">
        <w:t xml:space="preserve">, perlu kembali diadakan penyelarasan kurikulum pendidikan </w:t>
      </w:r>
      <w:r w:rsidR="00D00328" w:rsidRPr="008C09FD">
        <w:t xml:space="preserve">Dokter Spesialis Andrologi </w:t>
      </w:r>
      <w:r w:rsidRPr="008C09FD">
        <w:t xml:space="preserve"> dengan standard kompetensi </w:t>
      </w:r>
      <w:r w:rsidR="00D00328" w:rsidRPr="008C09FD">
        <w:t xml:space="preserve">Dokter Spesialis Andrologi </w:t>
      </w:r>
      <w:r w:rsidRPr="008C09FD">
        <w:rPr>
          <w:lang w:val="id-ID"/>
        </w:rPr>
        <w:t xml:space="preserve"> </w:t>
      </w:r>
      <w:r w:rsidRPr="008C09FD">
        <w:t>Indonesia.</w:t>
      </w:r>
    </w:p>
    <w:p w14:paraId="50F8D5C8" w14:textId="77777777" w:rsidR="0081437B" w:rsidRPr="008C09FD" w:rsidRDefault="0081437B">
      <w:pPr>
        <w:rPr>
          <w:lang w:val="id-ID"/>
        </w:rPr>
      </w:pPr>
    </w:p>
    <w:p w14:paraId="752E4D0B" w14:textId="77777777" w:rsidR="0081437B" w:rsidRPr="008C09FD" w:rsidRDefault="00D90DF1">
      <w:r w:rsidRPr="008C09FD">
        <w:rPr>
          <w:lang w:val="id-ID"/>
        </w:rPr>
        <w:lastRenderedPageBreak/>
        <w:t xml:space="preserve">Program </w:t>
      </w:r>
      <w:r w:rsidR="00982405" w:rsidRPr="008C09FD">
        <w:rPr>
          <w:lang w:val="id-ID"/>
        </w:rPr>
        <w:t>Pendidikan</w:t>
      </w:r>
      <w:r w:rsidRPr="008C09FD">
        <w:rPr>
          <w:lang w:val="id-ID"/>
        </w:rPr>
        <w:t xml:space="preserve"> </w:t>
      </w:r>
      <w:r w:rsidR="00D00328" w:rsidRPr="008C09FD">
        <w:t xml:space="preserve">Dokter Spesialis Andrologi </w:t>
      </w:r>
      <w:r w:rsidRPr="008C09FD">
        <w:rPr>
          <w:lang w:val="id-ID"/>
        </w:rPr>
        <w:t xml:space="preserve"> </w:t>
      </w:r>
      <w:r w:rsidRPr="008C09FD">
        <w:rPr>
          <w:lang w:val="sv-SE"/>
        </w:rPr>
        <w:t>dalam melaksanakan tugas dan tanggung jawab</w:t>
      </w:r>
      <w:r w:rsidRPr="008C09FD">
        <w:rPr>
          <w:lang w:val="id-ID"/>
        </w:rPr>
        <w:t>nya</w:t>
      </w:r>
      <w:r w:rsidRPr="008C09FD">
        <w:rPr>
          <w:lang w:val="sv-SE"/>
        </w:rPr>
        <w:t xml:space="preserve">  </w:t>
      </w:r>
      <w:r w:rsidRPr="008C09FD">
        <w:rPr>
          <w:lang w:val="id-ID"/>
        </w:rPr>
        <w:t>men</w:t>
      </w:r>
      <w:r w:rsidRPr="008C09FD">
        <w:rPr>
          <w:lang w:val="sv-SE"/>
        </w:rPr>
        <w:t>yelenggara</w:t>
      </w:r>
      <w:r w:rsidRPr="008C09FD">
        <w:rPr>
          <w:lang w:val="id-ID"/>
        </w:rPr>
        <w:t xml:space="preserve">kan </w:t>
      </w:r>
      <w:r w:rsidRPr="008C09FD">
        <w:rPr>
          <w:lang w:val="sv-SE"/>
        </w:rPr>
        <w:t xml:space="preserve"> proses pendidikan </w:t>
      </w:r>
      <w:r w:rsidRPr="008C09FD">
        <w:rPr>
          <w:lang w:val="id-ID"/>
        </w:rPr>
        <w:t xml:space="preserve">melalui jenjang pendidikan </w:t>
      </w:r>
      <w:r w:rsidRPr="008C09FD">
        <w:rPr>
          <w:lang w:val="sv-SE"/>
        </w:rPr>
        <w:t xml:space="preserve">spesialis  dengan masa </w:t>
      </w:r>
      <w:r w:rsidR="00982405" w:rsidRPr="008C09FD">
        <w:rPr>
          <w:lang w:val="sv-SE"/>
        </w:rPr>
        <w:t>Pendidikan</w:t>
      </w:r>
      <w:r w:rsidRPr="008C09FD">
        <w:rPr>
          <w:lang w:val="sv-SE"/>
        </w:rPr>
        <w:t xml:space="preserve"> </w:t>
      </w:r>
      <w:r w:rsidR="00154897" w:rsidRPr="008C09FD">
        <w:rPr>
          <w:lang w:val="sv-SE"/>
        </w:rPr>
        <w:t xml:space="preserve">7 </w:t>
      </w:r>
      <w:r w:rsidRPr="008C09FD">
        <w:rPr>
          <w:lang w:val="sv-SE"/>
        </w:rPr>
        <w:t>semester</w:t>
      </w:r>
      <w:r w:rsidRPr="008C09FD">
        <w:t>.</w:t>
      </w:r>
      <w:r w:rsidRPr="008C09FD">
        <w:rPr>
          <w:lang w:val="sv-SE"/>
        </w:rPr>
        <w:t xml:space="preserve"> </w:t>
      </w:r>
    </w:p>
    <w:p w14:paraId="0C4E94B6" w14:textId="77777777" w:rsidR="0081437B" w:rsidRPr="008C09FD" w:rsidRDefault="0081437B">
      <w:pPr>
        <w:ind w:right="2189"/>
      </w:pPr>
    </w:p>
    <w:p w14:paraId="3DABCB61" w14:textId="77777777" w:rsidR="0081437B" w:rsidRPr="008C09FD" w:rsidRDefault="0081437B" w:rsidP="00612790">
      <w:pPr>
        <w:pStyle w:val="Heading1"/>
        <w:sectPr w:rsidR="0081437B" w:rsidRPr="008C09FD" w:rsidSect="0079566D">
          <w:headerReference w:type="default" r:id="rId15"/>
          <w:pgSz w:w="11909" w:h="16834" w:code="9"/>
          <w:pgMar w:top="1701" w:right="1134" w:bottom="1134" w:left="1701" w:header="1224" w:footer="881" w:gutter="0"/>
          <w:pgNumType w:start="1"/>
          <w:cols w:space="720"/>
          <w:docGrid w:linePitch="360"/>
        </w:sectPr>
      </w:pPr>
    </w:p>
    <w:p w14:paraId="02A62A19" w14:textId="77777777" w:rsidR="0081437B" w:rsidRPr="008C09FD" w:rsidRDefault="00FD5310">
      <w:pPr>
        <w:pStyle w:val="Heading1"/>
        <w:rPr>
          <w:sz w:val="24"/>
          <w:szCs w:val="24"/>
          <w:lang w:val="it-IT"/>
        </w:rPr>
      </w:pPr>
      <w:bookmarkStart w:id="245" w:name="_Toc222646029"/>
      <w:r w:rsidRPr="008C09FD">
        <w:rPr>
          <w:sz w:val="24"/>
          <w:szCs w:val="24"/>
          <w:lang w:val="it-IT"/>
        </w:rPr>
        <w:lastRenderedPageBreak/>
        <w:t>BAB IV</w:t>
      </w:r>
    </w:p>
    <w:p w14:paraId="3BA9BD1A" w14:textId="77777777" w:rsidR="00A073AA" w:rsidRPr="008C09FD" w:rsidRDefault="00A073AA" w:rsidP="005B6769">
      <w:pPr>
        <w:rPr>
          <w:lang w:val="it-IT"/>
        </w:rPr>
      </w:pPr>
    </w:p>
    <w:p w14:paraId="79C854E1" w14:textId="77777777" w:rsidR="0081437B" w:rsidRPr="008C09FD" w:rsidRDefault="009B5291">
      <w:pPr>
        <w:pStyle w:val="Heading1"/>
        <w:rPr>
          <w:sz w:val="24"/>
          <w:szCs w:val="24"/>
          <w:lang w:val="id-ID"/>
        </w:rPr>
      </w:pPr>
      <w:r w:rsidRPr="008C09FD">
        <w:rPr>
          <w:sz w:val="24"/>
          <w:szCs w:val="24"/>
          <w:lang w:val="it-IT"/>
        </w:rPr>
        <w:t xml:space="preserve">ASPEK PELAKSANAAN AKREDITASI </w:t>
      </w:r>
    </w:p>
    <w:p w14:paraId="156D22B1" w14:textId="77777777" w:rsidR="0081437B" w:rsidRPr="008C09FD" w:rsidRDefault="00FD5310">
      <w:pPr>
        <w:pStyle w:val="Heading1"/>
        <w:rPr>
          <w:sz w:val="28"/>
          <w:lang w:val="id-ID"/>
        </w:rPr>
      </w:pPr>
      <w:r w:rsidRPr="008C09FD">
        <w:rPr>
          <w:sz w:val="24"/>
          <w:szCs w:val="24"/>
          <w:lang w:val="it-IT"/>
        </w:rPr>
        <w:t xml:space="preserve">PROGRAM </w:t>
      </w:r>
      <w:r w:rsidR="00982405" w:rsidRPr="008C09FD">
        <w:rPr>
          <w:sz w:val="24"/>
          <w:szCs w:val="24"/>
          <w:lang w:val="it-IT"/>
        </w:rPr>
        <w:t>PENDIDIKAN</w:t>
      </w:r>
      <w:r w:rsidR="009B5291" w:rsidRPr="008C09FD">
        <w:rPr>
          <w:sz w:val="28"/>
          <w:lang w:val="it-IT"/>
        </w:rPr>
        <w:t xml:space="preserve"> </w:t>
      </w:r>
      <w:bookmarkEnd w:id="245"/>
    </w:p>
    <w:p w14:paraId="16D8A9F5" w14:textId="77777777" w:rsidR="0081437B" w:rsidRPr="008C09FD" w:rsidRDefault="0081437B">
      <w:pPr>
        <w:pStyle w:val="Heading1"/>
        <w:jc w:val="both"/>
        <w:rPr>
          <w:bCs w:val="0"/>
          <w:lang w:val="it-IT"/>
        </w:rPr>
      </w:pPr>
    </w:p>
    <w:p w14:paraId="10FCE4B0" w14:textId="77777777" w:rsidR="0081437B" w:rsidRPr="008C09FD" w:rsidRDefault="00D90DF1">
      <w:pPr>
        <w:rPr>
          <w:lang w:val="it-IT"/>
        </w:rPr>
      </w:pPr>
      <w:r w:rsidRPr="008C09FD">
        <w:rPr>
          <w:lang w:val="it-IT"/>
        </w:rPr>
        <w:t xml:space="preserve">Dalam melaksanakan keseluruhan proses akreditasi pogram </w:t>
      </w:r>
      <w:r w:rsidR="00982405" w:rsidRPr="008C09FD">
        <w:rPr>
          <w:lang w:val="it-IT"/>
        </w:rPr>
        <w:t>Pendidikan</w:t>
      </w:r>
      <w:r w:rsidRPr="008C09FD">
        <w:rPr>
          <w:lang w:val="it-IT"/>
        </w:rPr>
        <w:t xml:space="preserve"> terdapat beberapa aspek</w:t>
      </w:r>
      <w:r w:rsidRPr="008C09FD">
        <w:rPr>
          <w:lang w:val="id-ID"/>
        </w:rPr>
        <w:t xml:space="preserve"> pelaksanaan akreditasi  program </w:t>
      </w:r>
      <w:r w:rsidR="00982405" w:rsidRPr="008C09FD">
        <w:rPr>
          <w:lang w:val="id-ID"/>
        </w:rPr>
        <w:t>Pendidikan</w:t>
      </w:r>
      <w:r w:rsidRPr="008C09FD">
        <w:rPr>
          <w:lang w:val="it-IT"/>
        </w:rPr>
        <w:t xml:space="preserve"> yang perlu diperhatikan oleh setiap pihak yang terkait, yaitu asesor, program </w:t>
      </w:r>
      <w:r w:rsidR="00982405" w:rsidRPr="008C09FD">
        <w:rPr>
          <w:lang w:val="it-IT"/>
        </w:rPr>
        <w:t>Pendidikan</w:t>
      </w:r>
      <w:r w:rsidRPr="008C09FD">
        <w:rPr>
          <w:lang w:val="it-IT"/>
        </w:rPr>
        <w:t xml:space="preserve"> yang diakreditasi, dan BAN-PT. Aspek tersebut yaitu: 1) </w:t>
      </w:r>
      <w:r w:rsidRPr="008C09FD">
        <w:rPr>
          <w:b/>
          <w:lang w:val="it-IT"/>
        </w:rPr>
        <w:t>standar akreditasi</w:t>
      </w:r>
      <w:r w:rsidRPr="008C09FD">
        <w:rPr>
          <w:lang w:val="it-IT"/>
        </w:rPr>
        <w:t xml:space="preserve"> program </w:t>
      </w:r>
      <w:r w:rsidR="00982405" w:rsidRPr="008C09FD">
        <w:rPr>
          <w:lang w:val="it-IT"/>
        </w:rPr>
        <w:t>Pendidikan</w:t>
      </w:r>
      <w:r w:rsidRPr="008C09FD">
        <w:rPr>
          <w:lang w:val="it-IT"/>
        </w:rPr>
        <w:t xml:space="preserve"> yang digunakan sebagai tolok ukur dalam mengevaluasi dan menilai mutu kinerja, keadaan dan perangkat kependidikan  program </w:t>
      </w:r>
      <w:r w:rsidR="00982405" w:rsidRPr="008C09FD">
        <w:rPr>
          <w:lang w:val="it-IT"/>
        </w:rPr>
        <w:t>Pendidikan</w:t>
      </w:r>
      <w:r w:rsidRPr="008C09FD">
        <w:rPr>
          <w:lang w:val="it-IT"/>
        </w:rPr>
        <w:t xml:space="preserve">; 2) </w:t>
      </w:r>
      <w:r w:rsidRPr="008C09FD">
        <w:rPr>
          <w:b/>
          <w:lang w:val="it-IT"/>
        </w:rPr>
        <w:t>prosedur akreditasi</w:t>
      </w:r>
      <w:r w:rsidRPr="008C09FD">
        <w:rPr>
          <w:lang w:val="it-IT"/>
        </w:rPr>
        <w:t xml:space="preserve">  program </w:t>
      </w:r>
      <w:r w:rsidR="00982405" w:rsidRPr="008C09FD">
        <w:rPr>
          <w:lang w:val="it-IT"/>
        </w:rPr>
        <w:t>Pendidikan</w:t>
      </w:r>
      <w:r w:rsidRPr="008C09FD">
        <w:rPr>
          <w:lang w:val="it-IT"/>
        </w:rPr>
        <w:t xml:space="preserve">  yang merupakan tahap dan langkah yang harus dilakukan dalam rangka akreditasi  program </w:t>
      </w:r>
      <w:r w:rsidR="00982405" w:rsidRPr="008C09FD">
        <w:rPr>
          <w:lang w:val="it-IT"/>
        </w:rPr>
        <w:t>Pendidikan</w:t>
      </w:r>
      <w:r w:rsidRPr="008C09FD">
        <w:rPr>
          <w:lang w:val="id-ID"/>
        </w:rPr>
        <w:t xml:space="preserve">; </w:t>
      </w:r>
      <w:r w:rsidRPr="008C09FD">
        <w:rPr>
          <w:lang w:val="it-IT"/>
        </w:rPr>
        <w:t>3) i</w:t>
      </w:r>
      <w:r w:rsidRPr="008C09FD">
        <w:rPr>
          <w:b/>
          <w:lang w:val="it-IT"/>
        </w:rPr>
        <w:t>nstrumen akreditasi</w:t>
      </w:r>
      <w:r w:rsidRPr="008C09FD">
        <w:rPr>
          <w:lang w:val="it-IT"/>
        </w:rPr>
        <w:t xml:space="preserve">  program </w:t>
      </w:r>
      <w:r w:rsidR="00982405" w:rsidRPr="008C09FD">
        <w:rPr>
          <w:lang w:val="it-IT"/>
        </w:rPr>
        <w:t>Pendidikan</w:t>
      </w:r>
      <w:r w:rsidRPr="008C09FD">
        <w:rPr>
          <w:lang w:val="it-IT"/>
        </w:rPr>
        <w:t xml:space="preserve"> yang digunakan untuk menyajikan data dan informasi sebagai bahan dalam mengevaluasi dan menilai mutu  program </w:t>
      </w:r>
      <w:r w:rsidR="00982405" w:rsidRPr="008C09FD">
        <w:rPr>
          <w:lang w:val="it-IT"/>
        </w:rPr>
        <w:t>Pendidikan</w:t>
      </w:r>
      <w:r w:rsidRPr="008C09FD">
        <w:rPr>
          <w:lang w:val="it-IT"/>
        </w:rPr>
        <w:t xml:space="preserve">, disusun berdasarkan standar akreditasi yang ditetapkan; dan 4) </w:t>
      </w:r>
      <w:r w:rsidRPr="008C09FD">
        <w:rPr>
          <w:b/>
          <w:lang w:val="it-IT"/>
        </w:rPr>
        <w:t xml:space="preserve">kode etik </w:t>
      </w:r>
      <w:r w:rsidRPr="008C09FD">
        <w:rPr>
          <w:lang w:val="it-IT"/>
        </w:rPr>
        <w:t xml:space="preserve">akreditasi  program </w:t>
      </w:r>
      <w:r w:rsidR="00982405" w:rsidRPr="008C09FD">
        <w:rPr>
          <w:lang w:val="it-IT"/>
        </w:rPr>
        <w:t>Pendidikan</w:t>
      </w:r>
      <w:r w:rsidRPr="008C09FD">
        <w:rPr>
          <w:lang w:val="it-IT"/>
        </w:rPr>
        <w:t xml:space="preserve"> </w:t>
      </w:r>
      <w:r w:rsidRPr="008C09FD">
        <w:rPr>
          <w:lang w:val="id-ID"/>
        </w:rPr>
        <w:t>merupakan aturan untuk</w:t>
      </w:r>
      <w:r w:rsidRPr="008C09FD">
        <w:rPr>
          <w:lang w:val="it-IT"/>
        </w:rPr>
        <w:t xml:space="preserve"> menjamin kelancaran dan obyektivitas proses dan hasil akreditasi  program </w:t>
      </w:r>
      <w:r w:rsidR="00982405" w:rsidRPr="008C09FD">
        <w:rPr>
          <w:lang w:val="it-IT"/>
        </w:rPr>
        <w:t>Pendidikan</w:t>
      </w:r>
      <w:r w:rsidRPr="008C09FD">
        <w:rPr>
          <w:lang w:val="it-IT"/>
        </w:rPr>
        <w:t>.</w:t>
      </w:r>
    </w:p>
    <w:p w14:paraId="50DDEEC1" w14:textId="77777777" w:rsidR="0081437B" w:rsidRPr="008C09FD" w:rsidRDefault="0081437B">
      <w:pPr>
        <w:ind w:firstLine="720"/>
        <w:rPr>
          <w:lang w:val="it-IT"/>
        </w:rPr>
      </w:pPr>
    </w:p>
    <w:p w14:paraId="6D1D5281" w14:textId="77777777" w:rsidR="0081437B" w:rsidRPr="008C09FD" w:rsidRDefault="00D90DF1">
      <w:pPr>
        <w:rPr>
          <w:lang w:val="it-IT"/>
        </w:rPr>
      </w:pPr>
      <w:r w:rsidRPr="008C09FD">
        <w:rPr>
          <w:lang w:val="it-IT"/>
        </w:rPr>
        <w:t xml:space="preserve">Bab </w:t>
      </w:r>
      <w:r w:rsidRPr="008C09FD">
        <w:rPr>
          <w:lang w:val="id-ID"/>
        </w:rPr>
        <w:t>IV</w:t>
      </w:r>
      <w:r w:rsidRPr="008C09FD">
        <w:rPr>
          <w:lang w:val="it-IT"/>
        </w:rPr>
        <w:t xml:space="preserve"> menyajikan uraian singkat mengenai keempat aspek </w:t>
      </w:r>
      <w:r w:rsidRPr="008C09FD">
        <w:rPr>
          <w:lang w:val="id-ID"/>
        </w:rPr>
        <w:t>pelaksanaan akreditasi.</w:t>
      </w:r>
      <w:r w:rsidRPr="008C09FD">
        <w:rPr>
          <w:lang w:val="it-IT"/>
        </w:rPr>
        <w:t xml:space="preserve"> </w:t>
      </w:r>
      <w:r w:rsidRPr="008C09FD">
        <w:rPr>
          <w:lang w:val="id-ID"/>
        </w:rPr>
        <w:t>U</w:t>
      </w:r>
      <w:r w:rsidRPr="008C09FD">
        <w:rPr>
          <w:lang w:val="it-IT"/>
        </w:rPr>
        <w:t xml:space="preserve">raian lengkap dan rinci setiap aspek disajikan dalam Buku II yang membahas standar dan prosedur akreditasi program </w:t>
      </w:r>
      <w:r w:rsidR="00982405" w:rsidRPr="008C09FD">
        <w:rPr>
          <w:lang w:val="it-IT"/>
        </w:rPr>
        <w:t>Pendidikan</w:t>
      </w:r>
      <w:r w:rsidRPr="008C09FD">
        <w:rPr>
          <w:lang w:val="it-IT"/>
        </w:rPr>
        <w:t xml:space="preserve"> </w:t>
      </w:r>
      <w:r w:rsidR="00D00328" w:rsidRPr="008C09FD">
        <w:rPr>
          <w:lang w:val="id-ID"/>
        </w:rPr>
        <w:t xml:space="preserve">Dokter Spesialis Andrologi </w:t>
      </w:r>
      <w:r w:rsidRPr="008C09FD">
        <w:rPr>
          <w:lang w:val="it-IT"/>
        </w:rPr>
        <w:t xml:space="preserve">; Buku III tentang instrumen akreditasi program </w:t>
      </w:r>
      <w:r w:rsidR="00982405" w:rsidRPr="008C09FD">
        <w:rPr>
          <w:lang w:val="it-IT"/>
        </w:rPr>
        <w:t>Pendidikan</w:t>
      </w:r>
      <w:r w:rsidRPr="008C09FD">
        <w:rPr>
          <w:lang w:val="it-IT"/>
        </w:rPr>
        <w:t xml:space="preserve"> dan unit pengelola program </w:t>
      </w:r>
      <w:r w:rsidR="00982405" w:rsidRPr="008C09FD">
        <w:rPr>
          <w:lang w:val="it-IT"/>
        </w:rPr>
        <w:t>Pendidikan</w:t>
      </w:r>
      <w:r w:rsidRPr="008C09FD">
        <w:rPr>
          <w:lang w:val="it-IT"/>
        </w:rPr>
        <w:t xml:space="preserve"> dalam bentuk bor</w:t>
      </w:r>
      <w:r w:rsidRPr="008C09FD">
        <w:rPr>
          <w:lang w:val="id-ID"/>
        </w:rPr>
        <w:t>a</w:t>
      </w:r>
      <w:r w:rsidRPr="008C09FD">
        <w:rPr>
          <w:lang w:val="it-IT"/>
        </w:rPr>
        <w:t>ng</w:t>
      </w:r>
      <w:r w:rsidRPr="008C09FD">
        <w:rPr>
          <w:lang w:val="id-ID"/>
        </w:rPr>
        <w:t xml:space="preserve"> dan </w:t>
      </w:r>
      <w:r w:rsidRPr="008C09FD">
        <w:rPr>
          <w:lang w:val="it-IT"/>
        </w:rPr>
        <w:t xml:space="preserve">kode etik akreditasi </w:t>
      </w:r>
      <w:r w:rsidRPr="008C09FD">
        <w:rPr>
          <w:lang w:val="id-ID"/>
        </w:rPr>
        <w:t xml:space="preserve">yang </w:t>
      </w:r>
      <w:r w:rsidRPr="008C09FD">
        <w:rPr>
          <w:lang w:val="it-IT"/>
        </w:rPr>
        <w:t xml:space="preserve">dituangkan dalam </w:t>
      </w:r>
      <w:r w:rsidRPr="008C09FD">
        <w:rPr>
          <w:lang w:val="id-ID"/>
        </w:rPr>
        <w:t>B</w:t>
      </w:r>
      <w:r w:rsidRPr="008C09FD">
        <w:rPr>
          <w:lang w:val="it-IT"/>
        </w:rPr>
        <w:t>uku Kode Etik Akreditasi.</w:t>
      </w:r>
    </w:p>
    <w:p w14:paraId="18F30A63" w14:textId="77777777" w:rsidR="0081437B" w:rsidRPr="008C09FD" w:rsidRDefault="0081437B">
      <w:pPr>
        <w:rPr>
          <w:lang w:val="it-IT"/>
        </w:rPr>
      </w:pPr>
    </w:p>
    <w:p w14:paraId="3EE2449E" w14:textId="77777777" w:rsidR="0081437B" w:rsidRPr="008C09FD" w:rsidRDefault="00FD5310">
      <w:pPr>
        <w:pStyle w:val="Heading2"/>
        <w:rPr>
          <w:sz w:val="24"/>
          <w:szCs w:val="24"/>
          <w:lang w:val="id-ID"/>
        </w:rPr>
      </w:pPr>
      <w:bookmarkStart w:id="246" w:name="_Toc222646030"/>
      <w:r w:rsidRPr="008C09FD">
        <w:rPr>
          <w:sz w:val="24"/>
          <w:szCs w:val="24"/>
          <w:lang w:val="sv-SE"/>
        </w:rPr>
        <w:t>4.</w:t>
      </w:r>
      <w:r w:rsidR="00D90DF1" w:rsidRPr="008C09FD">
        <w:rPr>
          <w:sz w:val="24"/>
          <w:szCs w:val="24"/>
          <w:lang w:val="id-ID"/>
        </w:rPr>
        <w:t>1</w:t>
      </w:r>
      <w:r w:rsidR="00D90DF1" w:rsidRPr="008C09FD">
        <w:rPr>
          <w:sz w:val="24"/>
          <w:szCs w:val="24"/>
          <w:lang w:val="sv-SE"/>
        </w:rPr>
        <w:t xml:space="preserve"> Standar Akreditasi Program </w:t>
      </w:r>
      <w:r w:rsidR="00982405" w:rsidRPr="008C09FD">
        <w:rPr>
          <w:sz w:val="24"/>
          <w:szCs w:val="24"/>
          <w:lang w:val="id-ID"/>
        </w:rPr>
        <w:t>Pendidikan</w:t>
      </w:r>
      <w:r w:rsidR="00D90DF1" w:rsidRPr="008C09FD">
        <w:rPr>
          <w:sz w:val="24"/>
          <w:szCs w:val="24"/>
          <w:lang w:val="sv-SE"/>
        </w:rPr>
        <w:t xml:space="preserve"> </w:t>
      </w:r>
      <w:bookmarkEnd w:id="246"/>
    </w:p>
    <w:p w14:paraId="096F3446" w14:textId="77777777" w:rsidR="0081437B" w:rsidRPr="008C09FD" w:rsidRDefault="0081437B">
      <w:pPr>
        <w:rPr>
          <w:lang w:val="sv-SE"/>
        </w:rPr>
      </w:pPr>
    </w:p>
    <w:p w14:paraId="0A3510DD" w14:textId="77777777" w:rsidR="0081437B" w:rsidRPr="008C09FD" w:rsidRDefault="00D90DF1">
      <w:pPr>
        <w:rPr>
          <w:lang w:val="id-ID"/>
        </w:rPr>
      </w:pPr>
      <w:r w:rsidRPr="008C09FD">
        <w:rPr>
          <w:lang w:val="sv-SE"/>
        </w:rPr>
        <w:t xml:space="preserve">Standar akreditasi adalah tolok ukur yang harus dipenuhi oleh program </w:t>
      </w:r>
      <w:r w:rsidR="00982405" w:rsidRPr="008C09FD">
        <w:rPr>
          <w:lang w:val="sv-SE"/>
        </w:rPr>
        <w:t>Pendidikan</w:t>
      </w:r>
      <w:r w:rsidRPr="008C09FD">
        <w:rPr>
          <w:lang w:val="sv-SE"/>
        </w:rPr>
        <w:t xml:space="preserve">. Standar akreditasi terdiri atas beberapa parameter (indikator kunci) yang dapat digunakan sebagai dasar (1) penyajian data dan informasi mengenai kinerja, keadaan dan perangkat kependidikan program </w:t>
      </w:r>
      <w:r w:rsidR="00982405" w:rsidRPr="008C09FD">
        <w:rPr>
          <w:lang w:val="sv-SE"/>
        </w:rPr>
        <w:t>Pendidikan</w:t>
      </w:r>
      <w:r w:rsidRPr="008C09FD">
        <w:rPr>
          <w:lang w:val="sv-SE"/>
        </w:rPr>
        <w:t xml:space="preserve">, yang dituangkan dalam instrumen akreditasi; (2) evaluasi dan penilaian mutu kinerja, keadaan dan perangkat kependidikan program </w:t>
      </w:r>
      <w:r w:rsidR="00982405" w:rsidRPr="008C09FD">
        <w:rPr>
          <w:lang w:val="sv-SE"/>
        </w:rPr>
        <w:t>Pendidikan</w:t>
      </w:r>
      <w:r w:rsidRPr="008C09FD">
        <w:rPr>
          <w:lang w:val="sv-SE"/>
        </w:rPr>
        <w:t xml:space="preserve">, (3) penetapan kelayakan program </w:t>
      </w:r>
      <w:r w:rsidR="00982405" w:rsidRPr="008C09FD">
        <w:rPr>
          <w:lang w:val="sv-SE"/>
        </w:rPr>
        <w:t>Pendidikan</w:t>
      </w:r>
      <w:r w:rsidRPr="008C09FD">
        <w:rPr>
          <w:lang w:val="sv-SE"/>
        </w:rPr>
        <w:t xml:space="preserve"> untuk menyelenggarakan program-programnya; dan (4) perumusan rekomendasi perbaikan dan pembinaan mutu program </w:t>
      </w:r>
      <w:r w:rsidR="00982405" w:rsidRPr="008C09FD">
        <w:rPr>
          <w:lang w:val="sv-SE"/>
        </w:rPr>
        <w:t>Pendidikan</w:t>
      </w:r>
      <w:r w:rsidRPr="008C09FD">
        <w:rPr>
          <w:lang w:val="sv-SE"/>
        </w:rPr>
        <w:t>.</w:t>
      </w:r>
    </w:p>
    <w:p w14:paraId="30D4A0F0" w14:textId="77777777" w:rsidR="0081437B" w:rsidRPr="008C09FD" w:rsidRDefault="0081437B">
      <w:pPr>
        <w:rPr>
          <w:lang w:val="id-ID"/>
        </w:rPr>
      </w:pPr>
    </w:p>
    <w:p w14:paraId="682EE8EF" w14:textId="77777777" w:rsidR="0081437B" w:rsidRPr="008C09FD" w:rsidRDefault="00D90DF1">
      <w:pPr>
        <w:rPr>
          <w:lang w:val="sv-SE"/>
        </w:rPr>
      </w:pPr>
      <w:r w:rsidRPr="008C09FD">
        <w:rPr>
          <w:lang w:val="sv-SE"/>
        </w:rPr>
        <w:t xml:space="preserve">Standar akreditasi program </w:t>
      </w:r>
      <w:r w:rsidR="00982405" w:rsidRPr="008C09FD">
        <w:rPr>
          <w:lang w:val="sv-SE"/>
        </w:rPr>
        <w:t>Pendidikan</w:t>
      </w:r>
      <w:r w:rsidRPr="008C09FD">
        <w:rPr>
          <w:lang w:val="sv-SE"/>
        </w:rPr>
        <w:t xml:space="preserve"> </w:t>
      </w:r>
      <w:r w:rsidR="00D00328" w:rsidRPr="008C09FD">
        <w:t xml:space="preserve">Dokter Spesialis Andrologi </w:t>
      </w:r>
      <w:r w:rsidRPr="008C09FD">
        <w:t xml:space="preserve"> </w:t>
      </w:r>
      <w:r w:rsidRPr="008C09FD">
        <w:rPr>
          <w:lang w:val="sv-SE"/>
        </w:rPr>
        <w:t xml:space="preserve"> mencakup standar tentang komitmen program </w:t>
      </w:r>
      <w:r w:rsidR="00982405" w:rsidRPr="008C09FD">
        <w:rPr>
          <w:lang w:val="sv-SE"/>
        </w:rPr>
        <w:t>Pendidikan</w:t>
      </w:r>
      <w:r w:rsidRPr="008C09FD">
        <w:rPr>
          <w:lang w:val="sv-SE"/>
        </w:rPr>
        <w:t xml:space="preserve"> </w:t>
      </w:r>
      <w:r w:rsidR="00D00328" w:rsidRPr="008C09FD">
        <w:t xml:space="preserve">Dokter Spesialis Andrologi </w:t>
      </w:r>
      <w:r w:rsidRPr="008C09FD">
        <w:t xml:space="preserve"> </w:t>
      </w:r>
      <w:r w:rsidRPr="008C09FD">
        <w:rPr>
          <w:lang w:val="sv-SE"/>
        </w:rPr>
        <w:t xml:space="preserve"> terhadap kapasitas institusional </w:t>
      </w:r>
      <w:r w:rsidRPr="008C09FD">
        <w:rPr>
          <w:i/>
          <w:lang w:val="sv-SE"/>
        </w:rPr>
        <w:t>(</w:t>
      </w:r>
      <w:r w:rsidRPr="008C09FD">
        <w:rPr>
          <w:i/>
          <w:iCs/>
          <w:lang w:val="sv-SE"/>
        </w:rPr>
        <w:t>institutional capacity</w:t>
      </w:r>
      <w:r w:rsidRPr="008C09FD">
        <w:rPr>
          <w:i/>
          <w:lang w:val="sv-SE"/>
        </w:rPr>
        <w:t xml:space="preserve">) </w:t>
      </w:r>
      <w:r w:rsidRPr="008C09FD">
        <w:rPr>
          <w:lang w:val="sv-SE"/>
        </w:rPr>
        <w:t>dan komitmen terhadap efektivitas program pendidikan</w:t>
      </w:r>
      <w:r w:rsidRPr="008C09FD">
        <w:rPr>
          <w:b/>
          <w:lang w:val="sv-SE"/>
        </w:rPr>
        <w:t xml:space="preserve"> </w:t>
      </w:r>
      <w:r w:rsidRPr="008C09FD">
        <w:rPr>
          <w:i/>
          <w:lang w:val="sv-SE"/>
        </w:rPr>
        <w:t>(</w:t>
      </w:r>
      <w:r w:rsidRPr="008C09FD">
        <w:rPr>
          <w:i/>
          <w:iCs/>
          <w:lang w:val="sv-SE"/>
        </w:rPr>
        <w:t>educational effectiveness</w:t>
      </w:r>
      <w:r w:rsidRPr="008C09FD">
        <w:rPr>
          <w:i/>
          <w:lang w:val="sv-SE"/>
        </w:rPr>
        <w:t>),</w:t>
      </w:r>
      <w:r w:rsidRPr="008C09FD">
        <w:rPr>
          <w:lang w:val="sv-SE"/>
        </w:rPr>
        <w:t xml:space="preserve"> yang dikemas dalam tujuh standar akreditasi, yaitu: </w:t>
      </w:r>
    </w:p>
    <w:p w14:paraId="6AAAF92E" w14:textId="77777777" w:rsidR="0081437B" w:rsidRPr="008C09FD" w:rsidRDefault="0081437B">
      <w:pPr>
        <w:ind w:firstLine="720"/>
        <w:rPr>
          <w:lang w:val="sv-SE"/>
        </w:rPr>
      </w:pPr>
    </w:p>
    <w:p w14:paraId="3C264A2E" w14:textId="77777777" w:rsidR="0081437B" w:rsidRPr="008C09FD" w:rsidRDefault="00FD5310">
      <w:pPr>
        <w:pStyle w:val="BodyTextIndent"/>
        <w:tabs>
          <w:tab w:val="left" w:pos="1985"/>
        </w:tabs>
        <w:ind w:left="2160" w:hanging="1440"/>
        <w:rPr>
          <w:b w:val="0"/>
          <w:sz w:val="24"/>
          <w:szCs w:val="24"/>
          <w:lang w:val="id-ID"/>
        </w:rPr>
      </w:pPr>
      <w:r w:rsidRPr="008C09FD">
        <w:rPr>
          <w:b w:val="0"/>
          <w:sz w:val="24"/>
          <w:szCs w:val="24"/>
          <w:lang w:val="id-ID"/>
        </w:rPr>
        <w:t xml:space="preserve">Standar 1.    </w:t>
      </w:r>
      <w:r w:rsidR="00D90DF1" w:rsidRPr="008C09FD">
        <w:rPr>
          <w:b w:val="0"/>
          <w:sz w:val="24"/>
          <w:szCs w:val="24"/>
          <w:lang w:val="id-ID"/>
        </w:rPr>
        <w:t>Visi</w:t>
      </w:r>
      <w:r w:rsidR="00D90DF1" w:rsidRPr="008C09FD">
        <w:rPr>
          <w:b w:val="0"/>
          <w:sz w:val="24"/>
          <w:szCs w:val="24"/>
          <w:lang w:val="it-IT"/>
        </w:rPr>
        <w:t>, misi, tujuan dan sasaran, serta strategi</w:t>
      </w:r>
      <w:r w:rsidR="00D90DF1" w:rsidRPr="008C09FD">
        <w:rPr>
          <w:b w:val="0"/>
          <w:sz w:val="24"/>
          <w:szCs w:val="24"/>
          <w:lang w:val="en-US"/>
        </w:rPr>
        <w:t xml:space="preserve"> </w:t>
      </w:r>
      <w:r w:rsidR="00D90DF1" w:rsidRPr="008C09FD">
        <w:rPr>
          <w:b w:val="0"/>
          <w:sz w:val="24"/>
          <w:szCs w:val="24"/>
          <w:lang w:val="it-IT"/>
        </w:rPr>
        <w:t>pencapaian</w:t>
      </w:r>
      <w:r w:rsidR="00D90DF1" w:rsidRPr="008C09FD">
        <w:rPr>
          <w:b w:val="0"/>
          <w:sz w:val="24"/>
          <w:szCs w:val="24"/>
          <w:lang w:val="id-ID"/>
        </w:rPr>
        <w:t xml:space="preserve"> </w:t>
      </w:r>
    </w:p>
    <w:p w14:paraId="23F892D7" w14:textId="77777777" w:rsidR="0081437B" w:rsidRPr="008C09FD" w:rsidRDefault="00FD5310">
      <w:pPr>
        <w:pStyle w:val="BodyTextIndent"/>
        <w:tabs>
          <w:tab w:val="left" w:pos="1985"/>
        </w:tabs>
        <w:ind w:left="2160" w:hanging="1440"/>
        <w:jc w:val="left"/>
        <w:rPr>
          <w:b w:val="0"/>
          <w:sz w:val="24"/>
          <w:szCs w:val="24"/>
          <w:lang w:val="id-ID"/>
        </w:rPr>
      </w:pPr>
      <w:r w:rsidRPr="008C09FD">
        <w:rPr>
          <w:b w:val="0"/>
          <w:sz w:val="24"/>
          <w:szCs w:val="24"/>
          <w:lang w:val="id-ID"/>
        </w:rPr>
        <w:t>Standar 2.     Tata pamong, kepemimpinan, sistem pengelolaan, dan penjaminan mutu</w:t>
      </w:r>
    </w:p>
    <w:p w14:paraId="12260A90" w14:textId="77777777" w:rsidR="0081437B" w:rsidRPr="008C09FD" w:rsidRDefault="00FD5310">
      <w:pPr>
        <w:pStyle w:val="BodyTextIndent"/>
        <w:tabs>
          <w:tab w:val="left" w:pos="1985"/>
        </w:tabs>
        <w:ind w:left="2160" w:hanging="1440"/>
        <w:rPr>
          <w:b w:val="0"/>
          <w:sz w:val="24"/>
          <w:szCs w:val="24"/>
          <w:lang w:val="id-ID"/>
        </w:rPr>
      </w:pPr>
      <w:r w:rsidRPr="008C09FD">
        <w:rPr>
          <w:b w:val="0"/>
          <w:sz w:val="24"/>
          <w:szCs w:val="24"/>
          <w:lang w:val="id-ID"/>
        </w:rPr>
        <w:t xml:space="preserve">Standar 3.    </w:t>
      </w:r>
      <w:r w:rsidR="00D90DF1" w:rsidRPr="008C09FD">
        <w:rPr>
          <w:b w:val="0"/>
          <w:sz w:val="24"/>
          <w:szCs w:val="24"/>
          <w:lang w:val="sv-SE"/>
        </w:rPr>
        <w:t>M</w:t>
      </w:r>
      <w:r w:rsidR="00D90DF1" w:rsidRPr="008C09FD">
        <w:rPr>
          <w:b w:val="0"/>
          <w:sz w:val="24"/>
          <w:szCs w:val="24"/>
          <w:lang w:val="id-ID"/>
        </w:rPr>
        <w:t xml:space="preserve">ahasiswa dan </w:t>
      </w:r>
      <w:r w:rsidR="00D90DF1" w:rsidRPr="008C09FD">
        <w:rPr>
          <w:b w:val="0"/>
          <w:sz w:val="24"/>
          <w:szCs w:val="24"/>
          <w:lang w:val="sv-SE"/>
        </w:rPr>
        <w:t>l</w:t>
      </w:r>
      <w:r w:rsidR="00D90DF1" w:rsidRPr="008C09FD">
        <w:rPr>
          <w:b w:val="0"/>
          <w:sz w:val="24"/>
          <w:szCs w:val="24"/>
          <w:lang w:val="id-ID"/>
        </w:rPr>
        <w:t xml:space="preserve">ulusan </w:t>
      </w:r>
    </w:p>
    <w:p w14:paraId="58700297" w14:textId="77777777" w:rsidR="0081437B" w:rsidRPr="008C09FD" w:rsidRDefault="00FD5310">
      <w:pPr>
        <w:pStyle w:val="BodyTextIndent"/>
        <w:tabs>
          <w:tab w:val="left" w:pos="1985"/>
        </w:tabs>
        <w:ind w:left="2160" w:hanging="1440"/>
        <w:rPr>
          <w:b w:val="0"/>
          <w:sz w:val="24"/>
          <w:szCs w:val="24"/>
          <w:lang w:val="id-ID"/>
        </w:rPr>
      </w:pPr>
      <w:r w:rsidRPr="008C09FD">
        <w:rPr>
          <w:b w:val="0"/>
          <w:sz w:val="24"/>
          <w:szCs w:val="24"/>
          <w:lang w:val="id-ID"/>
        </w:rPr>
        <w:t xml:space="preserve">Standar 4.    </w:t>
      </w:r>
      <w:r w:rsidR="00D90DF1" w:rsidRPr="008C09FD">
        <w:rPr>
          <w:b w:val="0"/>
          <w:sz w:val="24"/>
          <w:szCs w:val="24"/>
          <w:lang w:val="id-ID"/>
        </w:rPr>
        <w:t xml:space="preserve">Sumber daya manusia </w:t>
      </w:r>
    </w:p>
    <w:p w14:paraId="5C20313F" w14:textId="77777777" w:rsidR="0081437B" w:rsidRPr="008C09FD" w:rsidRDefault="00FD5310">
      <w:pPr>
        <w:pStyle w:val="BodyTextIndent"/>
        <w:tabs>
          <w:tab w:val="left" w:pos="1985"/>
        </w:tabs>
        <w:ind w:left="2160" w:hanging="1440"/>
        <w:jc w:val="left"/>
        <w:rPr>
          <w:b w:val="0"/>
          <w:sz w:val="24"/>
          <w:szCs w:val="24"/>
          <w:lang w:val="id-ID"/>
        </w:rPr>
      </w:pPr>
      <w:r w:rsidRPr="008C09FD">
        <w:rPr>
          <w:b w:val="0"/>
          <w:sz w:val="24"/>
          <w:szCs w:val="24"/>
          <w:lang w:val="id-ID"/>
        </w:rPr>
        <w:t>Standar 5.     Kurikulum, pembelajaran, d</w:t>
      </w:r>
      <w:r w:rsidR="00D90DF1" w:rsidRPr="008C09FD">
        <w:rPr>
          <w:b w:val="0"/>
          <w:sz w:val="24"/>
          <w:szCs w:val="24"/>
          <w:lang w:val="id-ID"/>
        </w:rPr>
        <w:t>an suasana akademik</w:t>
      </w:r>
    </w:p>
    <w:p w14:paraId="5A0E2849" w14:textId="77777777" w:rsidR="0081437B" w:rsidRPr="008C09FD" w:rsidRDefault="00FD5310">
      <w:pPr>
        <w:pStyle w:val="BodyTextIndent"/>
        <w:tabs>
          <w:tab w:val="left" w:pos="1985"/>
        </w:tabs>
        <w:ind w:left="2160" w:hanging="1440"/>
        <w:jc w:val="left"/>
        <w:rPr>
          <w:b w:val="0"/>
          <w:sz w:val="24"/>
          <w:szCs w:val="24"/>
          <w:lang w:val="id-ID"/>
        </w:rPr>
      </w:pPr>
      <w:r w:rsidRPr="008C09FD">
        <w:rPr>
          <w:b w:val="0"/>
          <w:sz w:val="24"/>
          <w:szCs w:val="24"/>
          <w:lang w:val="id-ID"/>
        </w:rPr>
        <w:t xml:space="preserve">Standar 6.     </w:t>
      </w:r>
      <w:r w:rsidR="00D90DF1" w:rsidRPr="008C09FD">
        <w:rPr>
          <w:b w:val="0"/>
          <w:sz w:val="24"/>
          <w:szCs w:val="24"/>
          <w:lang w:val="sv-SE"/>
        </w:rPr>
        <w:t>Pembiayaan, sarana dan prasarana, serta sistem informasi</w:t>
      </w:r>
    </w:p>
    <w:p w14:paraId="6C2C4FA9" w14:textId="77777777" w:rsidR="0081437B" w:rsidRPr="008C09FD" w:rsidRDefault="00D90DF1">
      <w:pPr>
        <w:pStyle w:val="Heading3"/>
        <w:ind w:left="2127" w:hanging="1418"/>
        <w:jc w:val="left"/>
        <w:rPr>
          <w:b w:val="0"/>
          <w:lang w:val="id-ID"/>
        </w:rPr>
      </w:pPr>
      <w:r w:rsidRPr="008C09FD">
        <w:rPr>
          <w:b w:val="0"/>
          <w:lang w:val="id-ID"/>
        </w:rPr>
        <w:lastRenderedPageBreak/>
        <w:t>Standar 7.</w:t>
      </w:r>
      <w:r w:rsidRPr="008C09FD">
        <w:rPr>
          <w:b w:val="0"/>
        </w:rPr>
        <w:t xml:space="preserve">     </w:t>
      </w:r>
      <w:r w:rsidRPr="008C09FD">
        <w:rPr>
          <w:b w:val="0"/>
          <w:lang w:val="sv-SE"/>
        </w:rPr>
        <w:t>Penelitian</w:t>
      </w:r>
      <w:r w:rsidRPr="008C09FD">
        <w:rPr>
          <w:b w:val="0"/>
          <w:lang w:val="id-ID"/>
        </w:rPr>
        <w:t xml:space="preserve">, </w:t>
      </w:r>
      <w:r w:rsidRPr="008C09FD">
        <w:rPr>
          <w:b w:val="0"/>
          <w:lang w:val="sv-SE"/>
        </w:rPr>
        <w:t xml:space="preserve">pengabdian kepada masyarakat, </w:t>
      </w:r>
      <w:r w:rsidRPr="008C09FD">
        <w:rPr>
          <w:b w:val="0"/>
          <w:bCs w:val="0"/>
          <w:lang w:val="sv-SE"/>
        </w:rPr>
        <w:t>dan kerjasama</w:t>
      </w:r>
    </w:p>
    <w:p w14:paraId="7AF8E9BF" w14:textId="77777777" w:rsidR="0081437B" w:rsidRPr="008C09FD" w:rsidRDefault="0081437B">
      <w:pPr>
        <w:pStyle w:val="Heading3"/>
        <w:ind w:left="2127" w:hanging="1418"/>
        <w:rPr>
          <w:b w:val="0"/>
          <w:lang w:val="id-ID"/>
        </w:rPr>
      </w:pPr>
    </w:p>
    <w:p w14:paraId="3A2C3F32" w14:textId="77777777" w:rsidR="0081437B" w:rsidRPr="008C09FD" w:rsidRDefault="00D90DF1">
      <w:pPr>
        <w:rPr>
          <w:lang w:val="id-ID"/>
        </w:rPr>
      </w:pPr>
      <w:r w:rsidRPr="008C09FD">
        <w:rPr>
          <w:lang w:val="id-ID"/>
        </w:rPr>
        <w:t xml:space="preserve">Standar tersebut di atas diintegrasikan dengan standar pendidikan </w:t>
      </w:r>
      <w:r w:rsidR="00D00328" w:rsidRPr="008C09FD">
        <w:rPr>
          <w:lang w:val="id-ID"/>
        </w:rPr>
        <w:t xml:space="preserve">Dokter Spesialis Andrologi </w:t>
      </w:r>
      <w:r w:rsidRPr="008C09FD">
        <w:rPr>
          <w:lang w:val="id-ID"/>
        </w:rPr>
        <w:t xml:space="preserve"> Indonesia yang terdiri dari 9 standar kompetensi </w:t>
      </w:r>
      <w:r w:rsidR="00D00328" w:rsidRPr="008C09FD">
        <w:rPr>
          <w:lang w:val="id-ID"/>
        </w:rPr>
        <w:t xml:space="preserve">Dokter Spesialis Andrologi </w:t>
      </w:r>
      <w:r w:rsidRPr="008C09FD">
        <w:rPr>
          <w:lang w:val="id-ID"/>
        </w:rPr>
        <w:t xml:space="preserve"> Indonesia</w:t>
      </w:r>
      <w:r w:rsidRPr="008C09FD">
        <w:t>.</w:t>
      </w:r>
    </w:p>
    <w:p w14:paraId="4E812FEA" w14:textId="77777777" w:rsidR="0081437B" w:rsidRPr="008C09FD" w:rsidRDefault="0081437B">
      <w:pPr>
        <w:rPr>
          <w:lang w:val="id-ID"/>
        </w:rPr>
      </w:pPr>
    </w:p>
    <w:p w14:paraId="4D17FA2D" w14:textId="77777777" w:rsidR="0081437B" w:rsidRPr="008C09FD" w:rsidRDefault="00D90DF1">
      <w:pPr>
        <w:rPr>
          <w:noProof/>
          <w:lang w:val="id-ID"/>
        </w:rPr>
      </w:pPr>
      <w:r w:rsidRPr="008C09FD">
        <w:rPr>
          <w:lang w:val="id-ID"/>
        </w:rPr>
        <w:t xml:space="preserve">Asesmen kinerja program </w:t>
      </w:r>
      <w:r w:rsidR="00982405" w:rsidRPr="008C09FD">
        <w:rPr>
          <w:lang w:val="id-ID"/>
        </w:rPr>
        <w:t>Pendidikan</w:t>
      </w:r>
      <w:r w:rsidRPr="008C09FD">
        <w:rPr>
          <w:lang w:val="id-ID"/>
        </w:rPr>
        <w:t xml:space="preserve"> didasarkan pada pemenuhan tuntutan standar akreditasi. Dokumen akreditasi program </w:t>
      </w:r>
      <w:r w:rsidR="00982405" w:rsidRPr="008C09FD">
        <w:rPr>
          <w:lang w:val="id-ID"/>
        </w:rPr>
        <w:t>Pendidikan</w:t>
      </w:r>
      <w:r w:rsidRPr="008C09FD">
        <w:rPr>
          <w:lang w:val="id-ID"/>
        </w:rPr>
        <w:t xml:space="preserve"> yang dapat diproses harus telah memenuhi persyaratan awal (eligibilitas) yang ditandai dengan adanya izin yang sah dan berlaku dalam penyelenggaraan program </w:t>
      </w:r>
      <w:r w:rsidR="00982405" w:rsidRPr="008C09FD">
        <w:rPr>
          <w:lang w:val="id-ID"/>
        </w:rPr>
        <w:t>Pendidikan</w:t>
      </w:r>
      <w:r w:rsidRPr="008C09FD">
        <w:rPr>
          <w:lang w:val="id-ID"/>
        </w:rPr>
        <w:t xml:space="preserve"> dari pejabat yang berwenang; memiliki anggaran dasar dan anggaran rumah tangga/statuta dan dokumen-dokumen rencana strategis atau rencana induk pengembangan yang menunjukkan dengan jelas visi, misi, tujuan dan sasaran program </w:t>
      </w:r>
      <w:r w:rsidR="00982405" w:rsidRPr="008C09FD">
        <w:rPr>
          <w:lang w:val="id-ID"/>
        </w:rPr>
        <w:t>Pendidikan</w:t>
      </w:r>
      <w:r w:rsidRPr="008C09FD">
        <w:rPr>
          <w:lang w:val="id-ID"/>
        </w:rPr>
        <w:t xml:space="preserve">; nilai-nilai dasar yang dianut dan berbagai aspek mengenai organisasi dan pengelolaan program </w:t>
      </w:r>
      <w:r w:rsidR="00982405" w:rsidRPr="008C09FD">
        <w:rPr>
          <w:lang w:val="id-ID"/>
        </w:rPr>
        <w:t>Pendidikan</w:t>
      </w:r>
      <w:r w:rsidRPr="008C09FD">
        <w:rPr>
          <w:lang w:val="id-ID"/>
        </w:rPr>
        <w:t xml:space="preserve">, proses pengambilan keputusan penyelenggaraan program </w:t>
      </w:r>
      <w:r w:rsidR="00982405" w:rsidRPr="008C09FD">
        <w:rPr>
          <w:lang w:val="id-ID"/>
        </w:rPr>
        <w:t>Pendidikan</w:t>
      </w:r>
      <w:r w:rsidRPr="008C09FD">
        <w:rPr>
          <w:lang w:val="id-ID"/>
        </w:rPr>
        <w:t>, dan sistem jaminan mutu</w:t>
      </w:r>
      <w:r w:rsidRPr="008C09FD">
        <w:rPr>
          <w:noProof/>
          <w:lang w:val="id-ID"/>
        </w:rPr>
        <w:t>.</w:t>
      </w:r>
    </w:p>
    <w:p w14:paraId="2BE565D8" w14:textId="77777777" w:rsidR="0081437B" w:rsidRPr="008C09FD" w:rsidRDefault="0081437B">
      <w:pPr>
        <w:rPr>
          <w:lang w:val="id-ID"/>
        </w:rPr>
      </w:pPr>
    </w:p>
    <w:p w14:paraId="1A80CC9D" w14:textId="77777777" w:rsidR="0081437B" w:rsidRPr="008C09FD" w:rsidRDefault="00D90DF1">
      <w:pPr>
        <w:rPr>
          <w:lang w:val="sv-SE"/>
        </w:rPr>
      </w:pPr>
      <w:r w:rsidRPr="008C09FD">
        <w:rPr>
          <w:lang w:val="sv-SE"/>
        </w:rPr>
        <w:t>Deskripsi setiap standar akreditasi itu adalah sebagai berikut.</w:t>
      </w:r>
    </w:p>
    <w:p w14:paraId="5A365EE7" w14:textId="77777777" w:rsidR="0081437B" w:rsidRPr="008C09FD" w:rsidRDefault="0081437B">
      <w:pPr>
        <w:rPr>
          <w:lang w:val="sv-SE"/>
        </w:rPr>
      </w:pPr>
    </w:p>
    <w:p w14:paraId="72E3A2C6" w14:textId="77777777" w:rsidR="00280659" w:rsidRPr="008C09FD" w:rsidRDefault="00280659">
      <w:pPr>
        <w:pStyle w:val="Heading3"/>
        <w:rPr>
          <w:lang w:val="it-IT"/>
        </w:rPr>
      </w:pPr>
      <w:bookmarkStart w:id="247" w:name="_Toc206386952"/>
      <w:bookmarkStart w:id="248" w:name="_Toc222646031"/>
    </w:p>
    <w:p w14:paraId="21E8847C" w14:textId="77777777" w:rsidR="00280659" w:rsidRPr="008C09FD" w:rsidRDefault="00280659">
      <w:pPr>
        <w:pStyle w:val="Heading3"/>
        <w:rPr>
          <w:lang w:val="it-IT"/>
        </w:rPr>
      </w:pPr>
    </w:p>
    <w:p w14:paraId="702F5AF1" w14:textId="77777777" w:rsidR="00280659" w:rsidRPr="008C09FD" w:rsidRDefault="00280659">
      <w:pPr>
        <w:pStyle w:val="Heading3"/>
        <w:rPr>
          <w:lang w:val="it-IT"/>
        </w:rPr>
      </w:pPr>
    </w:p>
    <w:p w14:paraId="63C0BDD8" w14:textId="77777777" w:rsidR="00280659" w:rsidRPr="008C09FD" w:rsidRDefault="00280659">
      <w:pPr>
        <w:pStyle w:val="Heading3"/>
        <w:rPr>
          <w:lang w:val="it-IT"/>
        </w:rPr>
      </w:pPr>
    </w:p>
    <w:p w14:paraId="743FEFB1" w14:textId="77777777" w:rsidR="00280659" w:rsidRPr="008C09FD" w:rsidRDefault="00280659">
      <w:pPr>
        <w:pStyle w:val="Heading3"/>
        <w:rPr>
          <w:lang w:val="it-IT"/>
        </w:rPr>
      </w:pPr>
    </w:p>
    <w:p w14:paraId="53DB4C8A" w14:textId="77777777" w:rsidR="00280659" w:rsidRPr="008C09FD" w:rsidRDefault="00280659">
      <w:pPr>
        <w:pStyle w:val="Heading3"/>
        <w:rPr>
          <w:lang w:val="it-IT"/>
        </w:rPr>
      </w:pPr>
    </w:p>
    <w:p w14:paraId="1F143210" w14:textId="77777777" w:rsidR="00280659" w:rsidRPr="008C09FD" w:rsidRDefault="00280659">
      <w:pPr>
        <w:pStyle w:val="Heading3"/>
        <w:rPr>
          <w:lang w:val="it-IT"/>
        </w:rPr>
      </w:pPr>
    </w:p>
    <w:p w14:paraId="64D140D0" w14:textId="77777777" w:rsidR="00280659" w:rsidRPr="008C09FD" w:rsidRDefault="00280659" w:rsidP="00280659">
      <w:pPr>
        <w:rPr>
          <w:lang w:val="it-IT"/>
        </w:rPr>
      </w:pPr>
    </w:p>
    <w:p w14:paraId="4AB063D2" w14:textId="77777777" w:rsidR="00280659" w:rsidRPr="008C09FD" w:rsidRDefault="00280659">
      <w:pPr>
        <w:pStyle w:val="Heading3"/>
        <w:rPr>
          <w:lang w:val="it-IT"/>
        </w:rPr>
      </w:pPr>
    </w:p>
    <w:p w14:paraId="6BF25D95" w14:textId="77777777" w:rsidR="00280659" w:rsidRPr="008C09FD" w:rsidRDefault="00280659">
      <w:pPr>
        <w:pStyle w:val="Heading3"/>
        <w:rPr>
          <w:lang w:val="it-IT"/>
        </w:rPr>
      </w:pPr>
    </w:p>
    <w:p w14:paraId="4BFD055B" w14:textId="77777777" w:rsidR="00280659" w:rsidRPr="008C09FD" w:rsidRDefault="00280659">
      <w:pPr>
        <w:pStyle w:val="Heading3"/>
        <w:rPr>
          <w:lang w:val="it-IT"/>
        </w:rPr>
      </w:pPr>
    </w:p>
    <w:p w14:paraId="44C34103" w14:textId="77777777" w:rsidR="00280659" w:rsidRPr="008C09FD" w:rsidRDefault="00280659">
      <w:pPr>
        <w:pStyle w:val="Heading3"/>
        <w:rPr>
          <w:lang w:val="it-IT"/>
        </w:rPr>
      </w:pPr>
    </w:p>
    <w:p w14:paraId="11A1D879" w14:textId="77777777" w:rsidR="00280659" w:rsidRPr="008C09FD" w:rsidRDefault="00280659">
      <w:pPr>
        <w:pStyle w:val="Heading3"/>
        <w:rPr>
          <w:lang w:val="it-IT"/>
        </w:rPr>
      </w:pPr>
    </w:p>
    <w:p w14:paraId="08FA5F45" w14:textId="77777777" w:rsidR="00280659" w:rsidRPr="008C09FD" w:rsidRDefault="00280659">
      <w:pPr>
        <w:pStyle w:val="Heading3"/>
        <w:rPr>
          <w:lang w:val="it-IT"/>
        </w:rPr>
      </w:pPr>
    </w:p>
    <w:p w14:paraId="08258E38" w14:textId="77777777" w:rsidR="00280659" w:rsidRPr="008C09FD" w:rsidRDefault="00280659">
      <w:pPr>
        <w:pStyle w:val="Heading3"/>
        <w:rPr>
          <w:lang w:val="it-IT"/>
        </w:rPr>
      </w:pPr>
    </w:p>
    <w:p w14:paraId="23CDBE02" w14:textId="77777777" w:rsidR="00280659" w:rsidRPr="008C09FD" w:rsidRDefault="00280659">
      <w:pPr>
        <w:pStyle w:val="Heading3"/>
        <w:rPr>
          <w:lang w:val="it-IT"/>
        </w:rPr>
      </w:pPr>
    </w:p>
    <w:p w14:paraId="26FF0707" w14:textId="77777777" w:rsidR="00280659" w:rsidRPr="008C09FD" w:rsidRDefault="00280659">
      <w:pPr>
        <w:pStyle w:val="Heading3"/>
        <w:rPr>
          <w:lang w:val="it-IT"/>
        </w:rPr>
      </w:pPr>
    </w:p>
    <w:p w14:paraId="20BD6924" w14:textId="77777777" w:rsidR="00280659" w:rsidRPr="008C09FD" w:rsidRDefault="00280659">
      <w:pPr>
        <w:pStyle w:val="Heading3"/>
        <w:rPr>
          <w:lang w:val="it-IT"/>
        </w:rPr>
      </w:pPr>
    </w:p>
    <w:p w14:paraId="1D775C80" w14:textId="77777777" w:rsidR="00280659" w:rsidRPr="008C09FD" w:rsidRDefault="00280659">
      <w:pPr>
        <w:pStyle w:val="Heading3"/>
        <w:rPr>
          <w:lang w:val="it-IT"/>
        </w:rPr>
      </w:pPr>
    </w:p>
    <w:p w14:paraId="07246CDA" w14:textId="77777777" w:rsidR="00280659" w:rsidRPr="008C09FD" w:rsidRDefault="00280659">
      <w:pPr>
        <w:pStyle w:val="Heading3"/>
        <w:rPr>
          <w:lang w:val="it-IT"/>
        </w:rPr>
      </w:pPr>
    </w:p>
    <w:p w14:paraId="1B708C36" w14:textId="77777777" w:rsidR="00280659" w:rsidRPr="008C09FD" w:rsidRDefault="00280659">
      <w:pPr>
        <w:pStyle w:val="Heading3"/>
        <w:rPr>
          <w:lang w:val="it-IT"/>
        </w:rPr>
      </w:pPr>
    </w:p>
    <w:p w14:paraId="47BFC31E" w14:textId="77777777" w:rsidR="00280659" w:rsidRPr="008C09FD" w:rsidRDefault="00280659">
      <w:pPr>
        <w:pStyle w:val="Heading3"/>
        <w:rPr>
          <w:lang w:val="it-IT"/>
        </w:rPr>
      </w:pPr>
    </w:p>
    <w:p w14:paraId="22AD2506" w14:textId="77777777" w:rsidR="00280659" w:rsidRPr="008C09FD" w:rsidRDefault="00280659">
      <w:pPr>
        <w:pStyle w:val="Heading3"/>
        <w:rPr>
          <w:lang w:val="it-IT"/>
        </w:rPr>
      </w:pPr>
    </w:p>
    <w:p w14:paraId="677229D3" w14:textId="77777777" w:rsidR="00280659" w:rsidRPr="008C09FD" w:rsidRDefault="00280659">
      <w:pPr>
        <w:pStyle w:val="Heading3"/>
        <w:rPr>
          <w:lang w:val="it-IT"/>
        </w:rPr>
      </w:pPr>
    </w:p>
    <w:p w14:paraId="21BB6AE8" w14:textId="77777777" w:rsidR="00280659" w:rsidRPr="008C09FD" w:rsidRDefault="00280659">
      <w:pPr>
        <w:pStyle w:val="Heading3"/>
        <w:rPr>
          <w:lang w:val="it-IT"/>
        </w:rPr>
      </w:pPr>
    </w:p>
    <w:p w14:paraId="2E01054C" w14:textId="77777777" w:rsidR="00280659" w:rsidRPr="008C09FD" w:rsidRDefault="00280659">
      <w:pPr>
        <w:pStyle w:val="Heading3"/>
        <w:rPr>
          <w:lang w:val="it-IT"/>
        </w:rPr>
      </w:pPr>
    </w:p>
    <w:p w14:paraId="7835053B" w14:textId="77777777" w:rsidR="00280659" w:rsidRPr="008C09FD" w:rsidRDefault="00280659">
      <w:pPr>
        <w:pStyle w:val="Heading3"/>
        <w:rPr>
          <w:lang w:val="it-IT"/>
        </w:rPr>
      </w:pPr>
    </w:p>
    <w:p w14:paraId="2516935C" w14:textId="77777777" w:rsidR="00280659" w:rsidRPr="008C09FD" w:rsidRDefault="00280659">
      <w:pPr>
        <w:pStyle w:val="Heading3"/>
        <w:rPr>
          <w:lang w:val="it-IT"/>
        </w:rPr>
      </w:pPr>
    </w:p>
    <w:p w14:paraId="6E1FEBB0" w14:textId="77777777" w:rsidR="00280659" w:rsidRPr="008C09FD" w:rsidRDefault="00280659" w:rsidP="00280659">
      <w:pPr>
        <w:rPr>
          <w:lang w:val="it-IT"/>
        </w:rPr>
      </w:pPr>
    </w:p>
    <w:p w14:paraId="59A1B2C7" w14:textId="77777777" w:rsidR="00280659" w:rsidRPr="008C09FD" w:rsidRDefault="00280659" w:rsidP="00280659">
      <w:pPr>
        <w:rPr>
          <w:lang w:val="it-IT"/>
        </w:rPr>
      </w:pPr>
    </w:p>
    <w:p w14:paraId="2B544F3D" w14:textId="77777777" w:rsidR="00280659" w:rsidRPr="008C09FD" w:rsidRDefault="00280659" w:rsidP="00280659">
      <w:pPr>
        <w:rPr>
          <w:lang w:val="it-IT"/>
        </w:rPr>
      </w:pPr>
    </w:p>
    <w:p w14:paraId="5C70B3EC" w14:textId="77777777" w:rsidR="00280659" w:rsidRPr="008C09FD" w:rsidRDefault="00D90DF1" w:rsidP="00280659">
      <w:pPr>
        <w:pStyle w:val="Heading3"/>
        <w:ind w:left="0" w:firstLine="0"/>
        <w:jc w:val="center"/>
      </w:pPr>
      <w:r w:rsidRPr="008C09FD">
        <w:rPr>
          <w:lang w:val="it-IT"/>
        </w:rPr>
        <w:lastRenderedPageBreak/>
        <w:t>Standar 1</w:t>
      </w:r>
    </w:p>
    <w:p w14:paraId="6AB339A0" w14:textId="77777777" w:rsidR="0081437B" w:rsidRPr="008C09FD" w:rsidRDefault="00D90DF1" w:rsidP="00280659">
      <w:pPr>
        <w:pStyle w:val="Heading3"/>
        <w:jc w:val="center"/>
        <w:rPr>
          <w:lang w:val="it-IT"/>
        </w:rPr>
      </w:pPr>
      <w:r w:rsidRPr="008C09FD">
        <w:rPr>
          <w:lang w:val="it-IT"/>
        </w:rPr>
        <w:t>Visi, misi, tujuan dan sasaran, serta strategi pencapaian</w:t>
      </w:r>
    </w:p>
    <w:p w14:paraId="78B6A79B" w14:textId="77777777" w:rsidR="0081437B" w:rsidRPr="008C09FD" w:rsidRDefault="0081437B">
      <w:pPr>
        <w:rPr>
          <w:lang w:val="it-IT"/>
        </w:rPr>
      </w:pPr>
    </w:p>
    <w:p w14:paraId="1248E883" w14:textId="77777777" w:rsidR="0081437B" w:rsidRPr="008C09FD" w:rsidRDefault="00D90DF1">
      <w:pPr>
        <w:rPr>
          <w:lang w:val="id-ID"/>
        </w:rPr>
      </w:pPr>
      <w:r w:rsidRPr="008C09FD">
        <w:rPr>
          <w:lang w:val="id-ID"/>
        </w:rPr>
        <w:t xml:space="preserve">Standar ini adalah acuan keunggulan mutu penyelenggaraan dan strategi </w:t>
      </w:r>
      <w:r w:rsidRPr="008C09FD">
        <w:rPr>
          <w:lang w:val="it-IT"/>
        </w:rPr>
        <w:t xml:space="preserve">program </w:t>
      </w:r>
      <w:r w:rsidR="00982405" w:rsidRPr="008C09FD">
        <w:rPr>
          <w:lang w:val="it-IT"/>
        </w:rPr>
        <w:t>Pendidikan</w:t>
      </w:r>
      <w:r w:rsidRPr="008C09FD">
        <w:rPr>
          <w:lang w:val="it-IT"/>
        </w:rPr>
        <w:t xml:space="preserve"> </w:t>
      </w:r>
      <w:r w:rsidRPr="008C09FD">
        <w:rPr>
          <w:lang w:val="id-ID"/>
        </w:rPr>
        <w:t xml:space="preserve">untuk meraih </w:t>
      </w:r>
      <w:r w:rsidRPr="008C09FD">
        <w:rPr>
          <w:lang w:val="it-IT"/>
        </w:rPr>
        <w:t xml:space="preserve">cita-cita di </w:t>
      </w:r>
      <w:r w:rsidRPr="008C09FD">
        <w:rPr>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14:paraId="120C9F2B" w14:textId="77777777" w:rsidR="0081437B" w:rsidRPr="008C09FD" w:rsidRDefault="0081437B">
      <w:pPr>
        <w:rPr>
          <w:lang w:val="id-ID"/>
        </w:rPr>
      </w:pPr>
    </w:p>
    <w:p w14:paraId="0942E33B" w14:textId="77777777" w:rsidR="0081437B" w:rsidRPr="008C09FD" w:rsidRDefault="00D90DF1">
      <w:pPr>
        <w:rPr>
          <w:lang w:val="id-ID"/>
        </w:rPr>
      </w:pPr>
      <w:r w:rsidRPr="008C09FD">
        <w:rPr>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8C09FD">
        <w:rPr>
          <w:i/>
          <w:lang w:val="id-ID"/>
        </w:rPr>
        <w:t>platitude</w:t>
      </w:r>
      <w:r w:rsidRPr="008C09FD">
        <w:rPr>
          <w:lang w:val="id-ID"/>
        </w:rPr>
        <w:t xml:space="preserve">). </w:t>
      </w:r>
    </w:p>
    <w:p w14:paraId="66140128" w14:textId="77777777" w:rsidR="0081437B" w:rsidRPr="008C09FD" w:rsidRDefault="0081437B">
      <w:pPr>
        <w:rPr>
          <w:lang w:val="id-ID"/>
        </w:rPr>
      </w:pPr>
    </w:p>
    <w:p w14:paraId="287D5A9D" w14:textId="77777777" w:rsidR="0081437B" w:rsidRPr="008C09FD" w:rsidRDefault="00D90DF1">
      <w:r w:rsidRPr="008C09FD">
        <w:rPr>
          <w:lang w:val="id-ID"/>
        </w:rPr>
        <w:t>Keberhasilan pelaksanaan misi menjadi cerminan pe</w:t>
      </w:r>
      <w:r w:rsidRPr="008C09FD">
        <w:rPr>
          <w:lang w:val="fi-FI"/>
        </w:rPr>
        <w:t>r</w:t>
      </w:r>
      <w:r w:rsidRPr="008C09FD">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982405" w:rsidRPr="008C09FD">
        <w:rPr>
          <w:lang w:val="id-ID"/>
        </w:rPr>
        <w:t>Pendidikan</w:t>
      </w:r>
      <w:r w:rsidRPr="008C09FD">
        <w:rPr>
          <w:lang w:val="id-ID"/>
        </w:rPr>
        <w:t xml:space="preserve"> yang bersangkutan.</w:t>
      </w:r>
    </w:p>
    <w:p w14:paraId="6C09EEE8" w14:textId="77777777" w:rsidR="0081437B" w:rsidRPr="008C09FD" w:rsidRDefault="0081437B"/>
    <w:p w14:paraId="541F2B1F" w14:textId="77777777" w:rsidR="0081437B" w:rsidRPr="008C09FD" w:rsidRDefault="0081437B"/>
    <w:p w14:paraId="4AC63361" w14:textId="77777777" w:rsidR="00280659" w:rsidRPr="008C09FD" w:rsidRDefault="00280659"/>
    <w:p w14:paraId="30ADF864" w14:textId="77777777" w:rsidR="00280659" w:rsidRPr="008C09FD" w:rsidRDefault="00280659"/>
    <w:p w14:paraId="1D1EDA3D" w14:textId="77777777" w:rsidR="00280659" w:rsidRPr="008C09FD" w:rsidRDefault="00280659"/>
    <w:p w14:paraId="43A71BB2" w14:textId="77777777" w:rsidR="00280659" w:rsidRPr="008C09FD" w:rsidRDefault="00280659"/>
    <w:p w14:paraId="7CDE44B7" w14:textId="77777777" w:rsidR="00280659" w:rsidRPr="008C09FD" w:rsidRDefault="00280659"/>
    <w:p w14:paraId="75FF2480" w14:textId="77777777" w:rsidR="00280659" w:rsidRPr="008C09FD" w:rsidRDefault="00280659"/>
    <w:p w14:paraId="582844CD" w14:textId="77777777" w:rsidR="00280659" w:rsidRPr="008C09FD" w:rsidRDefault="00280659"/>
    <w:p w14:paraId="1BE44185" w14:textId="77777777" w:rsidR="00280659" w:rsidRPr="008C09FD" w:rsidRDefault="00280659"/>
    <w:p w14:paraId="1EB24503" w14:textId="77777777" w:rsidR="00280659" w:rsidRPr="008C09FD" w:rsidRDefault="00280659"/>
    <w:p w14:paraId="380E58AF" w14:textId="77777777" w:rsidR="00280659" w:rsidRPr="008C09FD" w:rsidRDefault="00280659"/>
    <w:p w14:paraId="196D0E30" w14:textId="77777777" w:rsidR="00280659" w:rsidRPr="008C09FD" w:rsidRDefault="00280659"/>
    <w:p w14:paraId="07C60E66" w14:textId="77777777" w:rsidR="00280659" w:rsidRPr="008C09FD" w:rsidRDefault="00280659"/>
    <w:p w14:paraId="5423130E" w14:textId="77777777" w:rsidR="00280659" w:rsidRPr="008C09FD" w:rsidRDefault="00280659"/>
    <w:p w14:paraId="609EDC2C" w14:textId="77777777" w:rsidR="00280659" w:rsidRPr="008C09FD" w:rsidRDefault="00280659"/>
    <w:p w14:paraId="497166E4" w14:textId="77777777" w:rsidR="0081437B" w:rsidRPr="008C09FD" w:rsidRDefault="0081437B"/>
    <w:p w14:paraId="1E8509AE" w14:textId="77777777" w:rsidR="0081437B" w:rsidRPr="008C09FD" w:rsidRDefault="0081437B"/>
    <w:p w14:paraId="70D10B4F" w14:textId="77777777" w:rsidR="00280659" w:rsidRPr="008C09FD" w:rsidRDefault="00280659"/>
    <w:p w14:paraId="1EABD142" w14:textId="77777777" w:rsidR="00280659" w:rsidRPr="008C09FD" w:rsidRDefault="00280659"/>
    <w:p w14:paraId="408798AF" w14:textId="77777777" w:rsidR="00280659" w:rsidRPr="008C09FD" w:rsidRDefault="00280659"/>
    <w:p w14:paraId="2CF944E5" w14:textId="77777777" w:rsidR="00280659" w:rsidRPr="008C09FD" w:rsidRDefault="00280659"/>
    <w:p w14:paraId="71D4DE6E" w14:textId="77777777" w:rsidR="00280659" w:rsidRPr="008C09FD" w:rsidRDefault="00280659"/>
    <w:p w14:paraId="0E66089E" w14:textId="77777777" w:rsidR="00280659" w:rsidRPr="008C09FD" w:rsidRDefault="00280659"/>
    <w:p w14:paraId="7B65432D" w14:textId="77777777" w:rsidR="00280659" w:rsidRPr="008C09FD" w:rsidRDefault="00280659" w:rsidP="00280659">
      <w:pPr>
        <w:pStyle w:val="Heading3"/>
        <w:ind w:left="1260" w:hanging="1260"/>
        <w:jc w:val="center"/>
      </w:pPr>
      <w:r w:rsidRPr="008C09FD">
        <w:rPr>
          <w:lang w:val="id-ID"/>
        </w:rPr>
        <w:lastRenderedPageBreak/>
        <w:t>Standar 2</w:t>
      </w:r>
    </w:p>
    <w:p w14:paraId="76CF14DF" w14:textId="77777777" w:rsidR="0081437B" w:rsidRPr="008C09FD" w:rsidRDefault="00D90DF1" w:rsidP="00280659">
      <w:pPr>
        <w:pStyle w:val="Heading3"/>
        <w:ind w:left="1260" w:hanging="1260"/>
        <w:jc w:val="center"/>
        <w:rPr>
          <w:lang w:val="id-ID"/>
        </w:rPr>
      </w:pPr>
      <w:r w:rsidRPr="008C09FD">
        <w:rPr>
          <w:lang w:val="id-ID"/>
        </w:rPr>
        <w:t>Tata pamong, kepemimpinan, sistem pengelolaan, dan penjaminan mutu</w:t>
      </w:r>
    </w:p>
    <w:p w14:paraId="0160B536" w14:textId="77777777" w:rsidR="0081437B" w:rsidRPr="008C09FD" w:rsidRDefault="0081437B">
      <w:pPr>
        <w:rPr>
          <w:lang w:val="id-ID"/>
        </w:rPr>
      </w:pPr>
    </w:p>
    <w:p w14:paraId="76149861" w14:textId="77777777" w:rsidR="0081437B" w:rsidRPr="008C09FD" w:rsidRDefault="00D90DF1">
      <w:pPr>
        <w:rPr>
          <w:noProof/>
          <w:lang w:val="id-ID"/>
        </w:rPr>
      </w:pPr>
      <w:r w:rsidRPr="008C09FD">
        <w:rPr>
          <w:bCs/>
          <w:lang w:val="id-ID"/>
        </w:rPr>
        <w:t xml:space="preserve">Standar ini adalah acuan keunggulan mutu tata pamong </w:t>
      </w:r>
      <w:r w:rsidRPr="008C09FD">
        <w:rPr>
          <w:bCs/>
          <w:i/>
          <w:lang w:val="id-ID"/>
        </w:rPr>
        <w:t>(governance)</w:t>
      </w:r>
      <w:r w:rsidRPr="008C09FD">
        <w:rPr>
          <w:bCs/>
          <w:lang w:val="id-ID"/>
        </w:rPr>
        <w:t xml:space="preserve">, kepemimpinan, sistem pengelolaan, dan sistem penjaminan mutu program </w:t>
      </w:r>
      <w:r w:rsidR="00982405" w:rsidRPr="008C09FD">
        <w:rPr>
          <w:bCs/>
          <w:lang w:val="id-ID"/>
        </w:rPr>
        <w:t>Pendidikan</w:t>
      </w:r>
      <w:r w:rsidRPr="008C09FD">
        <w:rPr>
          <w:bCs/>
          <w:lang w:val="id-ID"/>
        </w:rPr>
        <w:t xml:space="preserve">  sebagai satu kesatuan yang terintegrasi yang menjadi kunci penting bagi keberhasilan  dalam </w:t>
      </w:r>
      <w:r w:rsidRPr="008C09FD">
        <w:rPr>
          <w:noProof/>
          <w:lang w:val="id-ID"/>
        </w:rPr>
        <w:t>mewujudkan visi, melaksanakan misi, dan mencapai tujuan yang dicita-citakan.</w:t>
      </w:r>
    </w:p>
    <w:p w14:paraId="0F26B130" w14:textId="77777777" w:rsidR="0081437B" w:rsidRPr="008C09FD" w:rsidRDefault="0081437B">
      <w:pPr>
        <w:rPr>
          <w:noProof/>
          <w:lang w:val="id-ID"/>
        </w:rPr>
      </w:pPr>
    </w:p>
    <w:p w14:paraId="5A682553" w14:textId="77777777" w:rsidR="0081437B" w:rsidRPr="008C09FD" w:rsidRDefault="00D90DF1">
      <w:pPr>
        <w:rPr>
          <w:noProof/>
          <w:lang w:val="id-ID"/>
        </w:rPr>
      </w:pPr>
      <w:r w:rsidRPr="008C09FD">
        <w:rPr>
          <w:noProof/>
          <w:lang w:val="id-ID"/>
        </w:rPr>
        <w:t xml:space="preserve">Tata pamong adalah sistem yang menjamin penyelenggaraan program </w:t>
      </w:r>
      <w:r w:rsidR="00982405" w:rsidRPr="008C09FD">
        <w:rPr>
          <w:noProof/>
          <w:lang w:val="id-ID"/>
        </w:rPr>
        <w:t>Pendidikan</w:t>
      </w:r>
      <w:r w:rsidRPr="008C09FD">
        <w:rPr>
          <w:noProof/>
          <w:lang w:val="id-ID"/>
        </w:rPr>
        <w:t xml:space="preserve">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w:t>
      </w:r>
      <w:r w:rsidR="00982405" w:rsidRPr="008C09FD">
        <w:rPr>
          <w:noProof/>
          <w:lang w:val="id-ID"/>
        </w:rPr>
        <w:t>Pendidikan</w:t>
      </w:r>
      <w:r w:rsidRPr="008C09FD">
        <w:rPr>
          <w:noProof/>
          <w:lang w:val="id-ID"/>
        </w:rPr>
        <w:t xml:space="preserve"> dengan para pemangku kepentingan. Tata pamong dan kepemimpinan yang baik memerlukan dukungan sistem pengelolaan yang baik. </w:t>
      </w:r>
    </w:p>
    <w:p w14:paraId="686CC567" w14:textId="77777777" w:rsidR="0081437B" w:rsidRPr="008C09FD" w:rsidRDefault="0081437B">
      <w:pPr>
        <w:autoSpaceDE w:val="0"/>
        <w:autoSpaceDN w:val="0"/>
        <w:adjustRightInd w:val="0"/>
        <w:rPr>
          <w:lang w:val="id-ID"/>
        </w:rPr>
      </w:pPr>
    </w:p>
    <w:p w14:paraId="2FDE01F8" w14:textId="77777777" w:rsidR="0081437B" w:rsidRPr="008C09FD" w:rsidRDefault="00D90DF1">
      <w:pPr>
        <w:autoSpaceDE w:val="0"/>
        <w:autoSpaceDN w:val="0"/>
        <w:adjustRightInd w:val="0"/>
        <w:rPr>
          <w:lang w:val="id-ID"/>
        </w:rPr>
      </w:pPr>
      <w:r w:rsidRPr="008C09FD">
        <w:rPr>
          <w:lang w:val="id-ID"/>
        </w:rPr>
        <w:t>Sistem  pengelolaan adalah suatu pendekatan sistematik untuk mengelola: sumber daya, infrastruktur, proses, kegiatan, dan manusia.  Manajemen mutu adalah kegiatan untuk memenuhi kebutuhan dan permintaan pemangku kepentingan serta memenuhi persyaratan peraturan perundang-undangan serta upaya-upaya untuk meningkatkan kinerja organisasi.  Termasuk di dalamnya langkah-langkah yang harus diambil untuk meminimalkan akibat dari kelemahan mutu produk dan untuk meningkatkan mutu secara berkelanjutan.</w:t>
      </w:r>
    </w:p>
    <w:p w14:paraId="72FE631A" w14:textId="77777777" w:rsidR="0081437B" w:rsidRPr="008C09FD" w:rsidRDefault="0081437B">
      <w:pPr>
        <w:autoSpaceDE w:val="0"/>
        <w:autoSpaceDN w:val="0"/>
        <w:adjustRightInd w:val="0"/>
        <w:rPr>
          <w:lang w:val="id-ID"/>
        </w:rPr>
      </w:pPr>
    </w:p>
    <w:p w14:paraId="242CDEBF" w14:textId="77777777" w:rsidR="0081437B" w:rsidRPr="008C09FD" w:rsidRDefault="00D90DF1">
      <w:pPr>
        <w:autoSpaceDE w:val="0"/>
        <w:autoSpaceDN w:val="0"/>
        <w:adjustRightInd w:val="0"/>
        <w:rPr>
          <w:lang w:val="id-ID"/>
        </w:rPr>
      </w:pPr>
      <w:r w:rsidRPr="008C09FD">
        <w:rPr>
          <w:lang w:val="id-ID"/>
        </w:rPr>
        <w:t xml:space="preserve">Penjaminan mutu adalah proses penetapan dan pemenuhan  standar mutu pengelolaan program </w:t>
      </w:r>
      <w:r w:rsidR="00982405" w:rsidRPr="008C09FD">
        <w:rPr>
          <w:lang w:val="id-ID"/>
        </w:rPr>
        <w:t>Pendidikan</w:t>
      </w:r>
      <w:r w:rsidRPr="008C09FD">
        <w:rPr>
          <w:lang w:val="id-ID"/>
        </w:rPr>
        <w:t xml:space="preserve"> secara konsisten dan berkelanjutan, sehingga semua pemangku kepentingan memperoleh kepuasan. Sistem penjaminan mutu   pada umumnya merupakan cerminan sistem pengelolaan masukan, proses, keluaran, hasil, dampak, umpan, dan balikan untuk menjamin mutu penyelenggaraan akademik. </w:t>
      </w:r>
      <w:r w:rsidRPr="008C09FD">
        <w:rPr>
          <w:bCs/>
          <w:lang w:val="id-ID"/>
        </w:rPr>
        <w:t xml:space="preserve">Sistem penjaminan mutu harus mencerminkan pelaksanaan </w:t>
      </w:r>
      <w:r w:rsidRPr="008C09FD">
        <w:rPr>
          <w:bCs/>
          <w:i/>
          <w:lang w:val="id-ID"/>
        </w:rPr>
        <w:t>continuous quality improvement</w:t>
      </w:r>
      <w:r w:rsidRPr="008C09FD">
        <w:rPr>
          <w:bCs/>
          <w:lang w:val="id-ID"/>
        </w:rPr>
        <w:t xml:space="preserve"> pada semua rangkaian sistem manajemen mutu (</w:t>
      </w:r>
      <w:r w:rsidRPr="008C09FD">
        <w:rPr>
          <w:bCs/>
          <w:i/>
          <w:iCs/>
          <w:lang w:val="id-ID"/>
        </w:rPr>
        <w:t>quality management system)</w:t>
      </w:r>
      <w:r w:rsidRPr="008C09FD">
        <w:rPr>
          <w:bCs/>
          <w:lang w:val="id-ID"/>
        </w:rPr>
        <w:t xml:space="preserve"> dalam rangka memenuhi kepuasan pelanggan (</w:t>
      </w:r>
      <w:r w:rsidRPr="008C09FD">
        <w:rPr>
          <w:bCs/>
          <w:i/>
          <w:lang w:val="id-ID"/>
        </w:rPr>
        <w:t>customer satisfaction</w:t>
      </w:r>
      <w:r w:rsidRPr="008C09FD">
        <w:rPr>
          <w:bCs/>
          <w:lang w:val="id-ID"/>
        </w:rPr>
        <w:t xml:space="preserve">). </w:t>
      </w:r>
    </w:p>
    <w:p w14:paraId="686A1A6E" w14:textId="77777777" w:rsidR="0081437B" w:rsidRPr="008C09FD" w:rsidRDefault="0081437B">
      <w:pPr>
        <w:ind w:left="540"/>
        <w:rPr>
          <w:lang w:val="id-ID"/>
        </w:rPr>
      </w:pPr>
    </w:p>
    <w:p w14:paraId="4984CE05" w14:textId="77777777" w:rsidR="00280659" w:rsidRPr="008C09FD" w:rsidRDefault="00280659">
      <w:pPr>
        <w:pStyle w:val="Heading3"/>
      </w:pPr>
    </w:p>
    <w:p w14:paraId="06E06A6A" w14:textId="77777777" w:rsidR="00532E2E" w:rsidRPr="008C09FD" w:rsidRDefault="00532E2E" w:rsidP="00532E2E"/>
    <w:p w14:paraId="6A5F1AC1" w14:textId="77777777" w:rsidR="00280659" w:rsidRPr="008C09FD" w:rsidRDefault="00280659">
      <w:pPr>
        <w:pStyle w:val="Heading3"/>
      </w:pPr>
    </w:p>
    <w:p w14:paraId="5D924B6F" w14:textId="77777777" w:rsidR="00280659" w:rsidRPr="008C09FD" w:rsidRDefault="00280659">
      <w:pPr>
        <w:pStyle w:val="Heading3"/>
      </w:pPr>
    </w:p>
    <w:p w14:paraId="5064BBB0" w14:textId="77777777" w:rsidR="00280659" w:rsidRPr="008C09FD" w:rsidRDefault="00280659">
      <w:pPr>
        <w:pStyle w:val="Heading3"/>
      </w:pPr>
    </w:p>
    <w:p w14:paraId="43812B06" w14:textId="77777777" w:rsidR="00280659" w:rsidRPr="008C09FD" w:rsidRDefault="00280659">
      <w:pPr>
        <w:pStyle w:val="Heading3"/>
      </w:pPr>
    </w:p>
    <w:p w14:paraId="4D5C6816" w14:textId="77777777" w:rsidR="00280659" w:rsidRPr="008C09FD" w:rsidRDefault="00280659">
      <w:pPr>
        <w:pStyle w:val="Heading3"/>
      </w:pPr>
    </w:p>
    <w:p w14:paraId="6D11E4D6" w14:textId="77777777" w:rsidR="00280659" w:rsidRPr="008C09FD" w:rsidRDefault="00280659">
      <w:pPr>
        <w:pStyle w:val="Heading3"/>
      </w:pPr>
    </w:p>
    <w:p w14:paraId="6284E591" w14:textId="77777777" w:rsidR="00280659" w:rsidRPr="008C09FD" w:rsidRDefault="00280659">
      <w:pPr>
        <w:pStyle w:val="Heading3"/>
      </w:pPr>
    </w:p>
    <w:p w14:paraId="1F67E762" w14:textId="77777777" w:rsidR="00280659" w:rsidRPr="008C09FD" w:rsidRDefault="00280659">
      <w:pPr>
        <w:pStyle w:val="Heading3"/>
      </w:pPr>
    </w:p>
    <w:p w14:paraId="7024702B" w14:textId="77777777" w:rsidR="00280659" w:rsidRPr="008C09FD" w:rsidRDefault="00280659">
      <w:pPr>
        <w:pStyle w:val="Heading3"/>
      </w:pPr>
    </w:p>
    <w:p w14:paraId="40F00C18" w14:textId="77777777" w:rsidR="0081437B" w:rsidRPr="008C09FD" w:rsidRDefault="0081437B" w:rsidP="00280659">
      <w:pPr>
        <w:pStyle w:val="Heading3"/>
        <w:jc w:val="center"/>
        <w:rPr>
          <w:lang w:val="id-ID"/>
        </w:rPr>
      </w:pPr>
    </w:p>
    <w:p w14:paraId="540CD2E7" w14:textId="77777777" w:rsidR="0081437B" w:rsidRPr="008C09FD" w:rsidRDefault="0081437B">
      <w:pPr>
        <w:widowControl w:val="0"/>
        <w:autoSpaceDE w:val="0"/>
        <w:autoSpaceDN w:val="0"/>
        <w:adjustRightInd w:val="0"/>
        <w:rPr>
          <w:lang w:val="id-ID"/>
        </w:rPr>
      </w:pPr>
    </w:p>
    <w:p w14:paraId="0B03CE20" w14:textId="77777777" w:rsidR="00532E2E" w:rsidRPr="008C09FD" w:rsidRDefault="00532E2E" w:rsidP="00532E2E">
      <w:pPr>
        <w:pStyle w:val="Heading3"/>
        <w:jc w:val="center"/>
      </w:pPr>
      <w:r w:rsidRPr="008C09FD">
        <w:rPr>
          <w:lang w:val="id-ID"/>
        </w:rPr>
        <w:lastRenderedPageBreak/>
        <w:t>Standar 3</w:t>
      </w:r>
    </w:p>
    <w:p w14:paraId="2C074BD0" w14:textId="77777777" w:rsidR="00532E2E" w:rsidRPr="008C09FD" w:rsidRDefault="00D90DF1" w:rsidP="00532E2E">
      <w:pPr>
        <w:widowControl w:val="0"/>
        <w:autoSpaceDE w:val="0"/>
        <w:autoSpaceDN w:val="0"/>
        <w:adjustRightInd w:val="0"/>
        <w:jc w:val="center"/>
        <w:rPr>
          <w:b/>
        </w:rPr>
      </w:pPr>
      <w:r w:rsidRPr="008C09FD">
        <w:rPr>
          <w:b/>
          <w:lang w:val="id-ID"/>
        </w:rPr>
        <w:t>Mahasiswa dan lulusan</w:t>
      </w:r>
    </w:p>
    <w:p w14:paraId="2EF42828" w14:textId="77777777" w:rsidR="00532E2E" w:rsidRPr="008C09FD" w:rsidRDefault="00532E2E" w:rsidP="00532E2E">
      <w:pPr>
        <w:widowControl w:val="0"/>
        <w:autoSpaceDE w:val="0"/>
        <w:autoSpaceDN w:val="0"/>
        <w:adjustRightInd w:val="0"/>
        <w:jc w:val="center"/>
        <w:rPr>
          <w:b/>
        </w:rPr>
      </w:pPr>
    </w:p>
    <w:p w14:paraId="67B545D8" w14:textId="77777777" w:rsidR="0081437B" w:rsidRPr="008C09FD" w:rsidRDefault="00D90DF1" w:rsidP="00532E2E">
      <w:pPr>
        <w:widowControl w:val="0"/>
        <w:autoSpaceDE w:val="0"/>
        <w:autoSpaceDN w:val="0"/>
        <w:adjustRightInd w:val="0"/>
        <w:rPr>
          <w:lang w:val="id-ID"/>
        </w:rPr>
      </w:pPr>
      <w:r w:rsidRPr="008C09FD">
        <w:rPr>
          <w:lang w:val="id-ID"/>
        </w:rPr>
        <w:t xml:space="preserve">Standar ini merupakan acuan keunggulan mutu mahasiswa dan lulusan yang terkait erat dengan mutu calon mahasiswa. Program </w:t>
      </w:r>
      <w:r w:rsidR="00982405" w:rsidRPr="008C09FD">
        <w:rPr>
          <w:lang w:val="id-ID"/>
        </w:rPr>
        <w:t>Pendidikan</w:t>
      </w:r>
      <w:r w:rsidRPr="008C09FD">
        <w:rPr>
          <w:lang w:val="id-ID"/>
        </w:rPr>
        <w:t xml:space="preserve"> harus memiliki sistem seleksi yang andal, akuntabel, transparan, dapat dipertanggungjawabkan, dan adil kepada seluruh pemangku kepentingan (</w:t>
      </w:r>
      <w:r w:rsidRPr="008C09FD">
        <w:rPr>
          <w:i/>
          <w:lang w:val="id-ID"/>
        </w:rPr>
        <w:t>stakeholders</w:t>
      </w:r>
      <w:r w:rsidRPr="008C09FD">
        <w:rPr>
          <w:lang w:val="id-ID"/>
        </w:rPr>
        <w:t xml:space="preserve">).  </w:t>
      </w:r>
    </w:p>
    <w:p w14:paraId="30455BF7" w14:textId="77777777" w:rsidR="0081437B" w:rsidRPr="008C09FD" w:rsidRDefault="0081437B">
      <w:pPr>
        <w:widowControl w:val="0"/>
        <w:autoSpaceDE w:val="0"/>
        <w:autoSpaceDN w:val="0"/>
        <w:adjustRightInd w:val="0"/>
        <w:rPr>
          <w:lang w:val="id-ID"/>
        </w:rPr>
      </w:pPr>
    </w:p>
    <w:p w14:paraId="6FE5ED2B" w14:textId="77777777" w:rsidR="0081437B" w:rsidRPr="008C09FD" w:rsidRDefault="00D90DF1">
      <w:pPr>
        <w:widowControl w:val="0"/>
        <w:autoSpaceDE w:val="0"/>
        <w:autoSpaceDN w:val="0"/>
        <w:adjustRightInd w:val="0"/>
        <w:rPr>
          <w:noProof/>
          <w:lang w:val="id-ID"/>
        </w:rPr>
      </w:pPr>
      <w:r w:rsidRPr="008C09FD">
        <w:rPr>
          <w:lang w:val="id-ID"/>
        </w:rPr>
        <w:t xml:space="preserve">Di dalam standar ini program </w:t>
      </w:r>
      <w:r w:rsidR="00982405" w:rsidRPr="008C09FD">
        <w:rPr>
          <w:lang w:val="id-ID"/>
        </w:rPr>
        <w:t>Pendidikan</w:t>
      </w:r>
      <w:r w:rsidRPr="008C09FD">
        <w:rPr>
          <w:lang w:val="id-ID"/>
        </w:rPr>
        <w:t xml:space="preserve"> harus memiliki fokus dan komitmen yang tinggi terhadap mutu penyelenggaraan proses tahap akademik dan tahap profesi (pendid</w:t>
      </w:r>
      <w:r w:rsidR="00C603F3" w:rsidRPr="008C09FD">
        <w:rPr>
          <w:lang w:val="id-ID"/>
        </w:rPr>
        <w:t xml:space="preserve">ikan, penelitian, dan </w:t>
      </w:r>
      <w:r w:rsidRPr="008C09FD">
        <w:rPr>
          <w:lang w:val="id-ID"/>
        </w:rPr>
        <w:t xml:space="preserve">pengabdian kepada masyarakat) dalam rangka memberikan kompetensi yang dibutuhkan mahasiswa untuk menjadi lulusan yang mampu bersaing. Standar ini juga mencakup bagaimana seharusnya program </w:t>
      </w:r>
      <w:r w:rsidR="00982405" w:rsidRPr="008C09FD">
        <w:rPr>
          <w:lang w:val="id-ID"/>
        </w:rPr>
        <w:t>Pendidikan</w:t>
      </w:r>
      <w:r w:rsidRPr="008C09FD">
        <w:rPr>
          <w:lang w:val="id-ID"/>
        </w:rPr>
        <w:t xml:space="preserve"> memperlakukan dan memberikan layanan prima kepada mahasiswa dan lulusannya, termasuk di dalamnya </w:t>
      </w:r>
      <w:r w:rsidRPr="008C09FD">
        <w:rPr>
          <w:noProof/>
          <w:lang w:val="id-ID"/>
        </w:rPr>
        <w:t>segala sesuatu yang berkenaan dengan upaya untuk memperoleh mahasiswa yang bermutu tinggi melalui sistem dan program rekrutmen, seleksi, pemberian layanan akademik/fisik/sosial-pribadi, monitoring dan evaluasi keberhasilan mahasiswa (</w:t>
      </w:r>
      <w:r w:rsidRPr="008C09FD">
        <w:rPr>
          <w:i/>
          <w:noProof/>
          <w:lang w:val="id-ID"/>
        </w:rPr>
        <w:t>outcome</w:t>
      </w:r>
      <w:r w:rsidRPr="008C09FD">
        <w:rPr>
          <w:noProof/>
          <w:lang w:val="id-ID"/>
        </w:rPr>
        <w:t>) dalam menempuh, penelaahan kebutuhan dan kepuasan mahasiswa serta pemangku kepentingan. Dengan demikian mampu menghasilkan lulusan yang bermutu tinggi, dan memiliki kompetensi yang sesuai dengan kebutuhan dan tuntutan pemangku kepentingan.</w:t>
      </w:r>
    </w:p>
    <w:p w14:paraId="62C86DAD" w14:textId="77777777" w:rsidR="0081437B" w:rsidRPr="008C09FD" w:rsidRDefault="0081437B">
      <w:pPr>
        <w:widowControl w:val="0"/>
        <w:autoSpaceDE w:val="0"/>
        <w:autoSpaceDN w:val="0"/>
        <w:adjustRightInd w:val="0"/>
        <w:rPr>
          <w:noProof/>
          <w:lang w:val="id-ID"/>
        </w:rPr>
      </w:pPr>
    </w:p>
    <w:p w14:paraId="3E2464C8" w14:textId="77777777" w:rsidR="0081437B" w:rsidRPr="008C09FD" w:rsidRDefault="00D90DF1">
      <w:pPr>
        <w:widowControl w:val="0"/>
        <w:autoSpaceDE w:val="0"/>
        <w:autoSpaceDN w:val="0"/>
        <w:adjustRightInd w:val="0"/>
        <w:rPr>
          <w:noProof/>
          <w:lang w:val="id-ID"/>
        </w:rPr>
      </w:pPr>
      <w:r w:rsidRPr="008C09FD">
        <w:rPr>
          <w:noProof/>
          <w:lang w:val="id-ID"/>
        </w:rPr>
        <w:t>Mahasiswa adalah kelompok pemangku kepentingan internal yang harus mendapatkan manfaat, dan sekaligus sebagai pelaku proses pembentukan nilai tambah dalam penyelenggaraan kegiatan/program akademik dan profesi yang bermutu tinggi. Mahasiswa merupakan pembelajar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 memasuki dunia profesi dan atau dunia kerja.</w:t>
      </w:r>
    </w:p>
    <w:p w14:paraId="153B2BD1" w14:textId="77777777" w:rsidR="0081437B" w:rsidRPr="008C09FD" w:rsidRDefault="0081437B">
      <w:pPr>
        <w:rPr>
          <w:bCs/>
          <w:iCs/>
          <w:lang w:val="id-ID"/>
        </w:rPr>
      </w:pPr>
    </w:p>
    <w:p w14:paraId="1A0CBEA1" w14:textId="77777777" w:rsidR="0081437B" w:rsidRPr="008C09FD" w:rsidRDefault="00D90DF1">
      <w:pPr>
        <w:rPr>
          <w:lang w:val="id-ID"/>
        </w:rPr>
      </w:pPr>
      <w:r w:rsidRPr="008C09FD">
        <w:rPr>
          <w:bCs/>
          <w:iCs/>
          <w:lang w:val="id-ID"/>
        </w:rPr>
        <w:t xml:space="preserve">Lulusan adalah status yang dicapai mahasiswa setelah menyelesaikan proses pendidikan sesuai dengan persyaratan kelulusan yang ditetapkan. Sebagai salah satu keluaran langsung dari proses pendidikan yang dilakukan oleh program </w:t>
      </w:r>
      <w:r w:rsidR="00982405" w:rsidRPr="008C09FD">
        <w:rPr>
          <w:bCs/>
          <w:iCs/>
          <w:lang w:val="id-ID"/>
        </w:rPr>
        <w:t>Pendidikan</w:t>
      </w:r>
      <w:r w:rsidRPr="008C09FD">
        <w:rPr>
          <w:bCs/>
          <w:iCs/>
          <w:lang w:val="id-ID"/>
        </w:rPr>
        <w:t xml:space="preserve">, lulusan yang bermutu memiliki ciri penguasaan kompetensi akademik termasuk </w:t>
      </w:r>
      <w:r w:rsidRPr="008C09FD">
        <w:rPr>
          <w:bCs/>
          <w:i/>
          <w:iCs/>
          <w:lang w:val="id-ID"/>
        </w:rPr>
        <w:t>hard skills</w:t>
      </w:r>
      <w:r w:rsidRPr="008C09FD">
        <w:rPr>
          <w:bCs/>
          <w:iCs/>
          <w:lang w:val="id-ID"/>
        </w:rPr>
        <w:t xml:space="preserve"> dan </w:t>
      </w:r>
      <w:r w:rsidRPr="008C09FD">
        <w:rPr>
          <w:bCs/>
          <w:i/>
          <w:iCs/>
          <w:lang w:val="id-ID"/>
        </w:rPr>
        <w:t>soft skills</w:t>
      </w:r>
      <w:r w:rsidRPr="008C09FD">
        <w:rPr>
          <w:bCs/>
          <w:iCs/>
          <w:lang w:val="id-ID"/>
        </w:rPr>
        <w:t xml:space="preserve"> sebagaimana dinyatakan dalam sasaran mutu serta dibuktikan dengan kinerja lulusan di masyarakat sesuai dengan profesi dan bidang ilmu. Program </w:t>
      </w:r>
      <w:r w:rsidR="00982405" w:rsidRPr="008C09FD">
        <w:rPr>
          <w:bCs/>
          <w:iCs/>
          <w:lang w:val="id-ID"/>
        </w:rPr>
        <w:t>Pendidikan</w:t>
      </w:r>
      <w:r w:rsidRPr="008C09FD">
        <w:rPr>
          <w:bCs/>
          <w:iCs/>
          <w:lang w:val="id-ID"/>
        </w:rPr>
        <w:t xml:space="preserve"> yang bermutu memiliki sistem pengelolaan lulusan yang baik sehingga mampu menjadikannya sebagai </w:t>
      </w:r>
      <w:r w:rsidRPr="008C09FD">
        <w:rPr>
          <w:bCs/>
          <w:i/>
          <w:iCs/>
          <w:lang w:val="id-ID"/>
        </w:rPr>
        <w:t>human capital</w:t>
      </w:r>
      <w:r w:rsidRPr="008C09FD">
        <w:rPr>
          <w:bCs/>
          <w:iCs/>
          <w:lang w:val="id-ID"/>
        </w:rPr>
        <w:t xml:space="preserve"> bagi program </w:t>
      </w:r>
      <w:r w:rsidR="00982405" w:rsidRPr="008C09FD">
        <w:rPr>
          <w:bCs/>
          <w:iCs/>
          <w:lang w:val="id-ID"/>
        </w:rPr>
        <w:t>Pendidikan</w:t>
      </w:r>
      <w:r w:rsidRPr="008C09FD">
        <w:rPr>
          <w:bCs/>
          <w:iCs/>
          <w:lang w:val="id-ID"/>
        </w:rPr>
        <w:t xml:space="preserve"> yang bersangkutan. </w:t>
      </w:r>
    </w:p>
    <w:p w14:paraId="75F9E7D3" w14:textId="77777777" w:rsidR="00280659" w:rsidRPr="008C09FD" w:rsidRDefault="00280659">
      <w:pPr>
        <w:pStyle w:val="Heading3"/>
      </w:pPr>
    </w:p>
    <w:p w14:paraId="0F3F727B" w14:textId="77777777" w:rsidR="00532E2E" w:rsidRPr="008C09FD" w:rsidRDefault="00532E2E" w:rsidP="00532E2E"/>
    <w:p w14:paraId="101790A9" w14:textId="77777777" w:rsidR="00532E2E" w:rsidRPr="008C09FD" w:rsidRDefault="00532E2E" w:rsidP="00532E2E"/>
    <w:p w14:paraId="73154ACE" w14:textId="77777777" w:rsidR="00280659" w:rsidRPr="008C09FD" w:rsidRDefault="00280659">
      <w:pPr>
        <w:pStyle w:val="Heading3"/>
      </w:pPr>
    </w:p>
    <w:p w14:paraId="12E3AF82" w14:textId="77777777" w:rsidR="0081437B" w:rsidRPr="008C09FD" w:rsidRDefault="0081437B">
      <w:pPr>
        <w:widowControl w:val="0"/>
        <w:autoSpaceDE w:val="0"/>
        <w:autoSpaceDN w:val="0"/>
        <w:adjustRightInd w:val="0"/>
        <w:rPr>
          <w:lang w:val="id-ID"/>
        </w:rPr>
      </w:pPr>
    </w:p>
    <w:p w14:paraId="43D0CCA4" w14:textId="77777777" w:rsidR="00280659" w:rsidRPr="008C09FD" w:rsidRDefault="00280659" w:rsidP="00280659">
      <w:pPr>
        <w:pStyle w:val="Heading3"/>
        <w:jc w:val="center"/>
      </w:pPr>
      <w:r w:rsidRPr="008C09FD">
        <w:rPr>
          <w:lang w:val="id-ID"/>
        </w:rPr>
        <w:lastRenderedPageBreak/>
        <w:t>Standar 4</w:t>
      </w:r>
    </w:p>
    <w:p w14:paraId="3C47952E" w14:textId="77777777" w:rsidR="00280659" w:rsidRPr="008C09FD" w:rsidRDefault="00D90DF1" w:rsidP="00280659">
      <w:pPr>
        <w:pStyle w:val="Heading3"/>
        <w:jc w:val="center"/>
      </w:pPr>
      <w:r w:rsidRPr="008C09FD">
        <w:rPr>
          <w:lang w:val="id-ID"/>
        </w:rPr>
        <w:t>Sumber daya manusia</w:t>
      </w:r>
    </w:p>
    <w:p w14:paraId="2132EB3E" w14:textId="77777777" w:rsidR="00280659" w:rsidRPr="008C09FD" w:rsidRDefault="00280659" w:rsidP="00280659"/>
    <w:p w14:paraId="397761B8" w14:textId="77777777" w:rsidR="0081437B" w:rsidRPr="008C09FD" w:rsidRDefault="00D90DF1">
      <w:pPr>
        <w:widowControl w:val="0"/>
        <w:autoSpaceDE w:val="0"/>
        <w:autoSpaceDN w:val="0"/>
        <w:adjustRightInd w:val="0"/>
        <w:rPr>
          <w:noProof/>
        </w:rPr>
      </w:pPr>
      <w:r w:rsidRPr="008C09FD">
        <w:rPr>
          <w:lang w:val="id-ID"/>
        </w:rPr>
        <w:t xml:space="preserve">Standar ini merupakan acuan keunggulan mutu sumber daya manusia, serta bagaimana seharusnya program </w:t>
      </w:r>
      <w:r w:rsidR="00982405" w:rsidRPr="008C09FD">
        <w:rPr>
          <w:lang w:val="id-ID"/>
        </w:rPr>
        <w:t>Pendidikan</w:t>
      </w:r>
      <w:r w:rsidRPr="008C09FD">
        <w:rPr>
          <w:lang w:val="id-ID"/>
        </w:rPr>
        <w:t xml:space="preserve">  memperoleh dan mendayagunakan sumber daya manusia yang bermutu tinggi. Di samping itu untuk memberikan layanan prima kepada sumber daya manusianya untuk mewujudkan visi, melaksanakan misi, dan mencapai tujuan yang dicita-citakan. </w:t>
      </w:r>
      <w:r w:rsidRPr="008C09FD">
        <w:rPr>
          <w:noProof/>
          <w:lang w:val="id-ID"/>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14:paraId="33ECB286" w14:textId="77777777" w:rsidR="0081437B" w:rsidRPr="008C09FD" w:rsidRDefault="0081437B">
      <w:pPr>
        <w:widowControl w:val="0"/>
        <w:autoSpaceDE w:val="0"/>
        <w:autoSpaceDN w:val="0"/>
        <w:adjustRightInd w:val="0"/>
        <w:rPr>
          <w:noProof/>
        </w:rPr>
      </w:pPr>
    </w:p>
    <w:p w14:paraId="1A89A0FD" w14:textId="77777777" w:rsidR="0081437B" w:rsidRPr="008C09FD" w:rsidRDefault="00D90DF1">
      <w:pPr>
        <w:rPr>
          <w:noProof/>
          <w:lang w:val="id-ID"/>
        </w:rPr>
      </w:pPr>
      <w:r w:rsidRPr="008C09FD">
        <w:rPr>
          <w:lang w:val="id-ID"/>
        </w:rPr>
        <w:t xml:space="preserve">Dosen adalah </w:t>
      </w:r>
      <w:r w:rsidRPr="008C09FD">
        <w:rPr>
          <w:noProof/>
          <w:lang w:val="id-ID"/>
        </w:rPr>
        <w:t xml:space="preserve">komponen sumber daya utama yang merupakan </w:t>
      </w:r>
      <w:r w:rsidRPr="008C09FD">
        <w:rPr>
          <w:lang w:val="id-ID"/>
        </w:rPr>
        <w:t>pendidik profesional dan ilmuwan dengan tugas pokok dan fungsi mempelajari, mentransformasikan, mengembangkan, menyebarluaskan, dan menerapkan ilmu pengetahuan, teknologi dan seni melalui pendid</w:t>
      </w:r>
      <w:r w:rsidR="00C603F3" w:rsidRPr="008C09FD">
        <w:rPr>
          <w:lang w:val="id-ID"/>
        </w:rPr>
        <w:t xml:space="preserve">ikan, penelitian, dan </w:t>
      </w:r>
      <w:r w:rsidRPr="008C09FD">
        <w:rPr>
          <w:lang w:val="id-ID"/>
        </w:rPr>
        <w:t>pengabdian kepada masyarakat. Jumlah dan mutu d</w:t>
      </w:r>
      <w:r w:rsidRPr="008C09FD">
        <w:rPr>
          <w:noProof/>
          <w:lang w:val="id-ID"/>
        </w:rPr>
        <w:t xml:space="preserve">osen menentukan mutu penyelenggaraan kegiatan akademik program </w:t>
      </w:r>
      <w:r w:rsidR="00982405" w:rsidRPr="008C09FD">
        <w:rPr>
          <w:noProof/>
          <w:lang w:val="id-ID"/>
        </w:rPr>
        <w:t>Pendidikan</w:t>
      </w:r>
      <w:r w:rsidRPr="008C09FD">
        <w:rPr>
          <w:noProof/>
          <w:lang w:val="id-ID"/>
        </w:rPr>
        <w:t xml:space="preserve"> </w:t>
      </w:r>
      <w:r w:rsidR="00D00328" w:rsidRPr="008C09FD">
        <w:rPr>
          <w:noProof/>
          <w:lang w:val="id-ID"/>
        </w:rPr>
        <w:t xml:space="preserve">Dokter Spesialis Andrologi </w:t>
      </w:r>
      <w:r w:rsidRPr="008C09FD">
        <w:rPr>
          <w:noProof/>
          <w:lang w:val="id-ID"/>
        </w:rPr>
        <w:t>.</w:t>
      </w:r>
    </w:p>
    <w:p w14:paraId="2CF1C960" w14:textId="77777777" w:rsidR="0081437B" w:rsidRPr="008C09FD" w:rsidRDefault="0081437B">
      <w:pPr>
        <w:rPr>
          <w:noProof/>
          <w:lang w:val="id-ID"/>
        </w:rPr>
      </w:pPr>
    </w:p>
    <w:p w14:paraId="52C73BF2" w14:textId="77777777" w:rsidR="0081437B" w:rsidRPr="008C09FD" w:rsidRDefault="00D90DF1">
      <w:pPr>
        <w:rPr>
          <w:lang w:val="id-ID"/>
        </w:rPr>
      </w:pPr>
      <w:r w:rsidRPr="008C09FD">
        <w:rPr>
          <w:noProof/>
          <w:lang w:val="id-ID"/>
        </w:rPr>
        <w:t xml:space="preserve">Program </w:t>
      </w:r>
      <w:r w:rsidR="00982405" w:rsidRPr="008C09FD">
        <w:rPr>
          <w:noProof/>
          <w:lang w:val="id-ID"/>
        </w:rPr>
        <w:t>Pendidikan</w:t>
      </w:r>
      <w:r w:rsidRPr="008C09FD">
        <w:rPr>
          <w:noProof/>
          <w:lang w:val="id-ID"/>
        </w:rPr>
        <w:t xml:space="preserve"> merencanakan dan melaksanakan program-program peningkatan mutu dosen yang selaras dengan kebutuhan, untuk  mewujudkan visi, melaksanakan misi, dan untuk mencapai tujuan yang telah ditetapkan. </w:t>
      </w:r>
      <w:r w:rsidRPr="008C09FD">
        <w:rPr>
          <w:lang w:val="id-ID"/>
        </w:rPr>
        <w:t xml:space="preserve">Program </w:t>
      </w:r>
      <w:r w:rsidR="00982405" w:rsidRPr="008C09FD">
        <w:rPr>
          <w:lang w:val="id-ID"/>
        </w:rPr>
        <w:t>Pendidikan</w:t>
      </w:r>
      <w:r w:rsidRPr="008C09FD">
        <w:rPr>
          <w:lang w:val="id-ID"/>
        </w:rPr>
        <w:t xml:space="preserve">  menjalin kerjasama dengan program </w:t>
      </w:r>
      <w:r w:rsidR="00982405" w:rsidRPr="008C09FD">
        <w:rPr>
          <w:lang w:val="id-ID"/>
        </w:rPr>
        <w:t>Pendidikan</w:t>
      </w:r>
      <w:r w:rsidRPr="008C09FD">
        <w:rPr>
          <w:lang w:val="id-ID"/>
        </w:rPr>
        <w:t xml:space="preserve">  dan lembaga mitra kerjasama lainnya untuk memperoleh dosen tidak tetap jika dibutuhkan.</w:t>
      </w:r>
    </w:p>
    <w:p w14:paraId="4053851C" w14:textId="77777777" w:rsidR="0081437B" w:rsidRPr="008C09FD" w:rsidRDefault="0081437B">
      <w:pPr>
        <w:rPr>
          <w:lang w:val="id-ID"/>
        </w:rPr>
      </w:pPr>
    </w:p>
    <w:p w14:paraId="5F2666FA" w14:textId="77777777" w:rsidR="0081437B" w:rsidRPr="008C09FD" w:rsidRDefault="00D90DF1">
      <w:pPr>
        <w:rPr>
          <w:lang w:val="id-ID"/>
        </w:rPr>
      </w:pPr>
      <w:r w:rsidRPr="008C09FD">
        <w:rPr>
          <w:lang w:val="id-ID"/>
        </w:rPr>
        <w:t xml:space="preserve">Program </w:t>
      </w:r>
      <w:r w:rsidR="00982405" w:rsidRPr="008C09FD">
        <w:rPr>
          <w:lang w:val="id-ID"/>
        </w:rPr>
        <w:t>Pendidikan</w:t>
      </w:r>
      <w:r w:rsidRPr="008C09FD">
        <w:rPr>
          <w:lang w:val="id-ID"/>
        </w:rPr>
        <w:t xml:space="preserve"> yang baik memiliki sistem pengelolaan mutu yang memadai untuk pembinaan dan peningkatan mutu tenaga kependidikan, baik bagi pustakawan, laboran, teknisi, staf administrasi, dan tenaga kependidikan lainnya. Program </w:t>
      </w:r>
      <w:r w:rsidR="00982405" w:rsidRPr="008C09FD">
        <w:rPr>
          <w:lang w:val="id-ID"/>
        </w:rPr>
        <w:t>Pendidikan</w:t>
      </w:r>
      <w:r w:rsidRPr="008C09FD">
        <w:rPr>
          <w:lang w:val="id-ID"/>
        </w:rPr>
        <w:t xml:space="preserve"> yang baik memiliki tenaga kependidikan dengan jumlah, kualifikasi dan mutu kinerja yang sesuai dengan kebutuhan penyelenggaraan program-program yang ada. </w:t>
      </w:r>
    </w:p>
    <w:p w14:paraId="5F495C8F" w14:textId="77777777" w:rsidR="0081437B" w:rsidRPr="008C09FD" w:rsidRDefault="0081437B">
      <w:pPr>
        <w:rPr>
          <w:lang w:val="id-ID"/>
        </w:rPr>
      </w:pPr>
    </w:p>
    <w:p w14:paraId="1C70CEB1" w14:textId="77777777" w:rsidR="00280659" w:rsidRPr="008C09FD" w:rsidRDefault="00280659">
      <w:pPr>
        <w:pStyle w:val="Heading3"/>
        <w:rPr>
          <w:lang w:val="sv-SE"/>
        </w:rPr>
      </w:pPr>
    </w:p>
    <w:p w14:paraId="2EB60FA1" w14:textId="77777777" w:rsidR="00280659" w:rsidRPr="008C09FD" w:rsidRDefault="00280659">
      <w:pPr>
        <w:pStyle w:val="Heading3"/>
        <w:rPr>
          <w:lang w:val="sv-SE"/>
        </w:rPr>
      </w:pPr>
    </w:p>
    <w:p w14:paraId="1982573A" w14:textId="77777777" w:rsidR="0081437B" w:rsidRPr="008C09FD" w:rsidRDefault="0081437B">
      <w:pPr>
        <w:pStyle w:val="Heading3"/>
        <w:rPr>
          <w:lang w:val="sv-SE"/>
        </w:rPr>
      </w:pPr>
    </w:p>
    <w:p w14:paraId="38590757" w14:textId="77777777" w:rsidR="00280659" w:rsidRPr="008C09FD" w:rsidRDefault="00280659" w:rsidP="00280659">
      <w:pPr>
        <w:rPr>
          <w:lang w:val="sv-SE"/>
        </w:rPr>
      </w:pPr>
    </w:p>
    <w:p w14:paraId="4A7B6215" w14:textId="77777777" w:rsidR="00280659" w:rsidRPr="008C09FD" w:rsidRDefault="00280659" w:rsidP="00280659">
      <w:pPr>
        <w:rPr>
          <w:lang w:val="sv-SE"/>
        </w:rPr>
      </w:pPr>
    </w:p>
    <w:p w14:paraId="7A6E926C" w14:textId="77777777" w:rsidR="00280659" w:rsidRPr="008C09FD" w:rsidRDefault="00280659" w:rsidP="00280659">
      <w:pPr>
        <w:rPr>
          <w:lang w:val="sv-SE"/>
        </w:rPr>
      </w:pPr>
    </w:p>
    <w:p w14:paraId="7EF42E6B" w14:textId="77777777" w:rsidR="00280659" w:rsidRPr="008C09FD" w:rsidRDefault="00280659" w:rsidP="00280659">
      <w:pPr>
        <w:rPr>
          <w:lang w:val="sv-SE"/>
        </w:rPr>
      </w:pPr>
    </w:p>
    <w:p w14:paraId="78A5C25E" w14:textId="77777777" w:rsidR="00280659" w:rsidRPr="008C09FD" w:rsidRDefault="00280659" w:rsidP="00280659">
      <w:pPr>
        <w:rPr>
          <w:lang w:val="sv-SE"/>
        </w:rPr>
      </w:pPr>
    </w:p>
    <w:p w14:paraId="0A1E87F6" w14:textId="77777777" w:rsidR="00280659" w:rsidRPr="008C09FD" w:rsidRDefault="00280659" w:rsidP="00280659">
      <w:pPr>
        <w:rPr>
          <w:lang w:val="sv-SE"/>
        </w:rPr>
      </w:pPr>
    </w:p>
    <w:p w14:paraId="5052ACED" w14:textId="77777777" w:rsidR="00280659" w:rsidRPr="008C09FD" w:rsidRDefault="00280659" w:rsidP="00280659">
      <w:pPr>
        <w:rPr>
          <w:lang w:val="sv-SE"/>
        </w:rPr>
      </w:pPr>
    </w:p>
    <w:p w14:paraId="0EC0E1A8" w14:textId="77777777" w:rsidR="00280659" w:rsidRPr="008C09FD" w:rsidRDefault="00280659" w:rsidP="00280659">
      <w:pPr>
        <w:rPr>
          <w:lang w:val="sv-SE"/>
        </w:rPr>
      </w:pPr>
    </w:p>
    <w:p w14:paraId="189DB08B" w14:textId="77777777" w:rsidR="00280659" w:rsidRPr="008C09FD" w:rsidRDefault="00280659" w:rsidP="00280659">
      <w:pPr>
        <w:rPr>
          <w:lang w:val="sv-SE"/>
        </w:rPr>
      </w:pPr>
    </w:p>
    <w:p w14:paraId="748A750C" w14:textId="77777777" w:rsidR="00280659" w:rsidRPr="008C09FD" w:rsidRDefault="00280659" w:rsidP="00280659">
      <w:pPr>
        <w:rPr>
          <w:lang w:val="sv-SE"/>
        </w:rPr>
      </w:pPr>
    </w:p>
    <w:p w14:paraId="7EB9422B" w14:textId="77777777" w:rsidR="00280659" w:rsidRPr="008C09FD" w:rsidRDefault="00280659" w:rsidP="00280659">
      <w:pPr>
        <w:rPr>
          <w:lang w:val="sv-SE"/>
        </w:rPr>
      </w:pPr>
    </w:p>
    <w:p w14:paraId="242C72B8" w14:textId="77777777" w:rsidR="00280659" w:rsidRPr="008C09FD" w:rsidRDefault="00280659" w:rsidP="00280659">
      <w:pPr>
        <w:rPr>
          <w:lang w:val="sv-SE"/>
        </w:rPr>
      </w:pPr>
    </w:p>
    <w:p w14:paraId="5839C380" w14:textId="77777777" w:rsidR="00280659" w:rsidRPr="008C09FD" w:rsidRDefault="00280659" w:rsidP="00280659">
      <w:pPr>
        <w:rPr>
          <w:lang w:val="sv-SE"/>
        </w:rPr>
      </w:pPr>
    </w:p>
    <w:p w14:paraId="3B0DEA5B" w14:textId="77777777" w:rsidR="00280659" w:rsidRPr="008C09FD" w:rsidRDefault="00280659" w:rsidP="00280659">
      <w:pPr>
        <w:rPr>
          <w:lang w:val="sv-SE"/>
        </w:rPr>
      </w:pPr>
    </w:p>
    <w:p w14:paraId="1FE46B45" w14:textId="77777777" w:rsidR="00280659" w:rsidRPr="008C09FD" w:rsidRDefault="00D90DF1" w:rsidP="00280659">
      <w:pPr>
        <w:jc w:val="center"/>
        <w:rPr>
          <w:b/>
        </w:rPr>
      </w:pPr>
      <w:r w:rsidRPr="008C09FD">
        <w:rPr>
          <w:b/>
          <w:lang w:val="sv-SE"/>
        </w:rPr>
        <w:lastRenderedPageBreak/>
        <w:t>Standar 5</w:t>
      </w:r>
    </w:p>
    <w:p w14:paraId="18F3F11D" w14:textId="77777777" w:rsidR="00280659" w:rsidRPr="008C09FD" w:rsidRDefault="00D90DF1" w:rsidP="00280659">
      <w:pPr>
        <w:jc w:val="center"/>
        <w:rPr>
          <w:b/>
          <w:lang w:val="sv-SE"/>
        </w:rPr>
      </w:pPr>
      <w:r w:rsidRPr="008C09FD">
        <w:rPr>
          <w:b/>
          <w:lang w:val="sv-SE"/>
        </w:rPr>
        <w:t>Kurikulum, pembelajaran, dan suasana akademik</w:t>
      </w:r>
    </w:p>
    <w:p w14:paraId="61759E1B" w14:textId="77777777" w:rsidR="00280659" w:rsidRPr="008C09FD" w:rsidRDefault="00280659">
      <w:pPr>
        <w:rPr>
          <w:lang w:val="sv-SE"/>
        </w:rPr>
      </w:pPr>
    </w:p>
    <w:p w14:paraId="783F50F7" w14:textId="77777777" w:rsidR="0081437B" w:rsidRPr="008C09FD" w:rsidRDefault="00D90DF1">
      <w:pPr>
        <w:rPr>
          <w:lang w:val="sv-SE"/>
        </w:rPr>
      </w:pPr>
      <w:r w:rsidRPr="008C09FD">
        <w:rPr>
          <w:lang w:val="sv-SE"/>
        </w:rPr>
        <w:t xml:space="preserve">Standar ini merupakan acuan keunggulan mutu sistem pembelajaran di program </w:t>
      </w:r>
      <w:r w:rsidR="00982405" w:rsidRPr="008C09FD">
        <w:rPr>
          <w:lang w:val="sv-SE"/>
        </w:rPr>
        <w:t>Pendidikan</w:t>
      </w:r>
      <w:r w:rsidRPr="008C09FD">
        <w:rPr>
          <w:lang w:val="sv-SE"/>
        </w:rPr>
        <w:t xml:space="preserve">. Kurikulum adalah rancangan seluruh kegiatan pembelajaran mahasiswa sebagai rujukan program </w:t>
      </w:r>
      <w:r w:rsidR="00982405" w:rsidRPr="008C09FD">
        <w:rPr>
          <w:lang w:val="sv-SE"/>
        </w:rPr>
        <w:t>Pendidikan</w:t>
      </w:r>
      <w:r w:rsidRPr="008C09FD">
        <w:rPr>
          <w:lang w:val="sv-SE"/>
        </w:rPr>
        <w:t xml:space="preserve"> tahap akademik maupun tahap profesi dalam merencanakan, melaksanakan, memonitor dan mengevaluasi seluruh kegiatannya untuk mencapai tujuan pendidikan dan standar kompetensi </w:t>
      </w:r>
      <w:r w:rsidR="00D00328" w:rsidRPr="008C09FD">
        <w:rPr>
          <w:lang w:val="sv-SE"/>
        </w:rPr>
        <w:t xml:space="preserve">Dokter Spesialis Andrologi </w:t>
      </w:r>
      <w:r w:rsidRPr="008C09FD">
        <w:rPr>
          <w:lang w:val="sv-SE"/>
        </w:rPr>
        <w:t xml:space="preserve">. Kurikulum disusun berdasarkan kajian mendalam tentang hakikat keilmuan bidang </w:t>
      </w:r>
      <w:r w:rsidR="00982405" w:rsidRPr="008C09FD">
        <w:rPr>
          <w:lang w:val="sv-SE"/>
        </w:rPr>
        <w:t>Pendidikan</w:t>
      </w:r>
      <w:r w:rsidRPr="008C09FD">
        <w:rPr>
          <w:lang w:val="sv-SE"/>
        </w:rPr>
        <w:t xml:space="preserve"> dan kebutuhan pemangku kepentingan terhadap bidang ilmu dan penjaminan tercapainya kompetensi lulusan yang dicakup oleh suatu program </w:t>
      </w:r>
      <w:r w:rsidR="00982405" w:rsidRPr="008C09FD">
        <w:rPr>
          <w:lang w:val="sv-SE"/>
        </w:rPr>
        <w:t>Pendidikan</w:t>
      </w:r>
      <w:r w:rsidRPr="008C09FD">
        <w:rPr>
          <w:lang w:val="sv-SE"/>
        </w:rPr>
        <w:t xml:space="preserve"> dengan memperhatikan standar mutu, dan visi, misi program </w:t>
      </w:r>
      <w:r w:rsidR="00982405" w:rsidRPr="008C09FD">
        <w:rPr>
          <w:lang w:val="sv-SE"/>
        </w:rPr>
        <w:t>Pendidikan</w:t>
      </w:r>
      <w:r w:rsidRPr="008C09FD">
        <w:rPr>
          <w:lang w:val="sv-SE"/>
        </w:rPr>
        <w:t xml:space="preserve">. Sesuai dengan kebutuhan masing-masing program, program </w:t>
      </w:r>
      <w:r w:rsidR="00982405" w:rsidRPr="008C09FD">
        <w:rPr>
          <w:lang w:val="sv-SE"/>
        </w:rPr>
        <w:t>Pendidikan</w:t>
      </w:r>
      <w:r w:rsidRPr="008C09FD">
        <w:rPr>
          <w:lang w:val="sv-SE"/>
        </w:rPr>
        <w:t xml:space="preserve"> menetapkan kurikulum dan pedoman yang mencakup struktur, tata-urutan, kedalaman, keluasan, dan penyertaan komponen tertentu.</w:t>
      </w:r>
    </w:p>
    <w:p w14:paraId="301207CC" w14:textId="77777777" w:rsidR="0081437B" w:rsidRPr="008C09FD" w:rsidRDefault="0081437B">
      <w:pPr>
        <w:rPr>
          <w:lang w:val="sv-SE"/>
        </w:rPr>
      </w:pPr>
    </w:p>
    <w:p w14:paraId="3EC1DE86" w14:textId="77777777" w:rsidR="0081437B" w:rsidRPr="008C09FD" w:rsidRDefault="00D90DF1">
      <w:pPr>
        <w:rPr>
          <w:lang w:val="sv-SE"/>
        </w:rPr>
      </w:pPr>
      <w:r w:rsidRPr="008C09FD">
        <w:rPr>
          <w:lang w:val="sv-SE"/>
        </w:rPr>
        <w:t xml:space="preserve">Pembelajaran adalah pengalaman belajar yang diperoleh mahasiswa dari kegiatan belajar, seperti perkuliahan, tutorial, praktikum, praktik, magang, </w:t>
      </w:r>
      <w:r w:rsidRPr="008C09FD">
        <w:rPr>
          <w:i/>
          <w:lang w:val="sv-SE"/>
        </w:rPr>
        <w:t>bedside teaching</w:t>
      </w:r>
      <w:r w:rsidRPr="008C09FD">
        <w:rPr>
          <w:lang w:val="sv-SE"/>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8C09FD">
        <w:rPr>
          <w:i/>
          <w:lang w:val="sv-SE"/>
        </w:rPr>
        <w:t>(</w:t>
      </w:r>
      <w:r w:rsidRPr="008C09FD">
        <w:rPr>
          <w:i/>
          <w:iCs/>
          <w:lang w:val="sv-SE"/>
        </w:rPr>
        <w:t>student-centered</w:t>
      </w:r>
      <w:r w:rsidRPr="008C09FD">
        <w:rPr>
          <w:i/>
          <w:lang w:val="sv-SE"/>
        </w:rPr>
        <w:t>)</w:t>
      </w:r>
      <w:r w:rsidRPr="008C09FD">
        <w:rPr>
          <w:lang w:val="sv-SE"/>
        </w:rPr>
        <w:t xml:space="preserve"> dengan kondisi pembelajaran yang mendorong mahasiswa untuk belajar mandiri dan kelompok. </w:t>
      </w:r>
    </w:p>
    <w:p w14:paraId="2E82841C" w14:textId="77777777" w:rsidR="0081437B" w:rsidRPr="008C09FD" w:rsidRDefault="0081437B">
      <w:pPr>
        <w:rPr>
          <w:lang w:val="sv-SE"/>
        </w:rPr>
      </w:pPr>
    </w:p>
    <w:p w14:paraId="6013004F" w14:textId="77777777" w:rsidR="0081437B" w:rsidRPr="008C09FD" w:rsidRDefault="00D90DF1">
      <w:pPr>
        <w:rPr>
          <w:lang w:val="sv-SE"/>
        </w:rPr>
      </w:pPr>
      <w:r w:rsidRPr="008C09FD">
        <w:rPr>
          <w:lang w:val="sv-S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yang sahih dan andal, serta menggunakan penilaian acuan patokan </w:t>
      </w:r>
      <w:r w:rsidRPr="008C09FD">
        <w:rPr>
          <w:i/>
          <w:lang w:val="sv-SE"/>
        </w:rPr>
        <w:t>(criterion-referenced evaluation)</w:t>
      </w:r>
      <w:r w:rsidRPr="008C09FD">
        <w:rPr>
          <w:lang w:val="sv-SE"/>
        </w:rPr>
        <w:t xml:space="preserve">. Evaluasi hasil belajar difungsikan dan didayagunakan untuk mengukur pencapaian standar kompetensi </w:t>
      </w:r>
      <w:r w:rsidR="00D00328" w:rsidRPr="008C09FD">
        <w:rPr>
          <w:lang w:val="sv-SE"/>
        </w:rPr>
        <w:t xml:space="preserve">Dokter Spesialis Andrologi </w:t>
      </w:r>
      <w:r w:rsidRPr="008C09FD">
        <w:rPr>
          <w:lang w:val="sv-SE"/>
        </w:rPr>
        <w:t xml:space="preserve">, kebutuhan akan remedial serta metaevaluasi yang memberikan masukan untuk perbaikan sistem pembelajaran.  </w:t>
      </w:r>
    </w:p>
    <w:p w14:paraId="53FFC43E" w14:textId="77777777" w:rsidR="0081437B" w:rsidRPr="008C09FD" w:rsidRDefault="0081437B">
      <w:pPr>
        <w:rPr>
          <w:lang w:val="sv-SE"/>
        </w:rPr>
      </w:pPr>
    </w:p>
    <w:p w14:paraId="16186DCB" w14:textId="77777777" w:rsidR="0081437B" w:rsidRPr="008C09FD" w:rsidRDefault="00D90DF1">
      <w:pPr>
        <w:rPr>
          <w:lang w:val="sv-SE"/>
        </w:rPr>
      </w:pPr>
      <w:r w:rsidRPr="008C09FD">
        <w:rPr>
          <w:lang w:val="sv-SE"/>
        </w:rPr>
        <w:t>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14:paraId="4238D478" w14:textId="77777777" w:rsidR="00280659" w:rsidRPr="008C09FD" w:rsidRDefault="00280659" w:rsidP="00280659">
      <w:pPr>
        <w:pStyle w:val="Heading3"/>
        <w:rPr>
          <w:lang w:val="sv-SE"/>
        </w:rPr>
      </w:pPr>
    </w:p>
    <w:p w14:paraId="193BE3A0" w14:textId="77777777" w:rsidR="00280659" w:rsidRPr="008C09FD" w:rsidRDefault="00280659" w:rsidP="00280659">
      <w:pPr>
        <w:pStyle w:val="Heading3"/>
        <w:rPr>
          <w:lang w:val="sv-SE"/>
        </w:rPr>
      </w:pPr>
    </w:p>
    <w:p w14:paraId="29983769" w14:textId="77777777" w:rsidR="00280659" w:rsidRPr="008C09FD" w:rsidRDefault="00280659" w:rsidP="00280659">
      <w:pPr>
        <w:pStyle w:val="Heading3"/>
        <w:rPr>
          <w:lang w:val="sv-SE"/>
        </w:rPr>
      </w:pPr>
    </w:p>
    <w:p w14:paraId="4F927928" w14:textId="77777777" w:rsidR="00280659" w:rsidRPr="008C09FD" w:rsidRDefault="00280659" w:rsidP="00280659">
      <w:pPr>
        <w:pStyle w:val="Heading3"/>
        <w:rPr>
          <w:lang w:val="sv-SE"/>
        </w:rPr>
      </w:pPr>
    </w:p>
    <w:p w14:paraId="413ECE58" w14:textId="77777777" w:rsidR="00280659" w:rsidRPr="008C09FD" w:rsidRDefault="00280659">
      <w:pPr>
        <w:rPr>
          <w:b/>
          <w:bCs/>
        </w:rPr>
      </w:pPr>
    </w:p>
    <w:p w14:paraId="217EE581" w14:textId="77777777" w:rsidR="00532E2E" w:rsidRPr="008C09FD" w:rsidRDefault="00532E2E">
      <w:pPr>
        <w:rPr>
          <w:b/>
          <w:bCs/>
        </w:rPr>
      </w:pPr>
    </w:p>
    <w:p w14:paraId="1C37500B" w14:textId="77777777" w:rsidR="00280659" w:rsidRPr="008C09FD" w:rsidRDefault="00280659">
      <w:pPr>
        <w:rPr>
          <w:b/>
          <w:bCs/>
        </w:rPr>
      </w:pPr>
    </w:p>
    <w:p w14:paraId="11068918" w14:textId="77777777" w:rsidR="00280659" w:rsidRPr="008C09FD" w:rsidRDefault="00D90DF1" w:rsidP="00280659">
      <w:pPr>
        <w:jc w:val="center"/>
        <w:rPr>
          <w:b/>
        </w:rPr>
      </w:pPr>
      <w:r w:rsidRPr="008C09FD">
        <w:rPr>
          <w:b/>
          <w:lang w:val="sv-SE"/>
        </w:rPr>
        <w:lastRenderedPageBreak/>
        <w:t>Standar 6</w:t>
      </w:r>
    </w:p>
    <w:p w14:paraId="42C6220E" w14:textId="77777777" w:rsidR="00280659" w:rsidRPr="008C09FD" w:rsidRDefault="00D90DF1" w:rsidP="00280659">
      <w:pPr>
        <w:jc w:val="center"/>
        <w:rPr>
          <w:lang w:val="sv-SE"/>
        </w:rPr>
      </w:pPr>
      <w:r w:rsidRPr="008C09FD">
        <w:rPr>
          <w:b/>
          <w:lang w:val="sv-SE"/>
        </w:rPr>
        <w:t>Pembiayaan, sarana dan prasarana, serta sistem informasi</w:t>
      </w:r>
    </w:p>
    <w:p w14:paraId="46153FBD" w14:textId="77777777" w:rsidR="00280659" w:rsidRPr="008C09FD" w:rsidRDefault="00280659">
      <w:pPr>
        <w:rPr>
          <w:lang w:val="sv-SE"/>
        </w:rPr>
      </w:pPr>
    </w:p>
    <w:p w14:paraId="383B0888" w14:textId="77777777" w:rsidR="0081437B" w:rsidRPr="008C09FD" w:rsidRDefault="00D90DF1">
      <w:pPr>
        <w:rPr>
          <w:lang w:val="sv-SE"/>
        </w:rPr>
      </w:pPr>
      <w:r w:rsidRPr="008C09FD">
        <w:rPr>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w:t>
      </w:r>
      <w:r w:rsidR="00982405" w:rsidRPr="008C09FD">
        <w:rPr>
          <w:lang w:val="sv-SE"/>
        </w:rPr>
        <w:t>Pendidikan</w:t>
      </w:r>
      <w:r w:rsidRPr="008C09FD">
        <w:rPr>
          <w:lang w:val="sv-SE"/>
        </w:rPr>
        <w:t xml:space="preserve">. </w:t>
      </w:r>
    </w:p>
    <w:p w14:paraId="4BC31F33" w14:textId="77777777" w:rsidR="0081437B" w:rsidRPr="008C09FD" w:rsidRDefault="0081437B">
      <w:pPr>
        <w:rPr>
          <w:lang w:val="sv-SE"/>
        </w:rPr>
      </w:pPr>
    </w:p>
    <w:p w14:paraId="1790C08C" w14:textId="77777777" w:rsidR="0081437B" w:rsidRPr="008C09FD" w:rsidRDefault="00D90DF1">
      <w:pPr>
        <w:rPr>
          <w:lang w:val="sv-SE"/>
        </w:rPr>
      </w:pPr>
      <w:r w:rsidRPr="008C09FD">
        <w:rPr>
          <w:lang w:val="sv-SE"/>
        </w:rPr>
        <w:t xml:space="preserve">Pembiayaan adalah usaha penyediaan, pengelolaan serta peningkatan mutu anggaran yang memadai untuk mendukung penyelenggaraan program akademik yang bermutu di program </w:t>
      </w:r>
      <w:r w:rsidR="00982405" w:rsidRPr="008C09FD">
        <w:rPr>
          <w:lang w:val="sv-SE"/>
        </w:rPr>
        <w:t>Pendidikan</w:t>
      </w:r>
      <w:r w:rsidRPr="008C09FD">
        <w:rPr>
          <w:lang w:val="sv-SE"/>
        </w:rPr>
        <w:t xml:space="preserve">  dalam suatu lembaga nirlaba. </w:t>
      </w:r>
    </w:p>
    <w:p w14:paraId="2737663F" w14:textId="77777777" w:rsidR="0081437B" w:rsidRPr="008C09FD" w:rsidRDefault="0081437B">
      <w:pPr>
        <w:rPr>
          <w:lang w:val="sv-SE"/>
        </w:rPr>
      </w:pPr>
    </w:p>
    <w:p w14:paraId="135A38E2" w14:textId="77777777" w:rsidR="0081437B" w:rsidRPr="008C09FD" w:rsidRDefault="00D90DF1">
      <w:pPr>
        <w:rPr>
          <w:lang w:val="id-ID"/>
        </w:rPr>
      </w:pPr>
      <w:r w:rsidRPr="008C09FD">
        <w:rPr>
          <w:lang w:val="sv-SE"/>
        </w:rPr>
        <w:t xml:space="preserve">Sarana pendidikan adalah segala sesuatu yang dapat </w:t>
      </w:r>
      <w:r w:rsidRPr="008C09FD">
        <w:rPr>
          <w:lang w:val="id-ID"/>
        </w:rPr>
        <w:t>di</w:t>
      </w:r>
      <w:r w:rsidRPr="008C09FD">
        <w:rPr>
          <w:lang w:val="sv-SE"/>
        </w:rPr>
        <w:t>pindahkan</w:t>
      </w:r>
      <w:r w:rsidRPr="008C09FD">
        <w:rPr>
          <w:lang w:val="id-ID"/>
        </w:rPr>
        <w:t xml:space="preserve"> dan </w:t>
      </w:r>
      <w:r w:rsidRPr="008C09FD">
        <w:rPr>
          <w:lang w:val="sv-SE"/>
        </w:rPr>
        <w:t xml:space="preserve"> digunakan dalam penyelenggaraan proses akademik sebagai alat teknis dalam mencapai maksud, tujuan, dan sasaran pendidikan.</w:t>
      </w:r>
      <w:r w:rsidRPr="008C09FD">
        <w:rPr>
          <w:lang w:val="id-ID"/>
        </w:rPr>
        <w:t xml:space="preserve"> Sarana tersebut antara lain komputer, peralatan, dan perlengkapan pembelajaran di dalam kelas, alat laboratorium dan alat kantor, serta alat penunjang di lingkungan akademik lainnya.  </w:t>
      </w:r>
    </w:p>
    <w:p w14:paraId="07450036" w14:textId="77777777" w:rsidR="0081437B" w:rsidRPr="008C09FD" w:rsidRDefault="0081437B">
      <w:pPr>
        <w:rPr>
          <w:lang w:val="id-ID"/>
        </w:rPr>
      </w:pPr>
    </w:p>
    <w:p w14:paraId="7D25BD61" w14:textId="77777777" w:rsidR="0081437B" w:rsidRPr="008C09FD" w:rsidRDefault="00D90DF1">
      <w:pPr>
        <w:rPr>
          <w:lang w:val="id-ID"/>
        </w:rPr>
      </w:pPr>
      <w:r w:rsidRPr="008C09FD">
        <w:rPr>
          <w:lang w:val="id-ID"/>
        </w:rPr>
        <w:t>Prasarana pendidikan adalah sumber daya penunjang dalam pelaksanaan tridharma perguruan tinggi yang pada umumnya bersifat tidak bergerak/tidak dapat dipindah-pindahkan, antara lain bangunan dan fasilitas lainnya.  Untuk pendidikan klinik prasarana yang sangat penting bagi pencapaian kompetensi adalah rumah sakit yang digunakan untuk pendidikan dan fasilitas pelayanan kesehatan lainnya, seperti klinik, puskeswan, dan tempat praktik mandiri.</w:t>
      </w:r>
    </w:p>
    <w:p w14:paraId="2BDF210F" w14:textId="77777777" w:rsidR="0081437B" w:rsidRPr="008C09FD" w:rsidRDefault="0081437B">
      <w:pPr>
        <w:rPr>
          <w:lang w:val="id-ID"/>
        </w:rPr>
      </w:pPr>
    </w:p>
    <w:p w14:paraId="2A0408CE" w14:textId="77777777" w:rsidR="0081437B" w:rsidRPr="008C09FD" w:rsidRDefault="00D90DF1">
      <w:pPr>
        <w:rPr>
          <w:lang w:val="id-ID"/>
        </w:rPr>
      </w:pPr>
      <w:r w:rsidRPr="008C09FD">
        <w:rPr>
          <w:lang w:val="id-ID"/>
        </w:rPr>
        <w:t xml:space="preserve">Pengelolaan sarana dan prasarana meliputi perencanaan, pengadaan, penggunaan, pemeliharaan, pemutakhiran, inventarisasi, dan penghapusan aset yang dilakukan secara baik, sehingga efektif mendukung kegiatan penyelenggaraan akademik di program </w:t>
      </w:r>
      <w:r w:rsidR="00982405" w:rsidRPr="008C09FD">
        <w:rPr>
          <w:lang w:val="id-ID"/>
        </w:rPr>
        <w:t>Pendidikan</w:t>
      </w:r>
      <w:r w:rsidRPr="008C09FD">
        <w:rPr>
          <w:lang w:val="id-ID"/>
        </w:rPr>
        <w:t>. Kepemilikan dan aksesibilitas sarana dan prasarana (khususnya rumah sakit</w:t>
      </w:r>
      <w:r w:rsidRPr="008C09FD">
        <w:t xml:space="preserve"> </w:t>
      </w:r>
      <w:r w:rsidRPr="008C09FD">
        <w:rPr>
          <w:lang w:val="id-ID"/>
        </w:rPr>
        <w:t xml:space="preserve">dan fasilitas kesehatan lainnya) sangat penting untuk menjamin mutu proses pembelajaran secara berkelanjutan. </w:t>
      </w:r>
    </w:p>
    <w:p w14:paraId="77D27DD5" w14:textId="77777777" w:rsidR="0081437B" w:rsidRPr="008C09FD" w:rsidRDefault="0081437B">
      <w:pPr>
        <w:rPr>
          <w:lang w:val="id-ID"/>
        </w:rPr>
      </w:pPr>
    </w:p>
    <w:p w14:paraId="61323AA8" w14:textId="77777777" w:rsidR="0081437B" w:rsidRPr="008C09FD" w:rsidRDefault="00D90DF1">
      <w:pPr>
        <w:rPr>
          <w:lang w:val="id-ID"/>
        </w:rPr>
      </w:pPr>
      <w:r w:rsidRPr="008C09FD">
        <w:rPr>
          <w:lang w:val="id-ID"/>
        </w:rPr>
        <w:t xml:space="preserve">Sistem pengelolaan informasi, komunikasi, dan teknologi informasi mencakup pengelolaan masukan, proses, dan keluaran informasi, dengan memanfaatkan teknologi informasi dan pengetahuan untuk mendukung penjaminan mutu pendidikan </w:t>
      </w:r>
      <w:r w:rsidR="00D00328" w:rsidRPr="008C09FD">
        <w:rPr>
          <w:lang w:val="id-ID"/>
        </w:rPr>
        <w:t xml:space="preserve">Dokter Spesialis Andrologi </w:t>
      </w:r>
      <w:r w:rsidRPr="008C09FD">
        <w:rPr>
          <w:lang w:val="id-ID"/>
        </w:rPr>
        <w:t>.</w:t>
      </w:r>
    </w:p>
    <w:p w14:paraId="5F01169F" w14:textId="77777777" w:rsidR="0081437B" w:rsidRPr="008C09FD" w:rsidRDefault="0081437B">
      <w:pPr>
        <w:rPr>
          <w:lang w:val="id-ID"/>
        </w:rPr>
      </w:pPr>
    </w:p>
    <w:p w14:paraId="47CDB890" w14:textId="77777777" w:rsidR="00280659" w:rsidRPr="008C09FD" w:rsidRDefault="00280659">
      <w:pPr>
        <w:pStyle w:val="Heading3"/>
        <w:ind w:left="1215" w:hanging="1251"/>
        <w:jc w:val="left"/>
      </w:pPr>
    </w:p>
    <w:p w14:paraId="3A2E4E3F" w14:textId="77777777" w:rsidR="00280659" w:rsidRPr="008C09FD" w:rsidRDefault="00280659">
      <w:pPr>
        <w:pStyle w:val="Heading3"/>
        <w:ind w:left="1215" w:hanging="1251"/>
        <w:jc w:val="left"/>
      </w:pPr>
    </w:p>
    <w:p w14:paraId="1D7C89E0" w14:textId="77777777" w:rsidR="00280659" w:rsidRPr="008C09FD" w:rsidRDefault="00280659">
      <w:pPr>
        <w:pStyle w:val="Heading3"/>
        <w:ind w:left="1215" w:hanging="1251"/>
        <w:jc w:val="left"/>
      </w:pPr>
    </w:p>
    <w:p w14:paraId="4DC218B0" w14:textId="77777777" w:rsidR="00280659" w:rsidRPr="008C09FD" w:rsidRDefault="00280659">
      <w:pPr>
        <w:pStyle w:val="Heading3"/>
        <w:ind w:left="1215" w:hanging="1251"/>
        <w:jc w:val="left"/>
      </w:pPr>
    </w:p>
    <w:p w14:paraId="2A39E843" w14:textId="77777777" w:rsidR="00280659" w:rsidRPr="008C09FD" w:rsidRDefault="00280659">
      <w:pPr>
        <w:pStyle w:val="Heading3"/>
        <w:ind w:left="1215" w:hanging="1251"/>
        <w:jc w:val="left"/>
      </w:pPr>
    </w:p>
    <w:p w14:paraId="0A902165" w14:textId="77777777" w:rsidR="00280659" w:rsidRPr="008C09FD" w:rsidRDefault="00280659">
      <w:pPr>
        <w:pStyle w:val="Heading3"/>
        <w:ind w:left="1215" w:hanging="1251"/>
        <w:jc w:val="left"/>
      </w:pPr>
    </w:p>
    <w:p w14:paraId="565DC501" w14:textId="77777777" w:rsidR="00280659" w:rsidRPr="008C09FD" w:rsidRDefault="00280659" w:rsidP="00280659">
      <w:pPr>
        <w:pStyle w:val="Heading3"/>
        <w:ind w:left="0" w:firstLine="0"/>
        <w:jc w:val="left"/>
      </w:pPr>
    </w:p>
    <w:p w14:paraId="665BA2BC" w14:textId="77777777" w:rsidR="00280659" w:rsidRPr="008C09FD" w:rsidRDefault="00280659" w:rsidP="00280659"/>
    <w:p w14:paraId="647EEB4C" w14:textId="77777777" w:rsidR="00280659" w:rsidRPr="008C09FD" w:rsidRDefault="00280659" w:rsidP="00280659"/>
    <w:p w14:paraId="7415BD1D" w14:textId="77777777" w:rsidR="00280659" w:rsidRPr="008C09FD" w:rsidRDefault="00280659" w:rsidP="00280659"/>
    <w:p w14:paraId="01050111" w14:textId="77777777" w:rsidR="00280659" w:rsidRPr="008C09FD" w:rsidRDefault="00280659" w:rsidP="00280659">
      <w:pPr>
        <w:pStyle w:val="Heading3"/>
        <w:ind w:left="0" w:firstLine="0"/>
        <w:jc w:val="left"/>
      </w:pPr>
    </w:p>
    <w:p w14:paraId="3806A2A6" w14:textId="77777777" w:rsidR="00280659" w:rsidRPr="008C09FD" w:rsidRDefault="00D90DF1" w:rsidP="00280659">
      <w:pPr>
        <w:pStyle w:val="Heading3"/>
        <w:ind w:left="0" w:firstLine="0"/>
        <w:jc w:val="center"/>
      </w:pPr>
      <w:r w:rsidRPr="008C09FD">
        <w:rPr>
          <w:lang w:val="id-ID"/>
        </w:rPr>
        <w:t>S</w:t>
      </w:r>
      <w:r w:rsidR="00280659" w:rsidRPr="008C09FD">
        <w:rPr>
          <w:lang w:val="id-ID"/>
        </w:rPr>
        <w:t>tandar 7</w:t>
      </w:r>
    </w:p>
    <w:p w14:paraId="719A79FE" w14:textId="77777777" w:rsidR="00280659" w:rsidRPr="008C09FD" w:rsidRDefault="00C603F3" w:rsidP="00280659">
      <w:pPr>
        <w:pStyle w:val="Heading3"/>
        <w:ind w:left="0" w:firstLine="0"/>
        <w:jc w:val="center"/>
      </w:pPr>
      <w:r w:rsidRPr="008C09FD">
        <w:rPr>
          <w:lang w:val="id-ID"/>
        </w:rPr>
        <w:t xml:space="preserve">Penelitian, </w:t>
      </w:r>
      <w:r w:rsidR="00D90DF1" w:rsidRPr="008C09FD">
        <w:rPr>
          <w:lang w:val="id-ID"/>
        </w:rPr>
        <w:t>pengabdian kepada masyarakat, dan kerjasama</w:t>
      </w:r>
    </w:p>
    <w:p w14:paraId="4E46F9B6" w14:textId="77777777" w:rsidR="00280659" w:rsidRPr="008C09FD" w:rsidRDefault="00280659" w:rsidP="00280659"/>
    <w:p w14:paraId="13E69F73" w14:textId="77777777" w:rsidR="0081437B" w:rsidRPr="008C09FD" w:rsidRDefault="00D90DF1">
      <w:pPr>
        <w:rPr>
          <w:lang w:val="id-ID"/>
        </w:rPr>
      </w:pPr>
      <w:r w:rsidRPr="008C09FD">
        <w:rPr>
          <w:lang w:val="id-ID"/>
        </w:rPr>
        <w:t>Standar ini adalah acuan keungg</w:t>
      </w:r>
      <w:r w:rsidR="00C603F3" w:rsidRPr="008C09FD">
        <w:rPr>
          <w:lang w:val="id-ID"/>
        </w:rPr>
        <w:t>ulan mutu penelitian,</w:t>
      </w:r>
      <w:r w:rsidR="00C603F3" w:rsidRPr="008C09FD">
        <w:t xml:space="preserve"> </w:t>
      </w:r>
      <w:r w:rsidRPr="008C09FD">
        <w:rPr>
          <w:lang w:val="id-ID"/>
        </w:rPr>
        <w:t xml:space="preserve">pengabdian kepada masyarakat, dan kerjasama yang diselenggarakan untuk dan terkait dengan pengembangan mutu program </w:t>
      </w:r>
      <w:r w:rsidR="00982405" w:rsidRPr="008C09FD">
        <w:rPr>
          <w:lang w:val="id-ID"/>
        </w:rPr>
        <w:t>Pendidikan</w:t>
      </w:r>
      <w:r w:rsidRPr="008C09FD">
        <w:rPr>
          <w:lang w:val="id-ID"/>
        </w:rPr>
        <w:t xml:space="preserve">. </w:t>
      </w:r>
    </w:p>
    <w:p w14:paraId="117FBA93" w14:textId="77777777" w:rsidR="0081437B" w:rsidRPr="008C09FD" w:rsidRDefault="0081437B">
      <w:pPr>
        <w:rPr>
          <w:lang w:val="id-ID"/>
        </w:rPr>
      </w:pPr>
    </w:p>
    <w:p w14:paraId="6C254AED" w14:textId="77777777" w:rsidR="0081437B" w:rsidRPr="008C09FD" w:rsidRDefault="00D90DF1">
      <w:pPr>
        <w:rPr>
          <w:lang w:val="id-ID"/>
        </w:rPr>
      </w:pPr>
      <w:r w:rsidRPr="008C09FD">
        <w:rPr>
          <w:lang w:val="id-ID"/>
        </w:rPr>
        <w:t xml:space="preserve">Penelitian adalah salah satu tugas pokok  yang memberikan kontribusi dan manfaat kepada proses pembelajaran, pengembangan ilmu pengetahuan, teknologi, dan seni, serta peningkatan mutu pelayanan kesehatan kepada masyarakat. Program </w:t>
      </w:r>
      <w:r w:rsidR="00982405" w:rsidRPr="008C09FD">
        <w:rPr>
          <w:lang w:val="id-ID"/>
        </w:rPr>
        <w:t>Pendidikan</w:t>
      </w:r>
      <w:r w:rsidRPr="008C09FD">
        <w:rPr>
          <w:lang w:val="id-ID"/>
        </w:rPr>
        <w:t xml:space="preserve"> harus memiliki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w:t>
      </w:r>
      <w:r w:rsidR="00982405" w:rsidRPr="008C09FD">
        <w:rPr>
          <w:lang w:val="id-ID"/>
        </w:rPr>
        <w:t>Pendidikan</w:t>
      </w:r>
      <w:r w:rsidRPr="008C09FD">
        <w:rPr>
          <w:lang w:val="id-ID"/>
        </w:rPr>
        <w:t xml:space="preserve">. </w:t>
      </w:r>
    </w:p>
    <w:p w14:paraId="6DB868C5" w14:textId="77777777" w:rsidR="0081437B" w:rsidRPr="008C09FD" w:rsidRDefault="0081437B">
      <w:pPr>
        <w:rPr>
          <w:lang w:val="id-ID"/>
        </w:rPr>
      </w:pPr>
    </w:p>
    <w:p w14:paraId="56984560" w14:textId="77777777" w:rsidR="0081437B" w:rsidRPr="008C09FD" w:rsidRDefault="00D90DF1">
      <w:pPr>
        <w:rPr>
          <w:lang w:val="id-ID"/>
        </w:rPr>
      </w:pPr>
      <w:r w:rsidRPr="008C09FD">
        <w:rPr>
          <w:lang w:val="id-ID"/>
        </w:rPr>
        <w:t xml:space="preserve">Program </w:t>
      </w:r>
      <w:r w:rsidR="00982405" w:rsidRPr="008C09FD">
        <w:rPr>
          <w:lang w:val="id-ID"/>
        </w:rPr>
        <w:t>Pendidikan</w:t>
      </w:r>
      <w:r w:rsidRPr="008C09FD">
        <w:rPr>
          <w:lang w:val="id-ID"/>
        </w:rPr>
        <w:t xml:space="preserve"> menciptakan iklim yang kondusif agar dosen dan mahasiswa secara kreatif dan inovatif menjalankan peran dan fungsinya sebagai pelaku utama penelitian yang bermutu dan terencana. Program </w:t>
      </w:r>
      <w:r w:rsidR="00982405" w:rsidRPr="008C09FD">
        <w:rPr>
          <w:lang w:val="id-ID"/>
        </w:rPr>
        <w:t>Pendidikan</w:t>
      </w:r>
      <w:r w:rsidRPr="008C09FD">
        <w:rPr>
          <w:lang w:val="id-ID"/>
        </w:rPr>
        <w:t xml:space="preserve"> 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14:paraId="2AAA5ECD" w14:textId="77777777" w:rsidR="0081437B" w:rsidRPr="008C09FD" w:rsidRDefault="0081437B">
      <w:pPr>
        <w:rPr>
          <w:lang w:val="id-ID"/>
        </w:rPr>
      </w:pPr>
    </w:p>
    <w:p w14:paraId="650399AA" w14:textId="77777777" w:rsidR="0081437B" w:rsidRPr="008C09FD" w:rsidRDefault="00D90DF1">
      <w:r w:rsidRPr="008C09FD">
        <w:rPr>
          <w:lang w:val="id-ID"/>
        </w:rPr>
        <w:t xml:space="preserve">pengabdian kepada masyarakat dilaksanakan sebagai perwujudan kontribusi kepakaran, kegiatan pemanfaatan hasil pendidikan, dan/atau penelitian dalam bidang ilmu pengetahuan, teknologi, dan/atau seni, dalam upaya memenuhi permintaan atau memprakarsai  peningkatan mutu kehidupan bangsa. Program </w:t>
      </w:r>
      <w:r w:rsidR="00982405" w:rsidRPr="008C09FD">
        <w:rPr>
          <w:lang w:val="id-ID"/>
        </w:rPr>
        <w:t>Pendidikan</w:t>
      </w:r>
      <w:r w:rsidRPr="008C09FD">
        <w:rPr>
          <w:lang w:val="id-ID"/>
        </w:rPr>
        <w:t xml:space="preserve"> </w:t>
      </w:r>
      <w:r w:rsidR="00D00328" w:rsidRPr="008C09FD">
        <w:rPr>
          <w:lang w:val="id-ID"/>
        </w:rPr>
        <w:t xml:space="preserve">Dokter Spesialis Andrologi </w:t>
      </w:r>
      <w:r w:rsidRPr="008C09FD">
        <w:rPr>
          <w:lang w:val="id-ID"/>
        </w:rPr>
        <w:t xml:space="preserve"> 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w:t>
      </w:r>
      <w:r w:rsidR="00982405" w:rsidRPr="008C09FD">
        <w:rPr>
          <w:lang w:val="id-ID"/>
        </w:rPr>
        <w:t>Pendidikan</w:t>
      </w:r>
      <w:r w:rsidRPr="008C09FD">
        <w:rPr>
          <w:lang w:val="id-ID"/>
        </w:rPr>
        <w:t xml:space="preserve"> yang baik mampu merancang dan mendayagunakan program kerjasama yang melibatkan partisipasi aktif program </w:t>
      </w:r>
      <w:r w:rsidR="00982405" w:rsidRPr="008C09FD">
        <w:rPr>
          <w:lang w:val="id-ID"/>
        </w:rPr>
        <w:t>Pendidikan</w:t>
      </w:r>
      <w:r w:rsidRPr="008C09FD">
        <w:rPr>
          <w:lang w:val="id-ID"/>
        </w:rPr>
        <w:t xml:space="preserve"> dalam memanfaatkan dan meningkatkan kepakaran serta mutu sumber daya yang ada. </w:t>
      </w:r>
    </w:p>
    <w:p w14:paraId="562AFBA1" w14:textId="77777777" w:rsidR="0081437B" w:rsidRPr="008C09FD" w:rsidRDefault="0081437B"/>
    <w:p w14:paraId="4A042668" w14:textId="77777777" w:rsidR="0081437B" w:rsidRPr="008C09FD" w:rsidRDefault="00D90DF1">
      <w:pPr>
        <w:rPr>
          <w:lang w:val="id-ID"/>
        </w:rPr>
      </w:pPr>
      <w:r w:rsidRPr="008C09FD">
        <w:rPr>
          <w:lang w:val="id-ID"/>
        </w:rPr>
        <w:t>Akuntabilitas pelaksanaan tridharma dan kerjasama diwujudkan dalam bentuk keefektifan pemanfaatannya untuk memberikan kepuasan pemangku kepentingan terutama peserta didik.</w:t>
      </w:r>
    </w:p>
    <w:p w14:paraId="1C42323C" w14:textId="77777777" w:rsidR="0081437B" w:rsidRPr="008C09FD" w:rsidRDefault="0081437B">
      <w:pPr>
        <w:rPr>
          <w:lang w:val="id-ID"/>
        </w:rPr>
      </w:pPr>
    </w:p>
    <w:p w14:paraId="328DE218" w14:textId="77777777" w:rsidR="0081437B" w:rsidRPr="008C09FD" w:rsidRDefault="00D90DF1">
      <w:pPr>
        <w:rPr>
          <w:lang w:val="id-ID"/>
        </w:rPr>
      </w:pPr>
      <w:r w:rsidRPr="008C09FD">
        <w:rPr>
          <w:lang w:val="id-ID"/>
        </w:rPr>
        <w:t>Penjelasan dan rincian masing-masing standar akreditasi tersebut menjadi elemen-elemen yang dinilai, disajikan dalam buku tersendiri, yaitu Buku II.</w:t>
      </w:r>
    </w:p>
    <w:bookmarkEnd w:id="247"/>
    <w:bookmarkEnd w:id="248"/>
    <w:p w14:paraId="08277256" w14:textId="77777777" w:rsidR="0081437B" w:rsidRPr="008C09FD" w:rsidRDefault="0081437B">
      <w:pPr>
        <w:rPr>
          <w:lang w:val="id-ID"/>
        </w:rPr>
      </w:pPr>
    </w:p>
    <w:p w14:paraId="6C5A08E2" w14:textId="77777777" w:rsidR="0081437B" w:rsidRPr="008C09FD" w:rsidRDefault="00280659">
      <w:pPr>
        <w:pStyle w:val="Heading2"/>
        <w:rPr>
          <w:sz w:val="24"/>
          <w:szCs w:val="24"/>
          <w:lang w:val="id-ID"/>
        </w:rPr>
      </w:pPr>
      <w:bookmarkStart w:id="249" w:name="_Toc222646038"/>
      <w:r w:rsidRPr="008C09FD">
        <w:rPr>
          <w:sz w:val="24"/>
          <w:szCs w:val="24"/>
          <w:lang w:val="it-IT"/>
        </w:rPr>
        <w:t>4.1</w:t>
      </w:r>
      <w:r w:rsidRPr="008C09FD">
        <w:rPr>
          <w:sz w:val="24"/>
          <w:szCs w:val="24"/>
          <w:lang w:val="it-IT"/>
        </w:rPr>
        <w:tab/>
      </w:r>
      <w:r w:rsidR="00FD5310" w:rsidRPr="008C09FD">
        <w:rPr>
          <w:sz w:val="24"/>
          <w:szCs w:val="24"/>
          <w:lang w:val="it-IT"/>
        </w:rPr>
        <w:t xml:space="preserve">Prosedur Akreditasi </w:t>
      </w:r>
      <w:bookmarkEnd w:id="249"/>
      <w:r w:rsidR="00D90DF1" w:rsidRPr="008C09FD">
        <w:rPr>
          <w:sz w:val="24"/>
          <w:szCs w:val="24"/>
          <w:lang w:val="id-ID"/>
        </w:rPr>
        <w:t xml:space="preserve">Program </w:t>
      </w:r>
      <w:r w:rsidR="00982405" w:rsidRPr="008C09FD">
        <w:rPr>
          <w:sz w:val="24"/>
          <w:szCs w:val="24"/>
          <w:lang w:val="id-ID"/>
        </w:rPr>
        <w:t>Pendidikan</w:t>
      </w:r>
    </w:p>
    <w:p w14:paraId="5513B66B" w14:textId="77777777" w:rsidR="0081437B" w:rsidRPr="008C09FD" w:rsidRDefault="0081437B">
      <w:pPr>
        <w:rPr>
          <w:lang w:val="id-ID"/>
        </w:rPr>
      </w:pPr>
    </w:p>
    <w:p w14:paraId="704A0B7F" w14:textId="77777777" w:rsidR="00280659" w:rsidRPr="008C09FD" w:rsidRDefault="00D90DF1">
      <w:r w:rsidRPr="008C09FD">
        <w:rPr>
          <w:lang w:val="id-ID"/>
        </w:rPr>
        <w:t xml:space="preserve">Evaluasi dan penilaian dalam rangka akreditasi dilakukan melalui </w:t>
      </w:r>
      <w:r w:rsidRPr="008C09FD">
        <w:rPr>
          <w:i/>
          <w:lang w:val="id-ID"/>
        </w:rPr>
        <w:t>peer review</w:t>
      </w:r>
      <w:r w:rsidRPr="008C09FD">
        <w:rPr>
          <w:lang w:val="id-ID"/>
        </w:rPr>
        <w:t xml:space="preserve"> oleh tim asesor yang terdiri atas para pakar dalam berbagai bidang ilmu </w:t>
      </w:r>
      <w:r w:rsidR="00D00328" w:rsidRPr="008C09FD">
        <w:rPr>
          <w:lang w:val="id-ID"/>
        </w:rPr>
        <w:t xml:space="preserve">Dokter Spesialis </w:t>
      </w:r>
      <w:r w:rsidR="00D00328" w:rsidRPr="008C09FD">
        <w:rPr>
          <w:lang w:val="id-ID"/>
        </w:rPr>
        <w:lastRenderedPageBreak/>
        <w:t xml:space="preserve">Andrologi </w:t>
      </w:r>
      <w:r w:rsidRPr="008C09FD">
        <w:rPr>
          <w:lang w:val="id-ID"/>
        </w:rPr>
        <w:t xml:space="preserve">, yang memahami hakikat penyelenggaraan/ pengelolaan program </w:t>
      </w:r>
      <w:r w:rsidR="00982405" w:rsidRPr="008C09FD">
        <w:rPr>
          <w:lang w:val="id-ID"/>
        </w:rPr>
        <w:t>Pendidikan</w:t>
      </w:r>
      <w:r w:rsidRPr="008C09FD">
        <w:rPr>
          <w:lang w:val="id-ID"/>
        </w:rPr>
        <w:t xml:space="preserve">. Semua program </w:t>
      </w:r>
      <w:r w:rsidR="00982405" w:rsidRPr="008C09FD">
        <w:rPr>
          <w:lang w:val="id-ID"/>
        </w:rPr>
        <w:t>Pendidikan</w:t>
      </w:r>
      <w:r w:rsidRPr="008C09FD">
        <w:rPr>
          <w:lang w:val="id-ID"/>
        </w:rPr>
        <w:t xml:space="preserve"> akan diakreditasi secara berkala. Akreditasi </w:t>
      </w:r>
    </w:p>
    <w:p w14:paraId="63A8052A" w14:textId="77777777" w:rsidR="0081437B" w:rsidRPr="008C09FD" w:rsidRDefault="00D90DF1">
      <w:r w:rsidRPr="008C09FD">
        <w:rPr>
          <w:lang w:val="id-ID"/>
        </w:rPr>
        <w:t xml:space="preserve">dilakukan oleh BAN-PT terhadap program </w:t>
      </w:r>
      <w:r w:rsidR="00982405" w:rsidRPr="008C09FD">
        <w:rPr>
          <w:lang w:val="id-ID"/>
        </w:rPr>
        <w:t>Pendidikan</w:t>
      </w:r>
      <w:r w:rsidRPr="008C09FD">
        <w:rPr>
          <w:lang w:val="id-ID"/>
        </w:rPr>
        <w:t xml:space="preserve"> </w:t>
      </w:r>
      <w:r w:rsidR="00D00328" w:rsidRPr="008C09FD">
        <w:rPr>
          <w:lang w:val="id-ID"/>
        </w:rPr>
        <w:t xml:space="preserve">Dokter Spesialis Andrologi </w:t>
      </w:r>
      <w:r w:rsidRPr="008C09FD">
        <w:rPr>
          <w:lang w:val="id-ID"/>
        </w:rPr>
        <w:t>. Rincian prosedur akreditasi dapat dilihat pada Buku II.</w:t>
      </w:r>
    </w:p>
    <w:p w14:paraId="3FDB0A2E" w14:textId="77777777" w:rsidR="0081437B" w:rsidRPr="008C09FD" w:rsidRDefault="0081437B">
      <w:pPr>
        <w:tabs>
          <w:tab w:val="left" w:pos="1080"/>
        </w:tabs>
        <w:rPr>
          <w:lang w:val="id-ID"/>
        </w:rPr>
      </w:pPr>
    </w:p>
    <w:p w14:paraId="51224C18" w14:textId="77777777" w:rsidR="0081437B" w:rsidRPr="008C09FD" w:rsidRDefault="00280659">
      <w:pPr>
        <w:pStyle w:val="Heading2"/>
        <w:rPr>
          <w:sz w:val="24"/>
          <w:szCs w:val="24"/>
          <w:lang w:val="id-ID"/>
        </w:rPr>
      </w:pPr>
      <w:bookmarkStart w:id="250" w:name="_Toc222646039"/>
      <w:r w:rsidRPr="008C09FD">
        <w:rPr>
          <w:sz w:val="24"/>
          <w:szCs w:val="24"/>
          <w:lang w:val="id-ID"/>
        </w:rPr>
        <w:t>4.</w:t>
      </w:r>
      <w:r w:rsidRPr="008C09FD">
        <w:rPr>
          <w:sz w:val="24"/>
          <w:szCs w:val="24"/>
        </w:rPr>
        <w:t>2</w:t>
      </w:r>
      <w:r w:rsidRPr="008C09FD">
        <w:rPr>
          <w:sz w:val="24"/>
          <w:szCs w:val="24"/>
        </w:rPr>
        <w:tab/>
      </w:r>
      <w:r w:rsidR="00FD5310" w:rsidRPr="008C09FD">
        <w:rPr>
          <w:sz w:val="24"/>
          <w:szCs w:val="24"/>
          <w:lang w:val="id-ID"/>
        </w:rPr>
        <w:t>Instru</w:t>
      </w:r>
      <w:r w:rsidR="00D90DF1" w:rsidRPr="008C09FD">
        <w:rPr>
          <w:sz w:val="24"/>
          <w:szCs w:val="24"/>
          <w:lang w:val="id-ID"/>
        </w:rPr>
        <w:t xml:space="preserve">men Akreditasi Program </w:t>
      </w:r>
      <w:r w:rsidR="00982405" w:rsidRPr="008C09FD">
        <w:rPr>
          <w:sz w:val="24"/>
          <w:szCs w:val="24"/>
          <w:lang w:val="id-ID"/>
        </w:rPr>
        <w:t>Pendidikan</w:t>
      </w:r>
      <w:r w:rsidR="00D90DF1" w:rsidRPr="008C09FD">
        <w:rPr>
          <w:sz w:val="24"/>
          <w:szCs w:val="24"/>
          <w:lang w:val="id-ID"/>
        </w:rPr>
        <w:t xml:space="preserve"> </w:t>
      </w:r>
      <w:bookmarkEnd w:id="250"/>
    </w:p>
    <w:p w14:paraId="2BCE1634" w14:textId="77777777" w:rsidR="0081437B" w:rsidRPr="008C09FD" w:rsidRDefault="0081437B">
      <w:pPr>
        <w:rPr>
          <w:lang w:val="id-ID"/>
        </w:rPr>
      </w:pPr>
    </w:p>
    <w:p w14:paraId="1C36886F" w14:textId="77777777" w:rsidR="0081437B" w:rsidRPr="008C09FD" w:rsidRDefault="00D90DF1">
      <w:pPr>
        <w:rPr>
          <w:lang w:val="id-ID"/>
        </w:rPr>
      </w:pPr>
      <w:r w:rsidRPr="008C09FD">
        <w:rPr>
          <w:lang w:val="id-ID"/>
        </w:rPr>
        <w:t xml:space="preserve">Instrumen yang digunakan dalam proses akreditasi program </w:t>
      </w:r>
      <w:r w:rsidR="00982405" w:rsidRPr="008C09FD">
        <w:rPr>
          <w:lang w:val="id-ID"/>
        </w:rPr>
        <w:t>Pendidikan</w:t>
      </w:r>
      <w:r w:rsidRPr="008C09FD">
        <w:rPr>
          <w:lang w:val="id-ID"/>
        </w:rPr>
        <w:t xml:space="preserve">  dikembangkan berdasarkan standar dan parameter seperti dijelaskan dalam Sub Bab 4.1 Data, informasi dan penjelasan setiap standar dan parameter yang diminta dalam rangka akreditasi dirumuskan dan disajikan oleh program </w:t>
      </w:r>
      <w:r w:rsidR="00982405" w:rsidRPr="008C09FD">
        <w:rPr>
          <w:lang w:val="id-ID"/>
        </w:rPr>
        <w:t>Pendidikan</w:t>
      </w:r>
      <w:r w:rsidRPr="008C09FD">
        <w:rPr>
          <w:lang w:val="id-ID"/>
        </w:rPr>
        <w:t xml:space="preserve"> dalam instrumen yang berbentuk laporan evaluasi diri dan borang. </w:t>
      </w:r>
    </w:p>
    <w:p w14:paraId="731CBEFF" w14:textId="77777777" w:rsidR="0081437B" w:rsidRPr="008C09FD" w:rsidRDefault="0081437B">
      <w:pPr>
        <w:rPr>
          <w:lang w:val="id-ID"/>
        </w:rPr>
      </w:pPr>
    </w:p>
    <w:p w14:paraId="30D83114" w14:textId="77777777" w:rsidR="0081437B" w:rsidRPr="008C09FD" w:rsidRDefault="00D90DF1">
      <w:pPr>
        <w:rPr>
          <w:lang w:val="id-ID"/>
        </w:rPr>
      </w:pPr>
      <w:r w:rsidRPr="008C09FD">
        <w:rPr>
          <w:bCs/>
          <w:lang w:val="id-ID"/>
        </w:rPr>
        <w:t>Evaluasi diri</w:t>
      </w:r>
      <w:r w:rsidRPr="008C09FD">
        <w:rPr>
          <w:lang w:val="id-ID"/>
        </w:rPr>
        <w:t xml:space="preserve"> adalah proses yang dilakukan oleh suatu badan atau program untuk menilai secara kritis keadaan dan kinerja diri sendiri. Hasil evaluasi diri digunakan untuk memperbaiki mutu kinerja dan produk institusi dan program </w:t>
      </w:r>
      <w:r w:rsidR="00982405" w:rsidRPr="008C09FD">
        <w:rPr>
          <w:lang w:val="id-ID"/>
        </w:rPr>
        <w:t>Pendidikan</w:t>
      </w:r>
      <w:r w:rsidRPr="008C09FD">
        <w:rPr>
          <w:lang w:val="id-ID"/>
        </w:rPr>
        <w:t xml:space="preserve">. Laporan evaluasi diri merupakan bahan untuk akreditasi. </w:t>
      </w:r>
    </w:p>
    <w:p w14:paraId="70DF8A3B" w14:textId="77777777" w:rsidR="0081437B" w:rsidRPr="008C09FD" w:rsidRDefault="0081437B">
      <w:pPr>
        <w:rPr>
          <w:lang w:val="id-ID"/>
        </w:rPr>
      </w:pPr>
    </w:p>
    <w:p w14:paraId="4AC6DB97" w14:textId="77777777" w:rsidR="0081437B" w:rsidRPr="008C09FD" w:rsidRDefault="00D90DF1">
      <w:pPr>
        <w:rPr>
          <w:lang w:val="id-ID"/>
        </w:rPr>
      </w:pPr>
      <w:r w:rsidRPr="008C09FD">
        <w:rPr>
          <w:lang w:val="id-ID"/>
        </w:rPr>
        <w:t xml:space="preserve">Borang akreditasi adalah dokumen yang berupa borang isian program </w:t>
      </w:r>
      <w:r w:rsidR="00982405" w:rsidRPr="008C09FD">
        <w:rPr>
          <w:lang w:val="id-ID"/>
        </w:rPr>
        <w:t>Pendidikan</w:t>
      </w:r>
      <w:r w:rsidRPr="008C09FD">
        <w:rPr>
          <w:lang w:val="id-ID"/>
        </w:rPr>
        <w:t xml:space="preserve"> dan unit pengelola (Buku III), yang dirumuskan sesuai dengan petunjuk yang terdapat pada Buku IV dan digunakan untuk mengevaluasi dan menilai serta menetapkan status dan peringkat akreditasi program </w:t>
      </w:r>
      <w:r w:rsidR="00982405" w:rsidRPr="008C09FD">
        <w:rPr>
          <w:lang w:val="id-ID"/>
        </w:rPr>
        <w:t>Pendidikan</w:t>
      </w:r>
      <w:r w:rsidRPr="008C09FD">
        <w:rPr>
          <w:lang w:val="id-ID"/>
        </w:rPr>
        <w:t xml:space="preserve"> yang diakreditasi. Borang akreditasi merupakan kumpulan data dan informasi mengenai masukan, proses, keluaran, hasil, dan dampak yang bercirikan upaya untuk meningkatkan mutu kinerja, keadaan dan perangkat kependidikan program </w:t>
      </w:r>
      <w:r w:rsidR="00982405" w:rsidRPr="008C09FD">
        <w:rPr>
          <w:lang w:val="id-ID"/>
        </w:rPr>
        <w:t>Pendidikan</w:t>
      </w:r>
      <w:r w:rsidRPr="008C09FD">
        <w:rPr>
          <w:lang w:val="id-ID"/>
        </w:rPr>
        <w:t xml:space="preserve"> secara berkelanjutan. </w:t>
      </w:r>
    </w:p>
    <w:p w14:paraId="49E307E5" w14:textId="77777777" w:rsidR="0081437B" w:rsidRPr="008C09FD" w:rsidRDefault="0081437B">
      <w:pPr>
        <w:rPr>
          <w:lang w:val="id-ID"/>
        </w:rPr>
      </w:pPr>
    </w:p>
    <w:p w14:paraId="25B2C671" w14:textId="77777777" w:rsidR="0081437B" w:rsidRPr="008C09FD" w:rsidRDefault="00D90DF1">
      <w:pPr>
        <w:rPr>
          <w:lang w:val="id-ID"/>
        </w:rPr>
      </w:pPr>
      <w:r w:rsidRPr="008C09FD">
        <w:rPr>
          <w:lang w:val="id-ID"/>
        </w:rPr>
        <w:t xml:space="preserve">Isi borang akreditasi mencakup deskripsi dan analisis yang sistematis sebagai respons yang proaktif terhadap berbagai indikator yang dijabarkan dari standar akreditasi program </w:t>
      </w:r>
      <w:r w:rsidR="00982405" w:rsidRPr="008C09FD">
        <w:rPr>
          <w:lang w:val="id-ID"/>
        </w:rPr>
        <w:t>Pendidikan</w:t>
      </w:r>
      <w:r w:rsidRPr="008C09FD">
        <w:rPr>
          <w:lang w:val="id-ID"/>
        </w:rPr>
        <w:t xml:space="preserve">. Standar dan indikator akreditasi tersebut dijelaskan dalam pedoman penyusunan borang akreditasi. </w:t>
      </w:r>
    </w:p>
    <w:p w14:paraId="5673A641" w14:textId="77777777" w:rsidR="0081437B" w:rsidRPr="008C09FD" w:rsidRDefault="0081437B">
      <w:pPr>
        <w:autoSpaceDE w:val="0"/>
        <w:autoSpaceDN w:val="0"/>
        <w:adjustRightInd w:val="0"/>
        <w:rPr>
          <w:lang w:val="id-ID"/>
        </w:rPr>
      </w:pPr>
    </w:p>
    <w:p w14:paraId="2DBDF736" w14:textId="77777777" w:rsidR="0081437B" w:rsidRPr="008C09FD" w:rsidRDefault="00D90DF1">
      <w:pPr>
        <w:autoSpaceDE w:val="0"/>
        <w:autoSpaceDN w:val="0"/>
        <w:adjustRightInd w:val="0"/>
        <w:rPr>
          <w:b/>
          <w:bCs/>
          <w:sz w:val="32"/>
          <w:lang w:val="id-ID"/>
        </w:rPr>
      </w:pPr>
      <w:r w:rsidRPr="008C09FD">
        <w:rPr>
          <w:lang w:val="id-ID"/>
        </w:rPr>
        <w:t xml:space="preserve">Program </w:t>
      </w:r>
      <w:r w:rsidR="00982405" w:rsidRPr="008C09FD">
        <w:rPr>
          <w:lang w:val="id-ID"/>
        </w:rPr>
        <w:t>Pendidikan</w:t>
      </w:r>
      <w:r w:rsidRPr="008C09FD">
        <w:rPr>
          <w:lang w:val="id-ID"/>
        </w:rPr>
        <w:t xml:space="preserve"> mendeskripsikan dan menganalisis semua indikator dalam konteks keseluruhan standar akreditasi dengan memperhatikan dimensi mutu yang merupakan jabaran dari RAISE++, yaitu: </w:t>
      </w:r>
      <w:r w:rsidRPr="008C09FD">
        <w:rPr>
          <w:b/>
          <w:lang w:val="id-ID"/>
        </w:rPr>
        <w:t>relevansi</w:t>
      </w:r>
      <w:r w:rsidRPr="008C09FD">
        <w:rPr>
          <w:lang w:val="id-ID"/>
        </w:rPr>
        <w:t xml:space="preserve"> </w:t>
      </w:r>
      <w:r w:rsidRPr="008C09FD">
        <w:rPr>
          <w:i/>
          <w:lang w:val="id-ID"/>
        </w:rPr>
        <w:t>(relevance)</w:t>
      </w:r>
      <w:r w:rsidRPr="008C09FD">
        <w:rPr>
          <w:lang w:val="id-ID"/>
        </w:rPr>
        <w:t xml:space="preserve">, </w:t>
      </w:r>
      <w:r w:rsidRPr="008C09FD">
        <w:rPr>
          <w:b/>
          <w:lang w:val="id-ID"/>
        </w:rPr>
        <w:t>suasana akademik</w:t>
      </w:r>
      <w:r w:rsidRPr="008C09FD">
        <w:rPr>
          <w:lang w:val="id-ID"/>
        </w:rPr>
        <w:t xml:space="preserve"> </w:t>
      </w:r>
      <w:r w:rsidRPr="008C09FD">
        <w:rPr>
          <w:i/>
          <w:lang w:val="id-ID"/>
        </w:rPr>
        <w:t>(academic atmosphere)</w:t>
      </w:r>
      <w:r w:rsidRPr="008C09FD">
        <w:rPr>
          <w:lang w:val="id-ID"/>
        </w:rPr>
        <w:t xml:space="preserve">, </w:t>
      </w:r>
      <w:r w:rsidRPr="008C09FD">
        <w:rPr>
          <w:b/>
          <w:lang w:val="id-ID"/>
        </w:rPr>
        <w:t>pengelolaan internal dan organisasi</w:t>
      </w:r>
      <w:r w:rsidRPr="008C09FD">
        <w:rPr>
          <w:lang w:val="id-ID"/>
        </w:rPr>
        <w:t xml:space="preserve"> </w:t>
      </w:r>
      <w:r w:rsidRPr="008C09FD">
        <w:rPr>
          <w:i/>
          <w:lang w:val="id-ID"/>
        </w:rPr>
        <w:t>(internal management and organization)</w:t>
      </w:r>
      <w:r w:rsidRPr="008C09FD">
        <w:rPr>
          <w:lang w:val="id-ID"/>
        </w:rPr>
        <w:t xml:space="preserve">, </w:t>
      </w:r>
      <w:r w:rsidRPr="008C09FD">
        <w:rPr>
          <w:b/>
          <w:lang w:val="id-ID"/>
        </w:rPr>
        <w:t>keberlanjutan</w:t>
      </w:r>
      <w:r w:rsidRPr="008C09FD">
        <w:rPr>
          <w:lang w:val="id-ID"/>
        </w:rPr>
        <w:t xml:space="preserve"> </w:t>
      </w:r>
      <w:r w:rsidRPr="008C09FD">
        <w:rPr>
          <w:i/>
          <w:lang w:val="id-ID"/>
        </w:rPr>
        <w:t>(sustainability)</w:t>
      </w:r>
      <w:r w:rsidRPr="008C09FD">
        <w:rPr>
          <w:lang w:val="id-ID"/>
        </w:rPr>
        <w:t xml:space="preserve">, </w:t>
      </w:r>
      <w:r w:rsidRPr="008C09FD">
        <w:rPr>
          <w:b/>
          <w:lang w:val="id-ID"/>
        </w:rPr>
        <w:t>efisiensi</w:t>
      </w:r>
      <w:r w:rsidRPr="008C09FD">
        <w:rPr>
          <w:lang w:val="id-ID"/>
        </w:rPr>
        <w:t xml:space="preserve"> </w:t>
      </w:r>
      <w:r w:rsidRPr="008C09FD">
        <w:rPr>
          <w:i/>
          <w:lang w:val="id-ID"/>
        </w:rPr>
        <w:t>(efficiency)</w:t>
      </w:r>
      <w:r w:rsidRPr="008C09FD">
        <w:rPr>
          <w:lang w:val="id-ID"/>
        </w:rPr>
        <w:t xml:space="preserve">, termasuk efisiensi dan produktivitas. Dimensi tambahannya adalah </w:t>
      </w:r>
      <w:r w:rsidRPr="008C09FD">
        <w:rPr>
          <w:b/>
          <w:lang w:val="id-ID"/>
        </w:rPr>
        <w:t>kepemimpinan</w:t>
      </w:r>
      <w:r w:rsidRPr="008C09FD">
        <w:rPr>
          <w:lang w:val="id-ID"/>
        </w:rPr>
        <w:t xml:space="preserve"> </w:t>
      </w:r>
      <w:r w:rsidRPr="008C09FD">
        <w:rPr>
          <w:i/>
          <w:lang w:val="id-ID"/>
        </w:rPr>
        <w:t>(leadership)</w:t>
      </w:r>
      <w:r w:rsidRPr="008C09FD">
        <w:rPr>
          <w:lang w:val="id-ID"/>
        </w:rPr>
        <w:t xml:space="preserve">, </w:t>
      </w:r>
      <w:r w:rsidRPr="008C09FD">
        <w:rPr>
          <w:b/>
          <w:lang w:val="id-ID"/>
        </w:rPr>
        <w:t>pemerataan</w:t>
      </w:r>
      <w:r w:rsidRPr="008C09FD">
        <w:rPr>
          <w:lang w:val="id-ID"/>
        </w:rPr>
        <w:t xml:space="preserve"> </w:t>
      </w:r>
      <w:r w:rsidRPr="008C09FD">
        <w:rPr>
          <w:i/>
          <w:lang w:val="id-ID"/>
        </w:rPr>
        <w:t xml:space="preserve">(equity), </w:t>
      </w:r>
      <w:r w:rsidRPr="008C09FD">
        <w:rPr>
          <w:lang w:val="id-ID"/>
        </w:rPr>
        <w:t xml:space="preserve">dan </w:t>
      </w:r>
      <w:r w:rsidRPr="008C09FD">
        <w:rPr>
          <w:b/>
          <w:lang w:val="id-ID"/>
        </w:rPr>
        <w:t>tata pamong</w:t>
      </w:r>
      <w:r w:rsidRPr="008C09FD">
        <w:rPr>
          <w:lang w:val="id-ID"/>
        </w:rPr>
        <w:t xml:space="preserve"> </w:t>
      </w:r>
      <w:r w:rsidRPr="008C09FD">
        <w:rPr>
          <w:i/>
          <w:lang w:val="id-ID"/>
        </w:rPr>
        <w:t>(governance)</w:t>
      </w:r>
      <w:r w:rsidRPr="008C09FD">
        <w:rPr>
          <w:lang w:val="id-ID"/>
        </w:rPr>
        <w:t xml:space="preserve">. </w:t>
      </w:r>
    </w:p>
    <w:p w14:paraId="6BC1A629" w14:textId="77777777" w:rsidR="0081437B" w:rsidRPr="008C09FD" w:rsidRDefault="0081437B">
      <w:pPr>
        <w:rPr>
          <w:lang w:val="id-ID"/>
        </w:rPr>
      </w:pPr>
    </w:p>
    <w:p w14:paraId="7F106109" w14:textId="77777777" w:rsidR="0081437B" w:rsidRPr="008C09FD" w:rsidRDefault="00D90DF1">
      <w:pPr>
        <w:rPr>
          <w:lang w:val="id-ID"/>
        </w:rPr>
      </w:pPr>
      <w:r w:rsidRPr="008C09FD">
        <w:rPr>
          <w:lang w:val="id-ID"/>
        </w:rPr>
        <w:t>Penjelasan dan rincian aspek instrumen ini disajikan dalam Buku III.</w:t>
      </w:r>
    </w:p>
    <w:p w14:paraId="32679713" w14:textId="77777777" w:rsidR="0081437B" w:rsidRPr="008C09FD" w:rsidRDefault="0081437B">
      <w:pPr>
        <w:rPr>
          <w:lang w:val="id-ID"/>
        </w:rPr>
      </w:pPr>
    </w:p>
    <w:p w14:paraId="4B1B70AB" w14:textId="77777777" w:rsidR="0081437B" w:rsidRPr="008C09FD" w:rsidRDefault="00280659">
      <w:pPr>
        <w:pStyle w:val="Heading2"/>
        <w:rPr>
          <w:sz w:val="24"/>
          <w:szCs w:val="24"/>
          <w:lang w:val="id-ID"/>
        </w:rPr>
      </w:pPr>
      <w:bookmarkStart w:id="251" w:name="_Toc222646040"/>
      <w:r w:rsidRPr="008C09FD">
        <w:rPr>
          <w:sz w:val="24"/>
          <w:szCs w:val="24"/>
          <w:lang w:val="id-ID"/>
        </w:rPr>
        <w:t>4.</w:t>
      </w:r>
      <w:r w:rsidRPr="008C09FD">
        <w:rPr>
          <w:sz w:val="24"/>
          <w:szCs w:val="24"/>
        </w:rPr>
        <w:t>3</w:t>
      </w:r>
      <w:r w:rsidRPr="008C09FD">
        <w:rPr>
          <w:sz w:val="24"/>
          <w:szCs w:val="24"/>
        </w:rPr>
        <w:tab/>
      </w:r>
      <w:r w:rsidR="00FD5310" w:rsidRPr="008C09FD">
        <w:rPr>
          <w:sz w:val="24"/>
          <w:szCs w:val="24"/>
          <w:lang w:val="id-ID"/>
        </w:rPr>
        <w:t xml:space="preserve">Kode Etik Akreditasi Program </w:t>
      </w:r>
      <w:r w:rsidR="00982405" w:rsidRPr="008C09FD">
        <w:rPr>
          <w:sz w:val="24"/>
          <w:szCs w:val="24"/>
          <w:lang w:val="id-ID"/>
        </w:rPr>
        <w:t>Pendidikan</w:t>
      </w:r>
      <w:r w:rsidR="00FD5310" w:rsidRPr="008C09FD">
        <w:rPr>
          <w:sz w:val="24"/>
          <w:szCs w:val="24"/>
          <w:lang w:val="id-ID"/>
        </w:rPr>
        <w:t xml:space="preserve"> </w:t>
      </w:r>
      <w:bookmarkEnd w:id="251"/>
    </w:p>
    <w:p w14:paraId="76BE35DF" w14:textId="77777777" w:rsidR="0081437B" w:rsidRPr="008C09FD" w:rsidRDefault="0081437B">
      <w:pPr>
        <w:tabs>
          <w:tab w:val="left" w:pos="720"/>
        </w:tabs>
        <w:rPr>
          <w:sz w:val="28"/>
          <w:szCs w:val="28"/>
          <w:lang w:val="id-ID"/>
        </w:rPr>
      </w:pPr>
    </w:p>
    <w:p w14:paraId="7A259F79" w14:textId="77777777" w:rsidR="0081437B" w:rsidRPr="008C09FD" w:rsidRDefault="00D90DF1">
      <w:pPr>
        <w:tabs>
          <w:tab w:val="left" w:pos="720"/>
        </w:tabs>
        <w:rPr>
          <w:lang w:val="id-ID"/>
        </w:rPr>
      </w:pPr>
      <w:r w:rsidRPr="008C09FD">
        <w:rPr>
          <w:lang w:val="id-ID"/>
        </w:rPr>
        <w:t xml:space="preserve">Untuk menjaga kelancaran, objektivitas dan kejujuran dalam pelaksanaan akreditasi, BAN-PT mengembangkan kode etik akreditasi yang perlu dipatuhi oleh semua pihak yang terlibat dalam penyelenggaraan akreditasi, yaitu asesor, program </w:t>
      </w:r>
      <w:r w:rsidR="00982405" w:rsidRPr="008C09FD">
        <w:rPr>
          <w:lang w:val="id-ID"/>
        </w:rPr>
        <w:t>Pendidikan</w:t>
      </w:r>
      <w:r w:rsidRPr="008C09FD">
        <w:rPr>
          <w:lang w:val="id-ID"/>
        </w:rPr>
        <w:t xml:space="preserve"> yang diakreditasi, dan para anggota BAN-PT serta staf sekretariat BAN-PT. </w:t>
      </w:r>
    </w:p>
    <w:p w14:paraId="1063E1B7" w14:textId="77777777" w:rsidR="0081437B" w:rsidRPr="008C09FD" w:rsidRDefault="0081437B">
      <w:pPr>
        <w:tabs>
          <w:tab w:val="left" w:pos="720"/>
        </w:tabs>
        <w:rPr>
          <w:lang w:val="id-ID"/>
        </w:rPr>
      </w:pPr>
    </w:p>
    <w:p w14:paraId="62D6ED97" w14:textId="77777777" w:rsidR="0081437B" w:rsidRPr="008C09FD" w:rsidRDefault="00FD5310">
      <w:pPr>
        <w:pStyle w:val="Heading1"/>
        <w:jc w:val="both"/>
        <w:rPr>
          <w:b w:val="0"/>
          <w:sz w:val="24"/>
          <w:szCs w:val="24"/>
          <w:lang w:val="id-ID"/>
        </w:rPr>
      </w:pPr>
      <w:r w:rsidRPr="008C09FD">
        <w:rPr>
          <w:b w:val="0"/>
          <w:sz w:val="24"/>
          <w:szCs w:val="24"/>
          <w:lang w:val="id-ID"/>
        </w:rPr>
        <w:lastRenderedPageBreak/>
        <w:t xml:space="preserve">Kode etik tersebut berisikan pernyataan dasar filosofis dan kebijakan yang melandasi penyelenggaraan akreditasi; hal-hal yang harus dilakukan </w:t>
      </w:r>
      <w:r w:rsidR="009B5291" w:rsidRPr="008C09FD">
        <w:rPr>
          <w:b w:val="0"/>
          <w:i/>
          <w:sz w:val="24"/>
          <w:szCs w:val="24"/>
          <w:lang w:val="id-ID"/>
        </w:rPr>
        <w:t>(the do)</w:t>
      </w:r>
      <w:r w:rsidR="009B5291" w:rsidRPr="008C09FD">
        <w:rPr>
          <w:b w:val="0"/>
          <w:sz w:val="24"/>
          <w:szCs w:val="24"/>
          <w:lang w:val="id-ID"/>
        </w:rPr>
        <w:t xml:space="preserve"> dan yang tidak layak dilakukan </w:t>
      </w:r>
      <w:r w:rsidR="003E582A" w:rsidRPr="008C09FD">
        <w:rPr>
          <w:b w:val="0"/>
          <w:i/>
          <w:sz w:val="24"/>
          <w:szCs w:val="24"/>
          <w:lang w:val="id-ID"/>
        </w:rPr>
        <w:t>(the don’t)</w:t>
      </w:r>
      <w:r w:rsidR="00660362" w:rsidRPr="008C09FD">
        <w:rPr>
          <w:b w:val="0"/>
          <w:sz w:val="24"/>
          <w:szCs w:val="24"/>
          <w:lang w:val="id-ID"/>
        </w:rPr>
        <w:t xml:space="preserve"> oleh setiap pihak terkait; serta sanksi terhadap pelanggarannya. Penjelasan dan rincian kode etik ini berlaku umum bagi akreditasi semua tingkat dan jenis perguruan tinggi dan program </w:t>
      </w:r>
      <w:r w:rsidR="00982405" w:rsidRPr="008C09FD">
        <w:rPr>
          <w:b w:val="0"/>
          <w:sz w:val="24"/>
          <w:szCs w:val="24"/>
          <w:lang w:val="id-ID"/>
        </w:rPr>
        <w:t>Pendidikan</w:t>
      </w:r>
      <w:r w:rsidR="00660362" w:rsidRPr="008C09FD">
        <w:rPr>
          <w:b w:val="0"/>
          <w:sz w:val="24"/>
          <w:szCs w:val="24"/>
          <w:lang w:val="id-ID"/>
        </w:rPr>
        <w:t>. Oleh karena itu, kode etik tersebut disajikan dalam buku tersend</w:t>
      </w:r>
      <w:r w:rsidR="00E81E31" w:rsidRPr="008C09FD">
        <w:rPr>
          <w:b w:val="0"/>
          <w:sz w:val="24"/>
          <w:szCs w:val="24"/>
          <w:lang w:val="id-ID"/>
        </w:rPr>
        <w:t>iri.</w:t>
      </w:r>
    </w:p>
    <w:p w14:paraId="6A6597F7" w14:textId="77777777" w:rsidR="0081437B" w:rsidRPr="008C09FD" w:rsidRDefault="0081437B">
      <w:pPr>
        <w:rPr>
          <w:lang w:val="id-ID"/>
        </w:rPr>
      </w:pPr>
    </w:p>
    <w:p w14:paraId="5683BDF7" w14:textId="77777777" w:rsidR="0081437B" w:rsidRPr="008C09FD" w:rsidRDefault="00D90DF1">
      <w:pPr>
        <w:pStyle w:val="Heading1"/>
        <w:ind w:firstLine="720"/>
        <w:rPr>
          <w:sz w:val="24"/>
          <w:szCs w:val="24"/>
          <w:lang w:val="sv-SE"/>
        </w:rPr>
      </w:pPr>
      <w:r w:rsidRPr="008C09FD">
        <w:rPr>
          <w:lang w:val="id-ID"/>
        </w:rPr>
        <w:br w:type="page"/>
      </w:r>
      <w:r w:rsidR="00FD5310" w:rsidRPr="008C09FD">
        <w:rPr>
          <w:sz w:val="24"/>
          <w:szCs w:val="24"/>
          <w:lang w:val="sv-SE"/>
        </w:rPr>
        <w:lastRenderedPageBreak/>
        <w:t>DAFTAR ISTILAH DAN SINGKATAN</w:t>
      </w:r>
    </w:p>
    <w:p w14:paraId="171B8167" w14:textId="77777777" w:rsidR="0081437B" w:rsidRPr="008C09FD" w:rsidRDefault="0081437B">
      <w:pPr>
        <w:rPr>
          <w:lang w:val="sv-SE"/>
        </w:rPr>
      </w:pPr>
    </w:p>
    <w:p w14:paraId="154009A3" w14:textId="77777777" w:rsidR="0081437B" w:rsidRPr="008C09FD" w:rsidRDefault="0081437B">
      <w:pPr>
        <w:ind w:left="900" w:hanging="540"/>
        <w:rPr>
          <w:b/>
          <w:bCs/>
          <w:lang w:val="sv-SE"/>
        </w:rPr>
      </w:pPr>
    </w:p>
    <w:p w14:paraId="54BE750D" w14:textId="77777777" w:rsidR="0081437B" w:rsidRPr="008C09FD" w:rsidRDefault="00D90DF1">
      <w:pPr>
        <w:ind w:left="900" w:hanging="540"/>
        <w:rPr>
          <w:lang w:val="sv-SE"/>
        </w:rPr>
      </w:pPr>
      <w:r w:rsidRPr="008C09FD">
        <w:rPr>
          <w:b/>
          <w:bCs/>
          <w:lang w:val="sv-SE"/>
        </w:rPr>
        <w:t>Akreditasi</w:t>
      </w:r>
      <w:r w:rsidRPr="008C09FD">
        <w:rPr>
          <w:lang w:val="sv-SE"/>
        </w:rPr>
        <w:t xml:space="preserve"> adalah proses evaluasi dan penilaian mutu  institusi atau program </w:t>
      </w:r>
      <w:r w:rsidR="00982405" w:rsidRPr="008C09FD">
        <w:rPr>
          <w:lang w:val="sv-SE"/>
        </w:rPr>
        <w:t>Pendidikan</w:t>
      </w:r>
      <w:r w:rsidRPr="008C09FD">
        <w:rPr>
          <w:lang w:val="sv-SE"/>
        </w:rPr>
        <w:t xml:space="preserve"> yang dilakukan oleh suatu tim pakar sejawat (tim asesor) berdasarkan standar mutu yang telah ditetapkan, atas pengarahan suatu badan atau lembaga akreditasi mandiri di luar institusi atau program </w:t>
      </w:r>
      <w:r w:rsidR="00982405" w:rsidRPr="008C09FD">
        <w:rPr>
          <w:lang w:val="sv-SE"/>
        </w:rPr>
        <w:t>Pendidikan</w:t>
      </w:r>
      <w:r w:rsidRPr="008C09FD">
        <w:rPr>
          <w:lang w:val="sv-SE"/>
        </w:rPr>
        <w:t xml:space="preserve"> yang bersangkutan. Hasil akreditasi merupakan pengakuan bahwa suatu institusi atau program </w:t>
      </w:r>
      <w:r w:rsidR="00982405" w:rsidRPr="008C09FD">
        <w:rPr>
          <w:lang w:val="sv-SE"/>
        </w:rPr>
        <w:t>Pendidikan</w:t>
      </w:r>
      <w:r w:rsidRPr="008C09FD">
        <w:rPr>
          <w:lang w:val="sv-SE"/>
        </w:rPr>
        <w:t xml:space="preserve"> telah memenuhi standar mutu yang telah ditetapkan itu, sehingga layak untuk menyelenggarakan program-programnya.</w:t>
      </w:r>
    </w:p>
    <w:p w14:paraId="299D4E76" w14:textId="77777777" w:rsidR="0081437B" w:rsidRPr="008C09FD" w:rsidRDefault="00D90DF1">
      <w:pPr>
        <w:ind w:left="900" w:hanging="540"/>
        <w:rPr>
          <w:lang w:val="sv-SE"/>
        </w:rPr>
      </w:pPr>
      <w:r w:rsidRPr="008C09FD">
        <w:rPr>
          <w:lang w:val="sv-SE"/>
        </w:rPr>
        <w:t xml:space="preserve">  </w:t>
      </w:r>
    </w:p>
    <w:p w14:paraId="12D7DD6F" w14:textId="77777777" w:rsidR="0081437B" w:rsidRPr="008C09FD" w:rsidRDefault="00D90DF1">
      <w:pPr>
        <w:ind w:left="900" w:hanging="540"/>
        <w:rPr>
          <w:lang w:val="sv-SE"/>
        </w:rPr>
      </w:pPr>
      <w:r w:rsidRPr="008C09FD">
        <w:rPr>
          <w:b/>
          <w:bCs/>
          <w:lang w:val="sv-SE"/>
        </w:rPr>
        <w:t>Akuntabilitas</w:t>
      </w:r>
      <w:r w:rsidRPr="008C09FD">
        <w:rPr>
          <w:lang w:val="sv-SE"/>
        </w:rPr>
        <w:t xml:space="preserve"> adalah pertanggungjawaban suatu institusi atau program </w:t>
      </w:r>
      <w:r w:rsidR="00982405" w:rsidRPr="008C09FD">
        <w:rPr>
          <w:lang w:val="sv-SE"/>
        </w:rPr>
        <w:t>Pendidikan</w:t>
      </w:r>
      <w:r w:rsidRPr="008C09FD">
        <w:rPr>
          <w:lang w:val="sv-SE"/>
        </w:rPr>
        <w:t xml:space="preserve"> kepada </w:t>
      </w:r>
      <w:r w:rsidRPr="008C09FD">
        <w:rPr>
          <w:i/>
          <w:lang w:val="sv-SE"/>
        </w:rPr>
        <w:t>stakeholders</w:t>
      </w:r>
      <w:r w:rsidRPr="008C09FD">
        <w:rPr>
          <w:lang w:val="sv-SE"/>
        </w:rPr>
        <w:t xml:space="preserve">  (pihak berkepentingan) mengenai pelaksanaan tugas dan fungsi </w:t>
      </w:r>
      <w:r w:rsidRPr="008C09FD">
        <w:rPr>
          <w:lang w:val="id-ID"/>
        </w:rPr>
        <w:t xml:space="preserve">institusi atau </w:t>
      </w:r>
      <w:r w:rsidRPr="008C09FD">
        <w:rPr>
          <w:lang w:val="sv-SE"/>
        </w:rPr>
        <w:t xml:space="preserve">program </w:t>
      </w:r>
      <w:r w:rsidR="00982405" w:rsidRPr="008C09FD">
        <w:rPr>
          <w:lang w:val="sv-SE"/>
        </w:rPr>
        <w:t>Pendidikan</w:t>
      </w:r>
      <w:r w:rsidRPr="008C09FD">
        <w:rPr>
          <w:lang w:val="sv-SE"/>
        </w:rPr>
        <w:t>.</w:t>
      </w:r>
    </w:p>
    <w:p w14:paraId="7E56B99F" w14:textId="77777777" w:rsidR="0081437B" w:rsidRPr="008C09FD" w:rsidRDefault="0081437B">
      <w:pPr>
        <w:ind w:left="900" w:hanging="540"/>
        <w:rPr>
          <w:b/>
          <w:bCs/>
          <w:lang w:val="sv-SE"/>
        </w:rPr>
      </w:pPr>
    </w:p>
    <w:p w14:paraId="601C01D8" w14:textId="77777777" w:rsidR="0081437B" w:rsidRPr="008C09FD" w:rsidRDefault="00D90DF1">
      <w:pPr>
        <w:ind w:left="900" w:hanging="540"/>
        <w:rPr>
          <w:lang w:val="sv-SE"/>
        </w:rPr>
      </w:pPr>
      <w:r w:rsidRPr="008C09FD">
        <w:rPr>
          <w:b/>
          <w:bCs/>
          <w:iCs/>
          <w:lang w:val="sv-SE"/>
        </w:rPr>
        <w:t>Asesmen kecukupan</w:t>
      </w:r>
      <w:r w:rsidRPr="008C09FD">
        <w:rPr>
          <w:lang w:val="sv-SE"/>
        </w:rPr>
        <w:t xml:space="preserve"> adalah pengkajian </w:t>
      </w:r>
      <w:r w:rsidRPr="008C09FD">
        <w:rPr>
          <w:i/>
          <w:lang w:val="sv-SE"/>
        </w:rPr>
        <w:t>(review)</w:t>
      </w:r>
      <w:r w:rsidRPr="008C09FD">
        <w:rPr>
          <w:lang w:val="sv-SE"/>
        </w:rPr>
        <w:t xml:space="preserve">, evaluasi dan penilaian data dan informasi yang disajikan oleh program </w:t>
      </w:r>
      <w:r w:rsidR="00982405" w:rsidRPr="008C09FD">
        <w:rPr>
          <w:lang w:val="sv-SE"/>
        </w:rPr>
        <w:t>Pendidikan</w:t>
      </w:r>
      <w:r w:rsidRPr="008C09FD">
        <w:rPr>
          <w:lang w:val="sv-SE"/>
        </w:rPr>
        <w:t xml:space="preserve"> atau institusi perguruan tinggi di dalam laporan evaluasi-diri dan borang, yang dilakukan oleh tim asesor dalam proses akreditasi, sebelum asesmen lapangan ke tempat program </w:t>
      </w:r>
      <w:r w:rsidR="00982405" w:rsidRPr="008C09FD">
        <w:rPr>
          <w:lang w:val="sv-SE"/>
        </w:rPr>
        <w:t>Pendidikan</w:t>
      </w:r>
      <w:r w:rsidRPr="008C09FD">
        <w:rPr>
          <w:lang w:val="sv-SE"/>
        </w:rPr>
        <w:t xml:space="preserve"> atau institusi yang diakreditasi.</w:t>
      </w:r>
    </w:p>
    <w:p w14:paraId="2D7FA9B1" w14:textId="77777777" w:rsidR="0081437B" w:rsidRPr="008C09FD" w:rsidRDefault="00D90DF1">
      <w:pPr>
        <w:ind w:left="900" w:hanging="540"/>
        <w:rPr>
          <w:lang w:val="sv-SE"/>
        </w:rPr>
      </w:pPr>
      <w:r w:rsidRPr="008C09FD">
        <w:rPr>
          <w:lang w:val="sv-SE"/>
        </w:rPr>
        <w:t xml:space="preserve">  </w:t>
      </w:r>
    </w:p>
    <w:p w14:paraId="159DA633" w14:textId="77777777" w:rsidR="0081437B" w:rsidRPr="008C09FD" w:rsidRDefault="00D90DF1">
      <w:pPr>
        <w:ind w:left="900" w:hanging="540"/>
        <w:rPr>
          <w:i/>
          <w:lang w:val="id-ID"/>
        </w:rPr>
      </w:pPr>
      <w:r w:rsidRPr="008C09FD">
        <w:rPr>
          <w:b/>
          <w:bCs/>
          <w:lang w:val="sv-SE"/>
        </w:rPr>
        <w:t xml:space="preserve">Asesmen lapangan </w:t>
      </w:r>
      <w:r w:rsidRPr="008C09FD">
        <w:rPr>
          <w:lang w:val="sv-SE"/>
        </w:rPr>
        <w:t xml:space="preserve">adalah telaah dan penilaian di tempat kedudukan program </w:t>
      </w:r>
      <w:r w:rsidR="00982405" w:rsidRPr="008C09FD">
        <w:rPr>
          <w:lang w:val="sv-SE"/>
        </w:rPr>
        <w:t>Pendidikan</w:t>
      </w:r>
      <w:r w:rsidRPr="008C09FD">
        <w:rPr>
          <w:lang w:val="sv-SE"/>
        </w:rPr>
        <w:t xml:space="preserve"> atau institusi perguruan tinggi yang dilaksanakan oleh tim asesor untuk melakukan verifikasi</w:t>
      </w:r>
      <w:r w:rsidRPr="008C09FD">
        <w:rPr>
          <w:lang w:val="id-ID"/>
        </w:rPr>
        <w:t>, validasi</w:t>
      </w:r>
      <w:r w:rsidRPr="008C09FD">
        <w:rPr>
          <w:lang w:val="sv-SE"/>
        </w:rPr>
        <w:t xml:space="preserve"> dan melengkapi data </w:t>
      </w:r>
      <w:r w:rsidRPr="008C09FD">
        <w:rPr>
          <w:lang w:val="id-ID"/>
        </w:rPr>
        <w:t>serta</w:t>
      </w:r>
      <w:r w:rsidRPr="008C09FD">
        <w:rPr>
          <w:lang w:val="sv-SE"/>
        </w:rPr>
        <w:t xml:space="preserve"> informasi yang disajikan oleh program </w:t>
      </w:r>
      <w:r w:rsidR="00982405" w:rsidRPr="008C09FD">
        <w:rPr>
          <w:lang w:val="sv-SE"/>
        </w:rPr>
        <w:t>Pendidikan</w:t>
      </w:r>
      <w:r w:rsidRPr="008C09FD">
        <w:rPr>
          <w:lang w:val="sv-SE"/>
        </w:rPr>
        <w:t xml:space="preserve"> atau institusi di dalam evaluasi-diri dan borang yang telah dipelajari oleh tim asesor pada tahap asesmen kecukupan</w:t>
      </w:r>
      <w:r w:rsidRPr="008C09FD">
        <w:rPr>
          <w:i/>
          <w:lang w:val="sv-SE"/>
        </w:rPr>
        <w:t>.</w:t>
      </w:r>
    </w:p>
    <w:p w14:paraId="5BFD9D29" w14:textId="77777777" w:rsidR="0081437B" w:rsidRPr="008C09FD" w:rsidRDefault="0081437B">
      <w:pPr>
        <w:ind w:left="900" w:hanging="540"/>
        <w:rPr>
          <w:i/>
          <w:lang w:val="id-ID"/>
        </w:rPr>
      </w:pPr>
    </w:p>
    <w:p w14:paraId="2B83154C" w14:textId="77777777" w:rsidR="0081437B" w:rsidRPr="008C09FD" w:rsidRDefault="00D90DF1">
      <w:pPr>
        <w:ind w:left="900" w:hanging="540"/>
        <w:rPr>
          <w:bCs/>
          <w:lang w:val="id-ID"/>
        </w:rPr>
      </w:pPr>
      <w:r w:rsidRPr="008C09FD">
        <w:rPr>
          <w:b/>
          <w:bCs/>
          <w:lang w:val="id-ID"/>
        </w:rPr>
        <w:t xml:space="preserve">Asosiasi Fakultas </w:t>
      </w:r>
      <w:r w:rsidR="00D00328" w:rsidRPr="008C09FD">
        <w:rPr>
          <w:b/>
          <w:bCs/>
          <w:lang w:val="id-ID"/>
        </w:rPr>
        <w:t xml:space="preserve">Dokter Spesialis Andrologi </w:t>
      </w:r>
      <w:r w:rsidRPr="008C09FD">
        <w:rPr>
          <w:b/>
          <w:bCs/>
          <w:lang w:val="id-ID"/>
        </w:rPr>
        <w:t xml:space="preserve"> Indonesia (AFKHI) </w:t>
      </w:r>
      <w:r w:rsidRPr="008C09FD">
        <w:rPr>
          <w:bCs/>
          <w:lang w:val="id-ID"/>
        </w:rPr>
        <w:t xml:space="preserve">adalah asosiasi yang anggotanya terdiri atas para dekan fakultas </w:t>
      </w:r>
      <w:r w:rsidR="00D00328" w:rsidRPr="008C09FD">
        <w:rPr>
          <w:bCs/>
          <w:lang w:val="id-ID"/>
        </w:rPr>
        <w:t xml:space="preserve">Dokter Spesialis Andrologi </w:t>
      </w:r>
      <w:r w:rsidRPr="008C09FD">
        <w:rPr>
          <w:bCs/>
          <w:lang w:val="id-ID"/>
        </w:rPr>
        <w:t xml:space="preserve"> dan ketua program </w:t>
      </w:r>
      <w:r w:rsidR="00982405" w:rsidRPr="008C09FD">
        <w:rPr>
          <w:bCs/>
          <w:lang w:val="id-ID"/>
        </w:rPr>
        <w:t>Pendidikan</w:t>
      </w:r>
      <w:r w:rsidRPr="008C09FD">
        <w:rPr>
          <w:bCs/>
          <w:lang w:val="id-ID"/>
        </w:rPr>
        <w:t xml:space="preserve"> </w:t>
      </w:r>
      <w:r w:rsidR="00D00328" w:rsidRPr="008C09FD">
        <w:rPr>
          <w:bCs/>
          <w:lang w:val="id-ID"/>
        </w:rPr>
        <w:t xml:space="preserve">Dokter Spesialis Andrologi </w:t>
      </w:r>
      <w:r w:rsidRPr="008C09FD">
        <w:rPr>
          <w:bCs/>
          <w:lang w:val="id-ID"/>
        </w:rPr>
        <w:t xml:space="preserve"> se Indonesia yang merupakan jaringan kerjasama fungsional institusi pendidikan yang melaksanakan program pendidikan bidang ilmu </w:t>
      </w:r>
      <w:r w:rsidR="00D00328" w:rsidRPr="008C09FD">
        <w:rPr>
          <w:bCs/>
          <w:lang w:val="id-ID"/>
        </w:rPr>
        <w:t xml:space="preserve">Dokter Spesialis Andrologi </w:t>
      </w:r>
      <w:r w:rsidRPr="008C09FD">
        <w:rPr>
          <w:bCs/>
          <w:lang w:val="id-ID"/>
        </w:rPr>
        <w:t xml:space="preserve">, dan berfungsi memberikan pertimbangan dalam rangka memberdayakan dan menjamin mutu pendidikan </w:t>
      </w:r>
      <w:r w:rsidR="00D00328" w:rsidRPr="008C09FD">
        <w:rPr>
          <w:bCs/>
          <w:lang w:val="id-ID"/>
        </w:rPr>
        <w:t xml:space="preserve">Dokter Spesialis Andrologi </w:t>
      </w:r>
      <w:r w:rsidRPr="008C09FD">
        <w:rPr>
          <w:bCs/>
          <w:lang w:val="id-ID"/>
        </w:rPr>
        <w:t xml:space="preserve"> yang diselenggarakan oleh anggotanya.</w:t>
      </w:r>
    </w:p>
    <w:p w14:paraId="5ED4D18F" w14:textId="77777777" w:rsidR="0081437B" w:rsidRPr="008C09FD" w:rsidRDefault="0081437B">
      <w:pPr>
        <w:ind w:left="900" w:hanging="540"/>
        <w:rPr>
          <w:lang w:val="id-ID"/>
        </w:rPr>
      </w:pPr>
    </w:p>
    <w:p w14:paraId="257849B2" w14:textId="77777777" w:rsidR="0081437B" w:rsidRPr="008C09FD" w:rsidRDefault="00D90DF1">
      <w:pPr>
        <w:ind w:left="900" w:hanging="540"/>
        <w:rPr>
          <w:lang w:val="id-ID"/>
        </w:rPr>
      </w:pPr>
      <w:r w:rsidRPr="008C09FD">
        <w:rPr>
          <w:b/>
          <w:lang w:val="id-ID"/>
        </w:rPr>
        <w:t>Badan Akreditasi Nasional Perguruan Tinggi (BAN-PT)</w:t>
      </w:r>
      <w:r w:rsidRPr="008C09FD">
        <w:rPr>
          <w:lang w:val="id-ID"/>
        </w:rPr>
        <w:t xml:space="preserve"> adalah lembaga independen yang bertugas melaksanakan akreditasi program </w:t>
      </w:r>
      <w:r w:rsidR="00982405" w:rsidRPr="008C09FD">
        <w:rPr>
          <w:lang w:val="id-ID"/>
        </w:rPr>
        <w:t>Pendidikan</w:t>
      </w:r>
      <w:r w:rsidRPr="008C09FD">
        <w:rPr>
          <w:lang w:val="id-ID"/>
        </w:rPr>
        <w:t xml:space="preserve"> dan atau institusi perguruan tinggi.</w:t>
      </w:r>
    </w:p>
    <w:p w14:paraId="12AFF6FA" w14:textId="77777777" w:rsidR="0081437B" w:rsidRPr="008C09FD" w:rsidRDefault="0081437B">
      <w:pPr>
        <w:ind w:left="900" w:hanging="540"/>
        <w:rPr>
          <w:lang w:val="id-ID"/>
        </w:rPr>
      </w:pPr>
    </w:p>
    <w:p w14:paraId="03A288F9" w14:textId="77777777" w:rsidR="0081437B" w:rsidRPr="008C09FD" w:rsidRDefault="00D90DF1">
      <w:pPr>
        <w:ind w:left="900" w:hanging="540"/>
        <w:rPr>
          <w:lang w:val="id-ID"/>
        </w:rPr>
      </w:pPr>
      <w:r w:rsidRPr="008C09FD">
        <w:rPr>
          <w:b/>
          <w:bCs/>
          <w:lang w:val="id-ID"/>
        </w:rPr>
        <w:t>Borang</w:t>
      </w:r>
      <w:r w:rsidRPr="008C09FD">
        <w:rPr>
          <w:lang w:val="id-ID"/>
        </w:rPr>
        <w:t xml:space="preserve"> adalah instrumen akreditasi yang berupa formulir yang berisikan data dan informasi yang digunakan untuk mengevaluasi dan menilai mutu suatu program </w:t>
      </w:r>
      <w:r w:rsidR="00982405" w:rsidRPr="008C09FD">
        <w:rPr>
          <w:lang w:val="id-ID"/>
        </w:rPr>
        <w:t>Pendidikan</w:t>
      </w:r>
      <w:r w:rsidRPr="008C09FD">
        <w:rPr>
          <w:lang w:val="id-ID"/>
        </w:rPr>
        <w:t>.</w:t>
      </w:r>
    </w:p>
    <w:p w14:paraId="0D6D7C1F" w14:textId="77777777" w:rsidR="0081437B" w:rsidRPr="008C09FD" w:rsidRDefault="00D90DF1">
      <w:pPr>
        <w:ind w:left="900" w:hanging="540"/>
        <w:rPr>
          <w:bCs/>
        </w:rPr>
      </w:pPr>
      <w:r w:rsidRPr="008C09FD">
        <w:t>.</w:t>
      </w:r>
    </w:p>
    <w:p w14:paraId="3C3F6590" w14:textId="77777777" w:rsidR="0081437B" w:rsidRPr="008C09FD" w:rsidRDefault="00D90DF1">
      <w:pPr>
        <w:ind w:left="900" w:hanging="540"/>
        <w:rPr>
          <w:lang w:val="id-ID"/>
        </w:rPr>
      </w:pPr>
      <w:r w:rsidRPr="008C09FD">
        <w:rPr>
          <w:b/>
          <w:bCs/>
          <w:lang w:val="id-ID"/>
        </w:rPr>
        <w:t>Evaluasi diri</w:t>
      </w:r>
      <w:r w:rsidRPr="008C09FD">
        <w:rPr>
          <w:lang w:val="id-ID"/>
        </w:rPr>
        <w:t xml:space="preserve"> adalah proses yang dilakukan oleh suatu badan atau program untuk menilai secara kritis keadaan dan kinerja diri sendiri. Hasil evaluasi-diri digunakan untuk memperbaiki mutu kinerja dan produk institusi dan program </w:t>
      </w:r>
      <w:r w:rsidR="00982405" w:rsidRPr="008C09FD">
        <w:rPr>
          <w:lang w:val="id-ID"/>
        </w:rPr>
        <w:t>Pendidikan</w:t>
      </w:r>
      <w:r w:rsidRPr="008C09FD">
        <w:rPr>
          <w:lang w:val="id-ID"/>
        </w:rPr>
        <w:t xml:space="preserve">. Laporan evaluasi diri merupakan bahan untuk akreditasi. </w:t>
      </w:r>
    </w:p>
    <w:p w14:paraId="672816E8" w14:textId="77777777" w:rsidR="0081437B" w:rsidRPr="008C09FD" w:rsidRDefault="0081437B">
      <w:pPr>
        <w:ind w:left="900" w:hanging="540"/>
        <w:rPr>
          <w:b/>
          <w:bCs/>
          <w:lang w:val="id-ID"/>
        </w:rPr>
      </w:pPr>
    </w:p>
    <w:p w14:paraId="0803BB12" w14:textId="77777777" w:rsidR="0081437B" w:rsidRPr="008C09FD" w:rsidRDefault="00D90DF1">
      <w:pPr>
        <w:ind w:left="900" w:hanging="540"/>
        <w:rPr>
          <w:lang w:val="id-ID"/>
        </w:rPr>
      </w:pPr>
      <w:r w:rsidRPr="008C09FD">
        <w:rPr>
          <w:b/>
          <w:bCs/>
          <w:lang w:val="id-ID"/>
        </w:rPr>
        <w:t>Misi</w:t>
      </w:r>
      <w:r w:rsidRPr="008C09FD">
        <w:rPr>
          <w:lang w:val="id-ID"/>
        </w:rPr>
        <w:t xml:space="preserve"> adalah tugas dan cara kerja pokok yang harus dilaksanakan oleh suatu institusi atau program </w:t>
      </w:r>
      <w:r w:rsidR="00982405" w:rsidRPr="008C09FD">
        <w:rPr>
          <w:lang w:val="id-ID"/>
        </w:rPr>
        <w:t>Pendidikan</w:t>
      </w:r>
      <w:r w:rsidRPr="008C09FD">
        <w:rPr>
          <w:lang w:val="id-ID"/>
        </w:rPr>
        <w:t xml:space="preserve"> untuk mewujudkan visi institusi atau program </w:t>
      </w:r>
      <w:r w:rsidR="00982405" w:rsidRPr="008C09FD">
        <w:rPr>
          <w:lang w:val="id-ID"/>
        </w:rPr>
        <w:t>Pendidikan</w:t>
      </w:r>
      <w:r w:rsidRPr="008C09FD">
        <w:rPr>
          <w:lang w:val="id-ID"/>
        </w:rPr>
        <w:t xml:space="preserve"> tersebut. </w:t>
      </w:r>
    </w:p>
    <w:p w14:paraId="122C4D86" w14:textId="77777777" w:rsidR="0081437B" w:rsidRPr="008C09FD" w:rsidRDefault="0081437B">
      <w:pPr>
        <w:ind w:left="900" w:hanging="540"/>
        <w:rPr>
          <w:lang w:val="id-ID"/>
        </w:rPr>
      </w:pPr>
    </w:p>
    <w:p w14:paraId="48A6D90F" w14:textId="77777777" w:rsidR="0081437B" w:rsidRPr="008C09FD" w:rsidRDefault="00D90DF1">
      <w:pPr>
        <w:ind w:left="900" w:hanging="540"/>
        <w:rPr>
          <w:lang w:val="sv-SE"/>
        </w:rPr>
      </w:pPr>
      <w:r w:rsidRPr="008C09FD">
        <w:rPr>
          <w:b/>
          <w:bCs/>
          <w:lang w:val="sv-SE"/>
        </w:rPr>
        <w:t>Standar akreditasi</w:t>
      </w:r>
      <w:r w:rsidRPr="008C09FD">
        <w:rPr>
          <w:lang w:val="sv-SE"/>
        </w:rPr>
        <w:t xml:space="preserve"> adalah tolok ukur yang digunakan untuk menetapkan kelayakan dan mutu perguruan tinggi atau program </w:t>
      </w:r>
      <w:r w:rsidR="00982405" w:rsidRPr="008C09FD">
        <w:rPr>
          <w:lang w:val="sv-SE"/>
        </w:rPr>
        <w:t>Pendidikan</w:t>
      </w:r>
      <w:r w:rsidRPr="008C09FD">
        <w:rPr>
          <w:lang w:val="sv-SE"/>
        </w:rPr>
        <w:t xml:space="preserve">. </w:t>
      </w:r>
    </w:p>
    <w:p w14:paraId="43E1E3F3" w14:textId="77777777" w:rsidR="0081437B" w:rsidRPr="008C09FD" w:rsidRDefault="0081437B">
      <w:pPr>
        <w:ind w:left="900" w:hanging="540"/>
        <w:rPr>
          <w:b/>
          <w:bCs/>
          <w:lang w:val="sv-SE"/>
        </w:rPr>
      </w:pPr>
    </w:p>
    <w:p w14:paraId="4BF2B067" w14:textId="77777777" w:rsidR="0081437B" w:rsidRPr="008C09FD" w:rsidRDefault="00D90DF1">
      <w:pPr>
        <w:ind w:left="900" w:hanging="540"/>
        <w:rPr>
          <w:bCs/>
          <w:lang w:val="sv-SE"/>
        </w:rPr>
      </w:pPr>
      <w:r w:rsidRPr="008C09FD">
        <w:rPr>
          <w:b/>
          <w:bCs/>
          <w:lang w:val="sv-SE"/>
        </w:rPr>
        <w:t xml:space="preserve">Standar kompetensi </w:t>
      </w:r>
      <w:r w:rsidRPr="008C09FD">
        <w:rPr>
          <w:bCs/>
          <w:lang w:val="sv-SE"/>
        </w:rPr>
        <w:t>adalah kualifikasi yang mencakup sikap, pengetahuan dan keterampilan (PP 19/2005).</w:t>
      </w:r>
    </w:p>
    <w:p w14:paraId="38663211" w14:textId="77777777" w:rsidR="0081437B" w:rsidRPr="008C09FD" w:rsidRDefault="0081437B">
      <w:pPr>
        <w:ind w:left="900" w:hanging="540"/>
        <w:rPr>
          <w:bCs/>
          <w:lang w:val="sv-SE"/>
        </w:rPr>
      </w:pPr>
    </w:p>
    <w:p w14:paraId="439B7710" w14:textId="77777777" w:rsidR="0081437B" w:rsidRPr="008C09FD" w:rsidRDefault="00D90DF1">
      <w:pPr>
        <w:ind w:left="900" w:hanging="540"/>
        <w:rPr>
          <w:lang w:val="id-ID"/>
        </w:rPr>
      </w:pPr>
      <w:r w:rsidRPr="008C09FD">
        <w:rPr>
          <w:b/>
          <w:bCs/>
          <w:lang w:val="id-ID"/>
        </w:rPr>
        <w:t>Tata pamong</w:t>
      </w:r>
      <w:r w:rsidRPr="008C09FD">
        <w:rPr>
          <w:lang w:val="id-ID"/>
        </w:rPr>
        <w:t xml:space="preserve"> berkenaan dengan sistem nilai yang dianut di dalam institusi atau program </w:t>
      </w:r>
      <w:r w:rsidR="00982405" w:rsidRPr="008C09FD">
        <w:rPr>
          <w:lang w:val="id-ID"/>
        </w:rPr>
        <w:t>Pendidikan</w:t>
      </w:r>
      <w:r w:rsidRPr="008C09FD">
        <w:rPr>
          <w:lang w:val="id-ID"/>
        </w:rPr>
        <w:t>, struktur organisasi, sistem pengambilan keputusan dan alokasi sumber daya, pola otoritas dan jenjang pertanggungjawaban, hubungan antara satuan kerja dalam institusi, termasuk juga tata pamong kegiatan bisnis dan komunitas di luar lingkungan akademik.</w:t>
      </w:r>
    </w:p>
    <w:p w14:paraId="3E338631" w14:textId="77777777" w:rsidR="0081437B" w:rsidRPr="008C09FD" w:rsidRDefault="0081437B">
      <w:pPr>
        <w:ind w:left="900" w:hanging="540"/>
        <w:rPr>
          <w:b/>
          <w:bCs/>
          <w:lang w:val="id-ID"/>
        </w:rPr>
      </w:pPr>
    </w:p>
    <w:p w14:paraId="59AFD66C" w14:textId="77777777" w:rsidR="0081437B" w:rsidRPr="008C09FD" w:rsidRDefault="00D90DF1">
      <w:pPr>
        <w:ind w:left="900" w:hanging="540"/>
        <w:rPr>
          <w:lang w:val="id-ID"/>
        </w:rPr>
      </w:pPr>
      <w:r w:rsidRPr="008C09FD">
        <w:rPr>
          <w:b/>
          <w:bCs/>
          <w:lang w:val="id-ID"/>
        </w:rPr>
        <w:t>Tim asesor</w:t>
      </w:r>
      <w:r w:rsidRPr="008C09FD">
        <w:rPr>
          <w:lang w:val="id-ID"/>
        </w:rPr>
        <w:t xml:space="preserve"> adalah tim yang terdiri atas pakar sejawat yang diberi tugas oleh BAN-PT atau LAM untuk melaksanakan penilaian terhadap berbagai standar akreditasi suatu perguruan tinggi atau program </w:t>
      </w:r>
      <w:r w:rsidR="00982405" w:rsidRPr="008C09FD">
        <w:rPr>
          <w:lang w:val="id-ID"/>
        </w:rPr>
        <w:t>Pendidikan</w:t>
      </w:r>
      <w:r w:rsidRPr="008C09FD">
        <w:rPr>
          <w:lang w:val="id-ID"/>
        </w:rPr>
        <w:t xml:space="preserve">. </w:t>
      </w:r>
    </w:p>
    <w:p w14:paraId="49C1D828" w14:textId="77777777" w:rsidR="0081437B" w:rsidRPr="008C09FD" w:rsidRDefault="0081437B">
      <w:pPr>
        <w:ind w:left="900" w:hanging="540"/>
        <w:rPr>
          <w:b/>
          <w:bCs/>
          <w:lang w:val="id-ID"/>
        </w:rPr>
      </w:pPr>
    </w:p>
    <w:p w14:paraId="2C8E5817" w14:textId="77777777" w:rsidR="0081437B" w:rsidRPr="008C09FD" w:rsidRDefault="00D90DF1">
      <w:pPr>
        <w:ind w:left="900" w:hanging="540"/>
        <w:rPr>
          <w:lang w:val="id-ID"/>
        </w:rPr>
      </w:pPr>
      <w:r w:rsidRPr="008C09FD">
        <w:rPr>
          <w:b/>
          <w:bCs/>
          <w:lang w:val="id-ID"/>
        </w:rPr>
        <w:t>Visi</w:t>
      </w:r>
      <w:r w:rsidRPr="008C09FD">
        <w:rPr>
          <w:lang w:val="id-ID"/>
        </w:rPr>
        <w:t xml:space="preserve"> adalah rumusan tentang keadaan dan peranan yang ingin dicapai di masa depan. Jadi visi mengandung perspektif masa depan yang merupakan pernyataan tentang keadaan dan peranan yang akan dicapai oleh suatu perguruan tinggi atau program </w:t>
      </w:r>
      <w:r w:rsidR="00982405" w:rsidRPr="008C09FD">
        <w:rPr>
          <w:lang w:val="id-ID"/>
        </w:rPr>
        <w:t>Pendidikan</w:t>
      </w:r>
      <w:r w:rsidRPr="008C09FD">
        <w:rPr>
          <w:lang w:val="id-ID"/>
        </w:rPr>
        <w:t xml:space="preserve">. </w:t>
      </w:r>
    </w:p>
    <w:p w14:paraId="6BD630DC" w14:textId="77777777" w:rsidR="0081437B" w:rsidRPr="008C09FD" w:rsidRDefault="0081437B">
      <w:pPr>
        <w:ind w:left="851" w:hanging="491"/>
        <w:rPr>
          <w:b/>
          <w:bCs/>
          <w:lang w:val="id-ID"/>
        </w:rPr>
      </w:pPr>
    </w:p>
    <w:p w14:paraId="131D6534" w14:textId="77777777" w:rsidR="00A073AA" w:rsidRPr="008C09FD" w:rsidRDefault="00A073AA" w:rsidP="005B6769">
      <w:pPr>
        <w:rPr>
          <w:lang w:val="id-ID"/>
        </w:rPr>
      </w:pPr>
    </w:p>
    <w:p w14:paraId="69C04A57" w14:textId="77777777" w:rsidR="0081437B" w:rsidRPr="008C09FD" w:rsidRDefault="00D90DF1">
      <w:pPr>
        <w:jc w:val="left"/>
        <w:rPr>
          <w:lang w:val="id-ID"/>
        </w:rPr>
      </w:pPr>
      <w:r w:rsidRPr="008C09FD">
        <w:rPr>
          <w:lang w:val="id-ID"/>
        </w:rPr>
        <w:br w:type="page"/>
      </w:r>
    </w:p>
    <w:p w14:paraId="10F0CC44" w14:textId="77777777" w:rsidR="0081437B" w:rsidRPr="008C09FD" w:rsidRDefault="00FD5310">
      <w:pPr>
        <w:pStyle w:val="Heading1"/>
        <w:rPr>
          <w:sz w:val="24"/>
          <w:szCs w:val="24"/>
        </w:rPr>
      </w:pPr>
      <w:bookmarkStart w:id="252" w:name="_Toc31690894"/>
      <w:bookmarkStart w:id="253" w:name="_Toc222646042"/>
      <w:r w:rsidRPr="008C09FD">
        <w:rPr>
          <w:sz w:val="24"/>
          <w:szCs w:val="24"/>
        </w:rPr>
        <w:lastRenderedPageBreak/>
        <w:t xml:space="preserve">DAFTAR </w:t>
      </w:r>
      <w:bookmarkEnd w:id="252"/>
      <w:r w:rsidRPr="008C09FD">
        <w:rPr>
          <w:sz w:val="24"/>
          <w:szCs w:val="24"/>
        </w:rPr>
        <w:t>RUJUKAN</w:t>
      </w:r>
      <w:bookmarkEnd w:id="253"/>
    </w:p>
    <w:p w14:paraId="00D90C52" w14:textId="77777777" w:rsidR="0081437B" w:rsidRPr="008C09FD" w:rsidRDefault="0081437B">
      <w:pPr>
        <w:rPr>
          <w:sz w:val="22"/>
          <w:szCs w:val="22"/>
        </w:rPr>
      </w:pPr>
    </w:p>
    <w:p w14:paraId="21BA616F" w14:textId="77777777" w:rsidR="0081437B" w:rsidRPr="008C09FD" w:rsidRDefault="00D90DF1">
      <w:pPr>
        <w:tabs>
          <w:tab w:val="left" w:pos="4230"/>
        </w:tabs>
        <w:ind w:left="540" w:hanging="540"/>
      </w:pPr>
      <w:r w:rsidRPr="008C09FD">
        <w:t xml:space="preserve">Accreditation Commission for Senior Colleges and Universities. 2001. </w:t>
      </w:r>
      <w:r w:rsidRPr="008C09FD">
        <w:rPr>
          <w:i/>
        </w:rPr>
        <w:t>Handbook of Accreditation</w:t>
      </w:r>
      <w:r w:rsidRPr="008C09FD">
        <w:t>. Alameda, CA: Western Association of Schools and Colleges.</w:t>
      </w:r>
    </w:p>
    <w:p w14:paraId="0638A949" w14:textId="77777777" w:rsidR="0081437B" w:rsidRPr="008C09FD" w:rsidRDefault="0081437B">
      <w:pPr>
        <w:tabs>
          <w:tab w:val="left" w:pos="4230"/>
        </w:tabs>
        <w:ind w:left="540" w:hanging="540"/>
        <w:jc w:val="left"/>
      </w:pPr>
    </w:p>
    <w:p w14:paraId="46C2F8D9" w14:textId="77777777" w:rsidR="0081437B" w:rsidRPr="008C09FD" w:rsidRDefault="00D90DF1">
      <w:pPr>
        <w:tabs>
          <w:tab w:val="left" w:pos="4230"/>
        </w:tabs>
        <w:ind w:left="540" w:hanging="540"/>
      </w:pPr>
      <w:r w:rsidRPr="008C09FD">
        <w:t xml:space="preserve">Ashcraft, K. and L.F. Peek. 1995. </w:t>
      </w:r>
      <w:r w:rsidRPr="008C09FD">
        <w:rPr>
          <w:i/>
        </w:rPr>
        <w:t>The Lecture’s Guide to Quality and Standars in Colleges and Universities</w:t>
      </w:r>
      <w:r w:rsidRPr="008C09FD">
        <w:t xml:space="preserve">. London: The Falmer Press. </w:t>
      </w:r>
    </w:p>
    <w:p w14:paraId="40D17C2E" w14:textId="77777777" w:rsidR="0081437B" w:rsidRPr="008C09FD" w:rsidRDefault="0081437B">
      <w:pPr>
        <w:tabs>
          <w:tab w:val="left" w:pos="4230"/>
        </w:tabs>
        <w:ind w:left="540" w:hanging="540"/>
        <w:jc w:val="left"/>
      </w:pPr>
    </w:p>
    <w:p w14:paraId="3F95BCB0" w14:textId="77777777" w:rsidR="0081437B" w:rsidRPr="008C09FD" w:rsidRDefault="00D90DF1">
      <w:pPr>
        <w:tabs>
          <w:tab w:val="left" w:pos="4230"/>
        </w:tabs>
        <w:ind w:left="540" w:hanging="540"/>
        <w:jc w:val="left"/>
        <w:rPr>
          <w:lang w:val="id-ID"/>
        </w:rPr>
      </w:pPr>
      <w:r w:rsidRPr="008C09FD">
        <w:t xml:space="preserve">Baldridge National Quality Program. 2008. </w:t>
      </w:r>
      <w:r w:rsidRPr="008C09FD">
        <w:rPr>
          <w:i/>
        </w:rPr>
        <w:t>Education Criteria for Performance Excellence</w:t>
      </w:r>
      <w:r w:rsidRPr="008C09FD">
        <w:t>. Gaithhersburg, MD: Baldridge National Quality Program.</w:t>
      </w:r>
    </w:p>
    <w:p w14:paraId="6E748CD1" w14:textId="77777777" w:rsidR="0081437B" w:rsidRPr="008C09FD" w:rsidRDefault="0081437B">
      <w:pPr>
        <w:tabs>
          <w:tab w:val="left" w:pos="4230"/>
        </w:tabs>
        <w:ind w:left="540" w:hanging="540"/>
        <w:jc w:val="left"/>
        <w:rPr>
          <w:lang w:val="id-ID"/>
        </w:rPr>
      </w:pPr>
    </w:p>
    <w:p w14:paraId="084B28D0" w14:textId="77777777" w:rsidR="0081437B" w:rsidRPr="008C09FD" w:rsidRDefault="00D90DF1">
      <w:pPr>
        <w:tabs>
          <w:tab w:val="left" w:pos="4230"/>
        </w:tabs>
        <w:ind w:left="540" w:hanging="540"/>
      </w:pPr>
      <w:r w:rsidRPr="008C09FD">
        <w:t xml:space="preserve">BAN-PT. 2003. </w:t>
      </w:r>
      <w:r w:rsidRPr="008C09FD">
        <w:rPr>
          <w:i/>
        </w:rPr>
        <w:t>Sistem Akreditasi Pendidikan Tinggi. Naskah Akademik</w:t>
      </w:r>
      <w:r w:rsidRPr="008C09FD">
        <w:t>. Jakarta: BAN-PT.</w:t>
      </w:r>
    </w:p>
    <w:p w14:paraId="466962D8" w14:textId="77777777" w:rsidR="0081437B" w:rsidRPr="008C09FD" w:rsidRDefault="0081437B">
      <w:pPr>
        <w:tabs>
          <w:tab w:val="left" w:pos="4230"/>
        </w:tabs>
        <w:ind w:left="540" w:hanging="540"/>
        <w:jc w:val="left"/>
      </w:pPr>
    </w:p>
    <w:p w14:paraId="5401C38C" w14:textId="77777777" w:rsidR="0081437B" w:rsidRPr="008C09FD" w:rsidRDefault="00D90DF1">
      <w:pPr>
        <w:tabs>
          <w:tab w:val="left" w:pos="4230"/>
        </w:tabs>
        <w:ind w:left="540" w:hanging="540"/>
      </w:pPr>
      <w:r w:rsidRPr="008C09FD">
        <w:t>BAN-PT. 20</w:t>
      </w:r>
      <w:r w:rsidRPr="008C09FD">
        <w:rPr>
          <w:lang w:val="id-ID"/>
        </w:rPr>
        <w:t>10</w:t>
      </w:r>
      <w:r w:rsidRPr="008C09FD">
        <w:t>.</w:t>
      </w:r>
      <w:r w:rsidRPr="008C09FD">
        <w:rPr>
          <w:lang w:val="id-ID"/>
        </w:rPr>
        <w:t xml:space="preserve"> </w:t>
      </w:r>
      <w:r w:rsidRPr="008C09FD">
        <w:rPr>
          <w:i/>
          <w:lang w:val="id-ID"/>
        </w:rPr>
        <w:t xml:space="preserve">Pedoman Evaluasi-Diri untuk Akreditasi Program </w:t>
      </w:r>
      <w:r w:rsidR="00982405" w:rsidRPr="008C09FD">
        <w:rPr>
          <w:i/>
          <w:lang w:val="id-ID"/>
        </w:rPr>
        <w:t>Pendidikan</w:t>
      </w:r>
      <w:r w:rsidRPr="008C09FD">
        <w:rPr>
          <w:i/>
          <w:lang w:val="id-ID"/>
        </w:rPr>
        <w:t xml:space="preserve"> dan Institusi Perguruan Tinggi</w:t>
      </w:r>
      <w:r w:rsidRPr="008C09FD">
        <w:t>. Jakarta: BAN-PT.</w:t>
      </w:r>
    </w:p>
    <w:p w14:paraId="62B7ABD9" w14:textId="77777777" w:rsidR="0081437B" w:rsidRPr="008C09FD" w:rsidRDefault="0081437B">
      <w:pPr>
        <w:tabs>
          <w:tab w:val="left" w:pos="4230"/>
        </w:tabs>
        <w:ind w:left="540" w:hanging="540"/>
      </w:pPr>
    </w:p>
    <w:p w14:paraId="3B488371" w14:textId="77777777" w:rsidR="0081437B" w:rsidRPr="008C09FD" w:rsidRDefault="00D90DF1">
      <w:pPr>
        <w:tabs>
          <w:tab w:val="left" w:pos="4230"/>
        </w:tabs>
        <w:ind w:left="540" w:hanging="540"/>
        <w:rPr>
          <w:lang w:val="id-ID"/>
        </w:rPr>
      </w:pPr>
      <w:r w:rsidRPr="008C09FD">
        <w:rPr>
          <w:lang w:val="id-ID"/>
        </w:rPr>
        <w:t>CHEA (</w:t>
      </w:r>
      <w:r w:rsidRPr="008C09FD">
        <w:t>Council for Higher Education Accreditation</w:t>
      </w:r>
      <w:r w:rsidRPr="008C09FD">
        <w:rPr>
          <w:lang w:val="id-ID"/>
        </w:rPr>
        <w:t>)</w:t>
      </w:r>
      <w:r w:rsidRPr="008C09FD">
        <w:t xml:space="preserve">. </w:t>
      </w:r>
      <w:r w:rsidRPr="008C09FD">
        <w:rPr>
          <w:lang w:val="id-ID"/>
        </w:rPr>
        <w:t xml:space="preserve">1998. </w:t>
      </w:r>
      <w:r w:rsidRPr="008C09FD">
        <w:rPr>
          <w:i/>
        </w:rPr>
        <w:t>Recognition of Accrediting Organizations Policy and Procedures. CHEA Document approved by the CHEA Board of Directors</w:t>
      </w:r>
      <w:r w:rsidRPr="008C09FD">
        <w:t>, September, 28</w:t>
      </w:r>
      <w:r w:rsidRPr="008C09FD">
        <w:rPr>
          <w:lang w:val="id-ID"/>
        </w:rPr>
        <w:t>.</w:t>
      </w:r>
    </w:p>
    <w:p w14:paraId="67E75732" w14:textId="77777777" w:rsidR="0081437B" w:rsidRPr="008C09FD" w:rsidRDefault="00D90DF1">
      <w:pPr>
        <w:tabs>
          <w:tab w:val="left" w:pos="4230"/>
        </w:tabs>
        <w:ind w:left="540"/>
        <w:rPr>
          <w:lang w:val="pt-BR"/>
        </w:rPr>
      </w:pPr>
      <w:r w:rsidRPr="008C09FD">
        <w:t xml:space="preserve"> </w:t>
      </w:r>
      <w:hyperlink r:id="rId16" w:anchor="11b" w:history="1">
        <w:r w:rsidR="00FD5310" w:rsidRPr="008C09FD">
          <w:rPr>
            <w:rStyle w:val="Hyperlink"/>
            <w:rFonts w:cs="Arial"/>
            <w:color w:val="auto"/>
            <w:u w:val="none"/>
            <w:lang w:val="pt-BR"/>
          </w:rPr>
          <w:t>http://www.chea.org/About/Recognition.cfm#11b</w:t>
        </w:r>
      </w:hyperlink>
      <w:r w:rsidRPr="008C09FD">
        <w:rPr>
          <w:lang w:val="pt-BR"/>
        </w:rPr>
        <w:t xml:space="preserve"> (diakses tanggal 24 Mei 2002).</w:t>
      </w:r>
    </w:p>
    <w:p w14:paraId="31090E81" w14:textId="77777777" w:rsidR="0081437B" w:rsidRPr="008C09FD" w:rsidRDefault="0081437B">
      <w:pPr>
        <w:tabs>
          <w:tab w:val="left" w:pos="4230"/>
        </w:tabs>
        <w:ind w:left="540" w:hanging="540"/>
        <w:jc w:val="left"/>
      </w:pPr>
    </w:p>
    <w:p w14:paraId="437E2F93" w14:textId="77777777" w:rsidR="0081437B" w:rsidRPr="008C09FD" w:rsidRDefault="00D90DF1">
      <w:pPr>
        <w:tabs>
          <w:tab w:val="left" w:pos="4230"/>
        </w:tabs>
        <w:ind w:left="540" w:hanging="540"/>
      </w:pPr>
      <w:r w:rsidRPr="008C09FD">
        <w:t xml:space="preserve">CHEA (Council for Higher Education Accreditation). 2001. </w:t>
      </w:r>
      <w:r w:rsidRPr="008C09FD">
        <w:rPr>
          <w:i/>
        </w:rPr>
        <w:t>Quality Review. CHEA Almanac of External Quality Review</w:t>
      </w:r>
      <w:r w:rsidRPr="008C09FD">
        <w:t>. Washington, D.C.: CHEA.</w:t>
      </w:r>
    </w:p>
    <w:p w14:paraId="5AF3E388" w14:textId="77777777" w:rsidR="0081437B" w:rsidRPr="008C09FD" w:rsidRDefault="0081437B">
      <w:pPr>
        <w:tabs>
          <w:tab w:val="left" w:pos="4230"/>
        </w:tabs>
        <w:jc w:val="left"/>
        <w:rPr>
          <w:lang w:val="pt-BR"/>
        </w:rPr>
      </w:pPr>
    </w:p>
    <w:p w14:paraId="596CBD09" w14:textId="77777777" w:rsidR="0081437B" w:rsidRPr="008C09FD" w:rsidRDefault="00D90DF1">
      <w:pPr>
        <w:tabs>
          <w:tab w:val="left" w:pos="4230"/>
        </w:tabs>
        <w:ind w:left="540" w:hanging="540"/>
      </w:pPr>
      <w:r w:rsidRPr="008C09FD">
        <w:rPr>
          <w:lang w:val="da-DK"/>
        </w:rPr>
        <w:t xml:space="preserve">Dochy, F.J.C. </w:t>
      </w:r>
      <w:r w:rsidRPr="008C09FD">
        <w:rPr>
          <w:i/>
          <w:lang w:val="da-DK"/>
        </w:rPr>
        <w:t>et al.</w:t>
      </w:r>
      <w:r w:rsidRPr="008C09FD">
        <w:rPr>
          <w:lang w:val="da-DK"/>
        </w:rPr>
        <w:t xml:space="preserve"> 1996. </w:t>
      </w:r>
      <w:r w:rsidRPr="008C09FD">
        <w:rPr>
          <w:i/>
        </w:rPr>
        <w:t>Management Information and Performance Indicators in Higher Education</w:t>
      </w:r>
      <w:r w:rsidRPr="008C09FD">
        <w:t>. Assen Mastricht, Nederland: Van Gorcum.</w:t>
      </w:r>
    </w:p>
    <w:p w14:paraId="3B9CD9F0" w14:textId="77777777" w:rsidR="0081437B" w:rsidRPr="008C09FD" w:rsidRDefault="0081437B">
      <w:pPr>
        <w:tabs>
          <w:tab w:val="left" w:pos="4230"/>
        </w:tabs>
        <w:ind w:left="540" w:hanging="540"/>
        <w:jc w:val="left"/>
      </w:pPr>
    </w:p>
    <w:p w14:paraId="0B619399" w14:textId="77777777" w:rsidR="0081437B" w:rsidRPr="008C09FD" w:rsidRDefault="00D90DF1">
      <w:pPr>
        <w:tabs>
          <w:tab w:val="left" w:pos="4230"/>
        </w:tabs>
        <w:ind w:left="540" w:hanging="540"/>
      </w:pPr>
      <w:r w:rsidRPr="008C09FD">
        <w:t xml:space="preserve">HEFCE (Higher Education Funding Council for England). 2001. </w:t>
      </w:r>
      <w:r w:rsidRPr="008C09FD">
        <w:rPr>
          <w:i/>
        </w:rPr>
        <w:t>Quality assurance in higher education. Proposal for consultation</w:t>
      </w:r>
      <w:r w:rsidRPr="008C09FD">
        <w:t>. HEFCE-QAA-Universities UK-SCoP.</w:t>
      </w:r>
    </w:p>
    <w:p w14:paraId="39680C08" w14:textId="77777777" w:rsidR="0081437B" w:rsidRPr="008C09FD" w:rsidRDefault="0081437B">
      <w:pPr>
        <w:tabs>
          <w:tab w:val="left" w:pos="4230"/>
        </w:tabs>
        <w:ind w:left="540" w:hanging="540"/>
      </w:pPr>
    </w:p>
    <w:p w14:paraId="67A25244" w14:textId="77777777" w:rsidR="0081437B" w:rsidRPr="008C09FD" w:rsidRDefault="00D90DF1">
      <w:pPr>
        <w:tabs>
          <w:tab w:val="left" w:pos="4230"/>
        </w:tabs>
        <w:ind w:left="540" w:hanging="540"/>
        <w:rPr>
          <w:lang w:val="id-ID"/>
        </w:rPr>
      </w:pPr>
      <w:r w:rsidRPr="008C09FD">
        <w:t xml:space="preserve">Kember, D. 2000. </w:t>
      </w:r>
      <w:r w:rsidRPr="008C09FD">
        <w:rPr>
          <w:i/>
        </w:rPr>
        <w:t>Action learning and Action Research, Improving the Quality of Teaching and Learning</w:t>
      </w:r>
      <w:r w:rsidRPr="008C09FD">
        <w:t>. London: Kogan Page Limited.</w:t>
      </w:r>
    </w:p>
    <w:p w14:paraId="593ADFDB" w14:textId="77777777" w:rsidR="00101E8F" w:rsidRPr="008C09FD" w:rsidRDefault="00101E8F" w:rsidP="00101E8F">
      <w:pPr>
        <w:ind w:left="540" w:right="-50" w:hanging="540"/>
        <w:rPr>
          <w:lang w:val="id-ID"/>
        </w:rPr>
      </w:pPr>
    </w:p>
    <w:p w14:paraId="42AAB6A4" w14:textId="77777777" w:rsidR="00101E8F" w:rsidRPr="008C09FD" w:rsidRDefault="00101E8F" w:rsidP="00101E8F">
      <w:pPr>
        <w:ind w:left="540" w:right="-50" w:hanging="540"/>
        <w:rPr>
          <w:lang w:val="id-ID"/>
        </w:rPr>
      </w:pPr>
      <w:r w:rsidRPr="008C09FD">
        <w:rPr>
          <w:lang w:val="id-ID"/>
        </w:rPr>
        <w:t>Konsil Kedokteran Indonesia: Kurikulum Pendidikan dokter Spesialis Andrologi tahun 2012. Jakarta</w:t>
      </w:r>
    </w:p>
    <w:p w14:paraId="2A2D8281" w14:textId="77777777" w:rsidR="00101E8F" w:rsidRPr="008C09FD" w:rsidRDefault="00101E8F" w:rsidP="00101E8F">
      <w:pPr>
        <w:ind w:left="540" w:right="-50" w:hanging="540"/>
        <w:rPr>
          <w:lang w:val="id-ID"/>
        </w:rPr>
      </w:pPr>
    </w:p>
    <w:p w14:paraId="2EF448EF" w14:textId="77777777" w:rsidR="00101E8F" w:rsidRPr="008C09FD" w:rsidRDefault="00101E8F" w:rsidP="00101E8F">
      <w:pPr>
        <w:ind w:left="540" w:right="-50" w:hanging="540"/>
        <w:rPr>
          <w:lang w:val="id-ID"/>
        </w:rPr>
      </w:pPr>
      <w:r w:rsidRPr="008C09FD">
        <w:rPr>
          <w:lang w:val="id-ID"/>
        </w:rPr>
        <w:t>Konsil Kedokteran Indonesia: Standar Pendidikan Profesi Dokter Spesialis Andrologi tahun 2008. Jakarta</w:t>
      </w:r>
    </w:p>
    <w:p w14:paraId="6C9EC9E5" w14:textId="77777777" w:rsidR="0081437B" w:rsidRPr="008C09FD" w:rsidRDefault="0081437B">
      <w:pPr>
        <w:tabs>
          <w:tab w:val="left" w:pos="4230"/>
        </w:tabs>
        <w:ind w:left="540" w:hanging="540"/>
        <w:rPr>
          <w:lang w:val="id-ID"/>
        </w:rPr>
      </w:pPr>
    </w:p>
    <w:p w14:paraId="22B44490" w14:textId="77777777" w:rsidR="0081437B" w:rsidRPr="008C09FD" w:rsidRDefault="00D90DF1">
      <w:pPr>
        <w:tabs>
          <w:tab w:val="left" w:pos="4230"/>
        </w:tabs>
        <w:ind w:left="567" w:hanging="567"/>
      </w:pPr>
      <w:r w:rsidRPr="008C09FD">
        <w:t>Keputusan Menteri Pendidikan Nasional Nomor 178/U/20</w:t>
      </w:r>
      <w:r w:rsidRPr="008C09FD">
        <w:rPr>
          <w:lang w:val="id-ID"/>
        </w:rPr>
        <w:t>0</w:t>
      </w:r>
      <w:r w:rsidRPr="008C09FD">
        <w:t>1 tentang Gelar dan Lulusan Perguruan Tinggi.</w:t>
      </w:r>
    </w:p>
    <w:p w14:paraId="78B71137" w14:textId="77777777" w:rsidR="0081437B" w:rsidRPr="008C09FD" w:rsidRDefault="0081437B">
      <w:pPr>
        <w:tabs>
          <w:tab w:val="left" w:pos="4230"/>
        </w:tabs>
        <w:ind w:left="540" w:hanging="540"/>
        <w:jc w:val="left"/>
      </w:pPr>
    </w:p>
    <w:p w14:paraId="221C6112" w14:textId="77777777" w:rsidR="0081437B" w:rsidRPr="008C09FD" w:rsidRDefault="00D90DF1">
      <w:pPr>
        <w:tabs>
          <w:tab w:val="left" w:pos="4230"/>
        </w:tabs>
        <w:ind w:left="540" w:hanging="540"/>
      </w:pPr>
      <w:r w:rsidRPr="008C09FD">
        <w:t xml:space="preserve">McKinnon, K.R., </w:t>
      </w:r>
      <w:r w:rsidRPr="008C09FD">
        <w:rPr>
          <w:lang w:val="id-ID"/>
        </w:rPr>
        <w:t xml:space="preserve">S.H. </w:t>
      </w:r>
      <w:r w:rsidRPr="008C09FD">
        <w:t xml:space="preserve">Walker, and </w:t>
      </w:r>
      <w:r w:rsidRPr="008C09FD">
        <w:rPr>
          <w:lang w:val="id-ID"/>
        </w:rPr>
        <w:t xml:space="preserve">D. </w:t>
      </w:r>
      <w:r w:rsidRPr="008C09FD">
        <w:t>Davis</w:t>
      </w:r>
      <w:r w:rsidRPr="008C09FD">
        <w:rPr>
          <w:lang w:val="id-ID"/>
        </w:rPr>
        <w:t>.</w:t>
      </w:r>
      <w:r w:rsidRPr="008C09FD">
        <w:t xml:space="preserve"> 2000. </w:t>
      </w:r>
      <w:r w:rsidRPr="008C09FD">
        <w:rPr>
          <w:i/>
        </w:rPr>
        <w:t>Benchmarking: A Manual for Australian Universities</w:t>
      </w:r>
      <w:r w:rsidRPr="008C09FD">
        <w:t>. Canberra: Department of Education, Training and Youth Affairs, Higher Education Division.</w:t>
      </w:r>
    </w:p>
    <w:p w14:paraId="35C4AD35" w14:textId="77777777" w:rsidR="0081437B" w:rsidRPr="008C09FD" w:rsidRDefault="0081437B">
      <w:pPr>
        <w:tabs>
          <w:tab w:val="left" w:pos="4230"/>
        </w:tabs>
        <w:ind w:left="540" w:hanging="540"/>
      </w:pPr>
    </w:p>
    <w:p w14:paraId="55359089" w14:textId="77777777" w:rsidR="0081437B" w:rsidRPr="008C09FD" w:rsidRDefault="00D90DF1">
      <w:pPr>
        <w:tabs>
          <w:tab w:val="left" w:pos="4230"/>
        </w:tabs>
        <w:ind w:left="540" w:hanging="540"/>
      </w:pPr>
      <w:r w:rsidRPr="008C09FD">
        <w:lastRenderedPageBreak/>
        <w:t xml:space="preserve">National Accreditation Agency for Higher Education (BAN-PT). 2000. </w:t>
      </w:r>
      <w:r w:rsidRPr="008C09FD">
        <w:rPr>
          <w:i/>
        </w:rPr>
        <w:t>Guidelines for External Quality Assessment of Higher Education</w:t>
      </w:r>
      <w:r w:rsidRPr="008C09FD">
        <w:t>. Jakarta: Ministry of National Education (Depdiknas).</w:t>
      </w:r>
    </w:p>
    <w:p w14:paraId="02F6C026" w14:textId="77777777" w:rsidR="0081437B" w:rsidRPr="008C09FD" w:rsidRDefault="0081437B">
      <w:pPr>
        <w:tabs>
          <w:tab w:val="left" w:pos="4230"/>
        </w:tabs>
        <w:ind w:left="540" w:hanging="540"/>
        <w:jc w:val="left"/>
      </w:pPr>
    </w:p>
    <w:p w14:paraId="4F362641" w14:textId="77777777" w:rsidR="0081437B" w:rsidRPr="008C09FD" w:rsidRDefault="00D90DF1">
      <w:pPr>
        <w:tabs>
          <w:tab w:val="left" w:pos="4230"/>
        </w:tabs>
        <w:ind w:left="540" w:hanging="540"/>
        <w:rPr>
          <w:lang w:val="id-ID"/>
        </w:rPr>
      </w:pPr>
      <w:r w:rsidRPr="008C09FD">
        <w:t xml:space="preserve">National Accreditation Agency for Higher Education (BAN-PT). 2000. </w:t>
      </w:r>
      <w:r w:rsidRPr="008C09FD">
        <w:rPr>
          <w:i/>
        </w:rPr>
        <w:t>Guidelines for Internal Quality Assessment of Higher Education</w:t>
      </w:r>
      <w:r w:rsidRPr="008C09FD">
        <w:t>. Jakarta: Ministry of National Education (Depdiknas).</w:t>
      </w:r>
    </w:p>
    <w:p w14:paraId="6B666B26" w14:textId="77777777" w:rsidR="0081437B" w:rsidRPr="008C09FD" w:rsidRDefault="0081437B">
      <w:pPr>
        <w:tabs>
          <w:tab w:val="left" w:pos="4230"/>
        </w:tabs>
        <w:jc w:val="left"/>
      </w:pPr>
    </w:p>
    <w:p w14:paraId="532971FC" w14:textId="77777777" w:rsidR="0081437B" w:rsidRPr="008C09FD" w:rsidRDefault="00D90DF1" w:rsidP="00066B5D">
      <w:pPr>
        <w:rPr>
          <w:lang w:val="id-ID"/>
        </w:rPr>
      </w:pPr>
      <w:r w:rsidRPr="008C09FD">
        <w:t xml:space="preserve">Peraturan Pemerintah Nomor </w:t>
      </w:r>
      <w:r w:rsidRPr="008C09FD">
        <w:rPr>
          <w:lang w:val="id-ID"/>
        </w:rPr>
        <w:t>19</w:t>
      </w:r>
      <w:r w:rsidRPr="008C09FD">
        <w:t xml:space="preserve"> Tahun </w:t>
      </w:r>
      <w:r w:rsidRPr="008C09FD">
        <w:rPr>
          <w:lang w:val="id-ID"/>
        </w:rPr>
        <w:t>2005</w:t>
      </w:r>
      <w:r w:rsidRPr="008C09FD">
        <w:t xml:space="preserve"> tentang </w:t>
      </w:r>
      <w:r w:rsidRPr="008C09FD">
        <w:rPr>
          <w:lang w:val="id-ID"/>
        </w:rPr>
        <w:t>Standar</w:t>
      </w:r>
      <w:r w:rsidRPr="008C09FD">
        <w:t xml:space="preserve"> </w:t>
      </w:r>
      <w:r w:rsidRPr="008C09FD">
        <w:rPr>
          <w:lang w:val="id-ID"/>
        </w:rPr>
        <w:t xml:space="preserve">Nasional </w:t>
      </w:r>
      <w:r w:rsidRPr="008C09FD">
        <w:t>Pendidikan.</w:t>
      </w:r>
    </w:p>
    <w:p w14:paraId="7806C103" w14:textId="77777777" w:rsidR="0081437B" w:rsidRPr="008C09FD" w:rsidRDefault="0081437B">
      <w:pPr>
        <w:ind w:left="540" w:hanging="540"/>
        <w:rPr>
          <w:lang w:val="id-ID"/>
        </w:rPr>
      </w:pPr>
    </w:p>
    <w:p w14:paraId="36278295" w14:textId="77777777" w:rsidR="0081437B" w:rsidRPr="008C09FD" w:rsidRDefault="00D90DF1">
      <w:pPr>
        <w:ind w:left="540" w:hanging="540"/>
      </w:pPr>
      <w:r w:rsidRPr="008C09FD">
        <w:t xml:space="preserve">Peraturan Pemerintah Nomor </w:t>
      </w:r>
      <w:r w:rsidRPr="008C09FD">
        <w:rPr>
          <w:lang w:val="id-ID"/>
        </w:rPr>
        <w:t>17</w:t>
      </w:r>
      <w:r w:rsidRPr="008C09FD">
        <w:t xml:space="preserve"> Tahun </w:t>
      </w:r>
      <w:r w:rsidRPr="008C09FD">
        <w:rPr>
          <w:lang w:val="id-ID"/>
        </w:rPr>
        <w:t>2010</w:t>
      </w:r>
      <w:r w:rsidRPr="008C09FD">
        <w:t xml:space="preserve"> tentang </w:t>
      </w:r>
      <w:r w:rsidRPr="008C09FD">
        <w:rPr>
          <w:lang w:val="id-ID"/>
        </w:rPr>
        <w:t>Pengelolaan dan Penyeleng</w:t>
      </w:r>
      <w:r w:rsidRPr="008C09FD">
        <w:t>-</w:t>
      </w:r>
      <w:r w:rsidRPr="008C09FD">
        <w:rPr>
          <w:lang w:val="id-ID"/>
        </w:rPr>
        <w:t xml:space="preserve">garaan </w:t>
      </w:r>
      <w:r w:rsidRPr="008C09FD">
        <w:t>Pendidikan.</w:t>
      </w:r>
    </w:p>
    <w:p w14:paraId="24C95696" w14:textId="77777777" w:rsidR="0081437B" w:rsidRPr="008C09FD" w:rsidRDefault="0081437B">
      <w:pPr>
        <w:ind w:left="540" w:hanging="540"/>
        <w:jc w:val="left"/>
      </w:pPr>
    </w:p>
    <w:p w14:paraId="5B0B84C5" w14:textId="77777777" w:rsidR="0081437B" w:rsidRPr="008C09FD" w:rsidRDefault="00D90DF1">
      <w:pPr>
        <w:ind w:left="540" w:hanging="540"/>
        <w:rPr>
          <w:lang w:val="id-ID"/>
        </w:rPr>
      </w:pPr>
      <w:r w:rsidRPr="008C09FD">
        <w:t>Peraturan Pemerintah Nomor 6</w:t>
      </w:r>
      <w:r w:rsidRPr="008C09FD">
        <w:rPr>
          <w:lang w:val="id-ID"/>
        </w:rPr>
        <w:t>6</w:t>
      </w:r>
      <w:r w:rsidRPr="008C09FD">
        <w:t xml:space="preserve"> Tahun </w:t>
      </w:r>
      <w:r w:rsidRPr="008C09FD">
        <w:rPr>
          <w:lang w:val="id-ID"/>
        </w:rPr>
        <w:t>2010</w:t>
      </w:r>
      <w:r w:rsidRPr="008C09FD">
        <w:t xml:space="preserve"> tentang </w:t>
      </w:r>
      <w:r w:rsidRPr="008C09FD">
        <w:rPr>
          <w:lang w:val="id-ID"/>
        </w:rPr>
        <w:t>Perubahan atas PP Nomor 17 Tahun 2010</w:t>
      </w:r>
      <w:r w:rsidRPr="008C09FD">
        <w:t>.</w:t>
      </w:r>
    </w:p>
    <w:p w14:paraId="63F14FF5" w14:textId="77777777" w:rsidR="00907880" w:rsidRPr="008C09FD" w:rsidRDefault="00907880">
      <w:pPr>
        <w:ind w:left="540" w:hanging="540"/>
        <w:rPr>
          <w:lang w:val="id-ID"/>
        </w:rPr>
      </w:pPr>
    </w:p>
    <w:p w14:paraId="3B955467" w14:textId="77777777" w:rsidR="00907880" w:rsidRPr="008C09FD" w:rsidRDefault="00907880">
      <w:pPr>
        <w:ind w:left="540" w:hanging="540"/>
        <w:rPr>
          <w:lang w:val="id-ID"/>
        </w:rPr>
      </w:pPr>
      <w:r w:rsidRPr="008C09FD">
        <w:rPr>
          <w:lang w:val="id-ID"/>
        </w:rPr>
        <w:t>Peraturan Menteri Pendidikan dan Kebudayaan Nomor 49 Tahun 2014 tentang Standar Nasional Pendidikan.</w:t>
      </w:r>
    </w:p>
    <w:p w14:paraId="6AD3CA8F" w14:textId="77777777" w:rsidR="002E54BB" w:rsidRPr="008C09FD" w:rsidRDefault="002E54BB">
      <w:pPr>
        <w:ind w:left="540" w:hanging="540"/>
        <w:rPr>
          <w:lang w:val="id-ID"/>
        </w:rPr>
      </w:pPr>
    </w:p>
    <w:p w14:paraId="5A0EB34E" w14:textId="77777777" w:rsidR="002E54BB" w:rsidRPr="008C09FD" w:rsidRDefault="002E54BB" w:rsidP="002E54BB">
      <w:pPr>
        <w:ind w:left="540" w:hanging="540"/>
        <w:rPr>
          <w:lang w:val="id-ID"/>
        </w:rPr>
      </w:pPr>
      <w:r w:rsidRPr="008C09FD">
        <w:rPr>
          <w:lang w:val="id-ID"/>
        </w:rPr>
        <w:t xml:space="preserve">Peraturan Menteri Pendidikan dan Kebudayaan Nomor </w:t>
      </w:r>
      <w:r w:rsidR="00E75D1A" w:rsidRPr="008C09FD">
        <w:rPr>
          <w:lang w:val="id-ID"/>
        </w:rPr>
        <w:t>....</w:t>
      </w:r>
      <w:r w:rsidRPr="008C09FD">
        <w:rPr>
          <w:lang w:val="id-ID"/>
        </w:rPr>
        <w:t xml:space="preserve"> Tahun 2014 tentang Akreditasi </w:t>
      </w:r>
      <w:r w:rsidR="007C67E5" w:rsidRPr="008C09FD">
        <w:rPr>
          <w:lang w:val="id-ID"/>
        </w:rPr>
        <w:t>Program Studi dan Perguruan</w:t>
      </w:r>
      <w:r w:rsidRPr="008C09FD">
        <w:rPr>
          <w:lang w:val="id-ID"/>
        </w:rPr>
        <w:t xml:space="preserve"> Tinggi.</w:t>
      </w:r>
    </w:p>
    <w:p w14:paraId="01018BC9" w14:textId="77777777" w:rsidR="002E54BB" w:rsidRPr="008C09FD" w:rsidRDefault="002E54BB" w:rsidP="002E54BB">
      <w:pPr>
        <w:ind w:left="540" w:hanging="540"/>
        <w:rPr>
          <w:lang w:val="id-ID"/>
        </w:rPr>
      </w:pPr>
    </w:p>
    <w:p w14:paraId="335C4655" w14:textId="77777777" w:rsidR="002E54BB" w:rsidRPr="008C09FD" w:rsidRDefault="002E54BB" w:rsidP="002E54BB">
      <w:pPr>
        <w:ind w:left="540" w:hanging="540"/>
        <w:rPr>
          <w:lang w:val="id-ID"/>
        </w:rPr>
      </w:pPr>
      <w:r w:rsidRPr="008C09FD">
        <w:rPr>
          <w:lang w:val="id-ID"/>
        </w:rPr>
        <w:t xml:space="preserve">Peraturan Menteri Pendidikan dan Kebudayaan Nomor </w:t>
      </w:r>
      <w:r w:rsidR="00E75D1A" w:rsidRPr="008C09FD">
        <w:rPr>
          <w:lang w:val="id-ID"/>
        </w:rPr>
        <w:t>....</w:t>
      </w:r>
      <w:r w:rsidRPr="008C09FD">
        <w:rPr>
          <w:lang w:val="id-ID"/>
        </w:rPr>
        <w:t xml:space="preserve"> Tahun 2014 tentang </w:t>
      </w:r>
      <w:r w:rsidR="000B5DE2" w:rsidRPr="008C09FD">
        <w:rPr>
          <w:lang w:val="id-ID"/>
        </w:rPr>
        <w:t xml:space="preserve">Sistem </w:t>
      </w:r>
      <w:r w:rsidRPr="008C09FD">
        <w:rPr>
          <w:lang w:val="id-ID"/>
        </w:rPr>
        <w:t>Penjaminan Mutu Pendidikan Tinggi.</w:t>
      </w:r>
    </w:p>
    <w:p w14:paraId="7602FA14" w14:textId="77777777" w:rsidR="0081437B" w:rsidRPr="008C09FD" w:rsidRDefault="0081437B">
      <w:pPr>
        <w:ind w:left="540" w:hanging="540"/>
        <w:jc w:val="left"/>
      </w:pPr>
    </w:p>
    <w:p w14:paraId="6B40B661" w14:textId="77777777" w:rsidR="0081437B" w:rsidRPr="008C09FD" w:rsidRDefault="00D90DF1">
      <w:pPr>
        <w:ind w:left="540" w:hanging="540"/>
      </w:pPr>
      <w:r w:rsidRPr="008C09FD">
        <w:t xml:space="preserve">Tadjudin. M.K. 2000. </w:t>
      </w:r>
      <w:r w:rsidRPr="008C09FD">
        <w:rPr>
          <w:i/>
        </w:rPr>
        <w:t xml:space="preserve">Asesmen Institusi untuk Penentuan Kelayakan Perolehan Status Lembaga yang Mengakreditasi Diri bagi Perguruan Tinggi: Dari Akreditasi program </w:t>
      </w:r>
      <w:r w:rsidR="00982405" w:rsidRPr="008C09FD">
        <w:rPr>
          <w:i/>
        </w:rPr>
        <w:t>Pendidikan</w:t>
      </w:r>
      <w:r w:rsidRPr="008C09FD">
        <w:rPr>
          <w:i/>
        </w:rPr>
        <w:t xml:space="preserve"> ke Akreditasi Lembaga Perguruan Tinggi</w:t>
      </w:r>
      <w:r w:rsidRPr="008C09FD">
        <w:t>. Jakarta: BAN-PT.</w:t>
      </w:r>
    </w:p>
    <w:p w14:paraId="2CA1990E" w14:textId="77777777" w:rsidR="0081437B" w:rsidRPr="008C09FD" w:rsidRDefault="0081437B">
      <w:pPr>
        <w:ind w:left="540" w:hanging="540"/>
      </w:pPr>
    </w:p>
    <w:p w14:paraId="4E7984A1" w14:textId="77777777" w:rsidR="0081437B" w:rsidRPr="008C09FD" w:rsidRDefault="00D90DF1">
      <w:r w:rsidRPr="008C09FD">
        <w:t>Undang-Undang Nomor 20 Tahun 2003 tentang Sistem Pendidikan Nasional</w:t>
      </w:r>
      <w:r w:rsidRPr="008C09FD">
        <w:rPr>
          <w:lang w:val="id-ID"/>
        </w:rPr>
        <w:t>.</w:t>
      </w:r>
      <w:r w:rsidRPr="008C09FD">
        <w:t xml:space="preserve">  </w:t>
      </w:r>
    </w:p>
    <w:p w14:paraId="26E1E676" w14:textId="77777777" w:rsidR="0081437B" w:rsidRPr="008C09FD" w:rsidRDefault="0081437B">
      <w:pPr>
        <w:rPr>
          <w:lang w:val="id-ID"/>
        </w:rPr>
      </w:pPr>
    </w:p>
    <w:p w14:paraId="43530BC4" w14:textId="77777777" w:rsidR="0081437B" w:rsidRPr="008C09FD" w:rsidRDefault="00D90DF1">
      <w:pPr>
        <w:rPr>
          <w:lang w:val="id-ID"/>
        </w:rPr>
      </w:pPr>
      <w:r w:rsidRPr="008C09FD">
        <w:rPr>
          <w:lang w:val="id-ID"/>
        </w:rPr>
        <w:t>Undang-Undang Nomor 14 Tahun 2005 tentang Guru dan Dosen.</w:t>
      </w:r>
    </w:p>
    <w:p w14:paraId="63F7424E" w14:textId="77777777" w:rsidR="0081437B" w:rsidRPr="008C09FD" w:rsidRDefault="0081437B">
      <w:pPr>
        <w:rPr>
          <w:lang w:val="id-ID"/>
        </w:rPr>
      </w:pPr>
    </w:p>
    <w:p w14:paraId="1FB79DF4" w14:textId="77777777" w:rsidR="0081437B" w:rsidRPr="008C09FD" w:rsidRDefault="00D90DF1">
      <w:pPr>
        <w:rPr>
          <w:lang w:val="id-ID"/>
        </w:rPr>
      </w:pPr>
      <w:r w:rsidRPr="008C09FD">
        <w:rPr>
          <w:lang w:val="id-ID"/>
        </w:rPr>
        <w:t>Undang-Undang Nomor 12 Tahun 2012 tentang Pendidikan Tinggi.</w:t>
      </w:r>
    </w:p>
    <w:p w14:paraId="62335788" w14:textId="77777777" w:rsidR="00500E69" w:rsidRPr="008C09FD" w:rsidRDefault="00500E69">
      <w:pPr>
        <w:rPr>
          <w:lang w:val="id-ID"/>
        </w:rPr>
      </w:pPr>
    </w:p>
    <w:p w14:paraId="66B1D798" w14:textId="77777777" w:rsidR="00500E69" w:rsidRPr="008C09FD" w:rsidRDefault="00500E69">
      <w:pPr>
        <w:rPr>
          <w:lang w:val="id-ID"/>
        </w:rPr>
      </w:pPr>
      <w:r w:rsidRPr="008C09FD">
        <w:rPr>
          <w:lang w:val="id-ID"/>
        </w:rPr>
        <w:t>Undang-undang Nomor 29 Tahun 2004 tentang Praktik Kedokteran.</w:t>
      </w:r>
    </w:p>
    <w:p w14:paraId="4FA8BE3B" w14:textId="77777777" w:rsidR="00500E69" w:rsidRPr="008C09FD" w:rsidRDefault="00500E69">
      <w:pPr>
        <w:rPr>
          <w:lang w:val="id-ID"/>
        </w:rPr>
      </w:pPr>
    </w:p>
    <w:p w14:paraId="1796B960" w14:textId="77777777" w:rsidR="00500E69" w:rsidRPr="008C09FD" w:rsidRDefault="00500E69">
      <w:pPr>
        <w:rPr>
          <w:lang w:val="id-ID"/>
        </w:rPr>
      </w:pPr>
      <w:r w:rsidRPr="008C09FD">
        <w:rPr>
          <w:lang w:val="id-ID"/>
        </w:rPr>
        <w:t>Undang-Undang Nomor 20 Tahun 2013 tentang Pendidikan Kedokteran</w:t>
      </w:r>
      <w:r w:rsidR="0077427E" w:rsidRPr="008C09FD">
        <w:rPr>
          <w:lang w:val="id-ID"/>
        </w:rPr>
        <w:t>.</w:t>
      </w:r>
    </w:p>
    <w:p w14:paraId="0C52467C" w14:textId="77777777" w:rsidR="00500E69" w:rsidRPr="008C09FD" w:rsidRDefault="00500E69">
      <w:pPr>
        <w:rPr>
          <w:lang w:val="id-ID"/>
        </w:rPr>
      </w:pPr>
    </w:p>
    <w:p w14:paraId="4B66B5C6" w14:textId="77777777" w:rsidR="00500E69" w:rsidRPr="008C09FD" w:rsidRDefault="00500E69">
      <w:pPr>
        <w:rPr>
          <w:lang w:val="id-ID"/>
        </w:rPr>
      </w:pPr>
      <w:r w:rsidRPr="008C09FD">
        <w:rPr>
          <w:lang w:val="id-ID"/>
        </w:rPr>
        <w:t xml:space="preserve">Undang-undang Nomor </w:t>
      </w:r>
      <w:r w:rsidR="0077427E" w:rsidRPr="008C09FD">
        <w:rPr>
          <w:lang w:val="id-ID"/>
        </w:rPr>
        <w:t>36 Tahun 2009 tentang Kesehatan.</w:t>
      </w:r>
    </w:p>
    <w:p w14:paraId="3E5845A5" w14:textId="77777777" w:rsidR="0081437B" w:rsidRPr="008C09FD" w:rsidRDefault="00D90DF1">
      <w:pPr>
        <w:rPr>
          <w:lang w:val="id-ID"/>
        </w:rPr>
      </w:pPr>
      <w:r w:rsidRPr="008C09FD">
        <w:rPr>
          <w:lang w:val="id-ID"/>
        </w:rPr>
        <w:t xml:space="preserve">          </w:t>
      </w:r>
    </w:p>
    <w:p w14:paraId="5B74A72D" w14:textId="77777777" w:rsidR="0081437B" w:rsidRPr="008C09FD" w:rsidRDefault="00D90DF1">
      <w:pPr>
        <w:ind w:left="540" w:hanging="540"/>
        <w:rPr>
          <w:i/>
          <w:iCs/>
          <w:lang w:val="id-ID"/>
        </w:rPr>
      </w:pPr>
      <w:r w:rsidRPr="008C09FD">
        <w:rPr>
          <w:lang w:val="id-ID"/>
        </w:rPr>
        <w:t xml:space="preserve">WASC (Western Association of Schools and Colleges). </w:t>
      </w:r>
      <w:r w:rsidRPr="008C09FD">
        <w:t xml:space="preserve">2001. </w:t>
      </w:r>
      <w:r w:rsidRPr="008C09FD">
        <w:rPr>
          <w:i/>
        </w:rPr>
        <w:t>Handbook of Accreditation</w:t>
      </w:r>
      <w:r w:rsidRPr="008C09FD">
        <w:t>.  Alameda, CA</w:t>
      </w:r>
      <w:r w:rsidRPr="008C09FD">
        <w:rPr>
          <w:i/>
          <w:iCs/>
        </w:rPr>
        <w:t>.</w:t>
      </w:r>
    </w:p>
    <w:p w14:paraId="253E5A31" w14:textId="77777777" w:rsidR="0081437B" w:rsidRPr="008C09FD" w:rsidRDefault="0081437B">
      <w:pPr>
        <w:ind w:left="540" w:hanging="540"/>
        <w:rPr>
          <w:i/>
          <w:iCs/>
          <w:sz w:val="22"/>
          <w:szCs w:val="22"/>
          <w:lang w:val="id-ID"/>
        </w:rPr>
      </w:pPr>
    </w:p>
    <w:p w14:paraId="6416D268" w14:textId="77777777" w:rsidR="0081437B" w:rsidRPr="008C09FD" w:rsidRDefault="0081437B">
      <w:pPr>
        <w:jc w:val="center"/>
      </w:pPr>
    </w:p>
    <w:sectPr w:rsidR="0081437B" w:rsidRPr="008C09FD" w:rsidSect="0079566D">
      <w:pgSz w:w="11909" w:h="16834" w:code="9"/>
      <w:pgMar w:top="1701" w:right="1134" w:bottom="1134" w:left="1701" w:header="720" w:footer="679" w:gutter="0"/>
      <w:pgNumType w:start="16"/>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52" w:author="I. G. Putu Purnaba" w:date="2012-07-09T16:48:00Z" w:initials="IGPP">
    <w:p w14:paraId="2B060EC1" w14:textId="77777777" w:rsidR="00DA18BD" w:rsidRDefault="00DA18BD" w:rsidP="00C95EE4">
      <w:pPr>
        <w:pStyle w:val="CommentText"/>
      </w:pPr>
      <w:r>
        <w:rPr>
          <w:rStyle w:val="CommentReference"/>
        </w:rPr>
        <w:annotationRef/>
      </w:r>
      <w:r>
        <w:rPr>
          <w:lang w:val="id-ID"/>
        </w:rPr>
        <w:t>Data agar diupdate</w:t>
      </w:r>
    </w:p>
  </w:comment>
  <w:comment w:id="153" w:author="I. G. Putu Purnaba" w:date="2012-07-09T16:48:00Z" w:initials="IGPP">
    <w:p w14:paraId="2270C002" w14:textId="77777777" w:rsidR="00DA18BD" w:rsidRDefault="00DA18BD" w:rsidP="00C95EE4">
      <w:pPr>
        <w:pStyle w:val="CommentText"/>
      </w:pPr>
      <w:r>
        <w:rPr>
          <w:rStyle w:val="CommentReference"/>
        </w:rPr>
        <w:annotationRef/>
      </w:r>
      <w:r>
        <w:rPr>
          <w:lang w:val="id-ID"/>
        </w:rPr>
        <w:t>Tambahkan alasan revisi borang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060EC1" w15:done="0"/>
  <w15:commentEx w15:paraId="2270C00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E284F1" w14:textId="77777777" w:rsidR="001C371E" w:rsidRDefault="001C371E">
      <w:r>
        <w:separator/>
      </w:r>
    </w:p>
  </w:endnote>
  <w:endnote w:type="continuationSeparator" w:id="0">
    <w:p w14:paraId="69043A9E" w14:textId="77777777" w:rsidR="001C371E" w:rsidRDefault="001C3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56EA1" w14:textId="77777777" w:rsidR="00DA18BD" w:rsidRPr="00E74169" w:rsidRDefault="00DA18BD" w:rsidP="000337BB">
    <w:pPr>
      <w:pStyle w:val="Footer"/>
      <w:framePr w:wrap="auto" w:vAnchor="text" w:hAnchor="margin" w:xAlign="right" w:y="1"/>
      <w:rPr>
        <w:rStyle w:val="PageNumber"/>
        <w:rFonts w:cs="Arial"/>
        <w:lang w:val="id-ID"/>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sidR="008019AC">
      <w:rPr>
        <w:rStyle w:val="PageNumber"/>
        <w:rFonts w:cs="Arial"/>
        <w:noProof/>
      </w:rPr>
      <w:t>17</w:t>
    </w:r>
    <w:r>
      <w:rPr>
        <w:rStyle w:val="PageNumber"/>
        <w:rFonts w:cs="Arial"/>
      </w:rPr>
      <w:fldChar w:fldCharType="end"/>
    </w:r>
  </w:p>
  <w:p w14:paraId="2531BE47" w14:textId="77777777" w:rsidR="00DA18BD" w:rsidRPr="00E84E87" w:rsidRDefault="00DA18BD">
    <w:pPr>
      <w:pStyle w:val="Footer"/>
      <w:rPr>
        <w:lang w:val="id-ID"/>
      </w:rPr>
    </w:pPr>
    <w:del w:id="237" w:author="LAM014" w:date="2016-06-16T14:17:00Z">
      <w:r w:rsidRPr="007A3157" w:rsidDel="00E84E87">
        <w:rPr>
          <w:lang w:val="sv-SE"/>
        </w:rPr>
        <w:delText>BAN</w:delText>
      </w:r>
    </w:del>
    <w:ins w:id="238" w:author="LAM014" w:date="2016-06-16T14:17:00Z">
      <w:r>
        <w:rPr>
          <w:lang w:val="id-ID"/>
        </w:rPr>
        <w:t>LAM</w:t>
      </w:r>
    </w:ins>
    <w:r w:rsidRPr="007A3157">
      <w:rPr>
        <w:lang w:val="sv-SE"/>
      </w:rPr>
      <w:t>-P</w:t>
    </w:r>
    <w:r>
      <w:rPr>
        <w:lang w:val="id-ID"/>
      </w:rPr>
      <w:t>T</w:t>
    </w:r>
    <w:ins w:id="239" w:author="LAM014" w:date="2016-06-16T14:17:00Z">
      <w:r>
        <w:rPr>
          <w:lang w:val="id-ID"/>
        </w:rPr>
        <w:t>Kes</w:t>
      </w:r>
    </w:ins>
    <w:r>
      <w:rPr>
        <w:lang w:val="id-ID"/>
      </w:rPr>
      <w:t>:</w:t>
    </w:r>
    <w:r w:rsidRPr="007A3157">
      <w:rPr>
        <w:lang w:val="sv-SE"/>
      </w:rPr>
      <w:t xml:space="preserve"> Naskah Akademik Akreditasi </w:t>
    </w:r>
    <w:r>
      <w:rPr>
        <w:lang w:val="sv-SE"/>
      </w:rPr>
      <w:t xml:space="preserve">Program </w:t>
    </w:r>
    <w:r>
      <w:rPr>
        <w:lang w:val="id-ID"/>
      </w:rPr>
      <w:t>Studi</w:t>
    </w:r>
    <w:r>
      <w:rPr>
        <w:lang w:val="sv-SE"/>
      </w:rPr>
      <w:t xml:space="preserve"> </w:t>
    </w:r>
    <w:r>
      <w:t xml:space="preserve">Dokter Spesialis Andrologi </w:t>
    </w:r>
    <w:r w:rsidRPr="007A3157">
      <w:rPr>
        <w:lang w:val="sv-SE"/>
      </w:rPr>
      <w:t xml:space="preserve"> </w:t>
    </w:r>
    <w:r>
      <w:rPr>
        <w:lang w:val="sv-SE"/>
      </w:rPr>
      <w:t>201</w:t>
    </w:r>
    <w:ins w:id="240" w:author="LAM014" w:date="2016-06-16T14:17:00Z">
      <w:r>
        <w:rPr>
          <w:lang w:val="id-ID"/>
        </w:rPr>
        <w:t>5</w:t>
      </w:r>
    </w:ins>
    <w:del w:id="241" w:author="LAM014" w:date="2016-06-16T14:17:00Z">
      <w:r w:rsidDel="00E84E87">
        <w:rPr>
          <w:lang w:val="sv-SE"/>
        </w:rPr>
        <w:delText>4</w:delText>
      </w:r>
    </w:del>
  </w:p>
  <w:p w14:paraId="005D7A14" w14:textId="77777777" w:rsidR="00DA18BD" w:rsidRPr="00E74169" w:rsidRDefault="00DA18BD">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BC5338" w14:textId="77777777" w:rsidR="001C371E" w:rsidRDefault="001C371E">
      <w:r>
        <w:separator/>
      </w:r>
    </w:p>
  </w:footnote>
  <w:footnote w:type="continuationSeparator" w:id="0">
    <w:p w14:paraId="4F0191D4" w14:textId="77777777" w:rsidR="001C371E" w:rsidRDefault="001C37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56D36C" w14:textId="77777777" w:rsidR="00DA18BD" w:rsidRPr="00536F58" w:rsidRDefault="00DA18BD" w:rsidP="00536F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9EC12E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84AE92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7C264130"/>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1048DC7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EACE5E4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82ED2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A860A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427F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80ECF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9C270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11" w15:restartNumberingAfterBreak="0">
    <w:nsid w:val="14BF10FE"/>
    <w:multiLevelType w:val="hybridMultilevel"/>
    <w:tmpl w:val="22C65A24"/>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hint="default"/>
      </w:rPr>
    </w:lvl>
    <w:lvl w:ilvl="5" w:tplc="04210005">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start w:val="1"/>
      <w:numFmt w:val="bullet"/>
      <w:lvlText w:val="o"/>
      <w:lvlJc w:val="left"/>
      <w:pPr>
        <w:ind w:left="5760" w:hanging="360"/>
      </w:pPr>
      <w:rPr>
        <w:rFonts w:ascii="Courier New" w:hAnsi="Courier New" w:hint="default"/>
      </w:rPr>
    </w:lvl>
    <w:lvl w:ilvl="8" w:tplc="04210005">
      <w:start w:val="1"/>
      <w:numFmt w:val="bullet"/>
      <w:lvlText w:val=""/>
      <w:lvlJc w:val="left"/>
      <w:pPr>
        <w:ind w:left="6480" w:hanging="360"/>
      </w:pPr>
      <w:rPr>
        <w:rFonts w:ascii="Wingdings" w:hAnsi="Wingdings" w:hint="default"/>
      </w:rPr>
    </w:lvl>
  </w:abstractNum>
  <w:abstractNum w:abstractNumId="12"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15:restartNumberingAfterBreak="0">
    <w:nsid w:val="25415ED2"/>
    <w:multiLevelType w:val="multilevel"/>
    <w:tmpl w:val="ECFAB55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4" w15:restartNumberingAfterBreak="0">
    <w:nsid w:val="291672F9"/>
    <w:multiLevelType w:val="multilevel"/>
    <w:tmpl w:val="3C0C2AFA"/>
    <w:lvl w:ilvl="0">
      <w:start w:val="2"/>
      <w:numFmt w:val="decimal"/>
      <w:lvlText w:val="%1."/>
      <w:lvlJc w:val="left"/>
      <w:pPr>
        <w:ind w:left="390" w:hanging="390"/>
      </w:pPr>
      <w:rPr>
        <w:rFonts w:cs="Times New Roman" w:hint="default"/>
      </w:rPr>
    </w:lvl>
    <w:lvl w:ilvl="1">
      <w:start w:val="2"/>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15" w15:restartNumberingAfterBreak="0">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15:restartNumberingAfterBreak="0">
    <w:nsid w:val="2F7606F6"/>
    <w:multiLevelType w:val="hybridMultilevel"/>
    <w:tmpl w:val="11C04BEA"/>
    <w:lvl w:ilvl="0" w:tplc="CC6AA42E">
      <w:start w:val="1"/>
      <w:numFmt w:val="decimal"/>
      <w:lvlText w:val="%1."/>
      <w:lvlJc w:val="left"/>
      <w:pPr>
        <w:tabs>
          <w:tab w:val="num" w:pos="720"/>
        </w:tabs>
        <w:ind w:left="7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15:restartNumberingAfterBreak="0">
    <w:nsid w:val="3004376C"/>
    <w:multiLevelType w:val="multilevel"/>
    <w:tmpl w:val="E3E683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8B5CDE"/>
    <w:multiLevelType w:val="hybridMultilevel"/>
    <w:tmpl w:val="8EC0E7F8"/>
    <w:lvl w:ilvl="0" w:tplc="3022EFF2">
      <w:start w:val="1"/>
      <w:numFmt w:val="decimal"/>
      <w:lvlText w:val="%1."/>
      <w:lvlJc w:val="left"/>
      <w:pPr>
        <w:tabs>
          <w:tab w:val="num" w:pos="360"/>
        </w:tabs>
        <w:ind w:left="360" w:hanging="360"/>
      </w:pPr>
      <w:rPr>
        <w:rFonts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B1C08E9E">
      <w:start w:val="1"/>
      <w:numFmt w:val="decimal"/>
      <w:lvlText w:val="(%4)"/>
      <w:lvlJc w:val="left"/>
      <w:pPr>
        <w:tabs>
          <w:tab w:val="num" w:pos="3252"/>
        </w:tabs>
        <w:ind w:left="3252" w:hanging="372"/>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360"/>
        </w:tabs>
        <w:ind w:left="36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9" w15:restartNumberingAfterBreak="0">
    <w:nsid w:val="3641164C"/>
    <w:multiLevelType w:val="hybridMultilevel"/>
    <w:tmpl w:val="9AA88E7A"/>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0" w15:restartNumberingAfterBreak="0">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21" w15:restartNumberingAfterBreak="0">
    <w:nsid w:val="3C8F0954"/>
    <w:multiLevelType w:val="hybridMultilevel"/>
    <w:tmpl w:val="1836290C"/>
    <w:lvl w:ilvl="0" w:tplc="0409000F">
      <w:start w:val="1"/>
      <w:numFmt w:val="decimal"/>
      <w:lvlText w:val="%1."/>
      <w:lvlJc w:val="left"/>
      <w:pPr>
        <w:ind w:left="900" w:hanging="360"/>
      </w:pPr>
      <w:rPr>
        <w:rFonts w:cs="Times New Roman"/>
      </w:rPr>
    </w:lvl>
    <w:lvl w:ilvl="1" w:tplc="04090019">
      <w:start w:val="1"/>
      <w:numFmt w:val="lowerLetter"/>
      <w:lvlText w:val="%2."/>
      <w:lvlJc w:val="left"/>
      <w:pPr>
        <w:ind w:left="1620" w:hanging="360"/>
      </w:pPr>
      <w:rPr>
        <w:rFonts w:cs="Times New Roman"/>
      </w:rPr>
    </w:lvl>
    <w:lvl w:ilvl="2" w:tplc="0409001B">
      <w:start w:val="1"/>
      <w:numFmt w:val="lowerRoman"/>
      <w:lvlText w:val="%3."/>
      <w:lvlJc w:val="right"/>
      <w:pPr>
        <w:ind w:left="2340" w:hanging="180"/>
      </w:pPr>
      <w:rPr>
        <w:rFonts w:cs="Times New Roman"/>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22" w15:restartNumberingAfterBreak="0">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3" w15:restartNumberingAfterBreak="0">
    <w:nsid w:val="43141B49"/>
    <w:multiLevelType w:val="hybridMultilevel"/>
    <w:tmpl w:val="CBA04AAE"/>
    <w:lvl w:ilvl="0" w:tplc="4AD89748">
      <w:start w:val="1"/>
      <w:numFmt w:val="decimal"/>
      <w:lvlText w:val="%1."/>
      <w:lvlJc w:val="left"/>
      <w:pPr>
        <w:tabs>
          <w:tab w:val="num" w:pos="737"/>
        </w:tabs>
        <w:ind w:left="851" w:hanging="284"/>
      </w:pPr>
      <w:rPr>
        <w:rFonts w:cs="Times New Roman" w:hint="default"/>
      </w:rPr>
    </w:lvl>
    <w:lvl w:ilvl="1" w:tplc="88CA573C">
      <w:start w:val="5"/>
      <w:numFmt w:val="upp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15:restartNumberingAfterBreak="0">
    <w:nsid w:val="44BA68C4"/>
    <w:multiLevelType w:val="hybridMultilevel"/>
    <w:tmpl w:val="17BE12C4"/>
    <w:lvl w:ilvl="0" w:tplc="2EB8BD7C">
      <w:start w:val="1"/>
      <w:numFmt w:val="decimal"/>
      <w:lvlText w:val="%1)"/>
      <w:lvlJc w:val="left"/>
      <w:pPr>
        <w:tabs>
          <w:tab w:val="num" w:pos="553"/>
        </w:tabs>
        <w:ind w:left="553" w:hanging="397"/>
      </w:pPr>
      <w:rPr>
        <w:rFonts w:ascii="Times New Roman" w:eastAsia="Times New Roman" w:hAnsi="Times New Roman"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4811744F"/>
    <w:multiLevelType w:val="multilevel"/>
    <w:tmpl w:val="7F6E0330"/>
    <w:lvl w:ilvl="0">
      <w:start w:val="1"/>
      <w:numFmt w:val="decimal"/>
      <w:lvlText w:val="%1"/>
      <w:lvlJc w:val="left"/>
      <w:pPr>
        <w:ind w:left="360" w:hanging="360"/>
      </w:pPr>
      <w:rPr>
        <w:rFonts w:cs="Arial" w:hint="default"/>
      </w:rPr>
    </w:lvl>
    <w:lvl w:ilvl="1">
      <w:start w:val="4"/>
      <w:numFmt w:val="decimal"/>
      <w:lvlText w:val="%1.%2"/>
      <w:lvlJc w:val="left"/>
      <w:pPr>
        <w:ind w:left="720" w:hanging="36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4680" w:hanging="1800"/>
      </w:pPr>
      <w:rPr>
        <w:rFonts w:cs="Arial" w:hint="default"/>
      </w:rPr>
    </w:lvl>
  </w:abstractNum>
  <w:abstractNum w:abstractNumId="26" w15:restartNumberingAfterBreak="0">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7" w15:restartNumberingAfterBreak="0">
    <w:nsid w:val="52B81AD0"/>
    <w:multiLevelType w:val="hybridMultilevel"/>
    <w:tmpl w:val="A1802D48"/>
    <w:lvl w:ilvl="0" w:tplc="E7F2F5C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15:restartNumberingAfterBreak="0">
    <w:nsid w:val="53430B96"/>
    <w:multiLevelType w:val="hybridMultilevel"/>
    <w:tmpl w:val="5FC46D1E"/>
    <w:lvl w:ilvl="0" w:tplc="6FD4B44E">
      <w:start w:val="1"/>
      <w:numFmt w:val="lowerLetter"/>
      <w:lvlText w:val="%1."/>
      <w:lvlJc w:val="left"/>
      <w:pPr>
        <w:tabs>
          <w:tab w:val="num" w:pos="1418"/>
        </w:tabs>
        <w:ind w:left="1418" w:hanging="11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5E2879E0"/>
    <w:multiLevelType w:val="hybridMultilevel"/>
    <w:tmpl w:val="FAAC41A8"/>
    <w:lvl w:ilvl="0" w:tplc="0B6C9B2E">
      <w:start w:val="1"/>
      <w:numFmt w:val="decimal"/>
      <w:lvlText w:val="(%1)"/>
      <w:lvlJc w:val="left"/>
      <w:pPr>
        <w:tabs>
          <w:tab w:val="num" w:pos="1440"/>
        </w:tabs>
        <w:ind w:left="1440" w:hanging="360"/>
      </w:pPr>
      <w:rPr>
        <w:rFonts w:cs="Times New Roman" w:hint="default"/>
      </w:rPr>
    </w:lvl>
    <w:lvl w:ilvl="1" w:tplc="428ED28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35F79FF"/>
    <w:multiLevelType w:val="hybridMultilevel"/>
    <w:tmpl w:val="DE668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640D04"/>
    <w:multiLevelType w:val="hybridMultilevel"/>
    <w:tmpl w:val="B6C420B0"/>
    <w:lvl w:ilvl="0" w:tplc="412C85B4">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32" w15:restartNumberingAfterBreak="0">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3" w15:restartNumberingAfterBreak="0">
    <w:nsid w:val="6BD64098"/>
    <w:multiLevelType w:val="hybridMultilevel"/>
    <w:tmpl w:val="90C444D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15:restartNumberingAfterBreak="0">
    <w:nsid w:val="6D7E4B8C"/>
    <w:multiLevelType w:val="hybridMultilevel"/>
    <w:tmpl w:val="F6B4021A"/>
    <w:lvl w:ilvl="0" w:tplc="9C74AD5E">
      <w:start w:val="1"/>
      <w:numFmt w:val="decimal"/>
      <w:lvlText w:val="%1."/>
      <w:lvlJc w:val="left"/>
      <w:pPr>
        <w:tabs>
          <w:tab w:val="num" w:pos="851"/>
        </w:tabs>
        <w:ind w:left="851"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15:restartNumberingAfterBreak="0">
    <w:nsid w:val="72015F61"/>
    <w:multiLevelType w:val="multilevel"/>
    <w:tmpl w:val="1F403586"/>
    <w:lvl w:ilvl="0">
      <w:start w:val="1"/>
      <w:numFmt w:val="decimal"/>
      <w:lvlText w:val="%1"/>
      <w:lvlJc w:val="left"/>
      <w:pPr>
        <w:ind w:left="360" w:hanging="360"/>
      </w:pPr>
      <w:rPr>
        <w:rFonts w:cs="Times New Roman" w:hint="default"/>
        <w:b w:val="0"/>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num w:numId="1">
    <w:abstractNumId w:val="20"/>
  </w:num>
  <w:num w:numId="2">
    <w:abstractNumId w:val="10"/>
  </w:num>
  <w:num w:numId="3">
    <w:abstractNumId w:val="26"/>
  </w:num>
  <w:num w:numId="4">
    <w:abstractNumId w:val="12"/>
  </w:num>
  <w:num w:numId="5">
    <w:abstractNumId w:val="32"/>
  </w:num>
  <w:num w:numId="6">
    <w:abstractNumId w:val="15"/>
  </w:num>
  <w:num w:numId="7">
    <w:abstractNumId w:val="16"/>
  </w:num>
  <w:num w:numId="8">
    <w:abstractNumId w:val="29"/>
  </w:num>
  <w:num w:numId="9">
    <w:abstractNumId w:val="22"/>
  </w:num>
  <w:num w:numId="10">
    <w:abstractNumId w:val="33"/>
  </w:num>
  <w:num w:numId="11">
    <w:abstractNumId w:val="21"/>
  </w:num>
  <w:num w:numId="12">
    <w:abstractNumId w:val="34"/>
  </w:num>
  <w:num w:numId="13">
    <w:abstractNumId w:val="24"/>
  </w:num>
  <w:num w:numId="14">
    <w:abstractNumId w:val="35"/>
  </w:num>
  <w:num w:numId="15">
    <w:abstractNumId w:val="23"/>
  </w:num>
  <w:num w:numId="16">
    <w:abstractNumId w:val="28"/>
  </w:num>
  <w:num w:numId="17">
    <w:abstractNumId w:val="11"/>
  </w:num>
  <w:num w:numId="18">
    <w:abstractNumId w:val="14"/>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3"/>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8"/>
  </w:num>
  <w:num w:numId="40">
    <w:abstractNumId w:val="27"/>
  </w:num>
  <w:num w:numId="41">
    <w:abstractNumId w:val="25"/>
  </w:num>
  <w:num w:numId="42">
    <w:abstractNumId w:val="19"/>
  </w:num>
  <w:num w:numId="43">
    <w:abstractNumId w:val="31"/>
  </w:num>
  <w:num w:numId="44">
    <w:abstractNumId w:val="3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MPTKES-LAPTOP-11">
    <w15:presenceInfo w15:providerId="None" w15:userId="LAMPTKES-LAPTOP-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trackRevisions/>
  <w:defaultTabStop w:val="720"/>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CFB"/>
    <w:rsid w:val="00000475"/>
    <w:rsid w:val="00000E7D"/>
    <w:rsid w:val="00001573"/>
    <w:rsid w:val="000052E6"/>
    <w:rsid w:val="0001060C"/>
    <w:rsid w:val="000114C9"/>
    <w:rsid w:val="00011FB1"/>
    <w:rsid w:val="00013C04"/>
    <w:rsid w:val="000147DB"/>
    <w:rsid w:val="00015BE6"/>
    <w:rsid w:val="00015FEC"/>
    <w:rsid w:val="0001631F"/>
    <w:rsid w:val="0001765A"/>
    <w:rsid w:val="000207DF"/>
    <w:rsid w:val="00023390"/>
    <w:rsid w:val="000234DE"/>
    <w:rsid w:val="00024EBE"/>
    <w:rsid w:val="00032486"/>
    <w:rsid w:val="000326F5"/>
    <w:rsid w:val="000337BB"/>
    <w:rsid w:val="0003563C"/>
    <w:rsid w:val="00035B61"/>
    <w:rsid w:val="0004031B"/>
    <w:rsid w:val="00041A16"/>
    <w:rsid w:val="00041B71"/>
    <w:rsid w:val="0004631D"/>
    <w:rsid w:val="00046338"/>
    <w:rsid w:val="000477CC"/>
    <w:rsid w:val="00055C72"/>
    <w:rsid w:val="00056B27"/>
    <w:rsid w:val="0005742D"/>
    <w:rsid w:val="000604C2"/>
    <w:rsid w:val="00064DD2"/>
    <w:rsid w:val="00066B5D"/>
    <w:rsid w:val="000709A5"/>
    <w:rsid w:val="00071A92"/>
    <w:rsid w:val="00076571"/>
    <w:rsid w:val="00080F66"/>
    <w:rsid w:val="00081F1B"/>
    <w:rsid w:val="00082F6D"/>
    <w:rsid w:val="000835DC"/>
    <w:rsid w:val="00084346"/>
    <w:rsid w:val="00086FCF"/>
    <w:rsid w:val="00090BEA"/>
    <w:rsid w:val="000939A0"/>
    <w:rsid w:val="000945F9"/>
    <w:rsid w:val="0009557F"/>
    <w:rsid w:val="00095FD3"/>
    <w:rsid w:val="000A1269"/>
    <w:rsid w:val="000A2625"/>
    <w:rsid w:val="000A51BA"/>
    <w:rsid w:val="000A7295"/>
    <w:rsid w:val="000A7DE3"/>
    <w:rsid w:val="000A7E6E"/>
    <w:rsid w:val="000B0EC7"/>
    <w:rsid w:val="000B4F0F"/>
    <w:rsid w:val="000B52B5"/>
    <w:rsid w:val="000B5DE2"/>
    <w:rsid w:val="000C07D8"/>
    <w:rsid w:val="000C0A2D"/>
    <w:rsid w:val="000C3067"/>
    <w:rsid w:val="000C581F"/>
    <w:rsid w:val="000C7CEC"/>
    <w:rsid w:val="000D2ADA"/>
    <w:rsid w:val="000D38B6"/>
    <w:rsid w:val="000D411F"/>
    <w:rsid w:val="000D7BDC"/>
    <w:rsid w:val="000E0E8A"/>
    <w:rsid w:val="000E4899"/>
    <w:rsid w:val="000E5D4F"/>
    <w:rsid w:val="000F7B80"/>
    <w:rsid w:val="000F7F90"/>
    <w:rsid w:val="00101E8F"/>
    <w:rsid w:val="00103941"/>
    <w:rsid w:val="00104FCA"/>
    <w:rsid w:val="00107BDA"/>
    <w:rsid w:val="00107F00"/>
    <w:rsid w:val="001123DB"/>
    <w:rsid w:val="00113C75"/>
    <w:rsid w:val="0011507F"/>
    <w:rsid w:val="00120A45"/>
    <w:rsid w:val="001217A0"/>
    <w:rsid w:val="00123F03"/>
    <w:rsid w:val="00125EAC"/>
    <w:rsid w:val="00131CA2"/>
    <w:rsid w:val="001340BB"/>
    <w:rsid w:val="001359C6"/>
    <w:rsid w:val="00141FC1"/>
    <w:rsid w:val="00144067"/>
    <w:rsid w:val="0014684B"/>
    <w:rsid w:val="00154897"/>
    <w:rsid w:val="00154CAD"/>
    <w:rsid w:val="00154D5B"/>
    <w:rsid w:val="0015728C"/>
    <w:rsid w:val="001615A5"/>
    <w:rsid w:val="001635C9"/>
    <w:rsid w:val="00163D69"/>
    <w:rsid w:val="001645BD"/>
    <w:rsid w:val="00164CBE"/>
    <w:rsid w:val="00170263"/>
    <w:rsid w:val="00172577"/>
    <w:rsid w:val="00173B73"/>
    <w:rsid w:val="001818E5"/>
    <w:rsid w:val="00181BCF"/>
    <w:rsid w:val="00185DFB"/>
    <w:rsid w:val="00190F9B"/>
    <w:rsid w:val="001930A4"/>
    <w:rsid w:val="00193DF6"/>
    <w:rsid w:val="00194465"/>
    <w:rsid w:val="00194792"/>
    <w:rsid w:val="00194C6F"/>
    <w:rsid w:val="00197285"/>
    <w:rsid w:val="001A4FCA"/>
    <w:rsid w:val="001B6D35"/>
    <w:rsid w:val="001C116B"/>
    <w:rsid w:val="001C1C4D"/>
    <w:rsid w:val="001C2C9C"/>
    <w:rsid w:val="001C371E"/>
    <w:rsid w:val="001D64A2"/>
    <w:rsid w:val="001E00D3"/>
    <w:rsid w:val="001E0DF6"/>
    <w:rsid w:val="001E19FC"/>
    <w:rsid w:val="001E2DFF"/>
    <w:rsid w:val="001E32C6"/>
    <w:rsid w:val="001E53B2"/>
    <w:rsid w:val="001E5CC3"/>
    <w:rsid w:val="001E6725"/>
    <w:rsid w:val="001E78D4"/>
    <w:rsid w:val="001F31AF"/>
    <w:rsid w:val="001F33AB"/>
    <w:rsid w:val="001F5F7B"/>
    <w:rsid w:val="0020442F"/>
    <w:rsid w:val="00204CC2"/>
    <w:rsid w:val="0022150D"/>
    <w:rsid w:val="0022739E"/>
    <w:rsid w:val="0023191B"/>
    <w:rsid w:val="0023212C"/>
    <w:rsid w:val="002326B6"/>
    <w:rsid w:val="00232ADE"/>
    <w:rsid w:val="002330B8"/>
    <w:rsid w:val="00235C27"/>
    <w:rsid w:val="00237614"/>
    <w:rsid w:val="00240FD7"/>
    <w:rsid w:val="00243AEA"/>
    <w:rsid w:val="00244F7B"/>
    <w:rsid w:val="00245BEE"/>
    <w:rsid w:val="00250082"/>
    <w:rsid w:val="002504D8"/>
    <w:rsid w:val="00251E73"/>
    <w:rsid w:val="002534BA"/>
    <w:rsid w:val="0025399B"/>
    <w:rsid w:val="00255BDC"/>
    <w:rsid w:val="00261DFE"/>
    <w:rsid w:val="00262C3D"/>
    <w:rsid w:val="002631B3"/>
    <w:rsid w:val="00265CAA"/>
    <w:rsid w:val="00266620"/>
    <w:rsid w:val="00266EB0"/>
    <w:rsid w:val="00270F5C"/>
    <w:rsid w:val="0027408B"/>
    <w:rsid w:val="002766DD"/>
    <w:rsid w:val="0028034F"/>
    <w:rsid w:val="00280659"/>
    <w:rsid w:val="00280DDB"/>
    <w:rsid w:val="00280FC5"/>
    <w:rsid w:val="002852E0"/>
    <w:rsid w:val="00287A09"/>
    <w:rsid w:val="00293983"/>
    <w:rsid w:val="00296E3F"/>
    <w:rsid w:val="00297498"/>
    <w:rsid w:val="002A13B9"/>
    <w:rsid w:val="002A42BA"/>
    <w:rsid w:val="002A5AA9"/>
    <w:rsid w:val="002B079D"/>
    <w:rsid w:val="002B2C05"/>
    <w:rsid w:val="002B34F8"/>
    <w:rsid w:val="002B40D3"/>
    <w:rsid w:val="002B754A"/>
    <w:rsid w:val="002C198E"/>
    <w:rsid w:val="002C6831"/>
    <w:rsid w:val="002C6BD1"/>
    <w:rsid w:val="002C73D1"/>
    <w:rsid w:val="002D4DE0"/>
    <w:rsid w:val="002D66AC"/>
    <w:rsid w:val="002E0012"/>
    <w:rsid w:val="002E0C58"/>
    <w:rsid w:val="002E54BB"/>
    <w:rsid w:val="002E6B49"/>
    <w:rsid w:val="002F03AF"/>
    <w:rsid w:val="002F2E6C"/>
    <w:rsid w:val="002F4316"/>
    <w:rsid w:val="002F5403"/>
    <w:rsid w:val="002F6C13"/>
    <w:rsid w:val="002F7205"/>
    <w:rsid w:val="0030155F"/>
    <w:rsid w:val="00302050"/>
    <w:rsid w:val="00304910"/>
    <w:rsid w:val="00312FDA"/>
    <w:rsid w:val="00313444"/>
    <w:rsid w:val="003237BF"/>
    <w:rsid w:val="00323A2D"/>
    <w:rsid w:val="00323D41"/>
    <w:rsid w:val="003242D8"/>
    <w:rsid w:val="003243F1"/>
    <w:rsid w:val="0032503A"/>
    <w:rsid w:val="00325764"/>
    <w:rsid w:val="00326988"/>
    <w:rsid w:val="00333682"/>
    <w:rsid w:val="003408F4"/>
    <w:rsid w:val="00341D65"/>
    <w:rsid w:val="0034647C"/>
    <w:rsid w:val="003519E0"/>
    <w:rsid w:val="00353959"/>
    <w:rsid w:val="00353F89"/>
    <w:rsid w:val="00354B20"/>
    <w:rsid w:val="00355DB1"/>
    <w:rsid w:val="00355F9C"/>
    <w:rsid w:val="00356558"/>
    <w:rsid w:val="003654A9"/>
    <w:rsid w:val="00366571"/>
    <w:rsid w:val="003667A3"/>
    <w:rsid w:val="00367E9A"/>
    <w:rsid w:val="0037577C"/>
    <w:rsid w:val="00380F15"/>
    <w:rsid w:val="00381484"/>
    <w:rsid w:val="00384A28"/>
    <w:rsid w:val="003850DB"/>
    <w:rsid w:val="00385AD4"/>
    <w:rsid w:val="00386920"/>
    <w:rsid w:val="00386D6B"/>
    <w:rsid w:val="00390D10"/>
    <w:rsid w:val="00391814"/>
    <w:rsid w:val="0039444A"/>
    <w:rsid w:val="0039505E"/>
    <w:rsid w:val="00395563"/>
    <w:rsid w:val="00397BDC"/>
    <w:rsid w:val="003A0C28"/>
    <w:rsid w:val="003A18FB"/>
    <w:rsid w:val="003A1A7E"/>
    <w:rsid w:val="003A2A46"/>
    <w:rsid w:val="003A4DDA"/>
    <w:rsid w:val="003A57B3"/>
    <w:rsid w:val="003A5F2B"/>
    <w:rsid w:val="003A652A"/>
    <w:rsid w:val="003A7818"/>
    <w:rsid w:val="003B04FE"/>
    <w:rsid w:val="003B45AD"/>
    <w:rsid w:val="003C029B"/>
    <w:rsid w:val="003C3F1D"/>
    <w:rsid w:val="003C6702"/>
    <w:rsid w:val="003D0DB8"/>
    <w:rsid w:val="003D3812"/>
    <w:rsid w:val="003D729C"/>
    <w:rsid w:val="003D793A"/>
    <w:rsid w:val="003E28F7"/>
    <w:rsid w:val="003E31AD"/>
    <w:rsid w:val="003E3D14"/>
    <w:rsid w:val="003E582A"/>
    <w:rsid w:val="003E65B3"/>
    <w:rsid w:val="003E68E3"/>
    <w:rsid w:val="003E7C06"/>
    <w:rsid w:val="003F4F61"/>
    <w:rsid w:val="003F59C7"/>
    <w:rsid w:val="003F71FD"/>
    <w:rsid w:val="00401D0A"/>
    <w:rsid w:val="00404724"/>
    <w:rsid w:val="00404727"/>
    <w:rsid w:val="00404CB6"/>
    <w:rsid w:val="004057D4"/>
    <w:rsid w:val="00405CEC"/>
    <w:rsid w:val="004111E0"/>
    <w:rsid w:val="00415724"/>
    <w:rsid w:val="0041608F"/>
    <w:rsid w:val="00416DEF"/>
    <w:rsid w:val="00421331"/>
    <w:rsid w:val="0042155B"/>
    <w:rsid w:val="00421955"/>
    <w:rsid w:val="0042540A"/>
    <w:rsid w:val="004269F5"/>
    <w:rsid w:val="00426B36"/>
    <w:rsid w:val="00430B7A"/>
    <w:rsid w:val="00433333"/>
    <w:rsid w:val="004346BF"/>
    <w:rsid w:val="00434BD5"/>
    <w:rsid w:val="00436353"/>
    <w:rsid w:val="00437E7A"/>
    <w:rsid w:val="00443AD5"/>
    <w:rsid w:val="00444289"/>
    <w:rsid w:val="00444D92"/>
    <w:rsid w:val="00445BD3"/>
    <w:rsid w:val="0044627F"/>
    <w:rsid w:val="00446447"/>
    <w:rsid w:val="00455989"/>
    <w:rsid w:val="0045736B"/>
    <w:rsid w:val="004600C2"/>
    <w:rsid w:val="004632AD"/>
    <w:rsid w:val="00466D8A"/>
    <w:rsid w:val="004725B9"/>
    <w:rsid w:val="00476399"/>
    <w:rsid w:val="00482EEF"/>
    <w:rsid w:val="0048588D"/>
    <w:rsid w:val="00486339"/>
    <w:rsid w:val="00493DCF"/>
    <w:rsid w:val="00494121"/>
    <w:rsid w:val="0049455B"/>
    <w:rsid w:val="004A23A8"/>
    <w:rsid w:val="004A42D3"/>
    <w:rsid w:val="004A50E3"/>
    <w:rsid w:val="004B3D6C"/>
    <w:rsid w:val="004B531C"/>
    <w:rsid w:val="004B5940"/>
    <w:rsid w:val="004B5A9A"/>
    <w:rsid w:val="004B6A8A"/>
    <w:rsid w:val="004C21D1"/>
    <w:rsid w:val="004C36ED"/>
    <w:rsid w:val="004C398E"/>
    <w:rsid w:val="004C46D7"/>
    <w:rsid w:val="004C6038"/>
    <w:rsid w:val="004C6955"/>
    <w:rsid w:val="004D1521"/>
    <w:rsid w:val="004D2D7F"/>
    <w:rsid w:val="004D3D4C"/>
    <w:rsid w:val="004D4AAD"/>
    <w:rsid w:val="004E3683"/>
    <w:rsid w:val="004E7CFB"/>
    <w:rsid w:val="004E7FDE"/>
    <w:rsid w:val="004F1F47"/>
    <w:rsid w:val="004F483A"/>
    <w:rsid w:val="004F5626"/>
    <w:rsid w:val="00500E69"/>
    <w:rsid w:val="005014ED"/>
    <w:rsid w:val="005022D1"/>
    <w:rsid w:val="0050237A"/>
    <w:rsid w:val="0050331D"/>
    <w:rsid w:val="0050375E"/>
    <w:rsid w:val="0050531A"/>
    <w:rsid w:val="00505DD0"/>
    <w:rsid w:val="00512C98"/>
    <w:rsid w:val="005151C4"/>
    <w:rsid w:val="00516C76"/>
    <w:rsid w:val="00517A65"/>
    <w:rsid w:val="00520CD7"/>
    <w:rsid w:val="005215BF"/>
    <w:rsid w:val="00525821"/>
    <w:rsid w:val="005270CC"/>
    <w:rsid w:val="0053028A"/>
    <w:rsid w:val="00532D5F"/>
    <w:rsid w:val="00532E2E"/>
    <w:rsid w:val="0053370B"/>
    <w:rsid w:val="00536F58"/>
    <w:rsid w:val="00536FE0"/>
    <w:rsid w:val="005404BB"/>
    <w:rsid w:val="00540E10"/>
    <w:rsid w:val="005425A7"/>
    <w:rsid w:val="00543807"/>
    <w:rsid w:val="00545262"/>
    <w:rsid w:val="00545B08"/>
    <w:rsid w:val="00553853"/>
    <w:rsid w:val="00554809"/>
    <w:rsid w:val="00555174"/>
    <w:rsid w:val="00555B73"/>
    <w:rsid w:val="00555EA2"/>
    <w:rsid w:val="005631E5"/>
    <w:rsid w:val="005656EB"/>
    <w:rsid w:val="005768FB"/>
    <w:rsid w:val="00576AA6"/>
    <w:rsid w:val="00576C1D"/>
    <w:rsid w:val="00577094"/>
    <w:rsid w:val="00577795"/>
    <w:rsid w:val="00581B4C"/>
    <w:rsid w:val="00582A03"/>
    <w:rsid w:val="00585D2A"/>
    <w:rsid w:val="005872C9"/>
    <w:rsid w:val="00591A48"/>
    <w:rsid w:val="0059203A"/>
    <w:rsid w:val="00592CCA"/>
    <w:rsid w:val="00595AC8"/>
    <w:rsid w:val="00595C16"/>
    <w:rsid w:val="005962C7"/>
    <w:rsid w:val="005A01E8"/>
    <w:rsid w:val="005A39BA"/>
    <w:rsid w:val="005A4922"/>
    <w:rsid w:val="005A75E9"/>
    <w:rsid w:val="005B062E"/>
    <w:rsid w:val="005B1D9C"/>
    <w:rsid w:val="005B2C46"/>
    <w:rsid w:val="005B30D5"/>
    <w:rsid w:val="005B3B27"/>
    <w:rsid w:val="005B5372"/>
    <w:rsid w:val="005B6769"/>
    <w:rsid w:val="005B7ABB"/>
    <w:rsid w:val="005C4B0A"/>
    <w:rsid w:val="005C5157"/>
    <w:rsid w:val="005C6804"/>
    <w:rsid w:val="005E09B4"/>
    <w:rsid w:val="005E25EA"/>
    <w:rsid w:val="005E5A09"/>
    <w:rsid w:val="005E6693"/>
    <w:rsid w:val="005E78EE"/>
    <w:rsid w:val="005F026C"/>
    <w:rsid w:val="005F1EC9"/>
    <w:rsid w:val="005F69F0"/>
    <w:rsid w:val="005F70A7"/>
    <w:rsid w:val="00601531"/>
    <w:rsid w:val="00601552"/>
    <w:rsid w:val="006026FE"/>
    <w:rsid w:val="00602880"/>
    <w:rsid w:val="00602DF6"/>
    <w:rsid w:val="006062A4"/>
    <w:rsid w:val="00606DC3"/>
    <w:rsid w:val="00607A22"/>
    <w:rsid w:val="00610634"/>
    <w:rsid w:val="00612790"/>
    <w:rsid w:val="00613E68"/>
    <w:rsid w:val="00614669"/>
    <w:rsid w:val="00615928"/>
    <w:rsid w:val="0061743B"/>
    <w:rsid w:val="00620BBD"/>
    <w:rsid w:val="00621D52"/>
    <w:rsid w:val="00623808"/>
    <w:rsid w:val="00623D6B"/>
    <w:rsid w:val="0062548B"/>
    <w:rsid w:val="006262BB"/>
    <w:rsid w:val="00626B0E"/>
    <w:rsid w:val="006276F9"/>
    <w:rsid w:val="006300F3"/>
    <w:rsid w:val="0063329F"/>
    <w:rsid w:val="00634967"/>
    <w:rsid w:val="0063704D"/>
    <w:rsid w:val="00642F61"/>
    <w:rsid w:val="00643CE1"/>
    <w:rsid w:val="00645E07"/>
    <w:rsid w:val="00646095"/>
    <w:rsid w:val="00646156"/>
    <w:rsid w:val="00646AAF"/>
    <w:rsid w:val="006471B9"/>
    <w:rsid w:val="00647C38"/>
    <w:rsid w:val="00653F3F"/>
    <w:rsid w:val="00654063"/>
    <w:rsid w:val="0065571A"/>
    <w:rsid w:val="00656405"/>
    <w:rsid w:val="00660362"/>
    <w:rsid w:val="00660CD7"/>
    <w:rsid w:val="00663E5C"/>
    <w:rsid w:val="00666027"/>
    <w:rsid w:val="00671087"/>
    <w:rsid w:val="00671521"/>
    <w:rsid w:val="006737F7"/>
    <w:rsid w:val="00673D20"/>
    <w:rsid w:val="0067613D"/>
    <w:rsid w:val="006802C4"/>
    <w:rsid w:val="00682999"/>
    <w:rsid w:val="00683ED7"/>
    <w:rsid w:val="006855FB"/>
    <w:rsid w:val="00686D9A"/>
    <w:rsid w:val="00687ADA"/>
    <w:rsid w:val="00690BB3"/>
    <w:rsid w:val="00691A3A"/>
    <w:rsid w:val="00692434"/>
    <w:rsid w:val="006A0DFD"/>
    <w:rsid w:val="006A1349"/>
    <w:rsid w:val="006A2DE2"/>
    <w:rsid w:val="006A4CFE"/>
    <w:rsid w:val="006A5C14"/>
    <w:rsid w:val="006A786E"/>
    <w:rsid w:val="006B1694"/>
    <w:rsid w:val="006B29B3"/>
    <w:rsid w:val="006B41E6"/>
    <w:rsid w:val="006B6137"/>
    <w:rsid w:val="006B6CD3"/>
    <w:rsid w:val="006B74CC"/>
    <w:rsid w:val="006C1B5B"/>
    <w:rsid w:val="006C266E"/>
    <w:rsid w:val="006C5AC9"/>
    <w:rsid w:val="006C6894"/>
    <w:rsid w:val="006D3999"/>
    <w:rsid w:val="006D5FE0"/>
    <w:rsid w:val="006D695D"/>
    <w:rsid w:val="006E1348"/>
    <w:rsid w:val="006E2714"/>
    <w:rsid w:val="006E2A4A"/>
    <w:rsid w:val="006E4C56"/>
    <w:rsid w:val="006E565D"/>
    <w:rsid w:val="006E5DBF"/>
    <w:rsid w:val="006F259B"/>
    <w:rsid w:val="006F3B63"/>
    <w:rsid w:val="006F43D0"/>
    <w:rsid w:val="006F56F8"/>
    <w:rsid w:val="006F71D5"/>
    <w:rsid w:val="00702D07"/>
    <w:rsid w:val="00703975"/>
    <w:rsid w:val="00705012"/>
    <w:rsid w:val="0070586C"/>
    <w:rsid w:val="00705E33"/>
    <w:rsid w:val="007075FB"/>
    <w:rsid w:val="0071041E"/>
    <w:rsid w:val="00710FD0"/>
    <w:rsid w:val="00711E5B"/>
    <w:rsid w:val="00711F15"/>
    <w:rsid w:val="00712EC4"/>
    <w:rsid w:val="00716E18"/>
    <w:rsid w:val="00717BC0"/>
    <w:rsid w:val="0072088F"/>
    <w:rsid w:val="0072139A"/>
    <w:rsid w:val="00722C74"/>
    <w:rsid w:val="00725B34"/>
    <w:rsid w:val="00725BD7"/>
    <w:rsid w:val="00734307"/>
    <w:rsid w:val="0073475A"/>
    <w:rsid w:val="00740219"/>
    <w:rsid w:val="00742480"/>
    <w:rsid w:val="0074349F"/>
    <w:rsid w:val="00744387"/>
    <w:rsid w:val="007444D5"/>
    <w:rsid w:val="0074799E"/>
    <w:rsid w:val="00747AB7"/>
    <w:rsid w:val="00754436"/>
    <w:rsid w:val="00756AE5"/>
    <w:rsid w:val="00756BF4"/>
    <w:rsid w:val="00762A08"/>
    <w:rsid w:val="00766C70"/>
    <w:rsid w:val="00767881"/>
    <w:rsid w:val="00767E88"/>
    <w:rsid w:val="00773DD8"/>
    <w:rsid w:val="0077427E"/>
    <w:rsid w:val="007835D6"/>
    <w:rsid w:val="007840FB"/>
    <w:rsid w:val="00786FC8"/>
    <w:rsid w:val="00787751"/>
    <w:rsid w:val="00791FFA"/>
    <w:rsid w:val="00794B63"/>
    <w:rsid w:val="0079566D"/>
    <w:rsid w:val="007A1535"/>
    <w:rsid w:val="007A1A5E"/>
    <w:rsid w:val="007A3157"/>
    <w:rsid w:val="007A45D3"/>
    <w:rsid w:val="007A7EA9"/>
    <w:rsid w:val="007B1B75"/>
    <w:rsid w:val="007B1EAE"/>
    <w:rsid w:val="007B3261"/>
    <w:rsid w:val="007B3825"/>
    <w:rsid w:val="007B3EBA"/>
    <w:rsid w:val="007B6814"/>
    <w:rsid w:val="007C1133"/>
    <w:rsid w:val="007C1A92"/>
    <w:rsid w:val="007C462B"/>
    <w:rsid w:val="007C67E5"/>
    <w:rsid w:val="007C714B"/>
    <w:rsid w:val="007D15FA"/>
    <w:rsid w:val="007E0103"/>
    <w:rsid w:val="007E23CF"/>
    <w:rsid w:val="007F0751"/>
    <w:rsid w:val="007F6C95"/>
    <w:rsid w:val="007F734E"/>
    <w:rsid w:val="007F75B9"/>
    <w:rsid w:val="008019AC"/>
    <w:rsid w:val="0080359B"/>
    <w:rsid w:val="00805330"/>
    <w:rsid w:val="00805625"/>
    <w:rsid w:val="00811111"/>
    <w:rsid w:val="0081437B"/>
    <w:rsid w:val="00814C4A"/>
    <w:rsid w:val="00815445"/>
    <w:rsid w:val="008234E0"/>
    <w:rsid w:val="008251BF"/>
    <w:rsid w:val="00826928"/>
    <w:rsid w:val="00834FB8"/>
    <w:rsid w:val="008378F5"/>
    <w:rsid w:val="00837AE8"/>
    <w:rsid w:val="00844F39"/>
    <w:rsid w:val="0084575C"/>
    <w:rsid w:val="00846B32"/>
    <w:rsid w:val="00847A56"/>
    <w:rsid w:val="00852C5A"/>
    <w:rsid w:val="00854824"/>
    <w:rsid w:val="00854DF4"/>
    <w:rsid w:val="008575C7"/>
    <w:rsid w:val="00857CC8"/>
    <w:rsid w:val="00860A80"/>
    <w:rsid w:val="00860D7E"/>
    <w:rsid w:val="00861608"/>
    <w:rsid w:val="0086574E"/>
    <w:rsid w:val="008659A5"/>
    <w:rsid w:val="00865B35"/>
    <w:rsid w:val="008662C3"/>
    <w:rsid w:val="0086674B"/>
    <w:rsid w:val="008723FD"/>
    <w:rsid w:val="00874B5D"/>
    <w:rsid w:val="00876AD1"/>
    <w:rsid w:val="008829F0"/>
    <w:rsid w:val="00886E0E"/>
    <w:rsid w:val="00895656"/>
    <w:rsid w:val="008971A3"/>
    <w:rsid w:val="008A3481"/>
    <w:rsid w:val="008A35C2"/>
    <w:rsid w:val="008A3B34"/>
    <w:rsid w:val="008A52B0"/>
    <w:rsid w:val="008A5DDB"/>
    <w:rsid w:val="008A6144"/>
    <w:rsid w:val="008B026A"/>
    <w:rsid w:val="008B2645"/>
    <w:rsid w:val="008B335C"/>
    <w:rsid w:val="008C09FD"/>
    <w:rsid w:val="008C0BCC"/>
    <w:rsid w:val="008C5BDD"/>
    <w:rsid w:val="008D05EF"/>
    <w:rsid w:val="008D0A86"/>
    <w:rsid w:val="008D1350"/>
    <w:rsid w:val="008D1BF3"/>
    <w:rsid w:val="008E588E"/>
    <w:rsid w:val="008E73CD"/>
    <w:rsid w:val="008F13FF"/>
    <w:rsid w:val="008F5CEB"/>
    <w:rsid w:val="008F7FEA"/>
    <w:rsid w:val="00901999"/>
    <w:rsid w:val="0090319B"/>
    <w:rsid w:val="00903201"/>
    <w:rsid w:val="00903BCE"/>
    <w:rsid w:val="00904AB0"/>
    <w:rsid w:val="009055E0"/>
    <w:rsid w:val="0090664C"/>
    <w:rsid w:val="00907880"/>
    <w:rsid w:val="00911A8F"/>
    <w:rsid w:val="00913623"/>
    <w:rsid w:val="009157E5"/>
    <w:rsid w:val="00916D5F"/>
    <w:rsid w:val="00916E49"/>
    <w:rsid w:val="00917F3B"/>
    <w:rsid w:val="00922C3F"/>
    <w:rsid w:val="009247EB"/>
    <w:rsid w:val="00924EBF"/>
    <w:rsid w:val="00926EB4"/>
    <w:rsid w:val="0092708D"/>
    <w:rsid w:val="009279DC"/>
    <w:rsid w:val="00927A9F"/>
    <w:rsid w:val="00930F6A"/>
    <w:rsid w:val="00934D2B"/>
    <w:rsid w:val="00935543"/>
    <w:rsid w:val="00935FE8"/>
    <w:rsid w:val="0094068C"/>
    <w:rsid w:val="00942B77"/>
    <w:rsid w:val="00943DC4"/>
    <w:rsid w:val="009456E5"/>
    <w:rsid w:val="0095106B"/>
    <w:rsid w:val="00951EB0"/>
    <w:rsid w:val="009521CF"/>
    <w:rsid w:val="00952D71"/>
    <w:rsid w:val="00953DA3"/>
    <w:rsid w:val="00957A67"/>
    <w:rsid w:val="0096029E"/>
    <w:rsid w:val="00960553"/>
    <w:rsid w:val="00963FE7"/>
    <w:rsid w:val="00964EBF"/>
    <w:rsid w:val="00967DCF"/>
    <w:rsid w:val="0097087A"/>
    <w:rsid w:val="00970DC0"/>
    <w:rsid w:val="0097272D"/>
    <w:rsid w:val="00973BEE"/>
    <w:rsid w:val="0097423A"/>
    <w:rsid w:val="00982405"/>
    <w:rsid w:val="00982BDF"/>
    <w:rsid w:val="00982FA2"/>
    <w:rsid w:val="009831AF"/>
    <w:rsid w:val="0098515E"/>
    <w:rsid w:val="009876C2"/>
    <w:rsid w:val="00991CAB"/>
    <w:rsid w:val="00992370"/>
    <w:rsid w:val="009A66F7"/>
    <w:rsid w:val="009A7B91"/>
    <w:rsid w:val="009B1511"/>
    <w:rsid w:val="009B4192"/>
    <w:rsid w:val="009B5291"/>
    <w:rsid w:val="009B6DD6"/>
    <w:rsid w:val="009C575C"/>
    <w:rsid w:val="009D22F8"/>
    <w:rsid w:val="009D52F1"/>
    <w:rsid w:val="009D72FD"/>
    <w:rsid w:val="009E2615"/>
    <w:rsid w:val="009E261E"/>
    <w:rsid w:val="009E640A"/>
    <w:rsid w:val="009F0597"/>
    <w:rsid w:val="009F1E92"/>
    <w:rsid w:val="009F209C"/>
    <w:rsid w:val="009F4B16"/>
    <w:rsid w:val="00A014BF"/>
    <w:rsid w:val="00A025EE"/>
    <w:rsid w:val="00A04060"/>
    <w:rsid w:val="00A05A59"/>
    <w:rsid w:val="00A06D49"/>
    <w:rsid w:val="00A073AA"/>
    <w:rsid w:val="00A13677"/>
    <w:rsid w:val="00A14B36"/>
    <w:rsid w:val="00A1516D"/>
    <w:rsid w:val="00A173B2"/>
    <w:rsid w:val="00A20045"/>
    <w:rsid w:val="00A2124A"/>
    <w:rsid w:val="00A2434A"/>
    <w:rsid w:val="00A24C0D"/>
    <w:rsid w:val="00A253EC"/>
    <w:rsid w:val="00A26536"/>
    <w:rsid w:val="00A30A75"/>
    <w:rsid w:val="00A31808"/>
    <w:rsid w:val="00A3430C"/>
    <w:rsid w:val="00A34C43"/>
    <w:rsid w:val="00A35903"/>
    <w:rsid w:val="00A35D1B"/>
    <w:rsid w:val="00A368F5"/>
    <w:rsid w:val="00A374BE"/>
    <w:rsid w:val="00A40A59"/>
    <w:rsid w:val="00A41CF3"/>
    <w:rsid w:val="00A42B14"/>
    <w:rsid w:val="00A45123"/>
    <w:rsid w:val="00A468C6"/>
    <w:rsid w:val="00A47295"/>
    <w:rsid w:val="00A47393"/>
    <w:rsid w:val="00A5106B"/>
    <w:rsid w:val="00A52813"/>
    <w:rsid w:val="00A566CF"/>
    <w:rsid w:val="00A603AA"/>
    <w:rsid w:val="00A6176D"/>
    <w:rsid w:val="00A670FF"/>
    <w:rsid w:val="00A7178C"/>
    <w:rsid w:val="00A72153"/>
    <w:rsid w:val="00A72F0F"/>
    <w:rsid w:val="00A74F1C"/>
    <w:rsid w:val="00A76578"/>
    <w:rsid w:val="00A77847"/>
    <w:rsid w:val="00A81D97"/>
    <w:rsid w:val="00A828A1"/>
    <w:rsid w:val="00A82C9A"/>
    <w:rsid w:val="00A82EEB"/>
    <w:rsid w:val="00A87E08"/>
    <w:rsid w:val="00A920EC"/>
    <w:rsid w:val="00A93F31"/>
    <w:rsid w:val="00A951F3"/>
    <w:rsid w:val="00A9567A"/>
    <w:rsid w:val="00A968A4"/>
    <w:rsid w:val="00AA2126"/>
    <w:rsid w:val="00AA437E"/>
    <w:rsid w:val="00AB5281"/>
    <w:rsid w:val="00AB5DD6"/>
    <w:rsid w:val="00AB5E58"/>
    <w:rsid w:val="00AB6BAC"/>
    <w:rsid w:val="00AB71E8"/>
    <w:rsid w:val="00AC0CBC"/>
    <w:rsid w:val="00AC23E7"/>
    <w:rsid w:val="00AC2FAE"/>
    <w:rsid w:val="00AC3518"/>
    <w:rsid w:val="00AC39BF"/>
    <w:rsid w:val="00AC5954"/>
    <w:rsid w:val="00AD0268"/>
    <w:rsid w:val="00AD09F0"/>
    <w:rsid w:val="00AD2373"/>
    <w:rsid w:val="00AD49AD"/>
    <w:rsid w:val="00AD566B"/>
    <w:rsid w:val="00AD57F8"/>
    <w:rsid w:val="00AD5A7F"/>
    <w:rsid w:val="00AD6063"/>
    <w:rsid w:val="00AE0A9A"/>
    <w:rsid w:val="00AF1AD3"/>
    <w:rsid w:val="00AF2512"/>
    <w:rsid w:val="00AF39EA"/>
    <w:rsid w:val="00AF4736"/>
    <w:rsid w:val="00AF6265"/>
    <w:rsid w:val="00B00E12"/>
    <w:rsid w:val="00B01D2E"/>
    <w:rsid w:val="00B028E4"/>
    <w:rsid w:val="00B02F4C"/>
    <w:rsid w:val="00B04460"/>
    <w:rsid w:val="00B04B8D"/>
    <w:rsid w:val="00B056A9"/>
    <w:rsid w:val="00B05771"/>
    <w:rsid w:val="00B06DBE"/>
    <w:rsid w:val="00B11676"/>
    <w:rsid w:val="00B16EAF"/>
    <w:rsid w:val="00B211A0"/>
    <w:rsid w:val="00B21E89"/>
    <w:rsid w:val="00B240F8"/>
    <w:rsid w:val="00B25591"/>
    <w:rsid w:val="00B25C2A"/>
    <w:rsid w:val="00B25E05"/>
    <w:rsid w:val="00B31253"/>
    <w:rsid w:val="00B3142D"/>
    <w:rsid w:val="00B31576"/>
    <w:rsid w:val="00B31746"/>
    <w:rsid w:val="00B408EB"/>
    <w:rsid w:val="00B419E8"/>
    <w:rsid w:val="00B421F7"/>
    <w:rsid w:val="00B42EE4"/>
    <w:rsid w:val="00B46F43"/>
    <w:rsid w:val="00B47066"/>
    <w:rsid w:val="00B50A56"/>
    <w:rsid w:val="00B56868"/>
    <w:rsid w:val="00B57A71"/>
    <w:rsid w:val="00B60DBF"/>
    <w:rsid w:val="00B623EB"/>
    <w:rsid w:val="00B65B91"/>
    <w:rsid w:val="00B6728C"/>
    <w:rsid w:val="00B76481"/>
    <w:rsid w:val="00B864FA"/>
    <w:rsid w:val="00B91ED7"/>
    <w:rsid w:val="00B93A87"/>
    <w:rsid w:val="00B93CF1"/>
    <w:rsid w:val="00B968EE"/>
    <w:rsid w:val="00B9692F"/>
    <w:rsid w:val="00BA2361"/>
    <w:rsid w:val="00BA3A07"/>
    <w:rsid w:val="00BA3B54"/>
    <w:rsid w:val="00BA5BFD"/>
    <w:rsid w:val="00BA5DD2"/>
    <w:rsid w:val="00BB0E4B"/>
    <w:rsid w:val="00BB1DB5"/>
    <w:rsid w:val="00BB216C"/>
    <w:rsid w:val="00BB508D"/>
    <w:rsid w:val="00BB65F1"/>
    <w:rsid w:val="00BC20CF"/>
    <w:rsid w:val="00BC2197"/>
    <w:rsid w:val="00BC3F52"/>
    <w:rsid w:val="00BC7AE7"/>
    <w:rsid w:val="00BD0456"/>
    <w:rsid w:val="00BD3AE5"/>
    <w:rsid w:val="00BD468D"/>
    <w:rsid w:val="00BD7E07"/>
    <w:rsid w:val="00BE020E"/>
    <w:rsid w:val="00BE7245"/>
    <w:rsid w:val="00BE7A76"/>
    <w:rsid w:val="00BF5B04"/>
    <w:rsid w:val="00C00164"/>
    <w:rsid w:val="00C00916"/>
    <w:rsid w:val="00C04BFD"/>
    <w:rsid w:val="00C0564F"/>
    <w:rsid w:val="00C138A4"/>
    <w:rsid w:val="00C2006C"/>
    <w:rsid w:val="00C205DA"/>
    <w:rsid w:val="00C21854"/>
    <w:rsid w:val="00C22A32"/>
    <w:rsid w:val="00C238FE"/>
    <w:rsid w:val="00C23E95"/>
    <w:rsid w:val="00C24097"/>
    <w:rsid w:val="00C25CFB"/>
    <w:rsid w:val="00C335F5"/>
    <w:rsid w:val="00C35017"/>
    <w:rsid w:val="00C354BB"/>
    <w:rsid w:val="00C36B00"/>
    <w:rsid w:val="00C37CD7"/>
    <w:rsid w:val="00C40B3C"/>
    <w:rsid w:val="00C42D08"/>
    <w:rsid w:val="00C51243"/>
    <w:rsid w:val="00C51698"/>
    <w:rsid w:val="00C51D0A"/>
    <w:rsid w:val="00C56E38"/>
    <w:rsid w:val="00C603F3"/>
    <w:rsid w:val="00C60490"/>
    <w:rsid w:val="00C60FA0"/>
    <w:rsid w:val="00C616BC"/>
    <w:rsid w:val="00C62635"/>
    <w:rsid w:val="00C72AEE"/>
    <w:rsid w:val="00C752B9"/>
    <w:rsid w:val="00C80D20"/>
    <w:rsid w:val="00C84FD7"/>
    <w:rsid w:val="00C863C7"/>
    <w:rsid w:val="00C93170"/>
    <w:rsid w:val="00C953B0"/>
    <w:rsid w:val="00C95EE4"/>
    <w:rsid w:val="00C96922"/>
    <w:rsid w:val="00C9769E"/>
    <w:rsid w:val="00CA10A6"/>
    <w:rsid w:val="00CA1B3D"/>
    <w:rsid w:val="00CA229F"/>
    <w:rsid w:val="00CA2EA7"/>
    <w:rsid w:val="00CA3308"/>
    <w:rsid w:val="00CA4F17"/>
    <w:rsid w:val="00CA5179"/>
    <w:rsid w:val="00CA7F56"/>
    <w:rsid w:val="00CB6909"/>
    <w:rsid w:val="00CB7E81"/>
    <w:rsid w:val="00CC29D2"/>
    <w:rsid w:val="00CC387F"/>
    <w:rsid w:val="00CC4F97"/>
    <w:rsid w:val="00CC5588"/>
    <w:rsid w:val="00CC5906"/>
    <w:rsid w:val="00CC5FF6"/>
    <w:rsid w:val="00CC6394"/>
    <w:rsid w:val="00CC7327"/>
    <w:rsid w:val="00CD570A"/>
    <w:rsid w:val="00CD79E7"/>
    <w:rsid w:val="00CE1CE5"/>
    <w:rsid w:val="00CE2B34"/>
    <w:rsid w:val="00CE6484"/>
    <w:rsid w:val="00CE7FE4"/>
    <w:rsid w:val="00CF026B"/>
    <w:rsid w:val="00CF02B0"/>
    <w:rsid w:val="00CF1C1C"/>
    <w:rsid w:val="00CF2D22"/>
    <w:rsid w:val="00CF4DEC"/>
    <w:rsid w:val="00CF508F"/>
    <w:rsid w:val="00D00328"/>
    <w:rsid w:val="00D010D3"/>
    <w:rsid w:val="00D01DC8"/>
    <w:rsid w:val="00D07791"/>
    <w:rsid w:val="00D10870"/>
    <w:rsid w:val="00D13ED1"/>
    <w:rsid w:val="00D168DC"/>
    <w:rsid w:val="00D16E73"/>
    <w:rsid w:val="00D17643"/>
    <w:rsid w:val="00D17CB4"/>
    <w:rsid w:val="00D21342"/>
    <w:rsid w:val="00D23E7F"/>
    <w:rsid w:val="00D3094E"/>
    <w:rsid w:val="00D33501"/>
    <w:rsid w:val="00D37076"/>
    <w:rsid w:val="00D375C4"/>
    <w:rsid w:val="00D40499"/>
    <w:rsid w:val="00D405CA"/>
    <w:rsid w:val="00D43688"/>
    <w:rsid w:val="00D44CD5"/>
    <w:rsid w:val="00D44E51"/>
    <w:rsid w:val="00D450AE"/>
    <w:rsid w:val="00D450F3"/>
    <w:rsid w:val="00D47AFB"/>
    <w:rsid w:val="00D51FFC"/>
    <w:rsid w:val="00D52B03"/>
    <w:rsid w:val="00D53111"/>
    <w:rsid w:val="00D53583"/>
    <w:rsid w:val="00D53A1E"/>
    <w:rsid w:val="00D54021"/>
    <w:rsid w:val="00D542DC"/>
    <w:rsid w:val="00D546F1"/>
    <w:rsid w:val="00D57F2E"/>
    <w:rsid w:val="00D6308D"/>
    <w:rsid w:val="00D67006"/>
    <w:rsid w:val="00D73687"/>
    <w:rsid w:val="00D74580"/>
    <w:rsid w:val="00D76F1F"/>
    <w:rsid w:val="00D80401"/>
    <w:rsid w:val="00D82B4D"/>
    <w:rsid w:val="00D84C8F"/>
    <w:rsid w:val="00D86C84"/>
    <w:rsid w:val="00D8750B"/>
    <w:rsid w:val="00D87735"/>
    <w:rsid w:val="00D87782"/>
    <w:rsid w:val="00D90DF1"/>
    <w:rsid w:val="00D920FF"/>
    <w:rsid w:val="00D93D9B"/>
    <w:rsid w:val="00D946EF"/>
    <w:rsid w:val="00D94772"/>
    <w:rsid w:val="00D97584"/>
    <w:rsid w:val="00D976EF"/>
    <w:rsid w:val="00DA0C1A"/>
    <w:rsid w:val="00DA18BD"/>
    <w:rsid w:val="00DA6393"/>
    <w:rsid w:val="00DA65E2"/>
    <w:rsid w:val="00DA6C21"/>
    <w:rsid w:val="00DB015A"/>
    <w:rsid w:val="00DB0D60"/>
    <w:rsid w:val="00DB4C12"/>
    <w:rsid w:val="00DB73FC"/>
    <w:rsid w:val="00DB77D1"/>
    <w:rsid w:val="00DC12D9"/>
    <w:rsid w:val="00DC2027"/>
    <w:rsid w:val="00DC3ED9"/>
    <w:rsid w:val="00DC480B"/>
    <w:rsid w:val="00DD1618"/>
    <w:rsid w:val="00DD176A"/>
    <w:rsid w:val="00DD37B5"/>
    <w:rsid w:val="00DD6138"/>
    <w:rsid w:val="00DE2881"/>
    <w:rsid w:val="00DE3393"/>
    <w:rsid w:val="00DE4DEB"/>
    <w:rsid w:val="00DE51A2"/>
    <w:rsid w:val="00DE636E"/>
    <w:rsid w:val="00DF22AA"/>
    <w:rsid w:val="00DF795F"/>
    <w:rsid w:val="00DF7E6C"/>
    <w:rsid w:val="00E01DDB"/>
    <w:rsid w:val="00E0351E"/>
    <w:rsid w:val="00E039D5"/>
    <w:rsid w:val="00E052C2"/>
    <w:rsid w:val="00E11460"/>
    <w:rsid w:val="00E139C8"/>
    <w:rsid w:val="00E150D9"/>
    <w:rsid w:val="00E15298"/>
    <w:rsid w:val="00E1675F"/>
    <w:rsid w:val="00E16A7C"/>
    <w:rsid w:val="00E20944"/>
    <w:rsid w:val="00E30617"/>
    <w:rsid w:val="00E35D50"/>
    <w:rsid w:val="00E402B5"/>
    <w:rsid w:val="00E413DC"/>
    <w:rsid w:val="00E42ED5"/>
    <w:rsid w:val="00E4595B"/>
    <w:rsid w:val="00E51966"/>
    <w:rsid w:val="00E52E12"/>
    <w:rsid w:val="00E53490"/>
    <w:rsid w:val="00E53D59"/>
    <w:rsid w:val="00E55218"/>
    <w:rsid w:val="00E55BBC"/>
    <w:rsid w:val="00E57A24"/>
    <w:rsid w:val="00E60188"/>
    <w:rsid w:val="00E62028"/>
    <w:rsid w:val="00E6335D"/>
    <w:rsid w:val="00E63F3E"/>
    <w:rsid w:val="00E64274"/>
    <w:rsid w:val="00E66382"/>
    <w:rsid w:val="00E70E37"/>
    <w:rsid w:val="00E70EF5"/>
    <w:rsid w:val="00E70EF8"/>
    <w:rsid w:val="00E715B8"/>
    <w:rsid w:val="00E74085"/>
    <w:rsid w:val="00E74169"/>
    <w:rsid w:val="00E75D1A"/>
    <w:rsid w:val="00E80055"/>
    <w:rsid w:val="00E804C5"/>
    <w:rsid w:val="00E80563"/>
    <w:rsid w:val="00E81E31"/>
    <w:rsid w:val="00E828BD"/>
    <w:rsid w:val="00E8349F"/>
    <w:rsid w:val="00E84E87"/>
    <w:rsid w:val="00E85BA2"/>
    <w:rsid w:val="00E919B3"/>
    <w:rsid w:val="00E94983"/>
    <w:rsid w:val="00EA10BA"/>
    <w:rsid w:val="00EA2DEB"/>
    <w:rsid w:val="00EA47C6"/>
    <w:rsid w:val="00EB118E"/>
    <w:rsid w:val="00EB3A6A"/>
    <w:rsid w:val="00EB68B3"/>
    <w:rsid w:val="00EB6C74"/>
    <w:rsid w:val="00EC12E8"/>
    <w:rsid w:val="00EC458C"/>
    <w:rsid w:val="00EC5CC4"/>
    <w:rsid w:val="00EC699A"/>
    <w:rsid w:val="00EC6B53"/>
    <w:rsid w:val="00EC72D1"/>
    <w:rsid w:val="00EC77D8"/>
    <w:rsid w:val="00EC790B"/>
    <w:rsid w:val="00ED2AF0"/>
    <w:rsid w:val="00ED7343"/>
    <w:rsid w:val="00EE33BE"/>
    <w:rsid w:val="00EE551E"/>
    <w:rsid w:val="00EF090E"/>
    <w:rsid w:val="00EF0FD2"/>
    <w:rsid w:val="00EF1A56"/>
    <w:rsid w:val="00EF2429"/>
    <w:rsid w:val="00EF26B6"/>
    <w:rsid w:val="00EF32D3"/>
    <w:rsid w:val="00F03C63"/>
    <w:rsid w:val="00F06885"/>
    <w:rsid w:val="00F10363"/>
    <w:rsid w:val="00F105AA"/>
    <w:rsid w:val="00F14C65"/>
    <w:rsid w:val="00F2011A"/>
    <w:rsid w:val="00F2078B"/>
    <w:rsid w:val="00F21B82"/>
    <w:rsid w:val="00F23538"/>
    <w:rsid w:val="00F262E9"/>
    <w:rsid w:val="00F357BD"/>
    <w:rsid w:val="00F367A8"/>
    <w:rsid w:val="00F42E53"/>
    <w:rsid w:val="00F43F20"/>
    <w:rsid w:val="00F44225"/>
    <w:rsid w:val="00F479AD"/>
    <w:rsid w:val="00F540DE"/>
    <w:rsid w:val="00F55277"/>
    <w:rsid w:val="00F5626B"/>
    <w:rsid w:val="00F56F1C"/>
    <w:rsid w:val="00F57178"/>
    <w:rsid w:val="00F610DD"/>
    <w:rsid w:val="00F612AB"/>
    <w:rsid w:val="00F62F55"/>
    <w:rsid w:val="00F63BB0"/>
    <w:rsid w:val="00F63BF8"/>
    <w:rsid w:val="00F7182B"/>
    <w:rsid w:val="00F73660"/>
    <w:rsid w:val="00F736E1"/>
    <w:rsid w:val="00F7762A"/>
    <w:rsid w:val="00F80DE9"/>
    <w:rsid w:val="00F818CE"/>
    <w:rsid w:val="00F832BF"/>
    <w:rsid w:val="00F8412E"/>
    <w:rsid w:val="00F90D9F"/>
    <w:rsid w:val="00F925C3"/>
    <w:rsid w:val="00F93CB0"/>
    <w:rsid w:val="00F96F21"/>
    <w:rsid w:val="00F973C4"/>
    <w:rsid w:val="00FA240F"/>
    <w:rsid w:val="00FA2579"/>
    <w:rsid w:val="00FB43A1"/>
    <w:rsid w:val="00FB4FA9"/>
    <w:rsid w:val="00FB6165"/>
    <w:rsid w:val="00FC08E3"/>
    <w:rsid w:val="00FC2CE7"/>
    <w:rsid w:val="00FC3A31"/>
    <w:rsid w:val="00FC427C"/>
    <w:rsid w:val="00FC4A77"/>
    <w:rsid w:val="00FC50FC"/>
    <w:rsid w:val="00FC6338"/>
    <w:rsid w:val="00FD226A"/>
    <w:rsid w:val="00FD2B95"/>
    <w:rsid w:val="00FD303E"/>
    <w:rsid w:val="00FD3729"/>
    <w:rsid w:val="00FD431F"/>
    <w:rsid w:val="00FD442F"/>
    <w:rsid w:val="00FD4AC8"/>
    <w:rsid w:val="00FD5310"/>
    <w:rsid w:val="00FD66C7"/>
    <w:rsid w:val="00FD70E0"/>
    <w:rsid w:val="00FD7EDC"/>
    <w:rsid w:val="00FE1624"/>
    <w:rsid w:val="00FE4DDA"/>
    <w:rsid w:val="00FE646B"/>
    <w:rsid w:val="00FF29C6"/>
    <w:rsid w:val="00FF3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374016"/>
  <w15:docId w15:val="{8412C6E7-D891-4267-B51D-81EE8C627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uiPriority w:val="99"/>
    <w:qFormat/>
    <w:rsid w:val="00C25CFB"/>
    <w:pPr>
      <w:keepNext/>
      <w:ind w:left="1440" w:hanging="1440"/>
      <w:outlineLvl w:val="2"/>
    </w:pPr>
    <w:rPr>
      <w:b/>
      <w:bCs/>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9"/>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93CF1"/>
    <w:rPr>
      <w:rFonts w:ascii="Arial" w:hAnsi="Arial" w:cs="Arial"/>
      <w:b/>
      <w:bCs/>
      <w:sz w:val="28"/>
      <w:szCs w:val="28"/>
    </w:rPr>
  </w:style>
  <w:style w:type="character" w:customStyle="1" w:styleId="Heading3Char">
    <w:name w:val="Heading 3 Char"/>
    <w:basedOn w:val="DefaultParagraphFont"/>
    <w:link w:val="Heading3"/>
    <w:uiPriority w:val="99"/>
    <w:semiHidden/>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4D3D4C"/>
    <w:rPr>
      <w:rFonts w:ascii="Calibri" w:hAnsi="Calibri" w:cs="Times New Roman"/>
      <w:b/>
      <w:bCs/>
    </w:rPr>
  </w:style>
  <w:style w:type="character" w:customStyle="1" w:styleId="Heading7Char">
    <w:name w:val="Heading 7 Char"/>
    <w:basedOn w:val="DefaultParagraphFont"/>
    <w:link w:val="Heading7"/>
    <w:uiPriority w:val="99"/>
    <w:semiHidden/>
    <w:locked/>
    <w:rsid w:val="004D3D4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4D3D4C"/>
    <w:rPr>
      <w:rFonts w:ascii="Arial" w:hAnsi="Arial" w:cs="Arial"/>
      <w:b/>
      <w:bCs/>
      <w:sz w:val="24"/>
      <w:szCs w:val="24"/>
      <w:lang w:val="sv-SE" w:eastAsia="en-US" w:bidi="ar-SA"/>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semiHidden/>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semiHidden/>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uiPriority w:val="99"/>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97087A"/>
    <w:pPr>
      <w:tabs>
        <w:tab w:val="right" w:leader="underscore" w:pos="9019"/>
      </w:tabs>
      <w:spacing w:before="120"/>
      <w:ind w:left="255" w:hanging="227"/>
      <w:jc w:val="center"/>
    </w:pPr>
    <w:rPr>
      <w:b/>
      <w:bCs/>
      <w:iCs/>
      <w:caps/>
      <w:noProof/>
      <w:color w:val="000000"/>
      <w:sz w:val="22"/>
      <w:szCs w:val="22"/>
    </w:rPr>
  </w:style>
  <w:style w:type="paragraph" w:styleId="TOC2">
    <w:name w:val="toc 2"/>
    <w:basedOn w:val="Normal"/>
    <w:next w:val="Normal"/>
    <w:autoRedefine/>
    <w:uiPriority w:val="99"/>
    <w:semiHidden/>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99"/>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rsid w:val="001359C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qFormat/>
    <w:rsid w:val="006E2714"/>
    <w:rPr>
      <w:b/>
      <w:bCs/>
    </w:rPr>
  </w:style>
  <w:style w:type="paragraph" w:styleId="NoSpacing">
    <w:name w:val="No Spacing"/>
    <w:uiPriority w:val="1"/>
    <w:qFormat/>
    <w:rsid w:val="005B6769"/>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1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hea.org/About/Recognition.cf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135F7-3578-4111-9330-AB2A1CE38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34</Pages>
  <Words>10889</Words>
  <Characters>62068</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72812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LAMPTKES-LAPTOP-11</cp:lastModifiedBy>
  <cp:revision>4</cp:revision>
  <cp:lastPrinted>2013-01-30T06:56:00Z</cp:lastPrinted>
  <dcterms:created xsi:type="dcterms:W3CDTF">2016-06-16T07:20:00Z</dcterms:created>
  <dcterms:modified xsi:type="dcterms:W3CDTF">2016-06-23T11:16:00Z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