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801D01" w:rsidRDefault="00F270E3"/>
    <w:p w:rsidR="0083753D" w:rsidRPr="00801D01" w:rsidRDefault="0083753D" w:rsidP="00633D3D">
      <w:pPr>
        <w:jc w:val="center"/>
        <w:rPr>
          <w:b/>
          <w:sz w:val="40"/>
          <w:szCs w:val="40"/>
          <w:lang w:val="sv-SE"/>
        </w:rPr>
      </w:pPr>
    </w:p>
    <w:p w:rsidR="00D10ADA" w:rsidRPr="00801D01" w:rsidRDefault="005A4675" w:rsidP="00633D3D">
      <w:pPr>
        <w:jc w:val="center"/>
        <w:rPr>
          <w:b/>
          <w:sz w:val="40"/>
          <w:szCs w:val="40"/>
          <w:lang w:val="sv-SE"/>
        </w:rPr>
      </w:pPr>
      <w:ins w:id="0" w:author="LAM014" w:date="2016-06-16T14:07:00Z">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1826895</wp:posOffset>
                  </wp:positionH>
                  <wp:positionV relativeFrom="paragraph">
                    <wp:posOffset>156210</wp:posOffset>
                  </wp:positionV>
                  <wp:extent cx="1705610" cy="1334770"/>
                  <wp:effectExtent l="0" t="0" r="0"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3"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5A4675" w:rsidRPr="008B1339" w:rsidRDefault="005A4675" w:rsidP="005A467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4"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3.85pt;margin-top:12.3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mB65Co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SYHrkKgEAAAxDQAADgAAAAAAAAAAAAAAAAA8AgAAZHJzL2Uy&#10;b0RvYy54bWxQSwECLQAUAAYACAAAACEAWGCzG7oAAAAiAQAAGQAAAAAAAAAAAAAAAAAQBwAAZHJz&#10;L19yZWxzL2Uyb0RvYy54bWwucmVsc1BLAQItABQABgAIAAAAIQAf5nCX4QAAAAoBAAAPAAAAAAAA&#10;AAAAAAAAAAE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NQ98QA&#10;AADaAAAADwAAAGRycy9kb3ducmV2LnhtbESP0WoCMRRE3wv9h3ALfdOsltqyGkUUWx+kdNUPuGyu&#10;m8XNzZKk7tavbwShj8PMnGFmi9424kI+1I4VjIYZCOLS6ZorBcfDZvAOIkRkjY1jUvBLARbzx4cZ&#10;5tp1XNBlHyuRIBxyVGBibHMpQ2nIYhi6ljh5J+ctxiR9JbXHLsFtI8dZNpEWa04LBltaGSrP+x+r&#10;4NUUu+70+b0p5PJ6XX99+Hp9fFPq+alfTkFE6uN/+N7eagUvcLuSb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TUPfEAAAA2gAAAA8AAAAAAAAAAAAAAAAAmAIAAGRycy9k&#10;b3ducmV2LnhtbFBLBQYAAAAABAAEAPUAAACJAwAAAAA=&#10;" filled="f" fillcolor="#9c0" stroked="f" strokecolor="white">
                    <v:textbox>
                      <w:txbxContent>
                        <w:p w:rsidR="005A4675" w:rsidRPr="008B1339" w:rsidRDefault="005A4675" w:rsidP="005A467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t9PLEAAAA2gAAAA8AAABkcnMvZG93bnJldi54bWxEj0FLw0AUhO9C/8PyBC9iN5USQuy2SKFQ&#10;RETTHnp8ZF+T0OzbuPts4r93BcHjMDPfMKvN5Hp1pRA7zwYW8wwUce1tx42B42H3UICKgmyx90wG&#10;vinCZj27WWFp/cgfdK2kUQnCsUQDrchQah3rlhzGuR+Ik3f2waEkGRptA44J7nr9mGW5dthxWmhx&#10;oG1L9aX6cgbyzykbX/bLt2Kxu8/l/fQqVSiMubudnp9ACU3yH/5r762BJfxeSTdAr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It9PLEAAAA2gAAAA8AAAAAAAAAAAAAAAAA&#10;nwIAAGRycy9kb3ducmV2LnhtbFBLBQYAAAAABAAEAPcAAACQAwAAAAA=&#10;">
                    <v:imagedata r:id="rId10" o:title="download"/>
                  </v:shape>
                </v:group>
              </w:pict>
            </mc:Fallback>
          </mc:AlternateContent>
        </w:r>
      </w:ins>
    </w:p>
    <w:p w:rsidR="00D10ADA" w:rsidRPr="00801D01" w:rsidRDefault="00D10ADA" w:rsidP="00633D3D">
      <w:pPr>
        <w:jc w:val="center"/>
        <w:rPr>
          <w:b/>
          <w:sz w:val="40"/>
          <w:szCs w:val="40"/>
          <w:lang w:val="sv-SE"/>
        </w:rPr>
      </w:pPr>
    </w:p>
    <w:p w:rsidR="005D401D" w:rsidRPr="00801D01" w:rsidRDefault="005D401D" w:rsidP="00633D3D">
      <w:pPr>
        <w:jc w:val="center"/>
        <w:rPr>
          <w:rFonts w:cs="Arial"/>
          <w:b/>
          <w:sz w:val="40"/>
          <w:szCs w:val="40"/>
          <w:lang w:val="sv-SE"/>
        </w:rPr>
      </w:pPr>
    </w:p>
    <w:p w:rsidR="00D10ADA" w:rsidRPr="00801D01" w:rsidRDefault="005A4675"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801D01" w:rsidRDefault="00D10ADA" w:rsidP="00DD1CD1">
      <w:pPr>
        <w:rPr>
          <w:rFonts w:cs="Arial"/>
          <w:b/>
          <w:sz w:val="40"/>
          <w:szCs w:val="40"/>
          <w:lang w:val="id-ID"/>
        </w:rPr>
      </w:pPr>
    </w:p>
    <w:p w:rsidR="00DD1CD1" w:rsidRPr="00801D01" w:rsidRDefault="00DD1CD1" w:rsidP="00DD1CD1">
      <w:pPr>
        <w:rPr>
          <w:rFonts w:cs="Arial"/>
          <w:b/>
          <w:sz w:val="40"/>
          <w:szCs w:val="40"/>
          <w:lang w:val="id-ID"/>
        </w:rPr>
      </w:pPr>
    </w:p>
    <w:p w:rsidR="00DD1CD1" w:rsidRPr="00801D01" w:rsidRDefault="00DD1CD1" w:rsidP="00DD1CD1">
      <w:pPr>
        <w:rPr>
          <w:rFonts w:cs="Arial"/>
          <w:b/>
          <w:sz w:val="40"/>
          <w:szCs w:val="40"/>
          <w:lang w:val="id-ID"/>
        </w:rPr>
      </w:pPr>
    </w:p>
    <w:p w:rsidR="00D10ADA" w:rsidRPr="00801D01" w:rsidRDefault="00D10ADA" w:rsidP="00633D3D">
      <w:pPr>
        <w:jc w:val="center"/>
        <w:rPr>
          <w:rFonts w:cs="Arial"/>
          <w:b/>
          <w:sz w:val="40"/>
          <w:szCs w:val="40"/>
          <w:lang w:val="sv-SE"/>
        </w:rPr>
      </w:pPr>
      <w:r w:rsidRPr="00801D01">
        <w:rPr>
          <w:rFonts w:cs="Arial"/>
          <w:b/>
          <w:sz w:val="40"/>
          <w:szCs w:val="40"/>
          <w:lang w:val="sv-SE"/>
        </w:rPr>
        <w:t xml:space="preserve">AKREDITASI PROGRAM </w:t>
      </w:r>
      <w:r w:rsidR="00705A6D" w:rsidRPr="00801D01">
        <w:rPr>
          <w:rFonts w:cs="Arial"/>
          <w:b/>
          <w:sz w:val="40"/>
          <w:szCs w:val="40"/>
          <w:lang w:val="sv-SE"/>
        </w:rPr>
        <w:t>STUDI</w:t>
      </w:r>
    </w:p>
    <w:p w:rsidR="00D10ADA" w:rsidRPr="00801D01" w:rsidRDefault="00715CDE" w:rsidP="00FF5375">
      <w:pPr>
        <w:tabs>
          <w:tab w:val="left" w:pos="1080"/>
        </w:tabs>
        <w:jc w:val="center"/>
        <w:rPr>
          <w:rFonts w:cs="Arial"/>
          <w:b/>
          <w:sz w:val="40"/>
          <w:szCs w:val="40"/>
          <w:lang w:val="sv-SE"/>
        </w:rPr>
      </w:pPr>
      <w:r w:rsidRPr="00801D01">
        <w:rPr>
          <w:rFonts w:cs="Arial"/>
          <w:b/>
          <w:sz w:val="40"/>
          <w:szCs w:val="40"/>
          <w:lang w:val="sv-SE"/>
        </w:rPr>
        <w:t xml:space="preserve">DOKTER SPESIALIS </w:t>
      </w:r>
      <w:r w:rsidR="00D0528A" w:rsidRPr="00801D01">
        <w:rPr>
          <w:rFonts w:cs="Arial"/>
          <w:b/>
          <w:sz w:val="40"/>
          <w:szCs w:val="40"/>
          <w:lang w:val="sv-SE"/>
        </w:rPr>
        <w:t>FORENSIK</w:t>
      </w:r>
    </w:p>
    <w:p w:rsidR="00D10ADA" w:rsidRPr="00801D01" w:rsidRDefault="00D10ADA" w:rsidP="00633D3D">
      <w:pPr>
        <w:jc w:val="center"/>
        <w:rPr>
          <w:rFonts w:cs="Arial"/>
          <w:b/>
          <w:sz w:val="28"/>
          <w:lang w:val="sv-SE"/>
        </w:rPr>
      </w:pPr>
      <w:r w:rsidRPr="00801D01">
        <w:rPr>
          <w:rFonts w:cs="Arial"/>
          <w:b/>
          <w:sz w:val="28"/>
          <w:lang w:val="sv-SE"/>
        </w:rPr>
        <w:t xml:space="preserve"> </w:t>
      </w:r>
    </w:p>
    <w:p w:rsidR="00D10ADA" w:rsidRPr="00801D01" w:rsidRDefault="00D10ADA" w:rsidP="00633D3D">
      <w:pPr>
        <w:jc w:val="center"/>
        <w:rPr>
          <w:rFonts w:cs="Arial"/>
          <w:b/>
          <w:sz w:val="32"/>
          <w:lang w:val="sv-SE"/>
        </w:rPr>
      </w:pPr>
    </w:p>
    <w:p w:rsidR="00D10ADA" w:rsidRPr="00801D01" w:rsidRDefault="00D10ADA" w:rsidP="00633D3D">
      <w:pPr>
        <w:jc w:val="center"/>
        <w:rPr>
          <w:rFonts w:cs="Arial"/>
          <w:b/>
          <w:sz w:val="32"/>
          <w:lang w:val="sv-SE"/>
        </w:rPr>
      </w:pPr>
    </w:p>
    <w:p w:rsidR="00D10ADA" w:rsidRPr="00801D01" w:rsidRDefault="00D10ADA" w:rsidP="00633D3D">
      <w:pPr>
        <w:jc w:val="center"/>
        <w:rPr>
          <w:rFonts w:cs="Arial"/>
          <w:b/>
          <w:sz w:val="32"/>
          <w:lang w:val="sv-SE"/>
        </w:rPr>
      </w:pPr>
    </w:p>
    <w:p w:rsidR="00D10ADA" w:rsidRPr="00801D01" w:rsidRDefault="00D10ADA" w:rsidP="00633D3D">
      <w:pPr>
        <w:jc w:val="center"/>
        <w:rPr>
          <w:rFonts w:cs="Arial"/>
          <w:b/>
          <w:sz w:val="32"/>
          <w:lang w:val="sv-SE"/>
        </w:rPr>
      </w:pPr>
    </w:p>
    <w:p w:rsidR="00D10ADA" w:rsidRPr="00801D01" w:rsidRDefault="00D10ADA" w:rsidP="00633D3D">
      <w:pPr>
        <w:pStyle w:val="Heading2"/>
        <w:jc w:val="center"/>
        <w:rPr>
          <w:sz w:val="36"/>
          <w:szCs w:val="36"/>
          <w:lang w:val="sv-SE"/>
        </w:rPr>
      </w:pPr>
      <w:r w:rsidRPr="00801D01">
        <w:rPr>
          <w:sz w:val="36"/>
          <w:szCs w:val="36"/>
          <w:lang w:val="sv-SE"/>
        </w:rPr>
        <w:t>BUKU II</w:t>
      </w:r>
    </w:p>
    <w:p w:rsidR="00D10ADA" w:rsidRPr="00801D01" w:rsidRDefault="00D10ADA" w:rsidP="00633D3D">
      <w:pPr>
        <w:jc w:val="center"/>
        <w:rPr>
          <w:rFonts w:cs="Arial"/>
          <w:b/>
          <w:sz w:val="20"/>
          <w:lang w:val="sv-SE"/>
        </w:rPr>
      </w:pPr>
    </w:p>
    <w:p w:rsidR="00D10ADA" w:rsidRPr="00801D01" w:rsidRDefault="00D10ADA" w:rsidP="00633D3D">
      <w:pPr>
        <w:jc w:val="center"/>
        <w:rPr>
          <w:rFonts w:cs="Arial"/>
          <w:b/>
          <w:sz w:val="36"/>
          <w:lang w:val="sv-SE"/>
        </w:rPr>
      </w:pPr>
      <w:r w:rsidRPr="00801D01">
        <w:rPr>
          <w:rFonts w:cs="Arial"/>
          <w:b/>
          <w:sz w:val="36"/>
          <w:lang w:val="sv-SE"/>
        </w:rPr>
        <w:t xml:space="preserve">STANDAR DAN PROSEDUR </w:t>
      </w:r>
    </w:p>
    <w:p w:rsidR="00D10ADA" w:rsidRPr="00801D01" w:rsidRDefault="00D10ADA" w:rsidP="00633D3D">
      <w:pPr>
        <w:jc w:val="center"/>
        <w:rPr>
          <w:rFonts w:cs="Arial"/>
          <w:b/>
          <w:sz w:val="28"/>
          <w:lang w:val="sv-SE"/>
        </w:rPr>
      </w:pPr>
    </w:p>
    <w:p w:rsidR="00D10ADA" w:rsidRPr="00801D01" w:rsidRDefault="00D10ADA" w:rsidP="00633D3D">
      <w:pPr>
        <w:jc w:val="center"/>
        <w:rPr>
          <w:rFonts w:cs="Arial"/>
          <w:b/>
          <w:sz w:val="28"/>
          <w:lang w:val="sv-SE"/>
        </w:rPr>
      </w:pPr>
    </w:p>
    <w:p w:rsidR="00D10ADA" w:rsidRPr="00801D01" w:rsidRDefault="00D10ADA" w:rsidP="00633D3D">
      <w:pPr>
        <w:jc w:val="center"/>
        <w:rPr>
          <w:rFonts w:cs="Arial"/>
          <w:b/>
          <w:sz w:val="32"/>
          <w:lang w:val="sv-SE"/>
        </w:rPr>
      </w:pPr>
    </w:p>
    <w:p w:rsidR="00D10ADA" w:rsidRPr="00801D01" w:rsidRDefault="00D10ADA" w:rsidP="00633D3D">
      <w:pPr>
        <w:jc w:val="center"/>
        <w:rPr>
          <w:rFonts w:cs="Arial"/>
          <w:b/>
          <w:sz w:val="32"/>
          <w:lang w:val="sv-SE"/>
        </w:rPr>
      </w:pPr>
    </w:p>
    <w:p w:rsidR="00D10ADA" w:rsidRPr="00801D01" w:rsidRDefault="00D10ADA" w:rsidP="00633D3D">
      <w:pPr>
        <w:jc w:val="center"/>
        <w:rPr>
          <w:rFonts w:cs="Arial"/>
          <w:b/>
          <w:sz w:val="28"/>
          <w:lang w:val="sv-SE"/>
        </w:rPr>
      </w:pPr>
    </w:p>
    <w:p w:rsidR="00D10ADA" w:rsidRPr="00801D01" w:rsidRDefault="00D10ADA" w:rsidP="00633D3D">
      <w:pPr>
        <w:jc w:val="center"/>
        <w:rPr>
          <w:rFonts w:cs="Arial"/>
          <w:b/>
          <w:sz w:val="28"/>
          <w:lang w:val="sv-SE"/>
        </w:rPr>
      </w:pPr>
    </w:p>
    <w:p w:rsidR="00D10ADA" w:rsidRPr="00801D01" w:rsidRDefault="00D10ADA" w:rsidP="00633D3D">
      <w:pPr>
        <w:jc w:val="center"/>
        <w:rPr>
          <w:rFonts w:cs="Arial"/>
          <w:b/>
          <w:sz w:val="28"/>
          <w:lang w:val="sv-SE"/>
        </w:rPr>
      </w:pPr>
    </w:p>
    <w:p w:rsidR="00D10ADA" w:rsidRPr="00801D01" w:rsidRDefault="00D10ADA" w:rsidP="00633D3D">
      <w:pPr>
        <w:jc w:val="center"/>
        <w:rPr>
          <w:rFonts w:cs="Arial"/>
          <w:b/>
          <w:sz w:val="28"/>
          <w:lang w:val="sv-SE"/>
        </w:rPr>
      </w:pPr>
    </w:p>
    <w:p w:rsidR="00D10ADA" w:rsidRPr="00801D01" w:rsidRDefault="00D10ADA" w:rsidP="00633D3D">
      <w:pPr>
        <w:jc w:val="center"/>
        <w:rPr>
          <w:rFonts w:cs="Arial"/>
          <w:b/>
          <w:sz w:val="28"/>
          <w:lang w:val="sv-SE"/>
        </w:rPr>
      </w:pPr>
    </w:p>
    <w:p w:rsidR="00D10ADA" w:rsidRPr="00801D01" w:rsidRDefault="00D10ADA" w:rsidP="00633D3D">
      <w:pPr>
        <w:jc w:val="center"/>
        <w:rPr>
          <w:rFonts w:cs="Arial"/>
          <w:b/>
          <w:sz w:val="28"/>
          <w:lang w:val="sv-SE"/>
        </w:rPr>
      </w:pPr>
    </w:p>
    <w:p w:rsidR="00D10ADA" w:rsidRPr="00801D01" w:rsidRDefault="00D10ADA" w:rsidP="00633D3D">
      <w:pPr>
        <w:jc w:val="center"/>
        <w:rPr>
          <w:rFonts w:cs="Arial"/>
          <w:b/>
          <w:sz w:val="28"/>
        </w:rPr>
      </w:pPr>
    </w:p>
    <w:p w:rsidR="00893CCC" w:rsidRPr="00801D01" w:rsidRDefault="00893CCC" w:rsidP="00633D3D">
      <w:pPr>
        <w:jc w:val="center"/>
        <w:rPr>
          <w:rFonts w:cs="Arial"/>
          <w:b/>
          <w:sz w:val="28"/>
        </w:rPr>
      </w:pPr>
    </w:p>
    <w:p w:rsidR="00893CCC" w:rsidRPr="00801D01" w:rsidRDefault="00893CCC" w:rsidP="00633D3D">
      <w:pPr>
        <w:jc w:val="center"/>
        <w:rPr>
          <w:rFonts w:cs="Arial"/>
          <w:b/>
          <w:sz w:val="28"/>
        </w:rPr>
      </w:pPr>
    </w:p>
    <w:p w:rsidR="005A4675" w:rsidRPr="0049090E" w:rsidRDefault="005A4675" w:rsidP="005A4675">
      <w:pPr>
        <w:ind w:right="-142" w:hanging="142"/>
        <w:jc w:val="center"/>
        <w:rPr>
          <w:b/>
          <w:bCs/>
          <w:color w:val="000000"/>
          <w:sz w:val="36"/>
          <w:szCs w:val="36"/>
          <w:lang w:val="id-ID"/>
        </w:rPr>
      </w:pPr>
      <w:r w:rsidRPr="0049090E">
        <w:rPr>
          <w:b/>
          <w:bCs/>
          <w:color w:val="000000"/>
          <w:sz w:val="36"/>
          <w:szCs w:val="36"/>
          <w:lang w:val="id-ID"/>
        </w:rPr>
        <w:t xml:space="preserve">LEMBAGA AKREDITASI MANDIRI PENDIDIKAN </w:t>
      </w:r>
      <w:bookmarkStart w:id="1" w:name="_GoBack"/>
      <w:bookmarkEnd w:id="1"/>
      <w:r w:rsidRPr="0049090E">
        <w:rPr>
          <w:b/>
          <w:bCs/>
          <w:color w:val="000000"/>
          <w:sz w:val="36"/>
          <w:szCs w:val="36"/>
          <w:lang w:val="id-ID"/>
        </w:rPr>
        <w:t>TINGGI KESEHATAN</w:t>
      </w:r>
      <w:r w:rsidRPr="0049090E" w:rsidDel="006E0D48">
        <w:rPr>
          <w:b/>
          <w:bCs/>
          <w:color w:val="000000"/>
          <w:sz w:val="36"/>
          <w:szCs w:val="36"/>
          <w:lang w:val="sv-SE"/>
        </w:rPr>
        <w:t xml:space="preserve"> </w:t>
      </w:r>
    </w:p>
    <w:p w:rsidR="005A4675" w:rsidRPr="0049090E" w:rsidRDefault="005A4675" w:rsidP="005A4675">
      <w:pPr>
        <w:jc w:val="center"/>
        <w:rPr>
          <w:b/>
          <w:color w:val="000000"/>
          <w:sz w:val="32"/>
          <w:szCs w:val="32"/>
          <w:lang w:val="id-ID"/>
        </w:rPr>
      </w:pPr>
      <w:r w:rsidRPr="0049090E">
        <w:rPr>
          <w:b/>
          <w:color w:val="000000"/>
          <w:sz w:val="32"/>
          <w:szCs w:val="32"/>
          <w:lang w:val="sv-SE"/>
        </w:rPr>
        <w:t>JAKARTA 201</w:t>
      </w:r>
      <w:r>
        <w:rPr>
          <w:b/>
          <w:color w:val="000000"/>
          <w:sz w:val="32"/>
          <w:szCs w:val="32"/>
          <w:lang w:val="id-ID"/>
        </w:rPr>
        <w:t>5</w:t>
      </w:r>
    </w:p>
    <w:p w:rsidR="00D10ADA" w:rsidRPr="00801D01" w:rsidRDefault="00D10ADA" w:rsidP="00866063">
      <w:pPr>
        <w:pStyle w:val="Heading2"/>
        <w:spacing w:before="120"/>
        <w:jc w:val="center"/>
        <w:rPr>
          <w:sz w:val="24"/>
          <w:szCs w:val="24"/>
          <w:lang w:val="sv-SE"/>
        </w:rPr>
      </w:pPr>
      <w:r w:rsidRPr="00801D01">
        <w:rPr>
          <w:rStyle w:val="Hyperlink"/>
          <w:rFonts w:cs="Arial"/>
          <w:color w:val="auto"/>
          <w:u w:val="none"/>
          <w:lang w:val="sv-SE"/>
        </w:rPr>
        <w:br w:type="page"/>
      </w:r>
      <w:bookmarkStart w:id="2" w:name="_Toc208066954"/>
      <w:r w:rsidRPr="00801D01">
        <w:rPr>
          <w:sz w:val="24"/>
          <w:szCs w:val="24"/>
          <w:lang w:val="sv-SE"/>
        </w:rPr>
        <w:lastRenderedPageBreak/>
        <w:t>DAFTAR ISI</w:t>
      </w:r>
    </w:p>
    <w:p w:rsidR="00D10ADA" w:rsidRPr="00801D01" w:rsidRDefault="00D10ADA" w:rsidP="002C2D21">
      <w:pPr>
        <w:rPr>
          <w:lang w:val="sv-SE"/>
        </w:rPr>
      </w:pPr>
    </w:p>
    <w:p w:rsidR="00D10ADA" w:rsidRPr="00801D01"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801D01" w:rsidRPr="00801D01" w:rsidTr="00470326">
        <w:tc>
          <w:tcPr>
            <w:tcW w:w="1082" w:type="dxa"/>
          </w:tcPr>
          <w:p w:rsidR="00D10ADA" w:rsidRPr="00801D01" w:rsidRDefault="00D10ADA" w:rsidP="006F15AF">
            <w:pPr>
              <w:rPr>
                <w:lang w:val="sv-SE"/>
              </w:rPr>
            </w:pPr>
          </w:p>
        </w:tc>
        <w:tc>
          <w:tcPr>
            <w:tcW w:w="7111" w:type="dxa"/>
            <w:gridSpan w:val="2"/>
          </w:tcPr>
          <w:p w:rsidR="00D10ADA" w:rsidRPr="00801D01" w:rsidRDefault="00D10ADA" w:rsidP="006F15AF">
            <w:pPr>
              <w:rPr>
                <w:lang w:val="sv-SE"/>
              </w:rPr>
            </w:pPr>
          </w:p>
        </w:tc>
        <w:tc>
          <w:tcPr>
            <w:tcW w:w="1177" w:type="dxa"/>
          </w:tcPr>
          <w:p w:rsidR="00D10ADA" w:rsidRPr="00801D01" w:rsidRDefault="00D10ADA" w:rsidP="006F15AF">
            <w:pPr>
              <w:rPr>
                <w:rFonts w:cs="Arial"/>
                <w:lang w:val="sv-SE"/>
              </w:rPr>
            </w:pPr>
            <w:r w:rsidRPr="00801D01">
              <w:rPr>
                <w:rFonts w:cs="Arial"/>
                <w:lang w:val="sv-SE"/>
              </w:rPr>
              <w:t>Halaman</w:t>
            </w:r>
          </w:p>
        </w:tc>
      </w:tr>
      <w:tr w:rsidR="00801D01" w:rsidRPr="00801D01" w:rsidTr="00470326">
        <w:tc>
          <w:tcPr>
            <w:tcW w:w="8193" w:type="dxa"/>
            <w:gridSpan w:val="3"/>
          </w:tcPr>
          <w:p w:rsidR="00D10ADA" w:rsidRPr="00801D01" w:rsidRDefault="00D10ADA" w:rsidP="006F15AF">
            <w:pPr>
              <w:rPr>
                <w:lang w:val="sv-SE"/>
              </w:rPr>
            </w:pPr>
            <w:r w:rsidRPr="00801D01">
              <w:rPr>
                <w:lang w:val="sv-SE"/>
              </w:rPr>
              <w:t>DAFTAR ISI ..................................................................................................</w:t>
            </w:r>
          </w:p>
        </w:tc>
        <w:tc>
          <w:tcPr>
            <w:tcW w:w="1177" w:type="dxa"/>
          </w:tcPr>
          <w:p w:rsidR="00D10ADA" w:rsidRPr="00801D01" w:rsidRDefault="00D10ADA" w:rsidP="00941569">
            <w:pPr>
              <w:jc w:val="right"/>
              <w:rPr>
                <w:rFonts w:cs="Arial"/>
                <w:lang w:val="sv-SE"/>
              </w:rPr>
            </w:pPr>
            <w:r w:rsidRPr="00801D01">
              <w:rPr>
                <w:rFonts w:cs="Arial"/>
                <w:lang w:val="sv-SE"/>
              </w:rPr>
              <w:t>ii</w:t>
            </w:r>
          </w:p>
        </w:tc>
      </w:tr>
      <w:tr w:rsidR="00801D01" w:rsidRPr="00801D01" w:rsidTr="00470326">
        <w:tc>
          <w:tcPr>
            <w:tcW w:w="1082" w:type="dxa"/>
          </w:tcPr>
          <w:p w:rsidR="00D10ADA" w:rsidRPr="00801D01" w:rsidRDefault="00D10ADA" w:rsidP="006F15AF">
            <w:pPr>
              <w:rPr>
                <w:rFonts w:cs="Arial"/>
                <w:caps/>
                <w:lang w:val="sv-SE"/>
              </w:rPr>
            </w:pPr>
            <w:r w:rsidRPr="00801D01">
              <w:rPr>
                <w:rFonts w:cs="Arial"/>
                <w:caps/>
                <w:lang w:val="sv-SE"/>
              </w:rPr>
              <w:t>BAB I.</w:t>
            </w:r>
          </w:p>
        </w:tc>
        <w:tc>
          <w:tcPr>
            <w:tcW w:w="7111" w:type="dxa"/>
            <w:gridSpan w:val="2"/>
          </w:tcPr>
          <w:p w:rsidR="00D10ADA" w:rsidRPr="00801D01" w:rsidRDefault="00D10ADA" w:rsidP="006F15AF">
            <w:pPr>
              <w:rPr>
                <w:rFonts w:cs="Arial"/>
                <w:caps/>
                <w:lang w:val="sv-SE"/>
              </w:rPr>
            </w:pPr>
            <w:r w:rsidRPr="00801D01">
              <w:rPr>
                <w:rFonts w:cs="Arial"/>
                <w:caps/>
                <w:lang w:val="sv-SE"/>
              </w:rPr>
              <w:t>PENDAHULUAN............................................................................</w:t>
            </w:r>
          </w:p>
        </w:tc>
        <w:tc>
          <w:tcPr>
            <w:tcW w:w="1177" w:type="dxa"/>
          </w:tcPr>
          <w:p w:rsidR="00D10ADA" w:rsidRPr="00801D01" w:rsidRDefault="00D10ADA" w:rsidP="00941569">
            <w:pPr>
              <w:jc w:val="right"/>
              <w:rPr>
                <w:rFonts w:cs="Arial"/>
                <w:lang w:val="sv-SE"/>
              </w:rPr>
            </w:pPr>
            <w:r w:rsidRPr="00801D01">
              <w:rPr>
                <w:rFonts w:cs="Arial"/>
                <w:lang w:val="sv-SE"/>
              </w:rPr>
              <w:t>1</w:t>
            </w:r>
          </w:p>
        </w:tc>
      </w:tr>
      <w:tr w:rsidR="00801D01" w:rsidRPr="00801D01" w:rsidTr="00470326">
        <w:tc>
          <w:tcPr>
            <w:tcW w:w="1082" w:type="dxa"/>
          </w:tcPr>
          <w:p w:rsidR="00D10ADA" w:rsidRPr="00801D01" w:rsidRDefault="00D10ADA" w:rsidP="006F15AF">
            <w:pPr>
              <w:rPr>
                <w:rFonts w:cs="Arial"/>
                <w:caps/>
                <w:lang w:val="sv-SE"/>
              </w:rPr>
            </w:pPr>
            <w:r w:rsidRPr="00801D01">
              <w:rPr>
                <w:rFonts w:cs="Arial"/>
                <w:caps/>
                <w:lang w:val="sv-SE"/>
              </w:rPr>
              <w:t>BAB II.</w:t>
            </w:r>
          </w:p>
        </w:tc>
        <w:tc>
          <w:tcPr>
            <w:tcW w:w="7111" w:type="dxa"/>
            <w:gridSpan w:val="2"/>
          </w:tcPr>
          <w:p w:rsidR="00D10ADA" w:rsidRPr="00801D01" w:rsidRDefault="00D10ADA" w:rsidP="00892C1D">
            <w:pPr>
              <w:jc w:val="left"/>
              <w:rPr>
                <w:rFonts w:cs="Arial"/>
                <w:caps/>
                <w:lang w:val="sv-SE"/>
              </w:rPr>
            </w:pPr>
            <w:r w:rsidRPr="00801D01">
              <w:rPr>
                <w:rFonts w:cs="Arial"/>
                <w:caps/>
                <w:lang w:val="sv-SE"/>
              </w:rPr>
              <w:t xml:space="preserve">STANDAR AKREDITASI PROGRAM </w:t>
            </w:r>
            <w:r w:rsidR="00D616CF" w:rsidRPr="00801D01">
              <w:rPr>
                <w:rFonts w:cs="Arial"/>
                <w:caps/>
                <w:lang w:val="sv-SE"/>
              </w:rPr>
              <w:t>PENDIDIKAN</w:t>
            </w:r>
            <w:r w:rsidRPr="00801D01">
              <w:rPr>
                <w:rFonts w:cs="Arial"/>
                <w:caps/>
                <w:lang w:val="sv-SE"/>
              </w:rPr>
              <w:t xml:space="preserve"> </w:t>
            </w:r>
            <w:r w:rsidR="00715CDE" w:rsidRPr="00801D01">
              <w:rPr>
                <w:rFonts w:cs="Arial"/>
                <w:caps/>
              </w:rPr>
              <w:t xml:space="preserve">DOKTER SPESIALIS </w:t>
            </w:r>
            <w:r w:rsidR="00D0528A" w:rsidRPr="00801D01">
              <w:rPr>
                <w:rFonts w:cs="Arial"/>
                <w:caps/>
              </w:rPr>
              <w:t>FORENSIK</w:t>
            </w:r>
            <w:r w:rsidRPr="00801D01">
              <w:rPr>
                <w:rFonts w:cs="Arial"/>
                <w:caps/>
                <w:lang w:val="sv-SE"/>
              </w:rPr>
              <w:t>.....</w:t>
            </w:r>
            <w:r w:rsidR="00892C1D" w:rsidRPr="00801D01">
              <w:rPr>
                <w:rFonts w:cs="Arial"/>
                <w:caps/>
                <w:lang w:val="sv-SE"/>
              </w:rPr>
              <w:t>.</w:t>
            </w:r>
            <w:r w:rsidRPr="00801D01">
              <w:rPr>
                <w:rFonts w:cs="Arial"/>
                <w:caps/>
                <w:lang w:val="sv-SE"/>
              </w:rPr>
              <w:t>..........................</w:t>
            </w:r>
          </w:p>
        </w:tc>
        <w:tc>
          <w:tcPr>
            <w:tcW w:w="1177" w:type="dxa"/>
          </w:tcPr>
          <w:p w:rsidR="00893CCC" w:rsidRPr="00801D01" w:rsidRDefault="00893CCC" w:rsidP="00941569">
            <w:pPr>
              <w:jc w:val="right"/>
              <w:rPr>
                <w:rFonts w:cs="Arial"/>
                <w:lang w:val="sv-SE"/>
              </w:rPr>
            </w:pPr>
          </w:p>
          <w:p w:rsidR="00D10ADA" w:rsidRPr="00801D01" w:rsidRDefault="00D10ADA" w:rsidP="00941569">
            <w:pPr>
              <w:jc w:val="right"/>
              <w:rPr>
                <w:rFonts w:cs="Arial"/>
                <w:lang w:val="sv-SE"/>
              </w:rPr>
            </w:pPr>
            <w:r w:rsidRPr="00801D01">
              <w:rPr>
                <w:rFonts w:cs="Arial"/>
                <w:lang w:val="sv-SE"/>
              </w:rPr>
              <w:t>3</w:t>
            </w:r>
          </w:p>
        </w:tc>
      </w:tr>
      <w:tr w:rsidR="00801D01" w:rsidRPr="00801D01" w:rsidTr="00470326">
        <w:tc>
          <w:tcPr>
            <w:tcW w:w="1082" w:type="dxa"/>
          </w:tcPr>
          <w:p w:rsidR="00D10ADA" w:rsidRPr="00801D01" w:rsidRDefault="00D10ADA" w:rsidP="006F15AF">
            <w:pPr>
              <w:rPr>
                <w:rFonts w:cs="Arial"/>
                <w:caps/>
                <w:lang w:val="sv-SE"/>
              </w:rPr>
            </w:pPr>
          </w:p>
        </w:tc>
        <w:tc>
          <w:tcPr>
            <w:tcW w:w="1816" w:type="dxa"/>
          </w:tcPr>
          <w:p w:rsidR="00D10ADA" w:rsidRPr="00801D01" w:rsidRDefault="00D10ADA" w:rsidP="006A450D">
            <w:pPr>
              <w:ind w:left="1329" w:hanging="1276"/>
              <w:rPr>
                <w:rFonts w:cs="Arial"/>
                <w:lang w:val="id-ID"/>
              </w:rPr>
            </w:pPr>
            <w:r w:rsidRPr="00801D01">
              <w:rPr>
                <w:rFonts w:cs="Arial"/>
                <w:lang w:val="nb-NO"/>
              </w:rPr>
              <w:t xml:space="preserve">Standar 1. </w:t>
            </w:r>
          </w:p>
        </w:tc>
        <w:tc>
          <w:tcPr>
            <w:tcW w:w="5295" w:type="dxa"/>
          </w:tcPr>
          <w:p w:rsidR="00D10ADA" w:rsidRPr="00801D01" w:rsidRDefault="00D10ADA" w:rsidP="009F3E43">
            <w:pPr>
              <w:ind w:left="43" w:firstLine="10"/>
              <w:jc w:val="left"/>
              <w:rPr>
                <w:rFonts w:cs="Arial"/>
                <w:lang w:val="nb-NO"/>
              </w:rPr>
            </w:pPr>
            <w:r w:rsidRPr="00801D01">
              <w:rPr>
                <w:rFonts w:cs="Arial"/>
                <w:lang w:val="nb-NO"/>
              </w:rPr>
              <w:t>Visi, Misi, Tujuan dan Sasaran, serta Strategi Pencapaian........................................................</w:t>
            </w:r>
          </w:p>
        </w:tc>
        <w:tc>
          <w:tcPr>
            <w:tcW w:w="1177" w:type="dxa"/>
          </w:tcPr>
          <w:p w:rsidR="00893CCC" w:rsidRPr="00801D01" w:rsidRDefault="00893CCC" w:rsidP="00941569">
            <w:pPr>
              <w:jc w:val="right"/>
              <w:rPr>
                <w:rFonts w:cs="Arial"/>
                <w:lang w:val="sv-SE"/>
              </w:rPr>
            </w:pPr>
          </w:p>
          <w:p w:rsidR="00D10ADA" w:rsidRPr="00801D01" w:rsidRDefault="00454AAA" w:rsidP="00941569">
            <w:pPr>
              <w:jc w:val="right"/>
              <w:rPr>
                <w:rFonts w:cs="Arial"/>
                <w:lang w:val="sv-SE"/>
              </w:rPr>
            </w:pPr>
            <w:r w:rsidRPr="00801D01">
              <w:rPr>
                <w:rFonts w:cs="Arial"/>
                <w:lang w:val="sv-SE"/>
              </w:rPr>
              <w:t>4</w:t>
            </w:r>
          </w:p>
        </w:tc>
      </w:tr>
      <w:tr w:rsidR="00801D01" w:rsidRPr="00801D01" w:rsidTr="00470326">
        <w:tc>
          <w:tcPr>
            <w:tcW w:w="1082" w:type="dxa"/>
          </w:tcPr>
          <w:p w:rsidR="00D10ADA" w:rsidRPr="00801D01" w:rsidRDefault="00D10ADA" w:rsidP="006F15AF">
            <w:pPr>
              <w:rPr>
                <w:rFonts w:cs="Arial"/>
                <w:caps/>
                <w:lang w:val="sv-SE"/>
              </w:rPr>
            </w:pPr>
          </w:p>
        </w:tc>
        <w:tc>
          <w:tcPr>
            <w:tcW w:w="1816" w:type="dxa"/>
          </w:tcPr>
          <w:p w:rsidR="00D10ADA" w:rsidRPr="00801D01" w:rsidRDefault="00D10ADA" w:rsidP="006A450D">
            <w:pPr>
              <w:ind w:left="1329" w:hanging="1276"/>
              <w:rPr>
                <w:rFonts w:cs="Arial"/>
                <w:lang w:val="nb-NO"/>
              </w:rPr>
            </w:pPr>
            <w:r w:rsidRPr="00801D01">
              <w:rPr>
                <w:rFonts w:cs="Arial"/>
                <w:lang w:val="nb-NO"/>
              </w:rPr>
              <w:t xml:space="preserve">Standar 2.  </w:t>
            </w:r>
          </w:p>
          <w:p w:rsidR="00D10ADA" w:rsidRPr="00801D01" w:rsidRDefault="00D10ADA" w:rsidP="006A450D">
            <w:pPr>
              <w:ind w:left="1328" w:hanging="1276"/>
              <w:rPr>
                <w:rFonts w:cs="Arial"/>
                <w:lang w:val="nb-NO"/>
              </w:rPr>
            </w:pPr>
          </w:p>
        </w:tc>
        <w:tc>
          <w:tcPr>
            <w:tcW w:w="5295" w:type="dxa"/>
          </w:tcPr>
          <w:p w:rsidR="00D10ADA" w:rsidRPr="00801D01" w:rsidRDefault="00D10ADA" w:rsidP="00B35C84">
            <w:pPr>
              <w:ind w:left="72" w:hanging="19"/>
              <w:jc w:val="left"/>
              <w:rPr>
                <w:rFonts w:cs="Arial"/>
                <w:lang w:val="fi-FI"/>
              </w:rPr>
            </w:pPr>
            <w:r w:rsidRPr="00801D01">
              <w:rPr>
                <w:rFonts w:cs="Arial"/>
                <w:lang w:val="fi-FI"/>
              </w:rPr>
              <w:t>Tata Pamong, K</w:t>
            </w:r>
            <w:r w:rsidRPr="00801D01">
              <w:rPr>
                <w:rFonts w:cs="Arial"/>
                <w:lang w:val="id-ID"/>
              </w:rPr>
              <w:t>epemimpinan</w:t>
            </w:r>
            <w:r w:rsidRPr="00801D01">
              <w:rPr>
                <w:rFonts w:cs="Arial"/>
                <w:lang w:val="fi-FI"/>
              </w:rPr>
              <w:t xml:space="preserve">, Sistem Pengelolaan, dan  </w:t>
            </w:r>
            <w:r w:rsidRPr="00801D01">
              <w:rPr>
                <w:rFonts w:cs="Arial"/>
                <w:lang w:val="id-ID"/>
              </w:rPr>
              <w:t>Penjaminan M</w:t>
            </w:r>
            <w:r w:rsidRPr="00801D01">
              <w:rPr>
                <w:rFonts w:cs="Arial"/>
                <w:lang w:val="fi-FI"/>
              </w:rPr>
              <w:t>utu.................</w:t>
            </w:r>
          </w:p>
        </w:tc>
        <w:tc>
          <w:tcPr>
            <w:tcW w:w="1177" w:type="dxa"/>
          </w:tcPr>
          <w:p w:rsidR="00893CCC" w:rsidRPr="00801D01" w:rsidRDefault="00893CCC" w:rsidP="00941569">
            <w:pPr>
              <w:jc w:val="right"/>
              <w:rPr>
                <w:rFonts w:cs="Arial"/>
                <w:lang w:val="fi-FI"/>
              </w:rPr>
            </w:pPr>
          </w:p>
          <w:p w:rsidR="00D10ADA" w:rsidRPr="00801D01" w:rsidRDefault="00753EB1" w:rsidP="00941569">
            <w:pPr>
              <w:jc w:val="right"/>
              <w:rPr>
                <w:rFonts w:cs="Arial"/>
                <w:lang w:val="fi-FI"/>
              </w:rPr>
            </w:pPr>
            <w:r w:rsidRPr="00801D01">
              <w:rPr>
                <w:rFonts w:cs="Arial"/>
                <w:lang w:val="fi-FI"/>
              </w:rPr>
              <w:t>6</w:t>
            </w:r>
          </w:p>
        </w:tc>
      </w:tr>
      <w:tr w:rsidR="00801D01" w:rsidRPr="00801D01" w:rsidTr="00470326">
        <w:tc>
          <w:tcPr>
            <w:tcW w:w="1082" w:type="dxa"/>
          </w:tcPr>
          <w:p w:rsidR="00D10ADA" w:rsidRPr="00801D01" w:rsidRDefault="00D10ADA" w:rsidP="006F15AF">
            <w:pPr>
              <w:rPr>
                <w:rFonts w:cs="Arial"/>
                <w:caps/>
                <w:lang w:val="fi-FI"/>
              </w:rPr>
            </w:pPr>
          </w:p>
        </w:tc>
        <w:tc>
          <w:tcPr>
            <w:tcW w:w="1816" w:type="dxa"/>
          </w:tcPr>
          <w:p w:rsidR="00D10ADA" w:rsidRPr="00801D01" w:rsidRDefault="00D10ADA" w:rsidP="006A450D">
            <w:pPr>
              <w:ind w:left="1328" w:hanging="1276"/>
              <w:rPr>
                <w:rFonts w:cs="Arial"/>
              </w:rPr>
            </w:pPr>
            <w:r w:rsidRPr="00801D01">
              <w:rPr>
                <w:rFonts w:cs="Arial"/>
              </w:rPr>
              <w:t xml:space="preserve">Standar 3. </w:t>
            </w:r>
            <w:r w:rsidRPr="00801D01">
              <w:rPr>
                <w:rFonts w:cs="Arial"/>
                <w:lang w:val="id-ID"/>
              </w:rPr>
              <w:t xml:space="preserve">  </w:t>
            </w:r>
          </w:p>
        </w:tc>
        <w:tc>
          <w:tcPr>
            <w:tcW w:w="5295" w:type="dxa"/>
          </w:tcPr>
          <w:p w:rsidR="00D10ADA" w:rsidRPr="00801D01" w:rsidRDefault="00D10ADA" w:rsidP="009F3E43">
            <w:pPr>
              <w:ind w:left="1526" w:hanging="1454"/>
              <w:jc w:val="left"/>
              <w:rPr>
                <w:rFonts w:cs="Arial"/>
              </w:rPr>
            </w:pPr>
            <w:r w:rsidRPr="00801D01">
              <w:rPr>
                <w:rFonts w:cs="Arial"/>
                <w:lang w:val="id-ID"/>
              </w:rPr>
              <w:t>M</w:t>
            </w:r>
            <w:r w:rsidRPr="00801D01">
              <w:rPr>
                <w:rFonts w:cs="Arial"/>
              </w:rPr>
              <w:t>ahasiswa dan Lulusan…………………………</w:t>
            </w:r>
          </w:p>
        </w:tc>
        <w:tc>
          <w:tcPr>
            <w:tcW w:w="1177" w:type="dxa"/>
          </w:tcPr>
          <w:p w:rsidR="00D10ADA" w:rsidRPr="00801D01" w:rsidRDefault="00032780" w:rsidP="00941569">
            <w:pPr>
              <w:jc w:val="right"/>
              <w:rPr>
                <w:rFonts w:cs="Arial"/>
                <w:lang w:val="sv-SE"/>
              </w:rPr>
            </w:pPr>
            <w:r w:rsidRPr="00801D01">
              <w:rPr>
                <w:rFonts w:cs="Arial"/>
                <w:lang w:val="sv-SE"/>
              </w:rPr>
              <w:t>9</w:t>
            </w:r>
          </w:p>
        </w:tc>
      </w:tr>
      <w:tr w:rsidR="00801D01" w:rsidRPr="00801D01" w:rsidTr="00470326">
        <w:tc>
          <w:tcPr>
            <w:tcW w:w="1082" w:type="dxa"/>
          </w:tcPr>
          <w:p w:rsidR="00D10ADA" w:rsidRPr="00801D01" w:rsidRDefault="00D10ADA" w:rsidP="006F15AF">
            <w:pPr>
              <w:rPr>
                <w:rFonts w:cs="Arial"/>
                <w:caps/>
                <w:lang w:val="sv-SE"/>
              </w:rPr>
            </w:pPr>
          </w:p>
        </w:tc>
        <w:tc>
          <w:tcPr>
            <w:tcW w:w="1816" w:type="dxa"/>
          </w:tcPr>
          <w:p w:rsidR="00D10ADA" w:rsidRPr="00801D01" w:rsidRDefault="00D10ADA" w:rsidP="006A450D">
            <w:pPr>
              <w:ind w:left="1328" w:hanging="1276"/>
              <w:rPr>
                <w:rFonts w:cs="Arial"/>
              </w:rPr>
            </w:pPr>
            <w:r w:rsidRPr="00801D01">
              <w:rPr>
                <w:rFonts w:cs="Arial"/>
              </w:rPr>
              <w:t xml:space="preserve">Standar 4.  </w:t>
            </w:r>
            <w:r w:rsidRPr="00801D01">
              <w:rPr>
                <w:rFonts w:cs="Arial"/>
                <w:lang w:val="id-ID"/>
              </w:rPr>
              <w:t xml:space="preserve"> </w:t>
            </w:r>
          </w:p>
        </w:tc>
        <w:tc>
          <w:tcPr>
            <w:tcW w:w="5295" w:type="dxa"/>
          </w:tcPr>
          <w:p w:rsidR="00D10ADA" w:rsidRPr="00801D01" w:rsidRDefault="00D10ADA" w:rsidP="009F3E43">
            <w:pPr>
              <w:ind w:left="1526" w:hanging="1454"/>
              <w:jc w:val="left"/>
              <w:rPr>
                <w:rFonts w:cs="Arial"/>
                <w:lang w:val="id-ID"/>
              </w:rPr>
            </w:pPr>
            <w:r w:rsidRPr="00801D01">
              <w:rPr>
                <w:rFonts w:cs="Arial"/>
              </w:rPr>
              <w:t>Sumber Daya Manusia…………………………..</w:t>
            </w:r>
          </w:p>
        </w:tc>
        <w:tc>
          <w:tcPr>
            <w:tcW w:w="1177" w:type="dxa"/>
          </w:tcPr>
          <w:p w:rsidR="00D10ADA" w:rsidRPr="00801D01" w:rsidRDefault="00032780" w:rsidP="00941569">
            <w:pPr>
              <w:jc w:val="right"/>
              <w:rPr>
                <w:rFonts w:cs="Arial"/>
                <w:lang w:val="sv-SE"/>
              </w:rPr>
            </w:pPr>
            <w:r w:rsidRPr="00801D01">
              <w:rPr>
                <w:rFonts w:cs="Arial"/>
                <w:lang w:val="sv-SE"/>
              </w:rPr>
              <w:t>11</w:t>
            </w:r>
          </w:p>
        </w:tc>
      </w:tr>
      <w:tr w:rsidR="00801D01" w:rsidRPr="00801D01" w:rsidTr="00470326">
        <w:tc>
          <w:tcPr>
            <w:tcW w:w="1082" w:type="dxa"/>
          </w:tcPr>
          <w:p w:rsidR="00D10ADA" w:rsidRPr="00801D01" w:rsidRDefault="00D10ADA" w:rsidP="006F15AF">
            <w:pPr>
              <w:rPr>
                <w:rFonts w:cs="Arial"/>
                <w:caps/>
                <w:lang w:val="sv-SE"/>
              </w:rPr>
            </w:pPr>
          </w:p>
        </w:tc>
        <w:tc>
          <w:tcPr>
            <w:tcW w:w="1816" w:type="dxa"/>
          </w:tcPr>
          <w:p w:rsidR="00D10ADA" w:rsidRPr="00801D01" w:rsidRDefault="002908FA" w:rsidP="002908FA">
            <w:pPr>
              <w:rPr>
                <w:rFonts w:cs="Arial"/>
                <w:lang w:val="nb-NO"/>
              </w:rPr>
            </w:pPr>
            <w:r w:rsidRPr="00801D01">
              <w:rPr>
                <w:rFonts w:cs="Arial"/>
                <w:lang w:val="nb-NO"/>
              </w:rPr>
              <w:t xml:space="preserve"> </w:t>
            </w:r>
            <w:r w:rsidR="00D10ADA" w:rsidRPr="00801D01">
              <w:rPr>
                <w:rFonts w:cs="Arial"/>
                <w:lang w:val="nb-NO"/>
              </w:rPr>
              <w:t xml:space="preserve">Standar 5.  </w:t>
            </w:r>
            <w:r w:rsidR="00D10ADA" w:rsidRPr="00801D01">
              <w:rPr>
                <w:rFonts w:cs="Arial"/>
                <w:lang w:val="id-ID"/>
              </w:rPr>
              <w:t xml:space="preserve"> </w:t>
            </w:r>
          </w:p>
        </w:tc>
        <w:tc>
          <w:tcPr>
            <w:tcW w:w="5295" w:type="dxa"/>
          </w:tcPr>
          <w:p w:rsidR="00D10ADA" w:rsidRPr="00801D01" w:rsidRDefault="00D10ADA" w:rsidP="009F3E43">
            <w:pPr>
              <w:ind w:left="72" w:hanging="21"/>
              <w:jc w:val="left"/>
              <w:rPr>
                <w:rFonts w:cs="Arial"/>
                <w:lang w:val="id-ID"/>
              </w:rPr>
            </w:pPr>
            <w:r w:rsidRPr="00801D01">
              <w:rPr>
                <w:rFonts w:cs="Arial"/>
                <w:lang w:val="sv-SE"/>
              </w:rPr>
              <w:t>Kurikulum, Pembelajaran, dan Suasana Akademik...........................................................</w:t>
            </w:r>
          </w:p>
        </w:tc>
        <w:tc>
          <w:tcPr>
            <w:tcW w:w="1177" w:type="dxa"/>
          </w:tcPr>
          <w:p w:rsidR="00893CCC" w:rsidRPr="00801D01" w:rsidRDefault="00893CCC" w:rsidP="00941569">
            <w:pPr>
              <w:jc w:val="right"/>
              <w:rPr>
                <w:rFonts w:cs="Arial"/>
                <w:lang w:val="sv-SE"/>
              </w:rPr>
            </w:pPr>
          </w:p>
          <w:p w:rsidR="00D10ADA" w:rsidRPr="00801D01" w:rsidRDefault="00D10ADA" w:rsidP="00941569">
            <w:pPr>
              <w:jc w:val="right"/>
              <w:rPr>
                <w:rFonts w:cs="Arial"/>
                <w:lang w:val="sv-SE"/>
              </w:rPr>
            </w:pPr>
            <w:r w:rsidRPr="00801D01">
              <w:rPr>
                <w:rFonts w:cs="Arial"/>
                <w:lang w:val="sv-SE"/>
              </w:rPr>
              <w:t>1</w:t>
            </w:r>
            <w:r w:rsidR="00032780" w:rsidRPr="00801D01">
              <w:rPr>
                <w:rFonts w:cs="Arial"/>
                <w:lang w:val="sv-SE"/>
              </w:rPr>
              <w:t>3</w:t>
            </w:r>
          </w:p>
        </w:tc>
      </w:tr>
      <w:tr w:rsidR="00801D01" w:rsidRPr="00801D01" w:rsidTr="00470326">
        <w:tc>
          <w:tcPr>
            <w:tcW w:w="1082" w:type="dxa"/>
          </w:tcPr>
          <w:p w:rsidR="00D10ADA" w:rsidRPr="00801D01" w:rsidRDefault="00D10ADA" w:rsidP="006F15AF">
            <w:pPr>
              <w:rPr>
                <w:rFonts w:cs="Arial"/>
                <w:caps/>
                <w:lang w:val="sv-SE"/>
              </w:rPr>
            </w:pPr>
          </w:p>
        </w:tc>
        <w:tc>
          <w:tcPr>
            <w:tcW w:w="1816" w:type="dxa"/>
          </w:tcPr>
          <w:p w:rsidR="00D10ADA" w:rsidRPr="00801D01" w:rsidRDefault="00D10ADA" w:rsidP="006A450D">
            <w:pPr>
              <w:ind w:left="1329" w:hanging="1276"/>
              <w:rPr>
                <w:rFonts w:cs="Arial"/>
                <w:lang w:val="nb-NO"/>
              </w:rPr>
            </w:pPr>
            <w:r w:rsidRPr="00801D01">
              <w:rPr>
                <w:rFonts w:cs="Arial"/>
                <w:lang w:val="sv-SE"/>
              </w:rPr>
              <w:t xml:space="preserve">Standar 6.  </w:t>
            </w:r>
          </w:p>
        </w:tc>
        <w:tc>
          <w:tcPr>
            <w:tcW w:w="5295" w:type="dxa"/>
          </w:tcPr>
          <w:p w:rsidR="00D10ADA" w:rsidRPr="00801D01" w:rsidRDefault="00D10ADA" w:rsidP="009F3E43">
            <w:pPr>
              <w:ind w:left="72"/>
              <w:jc w:val="left"/>
              <w:rPr>
                <w:rFonts w:cs="Arial"/>
                <w:lang w:val="sv-SE"/>
              </w:rPr>
            </w:pPr>
            <w:r w:rsidRPr="00801D01">
              <w:rPr>
                <w:rFonts w:cs="Arial"/>
                <w:lang w:val="sv-SE"/>
              </w:rPr>
              <w:t>P</w:t>
            </w:r>
            <w:r w:rsidRPr="00801D01">
              <w:rPr>
                <w:rFonts w:cs="Arial"/>
                <w:lang w:val="id-ID"/>
              </w:rPr>
              <w:t>embiayaan</w:t>
            </w:r>
            <w:r w:rsidRPr="00801D01">
              <w:rPr>
                <w:rFonts w:cs="Arial"/>
                <w:lang w:val="sv-SE"/>
              </w:rPr>
              <w:t xml:space="preserve">, Sarana dan Prasarana, </w:t>
            </w:r>
            <w:r w:rsidRPr="00801D01">
              <w:rPr>
                <w:rFonts w:cs="Arial"/>
                <w:lang w:val="id-ID"/>
              </w:rPr>
              <w:t>serta</w:t>
            </w:r>
            <w:r w:rsidRPr="00801D01">
              <w:rPr>
                <w:rFonts w:cs="Arial"/>
                <w:lang w:val="sv-SE"/>
              </w:rPr>
              <w:t xml:space="preserve"> </w:t>
            </w:r>
            <w:r w:rsidRPr="00801D01">
              <w:rPr>
                <w:rFonts w:cs="Arial"/>
                <w:lang w:val="id-ID"/>
              </w:rPr>
              <w:t>S</w:t>
            </w:r>
            <w:r w:rsidRPr="00801D01">
              <w:rPr>
                <w:rFonts w:cs="Arial"/>
                <w:lang w:val="sv-SE"/>
              </w:rPr>
              <w:t>istem</w:t>
            </w:r>
            <w:r w:rsidRPr="00801D01">
              <w:rPr>
                <w:rFonts w:cs="Arial"/>
                <w:lang w:val="id-ID"/>
              </w:rPr>
              <w:t xml:space="preserve"> I</w:t>
            </w:r>
            <w:r w:rsidRPr="00801D01">
              <w:rPr>
                <w:rFonts w:cs="Arial"/>
                <w:lang w:val="sv-SE"/>
              </w:rPr>
              <w:t>nformasi................................................</w:t>
            </w:r>
          </w:p>
        </w:tc>
        <w:tc>
          <w:tcPr>
            <w:tcW w:w="1177" w:type="dxa"/>
          </w:tcPr>
          <w:p w:rsidR="00893CCC" w:rsidRPr="00801D01" w:rsidRDefault="00893CCC" w:rsidP="00941569">
            <w:pPr>
              <w:jc w:val="right"/>
              <w:rPr>
                <w:rFonts w:cs="Arial"/>
              </w:rPr>
            </w:pPr>
          </w:p>
          <w:p w:rsidR="00D10ADA" w:rsidRPr="00801D01" w:rsidRDefault="00D10ADA" w:rsidP="00941569">
            <w:pPr>
              <w:jc w:val="right"/>
              <w:rPr>
                <w:rFonts w:cs="Arial"/>
              </w:rPr>
            </w:pPr>
            <w:r w:rsidRPr="00801D01">
              <w:rPr>
                <w:rFonts w:cs="Arial"/>
              </w:rPr>
              <w:t>1</w:t>
            </w:r>
            <w:r w:rsidR="00032780" w:rsidRPr="00801D01">
              <w:rPr>
                <w:rFonts w:cs="Arial"/>
              </w:rPr>
              <w:t>6</w:t>
            </w:r>
          </w:p>
        </w:tc>
      </w:tr>
      <w:tr w:rsidR="00801D01" w:rsidRPr="00801D01" w:rsidTr="00470326">
        <w:tc>
          <w:tcPr>
            <w:tcW w:w="1082" w:type="dxa"/>
          </w:tcPr>
          <w:p w:rsidR="00D10ADA" w:rsidRPr="00801D01" w:rsidRDefault="00D10ADA" w:rsidP="006F15AF">
            <w:pPr>
              <w:rPr>
                <w:rFonts w:cs="Arial"/>
                <w:caps/>
                <w:lang w:val="id-ID"/>
              </w:rPr>
            </w:pPr>
            <w:r w:rsidRPr="00801D01">
              <w:rPr>
                <w:rFonts w:cs="Arial"/>
                <w:caps/>
                <w:lang w:val="id-ID"/>
              </w:rPr>
              <w:t xml:space="preserve"> </w:t>
            </w:r>
          </w:p>
        </w:tc>
        <w:tc>
          <w:tcPr>
            <w:tcW w:w="1816" w:type="dxa"/>
          </w:tcPr>
          <w:p w:rsidR="00D10ADA" w:rsidRPr="00801D01" w:rsidRDefault="00D10ADA" w:rsidP="006A450D">
            <w:pPr>
              <w:ind w:left="1328" w:hanging="1276"/>
              <w:rPr>
                <w:rFonts w:cs="Arial"/>
                <w:lang w:val="sv-SE"/>
              </w:rPr>
            </w:pPr>
            <w:r w:rsidRPr="00801D01">
              <w:rPr>
                <w:rFonts w:cs="Arial"/>
                <w:lang w:val="sv-SE"/>
              </w:rPr>
              <w:t xml:space="preserve">Standar 7.  </w:t>
            </w:r>
          </w:p>
        </w:tc>
        <w:tc>
          <w:tcPr>
            <w:tcW w:w="5295" w:type="dxa"/>
          </w:tcPr>
          <w:p w:rsidR="00D10ADA" w:rsidRPr="00801D01" w:rsidRDefault="00D10ADA" w:rsidP="009F3E43">
            <w:pPr>
              <w:ind w:left="72" w:hanging="21"/>
              <w:jc w:val="left"/>
              <w:rPr>
                <w:rFonts w:cs="Arial"/>
                <w:lang w:val="fi-FI"/>
              </w:rPr>
            </w:pPr>
            <w:r w:rsidRPr="00801D01">
              <w:rPr>
                <w:rFonts w:cs="Arial"/>
                <w:lang w:val="fi-FI"/>
              </w:rPr>
              <w:t xml:space="preserve">Penelitian, Pengabdian </w:t>
            </w:r>
            <w:r w:rsidRPr="00801D01">
              <w:rPr>
                <w:rFonts w:cs="Arial"/>
                <w:lang w:val="id-ID"/>
              </w:rPr>
              <w:t>k</w:t>
            </w:r>
            <w:r w:rsidRPr="00801D01">
              <w:rPr>
                <w:rFonts w:cs="Arial"/>
                <w:lang w:val="fi-FI"/>
              </w:rPr>
              <w:t>epada</w:t>
            </w:r>
            <w:r w:rsidRPr="00801D01">
              <w:rPr>
                <w:rFonts w:cs="Arial"/>
                <w:lang w:val="id-ID"/>
              </w:rPr>
              <w:t xml:space="preserve"> </w:t>
            </w:r>
            <w:r w:rsidRPr="00801D01">
              <w:rPr>
                <w:rFonts w:cs="Arial"/>
                <w:lang w:val="fi-FI"/>
              </w:rPr>
              <w:t xml:space="preserve">Masyarakat, </w:t>
            </w:r>
            <w:r w:rsidRPr="00801D01">
              <w:rPr>
                <w:rFonts w:cs="Arial"/>
                <w:lang w:val="id-ID"/>
              </w:rPr>
              <w:t>dan Kerjasama..............................</w:t>
            </w:r>
          </w:p>
        </w:tc>
        <w:tc>
          <w:tcPr>
            <w:tcW w:w="1177" w:type="dxa"/>
          </w:tcPr>
          <w:p w:rsidR="00893CCC" w:rsidRPr="00801D01" w:rsidRDefault="00893CCC" w:rsidP="00941569">
            <w:pPr>
              <w:jc w:val="right"/>
              <w:rPr>
                <w:rFonts w:cs="Arial"/>
                <w:lang w:val="fi-FI"/>
              </w:rPr>
            </w:pPr>
          </w:p>
          <w:p w:rsidR="00D10ADA" w:rsidRPr="00801D01" w:rsidRDefault="00D10ADA" w:rsidP="00941569">
            <w:pPr>
              <w:jc w:val="right"/>
              <w:rPr>
                <w:rFonts w:cs="Arial"/>
                <w:lang w:val="fi-FI"/>
              </w:rPr>
            </w:pPr>
            <w:r w:rsidRPr="00801D01">
              <w:rPr>
                <w:rFonts w:cs="Arial"/>
                <w:lang w:val="fi-FI"/>
              </w:rPr>
              <w:t>1</w:t>
            </w:r>
            <w:r w:rsidR="00032780" w:rsidRPr="00801D01">
              <w:rPr>
                <w:rFonts w:cs="Arial"/>
                <w:lang w:val="fi-FI"/>
              </w:rPr>
              <w:t>8</w:t>
            </w:r>
          </w:p>
        </w:tc>
      </w:tr>
      <w:tr w:rsidR="00801D01" w:rsidRPr="00801D01" w:rsidTr="00470326">
        <w:tc>
          <w:tcPr>
            <w:tcW w:w="1082" w:type="dxa"/>
          </w:tcPr>
          <w:p w:rsidR="00D10ADA" w:rsidRPr="00801D01" w:rsidRDefault="00D10ADA" w:rsidP="006F15AF">
            <w:pPr>
              <w:rPr>
                <w:rFonts w:cs="Arial"/>
                <w:caps/>
                <w:lang w:val="sv-SE"/>
              </w:rPr>
            </w:pPr>
            <w:r w:rsidRPr="00801D01">
              <w:rPr>
                <w:rFonts w:cs="Arial"/>
                <w:caps/>
                <w:lang w:val="sv-SE"/>
              </w:rPr>
              <w:t>BAB III.</w:t>
            </w:r>
          </w:p>
        </w:tc>
        <w:tc>
          <w:tcPr>
            <w:tcW w:w="7111" w:type="dxa"/>
            <w:gridSpan w:val="2"/>
          </w:tcPr>
          <w:p w:rsidR="00D10ADA" w:rsidRPr="00801D01" w:rsidRDefault="00D10ADA" w:rsidP="00892C1D">
            <w:pPr>
              <w:jc w:val="left"/>
              <w:rPr>
                <w:rFonts w:cs="Arial"/>
                <w:caps/>
                <w:lang w:val="sv-SE"/>
              </w:rPr>
            </w:pPr>
            <w:r w:rsidRPr="00801D01">
              <w:rPr>
                <w:rFonts w:cs="Arial"/>
                <w:caps/>
                <w:lang w:val="id-ID"/>
              </w:rPr>
              <w:t xml:space="preserve">PROSEDUR AKREDITASI PROGRAM </w:t>
            </w:r>
            <w:r w:rsidR="00D616CF" w:rsidRPr="00801D01">
              <w:rPr>
                <w:rFonts w:cs="Arial"/>
                <w:caps/>
                <w:lang w:val="id-ID"/>
              </w:rPr>
              <w:t>PENDIDIKAN</w:t>
            </w:r>
            <w:r w:rsidRPr="00801D01">
              <w:rPr>
                <w:rFonts w:cs="Arial"/>
                <w:caps/>
                <w:lang w:val="id-ID"/>
              </w:rPr>
              <w:t xml:space="preserve"> </w:t>
            </w:r>
            <w:r w:rsidR="00715CDE" w:rsidRPr="00801D01">
              <w:rPr>
                <w:rFonts w:cs="Arial"/>
                <w:caps/>
              </w:rPr>
              <w:t xml:space="preserve">DOKTER SPESIALIS </w:t>
            </w:r>
            <w:r w:rsidR="00D0528A" w:rsidRPr="00801D01">
              <w:rPr>
                <w:rFonts w:cs="Arial"/>
                <w:caps/>
              </w:rPr>
              <w:t>FORENSIK</w:t>
            </w:r>
            <w:r w:rsidRPr="00801D01">
              <w:rPr>
                <w:rFonts w:cs="Arial"/>
                <w:caps/>
                <w:lang w:val="id-ID"/>
              </w:rPr>
              <w:t>.........</w:t>
            </w:r>
            <w:r w:rsidR="00892C1D" w:rsidRPr="00801D01">
              <w:rPr>
                <w:rFonts w:cs="Arial"/>
                <w:caps/>
              </w:rPr>
              <w:t>.........</w:t>
            </w:r>
            <w:r w:rsidRPr="00801D01">
              <w:rPr>
                <w:rFonts w:cs="Arial"/>
                <w:caps/>
                <w:lang w:val="id-ID"/>
              </w:rPr>
              <w:t>..............</w:t>
            </w:r>
          </w:p>
        </w:tc>
        <w:tc>
          <w:tcPr>
            <w:tcW w:w="1177" w:type="dxa"/>
          </w:tcPr>
          <w:p w:rsidR="00893CCC" w:rsidRPr="00801D01" w:rsidRDefault="00893CCC" w:rsidP="00941569">
            <w:pPr>
              <w:jc w:val="right"/>
              <w:rPr>
                <w:rFonts w:cs="Arial"/>
                <w:lang w:val="sv-SE"/>
              </w:rPr>
            </w:pPr>
          </w:p>
          <w:p w:rsidR="00D10ADA" w:rsidRPr="00801D01" w:rsidRDefault="00032780" w:rsidP="00941569">
            <w:pPr>
              <w:jc w:val="right"/>
              <w:rPr>
                <w:rFonts w:cs="Arial"/>
                <w:lang w:val="sv-SE"/>
              </w:rPr>
            </w:pPr>
            <w:r w:rsidRPr="00801D01">
              <w:rPr>
                <w:rFonts w:cs="Arial"/>
                <w:lang w:val="sv-SE"/>
              </w:rPr>
              <w:t>20</w:t>
            </w:r>
          </w:p>
        </w:tc>
      </w:tr>
    </w:tbl>
    <w:p w:rsidR="00D10ADA" w:rsidRPr="00801D01" w:rsidRDefault="00D10ADA" w:rsidP="002C2D21">
      <w:pPr>
        <w:rPr>
          <w:rFonts w:cs="Arial"/>
          <w:lang w:val="id-ID"/>
        </w:rPr>
      </w:pPr>
    </w:p>
    <w:p w:rsidR="00D10ADA" w:rsidRPr="00801D01" w:rsidRDefault="00D10ADA" w:rsidP="009B643C">
      <w:pPr>
        <w:pStyle w:val="Heading1"/>
        <w:spacing w:before="0" w:after="0"/>
        <w:jc w:val="center"/>
        <w:rPr>
          <w:rStyle w:val="Hyperlink"/>
          <w:color w:val="auto"/>
          <w:u w:val="none"/>
          <w:lang w:val="id-ID"/>
        </w:rPr>
        <w:sectPr w:rsidR="00D10ADA" w:rsidRPr="00801D01"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801D01" w:rsidRDefault="00D10ADA" w:rsidP="009B643C">
      <w:pPr>
        <w:pStyle w:val="Heading1"/>
        <w:spacing w:before="0" w:after="0"/>
        <w:jc w:val="center"/>
        <w:rPr>
          <w:rFonts w:ascii="Arial" w:hAnsi="Arial" w:cs="Arial"/>
          <w:sz w:val="24"/>
          <w:szCs w:val="24"/>
          <w:lang w:val="id-ID"/>
        </w:rPr>
      </w:pPr>
      <w:r w:rsidRPr="00801D01">
        <w:rPr>
          <w:rFonts w:ascii="Arial" w:hAnsi="Arial" w:cs="Arial"/>
          <w:sz w:val="24"/>
          <w:szCs w:val="24"/>
          <w:lang w:val="id-ID"/>
        </w:rPr>
        <w:lastRenderedPageBreak/>
        <w:t>BAB I</w:t>
      </w:r>
    </w:p>
    <w:p w:rsidR="00D10ADA" w:rsidRPr="00801D01" w:rsidRDefault="00D10ADA" w:rsidP="00914EC3">
      <w:pPr>
        <w:pStyle w:val="Heading1"/>
        <w:spacing w:before="0" w:after="0"/>
        <w:jc w:val="center"/>
        <w:rPr>
          <w:rFonts w:ascii="Arial" w:hAnsi="Arial" w:cs="Arial"/>
          <w:sz w:val="24"/>
          <w:szCs w:val="24"/>
          <w:lang w:val="id-ID"/>
        </w:rPr>
      </w:pPr>
      <w:r w:rsidRPr="00801D01">
        <w:rPr>
          <w:rFonts w:ascii="Arial" w:hAnsi="Arial" w:cs="Arial"/>
          <w:sz w:val="24"/>
          <w:szCs w:val="24"/>
          <w:lang w:val="id-ID"/>
        </w:rPr>
        <w:t>PENDAHULUAN</w:t>
      </w:r>
      <w:bookmarkEnd w:id="2"/>
    </w:p>
    <w:p w:rsidR="00D10ADA" w:rsidRPr="00801D01" w:rsidRDefault="00D10ADA" w:rsidP="00732B92">
      <w:pPr>
        <w:rPr>
          <w:rFonts w:cs="Arial"/>
          <w:lang w:val="id-ID"/>
        </w:rPr>
      </w:pPr>
    </w:p>
    <w:p w:rsidR="00A56AA0" w:rsidRPr="00801D01" w:rsidRDefault="00D10ADA" w:rsidP="00732B92">
      <w:pPr>
        <w:rPr>
          <w:rFonts w:cs="Arial"/>
        </w:rPr>
      </w:pPr>
      <w:r w:rsidRPr="00801D01">
        <w:rPr>
          <w:rFonts w:cs="Arial"/>
          <w:lang w:val="id-ID"/>
        </w:rPr>
        <w:t>Akreditasi merupakan salah satu bentuk penilaian (evaluasi) mutu dan kelayakan institusi perguruan tinggi</w:t>
      </w:r>
      <w:r w:rsidR="002B2B3C" w:rsidRPr="00801D01">
        <w:rPr>
          <w:rFonts w:cs="Arial"/>
          <w:lang w:val="id-ID"/>
        </w:rPr>
        <w:t xml:space="preserve"> atau program </w:t>
      </w:r>
      <w:r w:rsidR="00D616CF" w:rsidRPr="00801D01">
        <w:rPr>
          <w:rFonts w:cs="Arial"/>
          <w:lang w:val="id-ID"/>
        </w:rPr>
        <w:t>Pendidikan</w:t>
      </w:r>
      <w:r w:rsidR="002B2B3C" w:rsidRPr="00801D01">
        <w:rPr>
          <w:rFonts w:cs="Arial"/>
        </w:rPr>
        <w:t xml:space="preserve">. Sebelum di lakukan akreditasi oleh BAN-PT maka program </w:t>
      </w:r>
      <w:r w:rsidR="00D616CF" w:rsidRPr="00801D01">
        <w:rPr>
          <w:rFonts w:cs="Arial"/>
        </w:rPr>
        <w:t>Pendidikan</w:t>
      </w:r>
      <w:r w:rsidR="002B2B3C" w:rsidRPr="00801D01">
        <w:rPr>
          <w:rFonts w:cs="Arial"/>
        </w:rPr>
        <w:t xml:space="preserve"> perlu mendapatkan rekomendasi dari kolegium. </w:t>
      </w:r>
      <w:r w:rsidRPr="00801D01">
        <w:rPr>
          <w:rFonts w:cs="Arial"/>
          <w:lang w:val="id-ID"/>
        </w:rPr>
        <w:t xml:space="preserve">Bentuk penilaian mutu eksternal adalah penilaian yang berkaitan dengan akuntabilitas, pemberian izin, pemberian lisensi oleh badan tertentu. </w:t>
      </w:r>
      <w:r w:rsidRPr="00801D01">
        <w:rPr>
          <w:lang w:val="id-ID"/>
        </w:rPr>
        <w:t xml:space="preserve">Dengan diberlakukannya Standar Kompetensi </w:t>
      </w:r>
      <w:r w:rsidR="00715CDE" w:rsidRPr="00801D01">
        <w:rPr>
          <w:rFonts w:cs="Arial"/>
        </w:rPr>
        <w:t xml:space="preserve">Dokter Spesialis </w:t>
      </w:r>
      <w:r w:rsidR="00D0528A" w:rsidRPr="00801D01">
        <w:rPr>
          <w:rFonts w:cs="Arial"/>
        </w:rPr>
        <w:t>Forensik</w:t>
      </w:r>
      <w:r w:rsidR="006C749F" w:rsidRPr="00801D01">
        <w:rPr>
          <w:rFonts w:cs="Arial"/>
          <w:lang w:val="fi-FI"/>
        </w:rPr>
        <w:t xml:space="preserve"> </w:t>
      </w:r>
      <w:r w:rsidRPr="00801D01">
        <w:rPr>
          <w:lang w:val="id-ID"/>
        </w:rPr>
        <w:t xml:space="preserve">, maka penjaminan mutu eksternal dari program </w:t>
      </w:r>
      <w:r w:rsidR="00D616CF" w:rsidRPr="00801D01">
        <w:rPr>
          <w:lang w:val="id-ID"/>
        </w:rPr>
        <w:t>Pendidikan</w:t>
      </w:r>
      <w:r w:rsidRPr="00801D01">
        <w:rPr>
          <w:lang w:val="id-ID"/>
        </w:rPr>
        <w:t xml:space="preserve"> </w:t>
      </w:r>
      <w:r w:rsidR="00715CDE" w:rsidRPr="00801D01">
        <w:rPr>
          <w:rFonts w:cs="Arial"/>
        </w:rPr>
        <w:t xml:space="preserve">Dokter Spesialis </w:t>
      </w:r>
      <w:r w:rsidR="00D0528A" w:rsidRPr="00801D01">
        <w:rPr>
          <w:rFonts w:cs="Arial"/>
        </w:rPr>
        <w:t>Forensik</w:t>
      </w:r>
      <w:r w:rsidRPr="00801D01">
        <w:rPr>
          <w:lang w:val="id-ID"/>
        </w:rPr>
        <w:t xml:space="preserve"> </w:t>
      </w:r>
      <w:r w:rsidR="002B4C64" w:rsidRPr="00801D01">
        <w:rPr>
          <w:lang w:val="id-ID"/>
        </w:rPr>
        <w:t>menggunakan</w:t>
      </w:r>
      <w:r w:rsidR="00624C7C" w:rsidRPr="00801D01">
        <w:t xml:space="preserve"> </w:t>
      </w:r>
      <w:r w:rsidR="002B4C64" w:rsidRPr="00801D01">
        <w:t>standar tersebut.</w:t>
      </w:r>
      <w:r w:rsidRPr="00801D01">
        <w:rPr>
          <w:lang w:val="id-ID"/>
        </w:rPr>
        <w:t xml:space="preserve"> Sebagai konsekuensinya instrumen atau borang akreditasi yang digunakan juga menyesuaikan dengan kedua standar ini. </w:t>
      </w:r>
    </w:p>
    <w:p w:rsidR="00D10ADA" w:rsidRPr="00801D01" w:rsidRDefault="00D10ADA" w:rsidP="00732B92">
      <w:pPr>
        <w:rPr>
          <w:rFonts w:cs="Arial"/>
          <w:lang w:val="id-ID"/>
        </w:rPr>
      </w:pPr>
    </w:p>
    <w:p w:rsidR="00D10ADA" w:rsidRPr="00801D01" w:rsidRDefault="002B4C64" w:rsidP="00732B92">
      <w:pPr>
        <w:rPr>
          <w:rFonts w:cs="Arial"/>
          <w:lang w:val="id-ID"/>
        </w:rPr>
      </w:pPr>
      <w:r w:rsidRPr="00801D01">
        <w:rPr>
          <w:rFonts w:cs="Arial"/>
        </w:rPr>
        <w:t>A</w:t>
      </w:r>
      <w:r w:rsidRPr="00801D01">
        <w:rPr>
          <w:rFonts w:cs="Arial"/>
          <w:lang w:val="id-ID"/>
        </w:rPr>
        <w:t xml:space="preserve">kreditasi </w:t>
      </w:r>
      <w:r w:rsidR="00D10ADA" w:rsidRPr="00801D01">
        <w:rPr>
          <w:rFonts w:cs="Arial"/>
          <w:lang w:val="id-ID"/>
        </w:rPr>
        <w:t xml:space="preserve">dilakukan oleh pakar sejawat dan mereka yang memahami hakikat pengelolaan program </w:t>
      </w:r>
      <w:r w:rsidR="00D616CF" w:rsidRPr="00801D01">
        <w:rPr>
          <w:rFonts w:cs="Arial"/>
          <w:lang w:val="id-ID"/>
        </w:rPr>
        <w:t>Pendidikan</w:t>
      </w:r>
      <w:r w:rsidR="00D10ADA" w:rsidRPr="00801D01">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801D01">
        <w:rPr>
          <w:rFonts w:cs="Arial"/>
        </w:rPr>
        <w:t>(</w:t>
      </w:r>
      <w:r w:rsidRPr="00801D01">
        <w:rPr>
          <w:rFonts w:cs="Arial"/>
          <w:i/>
        </w:rPr>
        <w:t>peer group</w:t>
      </w:r>
      <w:r w:rsidRPr="00801D01">
        <w:rPr>
          <w:rFonts w:cs="Arial"/>
        </w:rPr>
        <w:t xml:space="preserve"> </w:t>
      </w:r>
      <w:r w:rsidR="00A56AA0" w:rsidRPr="00801D01">
        <w:rPr>
          <w:rFonts w:cs="Arial"/>
        </w:rPr>
        <w:t>anggota kolegium)</w:t>
      </w:r>
      <w:r w:rsidRPr="00801D01">
        <w:rPr>
          <w:rFonts w:cs="Arial"/>
        </w:rPr>
        <w:t xml:space="preserve">. </w:t>
      </w:r>
      <w:r w:rsidR="00D10ADA" w:rsidRPr="00801D01">
        <w:rPr>
          <w:rFonts w:cs="Arial"/>
          <w:lang w:val="id-ID"/>
        </w:rPr>
        <w:t xml:space="preserve">Bukti-bukti yang diperlukan termasuk laporan tertulis yang disiapkan oleh program </w:t>
      </w:r>
      <w:r w:rsidR="00D616CF" w:rsidRPr="00801D01">
        <w:rPr>
          <w:rFonts w:cs="Arial"/>
          <w:lang w:val="id-ID"/>
        </w:rPr>
        <w:t>Pendidikan</w:t>
      </w:r>
      <w:r w:rsidR="00D10ADA" w:rsidRPr="00801D01">
        <w:rPr>
          <w:rFonts w:cs="Arial"/>
          <w:lang w:val="id-ID"/>
        </w:rPr>
        <w:t xml:space="preserve"> dan unit pengelola program </w:t>
      </w:r>
      <w:r w:rsidR="00D616CF" w:rsidRPr="00801D01">
        <w:rPr>
          <w:rFonts w:cs="Arial"/>
          <w:lang w:val="id-ID"/>
        </w:rPr>
        <w:t>Pendidikan</w:t>
      </w:r>
      <w:r w:rsidR="00D10ADA" w:rsidRPr="00801D01">
        <w:rPr>
          <w:rFonts w:cs="Arial"/>
          <w:lang w:val="id-ID"/>
        </w:rPr>
        <w:t xml:space="preserve"> yang diverifikasi dan divalidasi melalui kunjungan para asesor pakar sejawat ke tempat kedudukan program </w:t>
      </w:r>
      <w:r w:rsidR="00D616CF" w:rsidRPr="00801D01">
        <w:rPr>
          <w:rFonts w:cs="Arial"/>
          <w:lang w:val="id-ID"/>
        </w:rPr>
        <w:t>Pendidikan</w:t>
      </w:r>
      <w:r w:rsidR="00D10ADA" w:rsidRPr="00801D01">
        <w:rPr>
          <w:rFonts w:cs="Arial"/>
          <w:lang w:val="id-ID"/>
        </w:rPr>
        <w:t>.</w:t>
      </w:r>
    </w:p>
    <w:p w:rsidR="00D10ADA" w:rsidRPr="00801D01" w:rsidRDefault="00D10ADA" w:rsidP="00732B92">
      <w:pPr>
        <w:rPr>
          <w:rFonts w:cs="Arial"/>
          <w:lang w:val="id-ID"/>
        </w:rPr>
      </w:pPr>
      <w:r w:rsidRPr="00801D01">
        <w:rPr>
          <w:rFonts w:cs="Arial"/>
          <w:lang w:val="id-ID"/>
        </w:rPr>
        <w:t xml:space="preserve"> </w:t>
      </w:r>
    </w:p>
    <w:p w:rsidR="00D10ADA" w:rsidRPr="00801D01" w:rsidRDefault="00D10ADA" w:rsidP="00732B92">
      <w:pPr>
        <w:rPr>
          <w:rFonts w:cs="Arial"/>
          <w:lang w:val="fi-FI"/>
        </w:rPr>
      </w:pPr>
      <w:r w:rsidRPr="00801D01">
        <w:rPr>
          <w:rFonts w:cs="Arial"/>
          <w:lang w:val="fi-FI"/>
        </w:rPr>
        <w:t xml:space="preserve">Akreditasi merupakan suatu proses dan hasil. Sebagai proses, akreditasi merupakan suatu upaya untuk menilai dan menentukan status mutu </w:t>
      </w:r>
      <w:r w:rsidRPr="00801D01">
        <w:rPr>
          <w:rFonts w:cs="Arial"/>
          <w:lang w:val="id-ID"/>
        </w:rPr>
        <w:t xml:space="preserve">program </w:t>
      </w:r>
      <w:r w:rsidR="00D616CF" w:rsidRPr="00801D01">
        <w:rPr>
          <w:rFonts w:cs="Arial"/>
          <w:lang w:val="id-ID"/>
        </w:rPr>
        <w:t>Pendidikan</w:t>
      </w:r>
      <w:r w:rsidRPr="00801D01">
        <w:rPr>
          <w:rFonts w:cs="Arial"/>
          <w:lang w:val="id-ID"/>
        </w:rPr>
        <w:t xml:space="preserve"> di</w:t>
      </w:r>
      <w:r w:rsidRPr="00801D01">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801D01">
        <w:rPr>
          <w:rFonts w:cs="Arial"/>
          <w:lang w:val="id-ID"/>
        </w:rPr>
        <w:t xml:space="preserve">program </w:t>
      </w:r>
      <w:r w:rsidR="00D616CF" w:rsidRPr="00801D01">
        <w:rPr>
          <w:rFonts w:cs="Arial"/>
          <w:lang w:val="id-ID"/>
        </w:rPr>
        <w:t>Pendidikan</w:t>
      </w:r>
      <w:r w:rsidRPr="00801D01">
        <w:rPr>
          <w:rFonts w:cs="Arial"/>
          <w:lang w:val="id-ID"/>
        </w:rPr>
        <w:t xml:space="preserve"> </w:t>
      </w:r>
      <w:r w:rsidRPr="00801D01">
        <w:rPr>
          <w:rFonts w:cs="Arial"/>
          <w:lang w:val="fi-FI"/>
        </w:rPr>
        <w:t>adalah sebagai berikut:</w:t>
      </w:r>
    </w:p>
    <w:p w:rsidR="00D10ADA" w:rsidRPr="00801D01" w:rsidRDefault="00D10ADA" w:rsidP="00732B92">
      <w:pPr>
        <w:rPr>
          <w:rFonts w:cs="Arial"/>
          <w:lang w:val="fi-FI"/>
        </w:rPr>
      </w:pPr>
    </w:p>
    <w:p w:rsidR="00D10ADA" w:rsidRPr="00801D01" w:rsidRDefault="00D10ADA" w:rsidP="00732B92">
      <w:pPr>
        <w:numPr>
          <w:ilvl w:val="0"/>
          <w:numId w:val="14"/>
        </w:numPr>
        <w:rPr>
          <w:rFonts w:cs="Arial"/>
          <w:lang w:val="fi-FI"/>
        </w:rPr>
      </w:pPr>
      <w:r w:rsidRPr="00801D01">
        <w:rPr>
          <w:rFonts w:cs="Arial"/>
          <w:lang w:val="fi-FI"/>
        </w:rPr>
        <w:t xml:space="preserve">Memberikan jaminan bahwa </w:t>
      </w:r>
      <w:r w:rsidRPr="00801D01">
        <w:rPr>
          <w:rFonts w:cs="Arial"/>
          <w:lang w:val="id-ID"/>
        </w:rPr>
        <w:t xml:space="preserve">program </w:t>
      </w:r>
      <w:r w:rsidR="00D616CF" w:rsidRPr="00801D01">
        <w:rPr>
          <w:rFonts w:cs="Arial"/>
          <w:lang w:val="id-ID"/>
        </w:rPr>
        <w:t>Pendidikan</w:t>
      </w:r>
      <w:r w:rsidRPr="00801D01">
        <w:rPr>
          <w:rFonts w:cs="Arial"/>
          <w:lang w:val="fi-FI"/>
        </w:rPr>
        <w:t xml:space="preserve"> yang terakreditasi telah memenuhi standar mutu yang ditetapkan oleh BAN-PT, sehingga mampu memberikan perlindungan bagi masyarakat dari penyelenggaraan </w:t>
      </w:r>
      <w:r w:rsidRPr="00801D01">
        <w:rPr>
          <w:rFonts w:cs="Arial"/>
          <w:lang w:val="id-ID"/>
        </w:rPr>
        <w:t xml:space="preserve">program </w:t>
      </w:r>
      <w:r w:rsidR="00D616CF" w:rsidRPr="00801D01">
        <w:rPr>
          <w:rFonts w:cs="Arial"/>
          <w:lang w:val="id-ID"/>
        </w:rPr>
        <w:t>Pendidikan</w:t>
      </w:r>
      <w:r w:rsidRPr="00801D01">
        <w:rPr>
          <w:rFonts w:cs="Arial"/>
          <w:lang w:val="id-ID"/>
        </w:rPr>
        <w:t xml:space="preserve"> </w:t>
      </w:r>
      <w:r w:rsidRPr="00801D01">
        <w:rPr>
          <w:rFonts w:cs="Arial"/>
          <w:lang w:val="fi-FI"/>
        </w:rPr>
        <w:t>yang tidak memenuhi standar.</w:t>
      </w:r>
    </w:p>
    <w:p w:rsidR="00D10ADA" w:rsidRPr="00801D01" w:rsidRDefault="00D10ADA" w:rsidP="00732B92">
      <w:pPr>
        <w:numPr>
          <w:ilvl w:val="0"/>
          <w:numId w:val="14"/>
        </w:numPr>
        <w:rPr>
          <w:rFonts w:cs="Arial"/>
          <w:lang w:val="fi-FI"/>
        </w:rPr>
      </w:pPr>
      <w:r w:rsidRPr="00801D01">
        <w:rPr>
          <w:rFonts w:cs="Arial"/>
          <w:lang w:val="fi-FI"/>
        </w:rPr>
        <w:t xml:space="preserve">Mendorong </w:t>
      </w:r>
      <w:r w:rsidRPr="00801D01">
        <w:rPr>
          <w:rFonts w:cs="Arial"/>
          <w:lang w:val="id-ID"/>
        </w:rPr>
        <w:t xml:space="preserve">program </w:t>
      </w:r>
      <w:r w:rsidR="00D616CF" w:rsidRPr="00801D01">
        <w:rPr>
          <w:rFonts w:cs="Arial"/>
          <w:lang w:val="id-ID"/>
        </w:rPr>
        <w:t>Pendidikan</w:t>
      </w:r>
      <w:r w:rsidRPr="00801D01">
        <w:rPr>
          <w:rFonts w:cs="Arial"/>
          <w:lang w:val="id-ID"/>
        </w:rPr>
        <w:t>/</w:t>
      </w:r>
      <w:r w:rsidRPr="00801D01">
        <w:rPr>
          <w:rFonts w:cs="Arial"/>
          <w:lang w:val="fi-FI"/>
        </w:rPr>
        <w:t>perguruan tinggi untuk terus menerus melakukan perbaikan dan mempertahankan mutu yang tinggi</w:t>
      </w:r>
    </w:p>
    <w:p w:rsidR="00D10ADA" w:rsidRPr="00801D01" w:rsidRDefault="00D10ADA" w:rsidP="00732B92">
      <w:pPr>
        <w:numPr>
          <w:ilvl w:val="0"/>
          <w:numId w:val="14"/>
        </w:numPr>
        <w:rPr>
          <w:rFonts w:cs="Arial"/>
          <w:lang w:val="fi-FI"/>
        </w:rPr>
      </w:pPr>
      <w:r w:rsidRPr="00801D01">
        <w:rPr>
          <w:rFonts w:cs="Arial"/>
          <w:lang w:val="fi-FI"/>
        </w:rPr>
        <w:t>Hasil akreditasi dapat digunakan sebagai bahan pertimbangan dalam transfer kredit, u</w:t>
      </w:r>
      <w:r w:rsidRPr="00801D01">
        <w:rPr>
          <w:rFonts w:cs="Arial"/>
          <w:lang w:val="id-ID"/>
        </w:rPr>
        <w:t>s</w:t>
      </w:r>
      <w:r w:rsidRPr="00801D01">
        <w:rPr>
          <w:rFonts w:cs="Arial"/>
          <w:lang w:val="fi-FI"/>
        </w:rPr>
        <w:t>ulan bantuan dan alokasi dana, serta mendapat pengakuan dari badan atau instansi yang berkepentingan.</w:t>
      </w:r>
    </w:p>
    <w:p w:rsidR="00D10ADA" w:rsidRPr="00801D01" w:rsidRDefault="00D10ADA" w:rsidP="00732B92">
      <w:pPr>
        <w:rPr>
          <w:rFonts w:cs="Arial"/>
          <w:lang w:val="fi-FI"/>
        </w:rPr>
      </w:pPr>
    </w:p>
    <w:p w:rsidR="00D10ADA" w:rsidRPr="00801D01" w:rsidRDefault="00D10ADA" w:rsidP="00732B92">
      <w:pPr>
        <w:rPr>
          <w:rFonts w:cs="Arial"/>
          <w:lang w:val="fi-FI"/>
        </w:rPr>
      </w:pPr>
      <w:r w:rsidRPr="00801D01">
        <w:rPr>
          <w:rFonts w:cs="Arial"/>
          <w:lang w:val="fi-FI"/>
        </w:rPr>
        <w:t xml:space="preserve">Mutu </w:t>
      </w:r>
      <w:r w:rsidRPr="00801D01">
        <w:rPr>
          <w:rFonts w:cs="Arial"/>
          <w:lang w:val="id-ID"/>
        </w:rPr>
        <w:t>progra</w:t>
      </w:r>
      <w:r w:rsidR="00672A31" w:rsidRPr="00801D01">
        <w:rPr>
          <w:rFonts w:cs="Arial"/>
          <w:lang w:val="id-ID"/>
        </w:rPr>
        <w:t xml:space="preserve">m </w:t>
      </w:r>
      <w:r w:rsidR="00D616CF" w:rsidRPr="00801D01">
        <w:rPr>
          <w:rFonts w:cs="Arial"/>
          <w:lang w:val="id-ID"/>
        </w:rPr>
        <w:t>Pendidikan</w:t>
      </w:r>
      <w:r w:rsidR="00672A31" w:rsidRPr="00801D01">
        <w:rPr>
          <w:rFonts w:cs="Arial"/>
          <w:lang w:val="id-ID"/>
        </w:rPr>
        <w:t xml:space="preserve"> </w:t>
      </w:r>
      <w:r w:rsidR="00715CDE" w:rsidRPr="00801D01">
        <w:rPr>
          <w:rFonts w:cs="Arial"/>
          <w:lang w:val="id-ID"/>
        </w:rPr>
        <w:t xml:space="preserve">Dokter Spesialis </w:t>
      </w:r>
      <w:r w:rsidR="00D0528A" w:rsidRPr="00801D01">
        <w:rPr>
          <w:rFonts w:cs="Arial"/>
          <w:lang w:val="id-ID"/>
        </w:rPr>
        <w:t>Forensik</w:t>
      </w:r>
      <w:r w:rsidRPr="00801D01">
        <w:rPr>
          <w:rFonts w:cs="Arial"/>
          <w:lang w:val="id-ID"/>
        </w:rPr>
        <w:t xml:space="preserve"> </w:t>
      </w:r>
      <w:r w:rsidRPr="00801D01">
        <w:rPr>
          <w:rFonts w:cs="Arial"/>
          <w:lang w:val="fi-FI"/>
        </w:rPr>
        <w:t xml:space="preserve">merupakan totalitas keadaan dan karakteristik masukan, proses dan produk atau layanan </w:t>
      </w:r>
      <w:r w:rsidR="00672A31" w:rsidRPr="00801D01">
        <w:rPr>
          <w:rFonts w:cs="Arial"/>
          <w:lang w:val="id-ID"/>
        </w:rPr>
        <w:t xml:space="preserve">program </w:t>
      </w:r>
      <w:r w:rsidR="00D616CF" w:rsidRPr="00801D01">
        <w:rPr>
          <w:rFonts w:cs="Arial"/>
          <w:lang w:val="id-ID"/>
        </w:rPr>
        <w:t>Pendidikan</w:t>
      </w:r>
      <w:r w:rsidR="00672A31" w:rsidRPr="00801D01">
        <w:rPr>
          <w:rFonts w:cs="Arial"/>
          <w:lang w:val="id-ID"/>
        </w:rPr>
        <w:t xml:space="preserve"> </w:t>
      </w:r>
      <w:r w:rsidR="00715CDE" w:rsidRPr="00801D01">
        <w:rPr>
          <w:rFonts w:cs="Arial"/>
        </w:rPr>
        <w:t xml:space="preserve">Dokter Spesialis </w:t>
      </w:r>
      <w:r w:rsidR="00D0528A" w:rsidRPr="00801D01">
        <w:rPr>
          <w:rFonts w:cs="Arial"/>
        </w:rPr>
        <w:t>Forensik</w:t>
      </w:r>
      <w:r w:rsidRPr="00801D01">
        <w:rPr>
          <w:rFonts w:cs="Arial"/>
          <w:lang w:val="fi-FI"/>
        </w:rPr>
        <w:t xml:space="preserve"> yang diukur dari sejumlah standar sebagai tolok ukur penil</w:t>
      </w:r>
      <w:r w:rsidR="00672A31" w:rsidRPr="00801D01">
        <w:rPr>
          <w:rFonts w:cs="Arial"/>
          <w:lang w:val="id-ID"/>
        </w:rPr>
        <w:t>d</w:t>
      </w:r>
      <w:r w:rsidRPr="00801D01">
        <w:rPr>
          <w:rFonts w:cs="Arial"/>
          <w:lang w:val="fi-FI"/>
        </w:rPr>
        <w:t xml:space="preserve">aian untuk menentukan dan mencerminkan mutu institusi perguruan tinggi. </w:t>
      </w:r>
    </w:p>
    <w:p w:rsidR="00D10ADA" w:rsidRPr="00801D01" w:rsidRDefault="00D10ADA" w:rsidP="00732B92">
      <w:pPr>
        <w:pStyle w:val="BodyText"/>
        <w:rPr>
          <w:lang w:val="fi-FI"/>
        </w:rPr>
      </w:pPr>
    </w:p>
    <w:p w:rsidR="00D10ADA" w:rsidRPr="00801D01" w:rsidRDefault="00D10ADA" w:rsidP="00732B92">
      <w:pPr>
        <w:pStyle w:val="BodyText"/>
      </w:pPr>
      <w:r w:rsidRPr="00801D01">
        <w:t xml:space="preserve">Penilaian mutu dalam rangka akreditasi program </w:t>
      </w:r>
      <w:r w:rsidR="00D616CF" w:rsidRPr="00801D01">
        <w:t>Pendidikan</w:t>
      </w:r>
      <w:r w:rsidRPr="00801D01">
        <w:t xml:space="preserve"> </w:t>
      </w:r>
      <w:r w:rsidR="00715CDE" w:rsidRPr="00801D01">
        <w:t xml:space="preserve">Dokter Spesialis </w:t>
      </w:r>
      <w:r w:rsidR="00D0528A" w:rsidRPr="00801D01">
        <w:t>Forensik</w:t>
      </w:r>
      <w:r w:rsidR="00EC0183" w:rsidRPr="00801D01">
        <w:t xml:space="preserve"> </w:t>
      </w:r>
      <w:r w:rsidRPr="00801D01">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801D01" w:rsidRDefault="00D10ADA" w:rsidP="00732B92">
      <w:pPr>
        <w:pStyle w:val="BodyText"/>
      </w:pPr>
    </w:p>
    <w:p w:rsidR="00D10ADA" w:rsidRPr="00801D01" w:rsidRDefault="00D10ADA" w:rsidP="00732B92">
      <w:pPr>
        <w:rPr>
          <w:rFonts w:cs="Arial"/>
          <w:lang w:val="id-ID"/>
        </w:rPr>
      </w:pPr>
      <w:r w:rsidRPr="00801D01">
        <w:rPr>
          <w:rFonts w:cs="Arial"/>
          <w:lang w:val="id-ID"/>
        </w:rPr>
        <w:lastRenderedPageBreak/>
        <w:t>Sebagai arahan yang komprehensif, BAN-PT</w:t>
      </w:r>
      <w:r w:rsidR="00672A31" w:rsidRPr="00801D01">
        <w:rPr>
          <w:rFonts w:cs="Arial"/>
          <w:lang w:val="id-ID"/>
        </w:rPr>
        <w:t xml:space="preserve"> bersama dengan </w:t>
      </w:r>
      <w:r w:rsidR="00672A31" w:rsidRPr="00801D01">
        <w:rPr>
          <w:rFonts w:cs="Arial"/>
        </w:rPr>
        <w:t>MKKI</w:t>
      </w:r>
      <w:r w:rsidR="00672A31" w:rsidRPr="00801D01">
        <w:rPr>
          <w:rFonts w:cs="Arial"/>
          <w:lang w:val="id-ID"/>
        </w:rPr>
        <w:t xml:space="preserve"> dan </w:t>
      </w:r>
      <w:r w:rsidR="00672A31" w:rsidRPr="00801D01">
        <w:rPr>
          <w:rFonts w:cs="Arial"/>
        </w:rPr>
        <w:t>MKDGI</w:t>
      </w:r>
      <w:r w:rsidRPr="00801D01">
        <w:rPr>
          <w:rFonts w:cs="Arial"/>
          <w:lang w:val="id-ID"/>
        </w:rPr>
        <w:t xml:space="preserve">  telah mengembangkan seperangkat instrumen dan pedoman akreditasi program </w:t>
      </w:r>
      <w:r w:rsidR="00D616CF" w:rsidRPr="00801D01">
        <w:rPr>
          <w:rFonts w:cs="Arial"/>
          <w:lang w:val="id-ID"/>
        </w:rPr>
        <w:t>Pendidikan</w:t>
      </w:r>
      <w:r w:rsidRPr="00801D01">
        <w:rPr>
          <w:rFonts w:cs="Arial"/>
          <w:lang w:val="id-ID"/>
        </w:rPr>
        <w:t xml:space="preserve"> yang dituangkan dalam </w:t>
      </w:r>
      <w:r w:rsidR="00406D46" w:rsidRPr="00801D01">
        <w:rPr>
          <w:rFonts w:cs="Arial"/>
        </w:rPr>
        <w:t>delapan</w:t>
      </w:r>
      <w:r w:rsidRPr="00801D01">
        <w:rPr>
          <w:rFonts w:cs="Arial"/>
          <w:lang w:val="id-ID"/>
        </w:rPr>
        <w:t xml:space="preserve"> buku, yaitu: </w:t>
      </w:r>
    </w:p>
    <w:p w:rsidR="00D10ADA" w:rsidRPr="00801D01"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801D01" w:rsidRPr="00801D01">
        <w:tc>
          <w:tcPr>
            <w:tcW w:w="1625" w:type="dxa"/>
          </w:tcPr>
          <w:p w:rsidR="00D10ADA" w:rsidRPr="00801D01" w:rsidRDefault="00D10ADA" w:rsidP="00A7097F">
            <w:pPr>
              <w:ind w:left="106"/>
              <w:rPr>
                <w:rFonts w:cs="Arial"/>
              </w:rPr>
            </w:pPr>
            <w:r w:rsidRPr="00801D01">
              <w:rPr>
                <w:rFonts w:cs="Arial"/>
              </w:rPr>
              <w:t>BUKU I</w:t>
            </w:r>
          </w:p>
        </w:tc>
        <w:tc>
          <w:tcPr>
            <w:tcW w:w="425" w:type="dxa"/>
          </w:tcPr>
          <w:p w:rsidR="00D10ADA" w:rsidRPr="00801D01" w:rsidRDefault="00D10ADA" w:rsidP="00A7097F">
            <w:pPr>
              <w:ind w:left="106"/>
              <w:jc w:val="center"/>
              <w:rPr>
                <w:rFonts w:cs="Arial"/>
              </w:rPr>
            </w:pPr>
            <w:r w:rsidRPr="00801D01">
              <w:rPr>
                <w:rFonts w:cs="Arial"/>
              </w:rPr>
              <w:t>–</w:t>
            </w:r>
          </w:p>
        </w:tc>
        <w:tc>
          <w:tcPr>
            <w:tcW w:w="5954" w:type="dxa"/>
          </w:tcPr>
          <w:p w:rsidR="00D10ADA" w:rsidRPr="00801D01" w:rsidRDefault="00D10ADA" w:rsidP="00A7097F">
            <w:pPr>
              <w:ind w:left="106"/>
              <w:rPr>
                <w:rFonts w:cs="Arial"/>
              </w:rPr>
            </w:pPr>
            <w:r w:rsidRPr="00801D01">
              <w:rPr>
                <w:rFonts w:cs="Arial"/>
              </w:rPr>
              <w:t xml:space="preserve">NASKAH AKADEMIK  </w:t>
            </w:r>
          </w:p>
        </w:tc>
      </w:tr>
      <w:tr w:rsidR="00801D01" w:rsidRPr="00801D01">
        <w:tc>
          <w:tcPr>
            <w:tcW w:w="1625" w:type="dxa"/>
          </w:tcPr>
          <w:p w:rsidR="00D10ADA" w:rsidRPr="00801D01" w:rsidRDefault="00D10ADA" w:rsidP="00A7097F">
            <w:pPr>
              <w:ind w:left="106"/>
              <w:rPr>
                <w:rFonts w:cs="Arial"/>
              </w:rPr>
            </w:pPr>
            <w:r w:rsidRPr="00801D01">
              <w:rPr>
                <w:rFonts w:cs="Arial"/>
              </w:rPr>
              <w:t>BUKU II</w:t>
            </w:r>
          </w:p>
        </w:tc>
        <w:tc>
          <w:tcPr>
            <w:tcW w:w="425" w:type="dxa"/>
          </w:tcPr>
          <w:p w:rsidR="00D10ADA" w:rsidRPr="00801D01" w:rsidRDefault="00D10ADA" w:rsidP="00A7097F">
            <w:pPr>
              <w:ind w:left="106"/>
              <w:jc w:val="center"/>
              <w:rPr>
                <w:rFonts w:cs="Arial"/>
              </w:rPr>
            </w:pPr>
            <w:r w:rsidRPr="00801D01">
              <w:rPr>
                <w:rFonts w:cs="Arial"/>
              </w:rPr>
              <w:t>–</w:t>
            </w:r>
          </w:p>
        </w:tc>
        <w:tc>
          <w:tcPr>
            <w:tcW w:w="5954" w:type="dxa"/>
          </w:tcPr>
          <w:p w:rsidR="00D10ADA" w:rsidRPr="00801D01" w:rsidRDefault="00D10ADA" w:rsidP="00A7097F">
            <w:pPr>
              <w:ind w:left="106"/>
              <w:rPr>
                <w:rFonts w:cs="Arial"/>
              </w:rPr>
            </w:pPr>
            <w:r w:rsidRPr="00801D01">
              <w:rPr>
                <w:rFonts w:cs="Arial"/>
              </w:rPr>
              <w:t xml:space="preserve">STANDAR DAN PROSEDUR </w:t>
            </w:r>
          </w:p>
        </w:tc>
      </w:tr>
      <w:tr w:rsidR="00801D01" w:rsidRPr="00801D01">
        <w:tc>
          <w:tcPr>
            <w:tcW w:w="1625" w:type="dxa"/>
          </w:tcPr>
          <w:p w:rsidR="00D10ADA" w:rsidRPr="00801D01" w:rsidRDefault="00D10ADA" w:rsidP="00A7097F">
            <w:pPr>
              <w:ind w:left="106"/>
              <w:rPr>
                <w:rFonts w:cs="Arial"/>
              </w:rPr>
            </w:pPr>
            <w:r w:rsidRPr="00801D01">
              <w:rPr>
                <w:rFonts w:cs="Arial"/>
              </w:rPr>
              <w:t>BUKU III</w:t>
            </w:r>
          </w:p>
        </w:tc>
        <w:tc>
          <w:tcPr>
            <w:tcW w:w="425" w:type="dxa"/>
          </w:tcPr>
          <w:p w:rsidR="00D10ADA" w:rsidRPr="00801D01" w:rsidRDefault="00D10ADA" w:rsidP="00A7097F">
            <w:pPr>
              <w:ind w:left="106"/>
              <w:jc w:val="center"/>
              <w:rPr>
                <w:rFonts w:cs="Arial"/>
              </w:rPr>
            </w:pPr>
            <w:r w:rsidRPr="00801D01">
              <w:rPr>
                <w:rFonts w:cs="Arial"/>
              </w:rPr>
              <w:t>–</w:t>
            </w:r>
          </w:p>
        </w:tc>
        <w:tc>
          <w:tcPr>
            <w:tcW w:w="5954" w:type="dxa"/>
          </w:tcPr>
          <w:p w:rsidR="00D10ADA" w:rsidRPr="00801D01" w:rsidRDefault="00D10ADA" w:rsidP="00A7097F">
            <w:pPr>
              <w:ind w:left="106"/>
              <w:jc w:val="left"/>
              <w:rPr>
                <w:rFonts w:cs="Arial"/>
              </w:rPr>
            </w:pPr>
            <w:r w:rsidRPr="00801D01">
              <w:t xml:space="preserve">BORANG  PROGRAM </w:t>
            </w:r>
            <w:r w:rsidR="00D616CF" w:rsidRPr="00801D01">
              <w:t>PENDIDIKAN</w:t>
            </w:r>
            <w:r w:rsidRPr="00801D01">
              <w:t xml:space="preserve"> DAN UNIT PENGELOLA PROGRAM </w:t>
            </w:r>
            <w:r w:rsidR="00D616CF" w:rsidRPr="00801D01">
              <w:t>PENDIDIKAN</w:t>
            </w:r>
          </w:p>
        </w:tc>
      </w:tr>
      <w:tr w:rsidR="00801D01" w:rsidRPr="00801D01">
        <w:tc>
          <w:tcPr>
            <w:tcW w:w="1625" w:type="dxa"/>
          </w:tcPr>
          <w:p w:rsidR="00D10ADA" w:rsidRPr="00801D01" w:rsidRDefault="00D10ADA" w:rsidP="00A7097F">
            <w:pPr>
              <w:ind w:left="106"/>
              <w:rPr>
                <w:rFonts w:cs="Arial"/>
              </w:rPr>
            </w:pPr>
            <w:r w:rsidRPr="00801D01">
              <w:rPr>
                <w:rFonts w:cs="Arial"/>
              </w:rPr>
              <w:t>BUKU IV</w:t>
            </w:r>
          </w:p>
        </w:tc>
        <w:tc>
          <w:tcPr>
            <w:tcW w:w="425" w:type="dxa"/>
          </w:tcPr>
          <w:p w:rsidR="00D10ADA" w:rsidRPr="00801D01" w:rsidRDefault="00D10ADA" w:rsidP="00A7097F">
            <w:pPr>
              <w:ind w:left="106"/>
              <w:jc w:val="center"/>
              <w:rPr>
                <w:rFonts w:cs="Arial"/>
                <w:lang w:val="id-ID"/>
              </w:rPr>
            </w:pPr>
            <w:r w:rsidRPr="00801D01">
              <w:rPr>
                <w:rFonts w:cs="Arial"/>
              </w:rPr>
              <w:t>–</w:t>
            </w:r>
          </w:p>
        </w:tc>
        <w:tc>
          <w:tcPr>
            <w:tcW w:w="5954" w:type="dxa"/>
          </w:tcPr>
          <w:p w:rsidR="00D10ADA" w:rsidRPr="00801D01" w:rsidRDefault="00D10ADA" w:rsidP="00A7097F">
            <w:pPr>
              <w:ind w:left="106"/>
              <w:rPr>
                <w:rFonts w:cs="Arial"/>
              </w:rPr>
            </w:pPr>
            <w:r w:rsidRPr="00801D01">
              <w:rPr>
                <w:rFonts w:cs="Arial"/>
                <w:lang w:val="id-ID"/>
              </w:rPr>
              <w:t>PANDUAN PENGISIAN BORANG</w:t>
            </w:r>
          </w:p>
        </w:tc>
      </w:tr>
      <w:tr w:rsidR="00801D01" w:rsidRPr="00801D01">
        <w:tc>
          <w:tcPr>
            <w:tcW w:w="1625" w:type="dxa"/>
          </w:tcPr>
          <w:p w:rsidR="00D10ADA" w:rsidRPr="00801D01" w:rsidRDefault="00D10ADA" w:rsidP="00A7097F">
            <w:pPr>
              <w:ind w:left="106"/>
              <w:rPr>
                <w:rFonts w:cs="Arial"/>
              </w:rPr>
            </w:pPr>
            <w:r w:rsidRPr="00801D01">
              <w:rPr>
                <w:rFonts w:cs="Arial"/>
              </w:rPr>
              <w:t>BUKU V</w:t>
            </w:r>
          </w:p>
        </w:tc>
        <w:tc>
          <w:tcPr>
            <w:tcW w:w="425" w:type="dxa"/>
          </w:tcPr>
          <w:p w:rsidR="00D10ADA" w:rsidRPr="00801D01" w:rsidRDefault="00D10ADA" w:rsidP="00A7097F">
            <w:pPr>
              <w:ind w:left="106"/>
              <w:jc w:val="center"/>
              <w:rPr>
                <w:rFonts w:cs="Arial"/>
              </w:rPr>
            </w:pPr>
            <w:r w:rsidRPr="00801D01">
              <w:rPr>
                <w:rFonts w:cs="Arial"/>
              </w:rPr>
              <w:t>–</w:t>
            </w:r>
          </w:p>
        </w:tc>
        <w:tc>
          <w:tcPr>
            <w:tcW w:w="5954" w:type="dxa"/>
          </w:tcPr>
          <w:p w:rsidR="00D10ADA" w:rsidRPr="00801D01" w:rsidRDefault="00D10ADA" w:rsidP="00A7097F">
            <w:pPr>
              <w:ind w:left="106"/>
              <w:rPr>
                <w:rFonts w:cs="Arial"/>
              </w:rPr>
            </w:pPr>
            <w:r w:rsidRPr="00801D01">
              <w:rPr>
                <w:rFonts w:cs="Arial"/>
              </w:rPr>
              <w:t xml:space="preserve">PEDOMAN PENILAIAN INSTRUMEN AKREDITASI </w:t>
            </w:r>
          </w:p>
        </w:tc>
      </w:tr>
      <w:tr w:rsidR="00801D01" w:rsidRPr="00801D01">
        <w:tc>
          <w:tcPr>
            <w:tcW w:w="1625" w:type="dxa"/>
          </w:tcPr>
          <w:p w:rsidR="00D10ADA" w:rsidRPr="00801D01" w:rsidRDefault="00D10ADA" w:rsidP="00A7097F">
            <w:pPr>
              <w:ind w:left="106"/>
              <w:rPr>
                <w:rFonts w:cs="Arial"/>
              </w:rPr>
            </w:pPr>
            <w:r w:rsidRPr="00801D01">
              <w:rPr>
                <w:rFonts w:cs="Arial"/>
              </w:rPr>
              <w:t>BUKU VI</w:t>
            </w:r>
          </w:p>
        </w:tc>
        <w:tc>
          <w:tcPr>
            <w:tcW w:w="425" w:type="dxa"/>
          </w:tcPr>
          <w:p w:rsidR="00D10ADA" w:rsidRPr="00801D01" w:rsidRDefault="00D10ADA" w:rsidP="00A7097F">
            <w:pPr>
              <w:ind w:left="106"/>
              <w:jc w:val="center"/>
              <w:rPr>
                <w:rFonts w:cs="Arial"/>
              </w:rPr>
            </w:pPr>
            <w:r w:rsidRPr="00801D01">
              <w:rPr>
                <w:rFonts w:cs="Arial"/>
              </w:rPr>
              <w:t>–</w:t>
            </w:r>
          </w:p>
        </w:tc>
        <w:tc>
          <w:tcPr>
            <w:tcW w:w="5954" w:type="dxa"/>
          </w:tcPr>
          <w:p w:rsidR="00D10ADA" w:rsidRPr="00801D01" w:rsidRDefault="00D10ADA" w:rsidP="00A7097F">
            <w:pPr>
              <w:ind w:left="106"/>
              <w:rPr>
                <w:rFonts w:cs="Arial"/>
              </w:rPr>
            </w:pPr>
            <w:r w:rsidRPr="00801D01">
              <w:rPr>
                <w:rFonts w:cs="Arial"/>
              </w:rPr>
              <w:t xml:space="preserve">MATRIKS PENILAIAN INSTRUMEN AKREDITASI </w:t>
            </w:r>
          </w:p>
        </w:tc>
      </w:tr>
      <w:tr w:rsidR="00801D01" w:rsidRPr="00801D01">
        <w:tc>
          <w:tcPr>
            <w:tcW w:w="1625" w:type="dxa"/>
          </w:tcPr>
          <w:p w:rsidR="00D10ADA" w:rsidRPr="00801D01" w:rsidRDefault="00D10ADA" w:rsidP="00A7097F">
            <w:pPr>
              <w:ind w:left="106"/>
              <w:rPr>
                <w:rFonts w:cs="Arial"/>
              </w:rPr>
            </w:pPr>
            <w:r w:rsidRPr="00801D01">
              <w:rPr>
                <w:rFonts w:cs="Arial"/>
              </w:rPr>
              <w:t>BUKU VII</w:t>
            </w:r>
          </w:p>
        </w:tc>
        <w:tc>
          <w:tcPr>
            <w:tcW w:w="425" w:type="dxa"/>
          </w:tcPr>
          <w:p w:rsidR="00D10ADA" w:rsidRPr="00801D01" w:rsidRDefault="00D10ADA" w:rsidP="00A7097F">
            <w:pPr>
              <w:ind w:left="106"/>
              <w:jc w:val="center"/>
              <w:rPr>
                <w:rFonts w:cs="Arial"/>
              </w:rPr>
            </w:pPr>
            <w:r w:rsidRPr="00801D01">
              <w:rPr>
                <w:rFonts w:cs="Arial"/>
              </w:rPr>
              <w:t>–</w:t>
            </w:r>
          </w:p>
        </w:tc>
        <w:tc>
          <w:tcPr>
            <w:tcW w:w="5954" w:type="dxa"/>
          </w:tcPr>
          <w:p w:rsidR="00D10ADA" w:rsidRPr="00801D01" w:rsidRDefault="00D10ADA" w:rsidP="00A7097F">
            <w:pPr>
              <w:ind w:left="106"/>
              <w:rPr>
                <w:rFonts w:cs="Arial"/>
              </w:rPr>
            </w:pPr>
            <w:r w:rsidRPr="00801D01">
              <w:rPr>
                <w:rFonts w:cs="Arial"/>
              </w:rPr>
              <w:t xml:space="preserve">PEDOMAN ASESMEN LAPANGAN </w:t>
            </w:r>
          </w:p>
        </w:tc>
      </w:tr>
      <w:tr w:rsidR="00801D01" w:rsidRPr="00801D01">
        <w:tc>
          <w:tcPr>
            <w:tcW w:w="1625" w:type="dxa"/>
          </w:tcPr>
          <w:p w:rsidR="00D10ADA" w:rsidRPr="00801D01" w:rsidRDefault="00D10ADA" w:rsidP="00A7097F">
            <w:pPr>
              <w:ind w:left="106"/>
              <w:rPr>
                <w:rFonts w:cs="Arial"/>
              </w:rPr>
            </w:pPr>
            <w:r w:rsidRPr="00801D01">
              <w:rPr>
                <w:rFonts w:cs="Arial"/>
                <w:lang w:val="id-ID"/>
              </w:rPr>
              <w:t xml:space="preserve">BUKU </w:t>
            </w:r>
            <w:r w:rsidR="00406D46" w:rsidRPr="00801D01">
              <w:rPr>
                <w:rFonts w:cs="Arial"/>
              </w:rPr>
              <w:t>VIII</w:t>
            </w:r>
          </w:p>
        </w:tc>
        <w:tc>
          <w:tcPr>
            <w:tcW w:w="425" w:type="dxa"/>
          </w:tcPr>
          <w:p w:rsidR="00D10ADA" w:rsidRPr="00801D01" w:rsidRDefault="00D10ADA" w:rsidP="00A7097F">
            <w:pPr>
              <w:ind w:left="106"/>
              <w:jc w:val="center"/>
              <w:rPr>
                <w:rFonts w:cs="Arial"/>
                <w:lang w:val="id-ID"/>
              </w:rPr>
            </w:pPr>
            <w:r w:rsidRPr="00801D01">
              <w:rPr>
                <w:rFonts w:cs="Arial"/>
              </w:rPr>
              <w:t>–</w:t>
            </w:r>
          </w:p>
        </w:tc>
        <w:tc>
          <w:tcPr>
            <w:tcW w:w="5954" w:type="dxa"/>
          </w:tcPr>
          <w:p w:rsidR="00D10ADA" w:rsidRPr="00801D01" w:rsidRDefault="00D10ADA" w:rsidP="00A7097F">
            <w:pPr>
              <w:ind w:left="106"/>
              <w:rPr>
                <w:rFonts w:cs="Arial"/>
                <w:lang w:val="id-ID"/>
              </w:rPr>
            </w:pPr>
            <w:r w:rsidRPr="00801D01">
              <w:rPr>
                <w:rFonts w:cs="Arial"/>
                <w:lang w:val="id-ID"/>
              </w:rPr>
              <w:t xml:space="preserve">PEDOMAN EVALUASI-DIRI UNTUK AKREDITASI PROGRAM </w:t>
            </w:r>
            <w:r w:rsidR="00D616CF" w:rsidRPr="00801D01">
              <w:rPr>
                <w:rFonts w:cs="Arial"/>
                <w:lang w:val="id-ID"/>
              </w:rPr>
              <w:t>PENDIDIKAN</w:t>
            </w:r>
            <w:r w:rsidRPr="00801D01">
              <w:rPr>
                <w:rFonts w:cs="Arial"/>
                <w:lang w:val="id-ID"/>
              </w:rPr>
              <w:t xml:space="preserve"> DAN INSTITUSI PERGURUAN TINGGI</w:t>
            </w:r>
          </w:p>
          <w:p w:rsidR="00D10ADA" w:rsidRPr="00801D01" w:rsidRDefault="00D10ADA" w:rsidP="00A7097F">
            <w:pPr>
              <w:ind w:left="106"/>
              <w:rPr>
                <w:rFonts w:cs="Arial"/>
                <w:lang w:val="id-ID"/>
              </w:rPr>
            </w:pPr>
          </w:p>
        </w:tc>
      </w:tr>
    </w:tbl>
    <w:p w:rsidR="00D10ADA" w:rsidRPr="00801D01" w:rsidRDefault="00D10ADA" w:rsidP="00732B92">
      <w:pPr>
        <w:rPr>
          <w:rFonts w:cs="Arial"/>
          <w:lang w:val="id-ID"/>
        </w:rPr>
      </w:pPr>
      <w:r w:rsidRPr="00801D01">
        <w:rPr>
          <w:rFonts w:cs="Arial"/>
          <w:lang w:val="id-ID"/>
        </w:rPr>
        <w:t xml:space="preserve">Naskah ini merupakan Buku II, yaitu mengenai standar dan prosedur  akreditasi program </w:t>
      </w:r>
      <w:r w:rsidR="00D616CF" w:rsidRPr="00801D01">
        <w:rPr>
          <w:rFonts w:cs="Arial"/>
          <w:lang w:val="id-ID"/>
        </w:rPr>
        <w:t>Pendidikan</w:t>
      </w:r>
      <w:r w:rsidRPr="00801D01">
        <w:rPr>
          <w:rFonts w:cs="Arial"/>
          <w:lang w:val="id-ID"/>
        </w:rPr>
        <w:t xml:space="preserve"> </w:t>
      </w:r>
      <w:r w:rsidR="00715CDE" w:rsidRPr="00801D01">
        <w:rPr>
          <w:rFonts w:cs="Arial"/>
          <w:lang w:val="id-ID"/>
        </w:rPr>
        <w:t xml:space="preserve">Dokter Spesialis </w:t>
      </w:r>
      <w:r w:rsidR="00D0528A" w:rsidRPr="00801D01">
        <w:rPr>
          <w:rFonts w:cs="Arial"/>
          <w:lang w:val="id-ID"/>
        </w:rPr>
        <w:t>Forensik</w:t>
      </w:r>
      <w:r w:rsidR="00EC0183" w:rsidRPr="00801D01">
        <w:rPr>
          <w:rFonts w:cs="Arial"/>
          <w:lang w:val="id-ID"/>
        </w:rPr>
        <w:t xml:space="preserve"> </w:t>
      </w:r>
      <w:r w:rsidRPr="00801D01">
        <w:rPr>
          <w:rFonts w:cs="Arial"/>
          <w:lang w:val="id-ID"/>
        </w:rPr>
        <w:t>, yang terdiri atas tiga bab sebagai berikut:</w:t>
      </w:r>
    </w:p>
    <w:p w:rsidR="00D10ADA" w:rsidRPr="00801D01" w:rsidRDefault="00D10ADA" w:rsidP="00732B92">
      <w:pPr>
        <w:rPr>
          <w:rFonts w:cs="Arial"/>
          <w:lang w:val="id-ID"/>
        </w:rPr>
      </w:pPr>
    </w:p>
    <w:p w:rsidR="00D10ADA" w:rsidRPr="00801D01" w:rsidRDefault="00D10ADA" w:rsidP="00732B92">
      <w:pPr>
        <w:ind w:left="851"/>
        <w:rPr>
          <w:rFonts w:cs="Arial"/>
          <w:caps/>
          <w:lang w:val="id-ID"/>
        </w:rPr>
      </w:pPr>
      <w:r w:rsidRPr="00801D01">
        <w:rPr>
          <w:rFonts w:cs="Arial"/>
          <w:caps/>
          <w:lang w:val="id-ID"/>
        </w:rPr>
        <w:t>Bab I.   Pendahuluan</w:t>
      </w:r>
    </w:p>
    <w:p w:rsidR="00D10ADA" w:rsidRPr="00801D01" w:rsidRDefault="00D10ADA" w:rsidP="00732B92">
      <w:pPr>
        <w:ind w:left="851"/>
        <w:rPr>
          <w:rFonts w:cs="Arial"/>
          <w:caps/>
          <w:lang w:val="id-ID"/>
        </w:rPr>
      </w:pPr>
      <w:r w:rsidRPr="00801D01">
        <w:rPr>
          <w:rFonts w:cs="Arial"/>
          <w:caps/>
          <w:lang w:val="id-ID"/>
        </w:rPr>
        <w:t xml:space="preserve">Bab II.  </w:t>
      </w:r>
      <w:r w:rsidRPr="00801D01">
        <w:rPr>
          <w:rFonts w:cs="Arial"/>
          <w:caps/>
          <w:lang w:val="it-IT"/>
        </w:rPr>
        <w:t xml:space="preserve">Standar Akreditasi </w:t>
      </w:r>
      <w:r w:rsidRPr="00801D01">
        <w:rPr>
          <w:rFonts w:cs="Arial"/>
          <w:caps/>
          <w:lang w:val="id-ID"/>
        </w:rPr>
        <w:t xml:space="preserve">Program </w:t>
      </w:r>
      <w:r w:rsidR="00D616CF" w:rsidRPr="00801D01">
        <w:rPr>
          <w:rFonts w:cs="Arial"/>
          <w:caps/>
          <w:lang w:val="id-ID"/>
        </w:rPr>
        <w:t>Pendidikan</w:t>
      </w:r>
      <w:r w:rsidRPr="00801D01">
        <w:rPr>
          <w:rFonts w:cs="Arial"/>
          <w:caps/>
          <w:lang w:val="it-IT"/>
        </w:rPr>
        <w:t xml:space="preserve">, </w:t>
      </w:r>
      <w:r w:rsidRPr="00801D01">
        <w:rPr>
          <w:rFonts w:cs="Arial"/>
          <w:lang w:val="id-ID"/>
        </w:rPr>
        <w:t>dan</w:t>
      </w:r>
    </w:p>
    <w:p w:rsidR="00D10ADA" w:rsidRPr="00801D01" w:rsidRDefault="00D10ADA" w:rsidP="00732B92">
      <w:pPr>
        <w:ind w:left="851"/>
        <w:rPr>
          <w:rFonts w:cs="Arial"/>
          <w:caps/>
          <w:lang w:val="it-IT"/>
        </w:rPr>
      </w:pPr>
      <w:r w:rsidRPr="00801D01">
        <w:rPr>
          <w:rFonts w:cs="Arial"/>
          <w:caps/>
          <w:lang w:val="it-IT"/>
        </w:rPr>
        <w:t xml:space="preserve">Bab III. Prosedur Akreditasi </w:t>
      </w:r>
      <w:r w:rsidRPr="00801D01">
        <w:rPr>
          <w:rFonts w:cs="Arial"/>
          <w:caps/>
          <w:lang w:val="id-ID"/>
        </w:rPr>
        <w:t xml:space="preserve">Program </w:t>
      </w:r>
      <w:r w:rsidR="00D616CF" w:rsidRPr="00801D01">
        <w:rPr>
          <w:rFonts w:cs="Arial"/>
          <w:caps/>
          <w:lang w:val="id-ID"/>
        </w:rPr>
        <w:t>Pendidikan</w:t>
      </w:r>
      <w:r w:rsidRPr="00801D01">
        <w:rPr>
          <w:rFonts w:cs="Arial"/>
          <w:caps/>
          <w:lang w:val="it-IT"/>
        </w:rPr>
        <w:t>.</w:t>
      </w:r>
    </w:p>
    <w:p w:rsidR="00D10ADA" w:rsidRPr="00801D01" w:rsidRDefault="00D10ADA" w:rsidP="00732B92">
      <w:pPr>
        <w:rPr>
          <w:rFonts w:cs="Arial"/>
          <w:lang w:val="it-IT"/>
        </w:rPr>
      </w:pPr>
    </w:p>
    <w:p w:rsidR="00D10ADA" w:rsidRPr="00801D01" w:rsidRDefault="00D10ADA" w:rsidP="00732B92">
      <w:pPr>
        <w:rPr>
          <w:rFonts w:cs="Arial"/>
          <w:lang w:val="it-IT"/>
        </w:rPr>
      </w:pPr>
      <w:r w:rsidRPr="00801D01">
        <w:rPr>
          <w:rFonts w:cs="Arial"/>
          <w:lang w:val="it-IT"/>
        </w:rPr>
        <w:t xml:space="preserve">Diharapkan Buku II ini dapat memberikan </w:t>
      </w:r>
      <w:r w:rsidRPr="00801D01">
        <w:rPr>
          <w:rFonts w:cs="Arial"/>
          <w:lang w:val="id-ID"/>
        </w:rPr>
        <w:t>pedoman</w:t>
      </w:r>
      <w:r w:rsidRPr="00801D01">
        <w:rPr>
          <w:rFonts w:cs="Arial"/>
          <w:lang w:val="it-IT"/>
        </w:rPr>
        <w:t xml:space="preserve"> yang jelas mengenai standar yang digunakan sebagai tolok ukur </w:t>
      </w:r>
      <w:r w:rsidR="00715CDE" w:rsidRPr="00801D01">
        <w:rPr>
          <w:rFonts w:cs="Arial"/>
        </w:rPr>
        <w:t xml:space="preserve">Dokter Spesialis </w:t>
      </w:r>
      <w:r w:rsidR="00D0528A" w:rsidRPr="00801D01">
        <w:rPr>
          <w:rFonts w:cs="Arial"/>
        </w:rPr>
        <w:t>Forensik</w:t>
      </w:r>
      <w:r w:rsidR="006C749F" w:rsidRPr="00801D01">
        <w:rPr>
          <w:rFonts w:cs="Arial"/>
          <w:lang w:val="fi-FI"/>
        </w:rPr>
        <w:t xml:space="preserve"> </w:t>
      </w:r>
      <w:r w:rsidRPr="00801D01">
        <w:rPr>
          <w:rFonts w:cs="Arial"/>
          <w:lang w:val="it-IT"/>
        </w:rPr>
        <w:t xml:space="preserve">penilaian serta langkah-langkah dalam rangka akreditasi </w:t>
      </w:r>
      <w:r w:rsidRPr="00801D01">
        <w:rPr>
          <w:rFonts w:cs="Arial"/>
          <w:lang w:val="id-ID"/>
        </w:rPr>
        <w:t>p</w:t>
      </w:r>
      <w:r w:rsidRPr="00801D01">
        <w:rPr>
          <w:rFonts w:cs="Arial"/>
          <w:lang w:val="it-IT"/>
        </w:rPr>
        <w:t xml:space="preserve">rogram </w:t>
      </w:r>
      <w:r w:rsidR="00D616CF" w:rsidRPr="00801D01">
        <w:rPr>
          <w:rFonts w:cs="Arial"/>
          <w:lang w:val="id-ID"/>
        </w:rPr>
        <w:t>Pendidikan</w:t>
      </w:r>
      <w:r w:rsidRPr="00801D01">
        <w:rPr>
          <w:rFonts w:cs="Arial"/>
          <w:lang w:val="it-IT"/>
        </w:rPr>
        <w:t xml:space="preserve"> </w:t>
      </w:r>
      <w:r w:rsidR="00715CDE" w:rsidRPr="00801D01">
        <w:rPr>
          <w:rFonts w:cs="Arial"/>
        </w:rPr>
        <w:t xml:space="preserve">Dokter Spesialis </w:t>
      </w:r>
      <w:r w:rsidR="00D0528A" w:rsidRPr="00801D01">
        <w:rPr>
          <w:rFonts w:cs="Arial"/>
        </w:rPr>
        <w:t>Forensik</w:t>
      </w:r>
      <w:r w:rsidR="00A56AA0" w:rsidRPr="00801D01">
        <w:rPr>
          <w:rFonts w:cs="Arial"/>
        </w:rPr>
        <w:t>.</w:t>
      </w:r>
    </w:p>
    <w:p w:rsidR="00D10ADA" w:rsidRPr="00801D01" w:rsidRDefault="00D10ADA" w:rsidP="00A7097F">
      <w:pPr>
        <w:pStyle w:val="Heading1"/>
        <w:spacing w:before="0" w:after="0"/>
        <w:jc w:val="center"/>
        <w:rPr>
          <w:rFonts w:ascii="Arial" w:hAnsi="Arial" w:cs="Arial"/>
          <w:sz w:val="24"/>
          <w:szCs w:val="24"/>
        </w:rPr>
      </w:pPr>
      <w:r w:rsidRPr="00801D01">
        <w:rPr>
          <w:rStyle w:val="Hyperlink"/>
          <w:color w:val="auto"/>
          <w:u w:val="none"/>
          <w:lang w:val="it-IT"/>
        </w:rPr>
        <w:br w:type="page"/>
      </w:r>
      <w:r w:rsidRPr="00801D01">
        <w:rPr>
          <w:rFonts w:ascii="Arial" w:hAnsi="Arial" w:cs="Arial"/>
          <w:sz w:val="24"/>
          <w:szCs w:val="24"/>
          <w:lang w:val="id-ID"/>
        </w:rPr>
        <w:lastRenderedPageBreak/>
        <w:t>BAB II</w:t>
      </w:r>
    </w:p>
    <w:p w:rsidR="005D401D" w:rsidRPr="00801D01" w:rsidRDefault="005D401D" w:rsidP="005D401D"/>
    <w:p w:rsidR="00D10ADA" w:rsidRPr="00801D01" w:rsidRDefault="00D10ADA" w:rsidP="00A7097F">
      <w:pPr>
        <w:pStyle w:val="Heading1"/>
        <w:spacing w:before="0" w:after="0"/>
        <w:jc w:val="center"/>
        <w:rPr>
          <w:rFonts w:ascii="Arial" w:hAnsi="Arial" w:cs="Arial"/>
          <w:sz w:val="24"/>
          <w:szCs w:val="24"/>
          <w:lang w:val="id-ID"/>
        </w:rPr>
      </w:pPr>
      <w:r w:rsidRPr="00801D01">
        <w:rPr>
          <w:rFonts w:ascii="Arial" w:hAnsi="Arial" w:cs="Arial"/>
          <w:sz w:val="24"/>
          <w:szCs w:val="24"/>
          <w:lang w:val="id-ID"/>
        </w:rPr>
        <w:t>STANDAR AKREDITASI P</w:t>
      </w:r>
      <w:r w:rsidR="00A7097F" w:rsidRPr="00801D01">
        <w:rPr>
          <w:rFonts w:ascii="Arial" w:hAnsi="Arial" w:cs="Arial"/>
          <w:sz w:val="24"/>
          <w:szCs w:val="24"/>
        </w:rPr>
        <w:t xml:space="preserve">ROGRAM </w:t>
      </w:r>
      <w:r w:rsidR="00D616CF" w:rsidRPr="00801D01">
        <w:rPr>
          <w:rFonts w:ascii="Arial" w:hAnsi="Arial" w:cs="Arial"/>
          <w:sz w:val="24"/>
          <w:szCs w:val="24"/>
        </w:rPr>
        <w:t>PENDIDIKAN</w:t>
      </w:r>
      <w:r w:rsidRPr="00801D01">
        <w:rPr>
          <w:rFonts w:ascii="Arial" w:hAnsi="Arial" w:cs="Arial"/>
          <w:sz w:val="24"/>
          <w:szCs w:val="24"/>
          <w:lang w:val="id-ID"/>
        </w:rPr>
        <w:t xml:space="preserve"> </w:t>
      </w:r>
    </w:p>
    <w:p w:rsidR="00D10ADA" w:rsidRPr="00801D01" w:rsidRDefault="00715CDE" w:rsidP="00A7097F">
      <w:pPr>
        <w:pStyle w:val="Heading1"/>
        <w:spacing w:before="0" w:after="0"/>
        <w:jc w:val="center"/>
        <w:rPr>
          <w:rFonts w:ascii="Arial" w:hAnsi="Arial" w:cs="Arial"/>
          <w:sz w:val="24"/>
          <w:szCs w:val="24"/>
          <w:lang w:val="id-ID"/>
        </w:rPr>
      </w:pPr>
      <w:r w:rsidRPr="00801D01">
        <w:rPr>
          <w:rFonts w:ascii="Arial" w:hAnsi="Arial" w:cs="Arial"/>
          <w:sz w:val="24"/>
          <w:szCs w:val="24"/>
        </w:rPr>
        <w:t xml:space="preserve">DOKTER SPESIALIS </w:t>
      </w:r>
      <w:r w:rsidR="00D0528A" w:rsidRPr="00801D01">
        <w:rPr>
          <w:rFonts w:ascii="Arial" w:hAnsi="Arial" w:cs="Arial"/>
          <w:sz w:val="24"/>
          <w:szCs w:val="24"/>
        </w:rPr>
        <w:t>FORENSIK</w:t>
      </w:r>
    </w:p>
    <w:p w:rsidR="00D10ADA" w:rsidRPr="00801D01" w:rsidRDefault="00D10ADA" w:rsidP="00315946">
      <w:pPr>
        <w:rPr>
          <w:rFonts w:cs="Arial"/>
          <w:lang w:val="it-IT"/>
        </w:rPr>
      </w:pPr>
    </w:p>
    <w:p w:rsidR="00D10ADA" w:rsidRPr="00801D01" w:rsidRDefault="00D10ADA" w:rsidP="00315946">
      <w:pPr>
        <w:rPr>
          <w:rFonts w:cs="Arial"/>
          <w:lang w:val="it-IT"/>
        </w:rPr>
      </w:pPr>
      <w:r w:rsidRPr="00801D01">
        <w:rPr>
          <w:rFonts w:cs="Arial"/>
          <w:lang w:val="it-IT"/>
        </w:rPr>
        <w:t xml:space="preserve">Standar akreditasi adalah tolok ukur yang harus dipenuhi oleh institusi </w:t>
      </w:r>
      <w:r w:rsidRPr="00801D01">
        <w:rPr>
          <w:rFonts w:cs="Arial"/>
          <w:lang w:val="id-ID"/>
        </w:rPr>
        <w:t>p</w:t>
      </w:r>
      <w:r w:rsidR="00672A31" w:rsidRPr="00801D01">
        <w:rPr>
          <w:rFonts w:cs="Arial"/>
          <w:lang w:val="it-IT"/>
        </w:rPr>
        <w:t xml:space="preserve">rogram </w:t>
      </w:r>
      <w:r w:rsidR="00D616CF" w:rsidRPr="00801D01">
        <w:rPr>
          <w:rFonts w:cs="Arial"/>
          <w:lang w:val="it-IT"/>
        </w:rPr>
        <w:t>Pendidikan</w:t>
      </w:r>
      <w:r w:rsidR="00672A31" w:rsidRPr="00801D01">
        <w:rPr>
          <w:rFonts w:cs="Arial"/>
          <w:lang w:val="it-IT"/>
        </w:rPr>
        <w:t xml:space="preserve"> kedokteran dan kedokteran gigi</w:t>
      </w:r>
      <w:r w:rsidRPr="00801D01">
        <w:rPr>
          <w:rFonts w:cs="Arial"/>
          <w:lang w:val="it-IT"/>
        </w:rPr>
        <w:t xml:space="preserve">. Suatu standar akreditasi terdiri atas beberapa elemen penilaian yang dapat digunakan sebagai dasar untuk mengukur dan menetapkan mutu dan kelayakan </w:t>
      </w:r>
      <w:r w:rsidRPr="00801D01">
        <w:rPr>
          <w:rFonts w:cs="Arial"/>
          <w:lang w:val="id-ID"/>
        </w:rPr>
        <w:t>p</w:t>
      </w:r>
      <w:r w:rsidRPr="00801D01">
        <w:rPr>
          <w:rFonts w:cs="Arial"/>
          <w:lang w:val="it-IT"/>
        </w:rPr>
        <w:t>rog</w:t>
      </w:r>
      <w:r w:rsidR="00E27D36" w:rsidRPr="00801D01">
        <w:rPr>
          <w:rFonts w:cs="Arial"/>
          <w:lang w:val="it-IT"/>
        </w:rPr>
        <w:t xml:space="preserve">ram </w:t>
      </w:r>
      <w:r w:rsidR="00D616CF" w:rsidRPr="00801D01">
        <w:rPr>
          <w:rFonts w:cs="Arial"/>
          <w:lang w:val="it-IT"/>
        </w:rPr>
        <w:t>Pendidikan</w:t>
      </w:r>
      <w:r w:rsidR="00E27D36" w:rsidRPr="00801D01">
        <w:rPr>
          <w:rFonts w:cs="Arial"/>
          <w:lang w:val="it-IT"/>
        </w:rPr>
        <w:t xml:space="preserve"> </w:t>
      </w:r>
      <w:r w:rsidR="00715CDE" w:rsidRPr="00801D01">
        <w:rPr>
          <w:rFonts w:cs="Arial"/>
          <w:lang w:val="it-IT"/>
        </w:rPr>
        <w:t xml:space="preserve">Dokter Spesialis </w:t>
      </w:r>
      <w:r w:rsidR="00D0528A" w:rsidRPr="00801D01">
        <w:rPr>
          <w:rFonts w:cs="Arial"/>
          <w:lang w:val="it-IT"/>
        </w:rPr>
        <w:t>Forensik</w:t>
      </w:r>
      <w:r w:rsidRPr="00801D01">
        <w:rPr>
          <w:rFonts w:cs="Arial"/>
          <w:lang w:val="it-IT"/>
        </w:rPr>
        <w:t xml:space="preserve"> untuk menyelenggarakan program-programnya. </w:t>
      </w:r>
    </w:p>
    <w:p w:rsidR="00D10ADA" w:rsidRPr="00801D01" w:rsidRDefault="00D10ADA" w:rsidP="00315946">
      <w:pPr>
        <w:rPr>
          <w:lang w:val="it-IT"/>
        </w:rPr>
      </w:pPr>
    </w:p>
    <w:p w:rsidR="00D10ADA" w:rsidRPr="00801D01" w:rsidRDefault="00D10ADA" w:rsidP="00315946">
      <w:pPr>
        <w:rPr>
          <w:rFonts w:cs="Arial"/>
          <w:lang w:val="id-ID"/>
        </w:rPr>
      </w:pPr>
      <w:r w:rsidRPr="00801D01">
        <w:rPr>
          <w:lang w:val="id-ID"/>
        </w:rPr>
        <w:t xml:space="preserve">Dengan diberlakukannya Standar Kompetensi </w:t>
      </w:r>
      <w:r w:rsidR="00715CDE" w:rsidRPr="00801D01">
        <w:rPr>
          <w:lang w:val="id-ID"/>
        </w:rPr>
        <w:t xml:space="preserve">Dokter Spesialis </w:t>
      </w:r>
      <w:r w:rsidR="00D0528A" w:rsidRPr="00801D01">
        <w:rPr>
          <w:lang w:val="id-ID"/>
        </w:rPr>
        <w:t>Forensik</w:t>
      </w:r>
      <w:r w:rsidRPr="00801D01">
        <w:rPr>
          <w:lang w:val="id-ID"/>
        </w:rPr>
        <w:t xml:space="preserve"> maka penjaminan mutu eksternal dari </w:t>
      </w:r>
      <w:r w:rsidR="00672A31" w:rsidRPr="00801D01">
        <w:rPr>
          <w:lang w:val="id-ID"/>
        </w:rPr>
        <w:t xml:space="preserve">program </w:t>
      </w:r>
      <w:r w:rsidR="00D616CF" w:rsidRPr="00801D01">
        <w:rPr>
          <w:lang w:val="id-ID"/>
        </w:rPr>
        <w:t>Pendidikan</w:t>
      </w:r>
      <w:r w:rsidR="00672A31" w:rsidRPr="00801D01">
        <w:rPr>
          <w:lang w:val="id-ID"/>
        </w:rPr>
        <w:t xml:space="preserve"> kedokteran </w:t>
      </w:r>
      <w:r w:rsidR="00672A31" w:rsidRPr="00801D01">
        <w:t>dan kedokteran gigi</w:t>
      </w:r>
      <w:r w:rsidRPr="00801D01">
        <w:rPr>
          <w:lang w:val="id-ID"/>
        </w:rPr>
        <w:t xml:space="preserve"> melalui akreditasi menggunakan standar ini. Sebagai konsekuensinya instrumen atau borang akreditasi yang digunakan juga menyesuaikan dengan kedua standar ini.</w:t>
      </w:r>
    </w:p>
    <w:p w:rsidR="00D10ADA" w:rsidRPr="00801D01" w:rsidRDefault="00D10ADA" w:rsidP="00315946">
      <w:pPr>
        <w:rPr>
          <w:rFonts w:cs="Arial"/>
          <w:b/>
          <w:noProof/>
          <w:lang w:val="id-ID"/>
        </w:rPr>
      </w:pPr>
    </w:p>
    <w:p w:rsidR="00D10ADA" w:rsidRPr="00801D01" w:rsidRDefault="00D10ADA" w:rsidP="00315946">
      <w:pPr>
        <w:rPr>
          <w:rFonts w:cs="Arial"/>
          <w:b/>
          <w:noProof/>
          <w:lang w:val="id-ID"/>
        </w:rPr>
      </w:pPr>
      <w:r w:rsidRPr="00801D01">
        <w:rPr>
          <w:rFonts w:cs="Arial"/>
          <w:b/>
          <w:noProof/>
          <w:lang w:val="id-ID"/>
        </w:rPr>
        <w:t xml:space="preserve">Eligibilitas </w:t>
      </w:r>
    </w:p>
    <w:p w:rsidR="00D10ADA" w:rsidRPr="00801D01" w:rsidRDefault="00D10ADA" w:rsidP="00315946">
      <w:pPr>
        <w:rPr>
          <w:rFonts w:cs="Arial"/>
          <w:noProof/>
          <w:lang w:val="id-ID"/>
        </w:rPr>
      </w:pPr>
    </w:p>
    <w:p w:rsidR="00D10ADA" w:rsidRPr="00801D01" w:rsidRDefault="00D10ADA" w:rsidP="00315946">
      <w:pPr>
        <w:rPr>
          <w:rFonts w:cs="Arial"/>
          <w:noProof/>
          <w:lang w:val="id-ID"/>
        </w:rPr>
      </w:pPr>
      <w:r w:rsidRPr="00801D01">
        <w:rPr>
          <w:rFonts w:cs="Arial"/>
          <w:lang w:val="id-ID"/>
        </w:rPr>
        <w:t xml:space="preserve">Asesmen kinerja program </w:t>
      </w:r>
      <w:r w:rsidR="00D616CF" w:rsidRPr="00801D01">
        <w:rPr>
          <w:rFonts w:cs="Arial"/>
          <w:lang w:val="id-ID"/>
        </w:rPr>
        <w:t>Pendidikan</w:t>
      </w:r>
      <w:r w:rsidRPr="00801D01">
        <w:rPr>
          <w:rFonts w:cs="Arial"/>
          <w:lang w:val="id-ID"/>
        </w:rPr>
        <w:t xml:space="preserve"> didasarkan pada pemenuhan tuntutan standar akreditasi. Dokumen akreditasi program </w:t>
      </w:r>
      <w:r w:rsidR="00D616CF" w:rsidRPr="00801D01">
        <w:rPr>
          <w:rFonts w:cs="Arial"/>
          <w:lang w:val="id-ID"/>
        </w:rPr>
        <w:t>Pendidikan</w:t>
      </w:r>
      <w:r w:rsidRPr="00801D01">
        <w:rPr>
          <w:rFonts w:cs="Arial"/>
          <w:lang w:val="id-ID"/>
        </w:rPr>
        <w:t xml:space="preserve"> yang dapat diproses harus telah memenuhi persyaratan awal (eligibilitas) yang ditandai dengan adanya izin penyelenggaraan program </w:t>
      </w:r>
      <w:r w:rsidR="00D616CF" w:rsidRPr="00801D01">
        <w:rPr>
          <w:rFonts w:cs="Arial"/>
          <w:lang w:val="id-ID"/>
        </w:rPr>
        <w:t>Pendidikan</w:t>
      </w:r>
      <w:r w:rsidRPr="00801D01">
        <w:rPr>
          <w:rFonts w:cs="Arial"/>
          <w:lang w:val="id-ID"/>
        </w:rPr>
        <w:t xml:space="preserve"> dari pejabat yang berwenang.</w:t>
      </w:r>
    </w:p>
    <w:p w:rsidR="00D10ADA" w:rsidRPr="00801D01" w:rsidRDefault="00D10ADA" w:rsidP="00315946">
      <w:pPr>
        <w:rPr>
          <w:rFonts w:cs="Arial"/>
          <w:lang w:val="id-ID"/>
        </w:rPr>
      </w:pPr>
    </w:p>
    <w:p w:rsidR="00D10ADA" w:rsidRPr="00801D01" w:rsidRDefault="00D10ADA" w:rsidP="00315946">
      <w:pPr>
        <w:rPr>
          <w:rFonts w:cs="Arial"/>
          <w:lang w:val="id-ID"/>
        </w:rPr>
      </w:pPr>
      <w:r w:rsidRPr="00801D01">
        <w:rPr>
          <w:rFonts w:cs="Arial"/>
          <w:lang w:val="id-ID"/>
        </w:rPr>
        <w:t xml:space="preserve">Standar Akreditasi Program </w:t>
      </w:r>
      <w:r w:rsidR="00D616CF" w:rsidRPr="00801D01">
        <w:rPr>
          <w:rFonts w:cs="Arial"/>
          <w:lang w:val="id-ID"/>
        </w:rPr>
        <w:t>Pendidikan</w:t>
      </w:r>
      <w:r w:rsidRPr="00801D01">
        <w:rPr>
          <w:rFonts w:cs="Arial"/>
          <w:lang w:val="id-ID"/>
        </w:rPr>
        <w:t xml:space="preserve"> mencakup komitmen program </w:t>
      </w:r>
      <w:r w:rsidR="00D616CF" w:rsidRPr="00801D01">
        <w:rPr>
          <w:rFonts w:cs="Arial"/>
          <w:lang w:val="id-ID"/>
        </w:rPr>
        <w:t>Pendidikan</w:t>
      </w:r>
      <w:r w:rsidRPr="00801D01">
        <w:rPr>
          <w:rFonts w:cs="Arial"/>
          <w:lang w:val="id-ID"/>
        </w:rPr>
        <w:t xml:space="preserve"> untuk memberikan layanan prima dan efektivitas pendidikan yang terdiri atas tujuh standar seperti berikut. </w:t>
      </w:r>
    </w:p>
    <w:p w:rsidR="00D10ADA" w:rsidRPr="00801D01" w:rsidRDefault="00D10ADA" w:rsidP="00315946">
      <w:pPr>
        <w:rPr>
          <w:rFonts w:cs="Arial"/>
          <w:lang w:val="id-ID"/>
        </w:rPr>
      </w:pPr>
    </w:p>
    <w:p w:rsidR="00D10ADA" w:rsidRPr="00801D01" w:rsidRDefault="00D10ADA" w:rsidP="00A7097F">
      <w:pPr>
        <w:pStyle w:val="BodyTextIndent"/>
        <w:tabs>
          <w:tab w:val="left" w:pos="2268"/>
        </w:tabs>
        <w:ind w:left="1710" w:hanging="1143"/>
        <w:jc w:val="left"/>
        <w:rPr>
          <w:lang w:val="id-ID"/>
        </w:rPr>
      </w:pPr>
      <w:r w:rsidRPr="00801D01">
        <w:rPr>
          <w:lang w:val="id-ID"/>
        </w:rPr>
        <w:t xml:space="preserve">Standar 1. Visi, Misi, Tujuan dan Sasaran, serta Strategi </w:t>
      </w:r>
      <w:r w:rsidRPr="00801D01">
        <w:rPr>
          <w:lang w:val="it-IT"/>
        </w:rPr>
        <w:t>Pe</w:t>
      </w:r>
      <w:r w:rsidRPr="00801D01">
        <w:rPr>
          <w:lang w:val="id-ID"/>
        </w:rPr>
        <w:t xml:space="preserve">ncapaian     </w:t>
      </w:r>
    </w:p>
    <w:p w:rsidR="00D10ADA" w:rsidRPr="00801D01" w:rsidRDefault="00D10ADA" w:rsidP="00A7097F">
      <w:pPr>
        <w:pStyle w:val="BodyTextIndent"/>
        <w:ind w:left="1710" w:hanging="1143"/>
        <w:jc w:val="left"/>
        <w:rPr>
          <w:lang w:val="id-ID"/>
        </w:rPr>
      </w:pPr>
      <w:r w:rsidRPr="00801D01">
        <w:rPr>
          <w:lang w:val="id-ID"/>
        </w:rPr>
        <w:t>Standar 2. Tata Pamong, Kepemimpinan, Sistem Pengelolaan, dan Penjaminan Mutu</w:t>
      </w:r>
    </w:p>
    <w:p w:rsidR="00D10ADA" w:rsidRPr="00801D01" w:rsidRDefault="00A7097F" w:rsidP="00A7097F">
      <w:pPr>
        <w:pStyle w:val="BodyTextIndent"/>
        <w:ind w:left="1710" w:hanging="1143"/>
        <w:jc w:val="left"/>
        <w:rPr>
          <w:lang w:val="id-ID"/>
        </w:rPr>
      </w:pPr>
      <w:r w:rsidRPr="00801D01">
        <w:rPr>
          <w:lang w:val="id-ID"/>
        </w:rPr>
        <w:t xml:space="preserve">Standar 3. </w:t>
      </w:r>
      <w:r w:rsidR="00D10ADA" w:rsidRPr="00801D01">
        <w:rPr>
          <w:lang w:val="id-ID"/>
        </w:rPr>
        <w:t xml:space="preserve">Mahasiswa dan Lulusan </w:t>
      </w:r>
    </w:p>
    <w:p w:rsidR="00D10ADA" w:rsidRPr="00801D01" w:rsidRDefault="00A7097F" w:rsidP="00A7097F">
      <w:pPr>
        <w:pStyle w:val="BodyTextIndent"/>
        <w:ind w:left="1710" w:hanging="1143"/>
        <w:jc w:val="left"/>
        <w:rPr>
          <w:lang w:val="id-ID"/>
        </w:rPr>
      </w:pPr>
      <w:r w:rsidRPr="00801D01">
        <w:rPr>
          <w:lang w:val="id-ID"/>
        </w:rPr>
        <w:t xml:space="preserve">Standar 4. </w:t>
      </w:r>
      <w:r w:rsidR="00D10ADA" w:rsidRPr="00801D01">
        <w:rPr>
          <w:lang w:val="id-ID"/>
        </w:rPr>
        <w:t xml:space="preserve">Sumber Daya Manusia </w:t>
      </w:r>
    </w:p>
    <w:p w:rsidR="00D10ADA" w:rsidRPr="00801D01" w:rsidRDefault="00A7097F" w:rsidP="00A7097F">
      <w:pPr>
        <w:pStyle w:val="BodyTextIndent"/>
        <w:ind w:left="1710" w:hanging="1143"/>
        <w:rPr>
          <w:lang w:val="id-ID"/>
        </w:rPr>
      </w:pPr>
      <w:r w:rsidRPr="00801D01">
        <w:rPr>
          <w:lang w:val="id-ID"/>
        </w:rPr>
        <w:t xml:space="preserve">Standar 5. </w:t>
      </w:r>
      <w:r w:rsidR="00D10ADA" w:rsidRPr="00801D01">
        <w:rPr>
          <w:lang w:val="id-ID"/>
        </w:rPr>
        <w:t xml:space="preserve">Kurikulum, </w:t>
      </w:r>
      <w:r w:rsidR="00D10ADA" w:rsidRPr="00801D01">
        <w:rPr>
          <w:bCs/>
          <w:lang w:val="id-ID"/>
        </w:rPr>
        <w:t xml:space="preserve">Pembelajaran, dan Suasana Akademik </w:t>
      </w:r>
    </w:p>
    <w:p w:rsidR="00D10ADA" w:rsidRPr="00801D01" w:rsidRDefault="00A7097F" w:rsidP="00A7097F">
      <w:pPr>
        <w:pStyle w:val="BodyTextIndent"/>
        <w:ind w:left="1710" w:hanging="1143"/>
        <w:jc w:val="left"/>
        <w:rPr>
          <w:lang w:val="id-ID"/>
        </w:rPr>
      </w:pPr>
      <w:r w:rsidRPr="00801D01">
        <w:rPr>
          <w:lang w:val="id-ID"/>
        </w:rPr>
        <w:t xml:space="preserve">Standar 6. </w:t>
      </w:r>
      <w:r w:rsidR="00D10ADA" w:rsidRPr="00801D01">
        <w:rPr>
          <w:lang w:val="sv-SE"/>
        </w:rPr>
        <w:t>Pe</w:t>
      </w:r>
      <w:r w:rsidR="00D10ADA" w:rsidRPr="00801D01">
        <w:rPr>
          <w:lang w:val="id-ID"/>
        </w:rPr>
        <w:t>mbiayaan</w:t>
      </w:r>
      <w:r w:rsidR="00D10ADA" w:rsidRPr="00801D01">
        <w:rPr>
          <w:lang w:val="sv-SE"/>
        </w:rPr>
        <w:t>, Sarana</w:t>
      </w:r>
      <w:r w:rsidR="00D10ADA" w:rsidRPr="00801D01">
        <w:rPr>
          <w:lang w:val="id-ID"/>
        </w:rPr>
        <w:t xml:space="preserve"> </w:t>
      </w:r>
      <w:r w:rsidR="00D10ADA" w:rsidRPr="00801D01">
        <w:rPr>
          <w:lang w:val="sv-SE"/>
        </w:rPr>
        <w:t>dan Prasarana</w:t>
      </w:r>
      <w:r w:rsidR="00D10ADA" w:rsidRPr="00801D01">
        <w:rPr>
          <w:lang w:val="id-ID"/>
        </w:rPr>
        <w:t>, serta Sistem</w:t>
      </w:r>
      <w:r w:rsidR="00D10ADA" w:rsidRPr="00801D01">
        <w:rPr>
          <w:lang w:val="sv-SE"/>
        </w:rPr>
        <w:t xml:space="preserve"> </w:t>
      </w:r>
      <w:r w:rsidR="00D10ADA" w:rsidRPr="00801D01">
        <w:rPr>
          <w:lang w:val="id-ID"/>
        </w:rPr>
        <w:t>Informasi</w:t>
      </w:r>
    </w:p>
    <w:p w:rsidR="00D10ADA" w:rsidRPr="00801D01" w:rsidRDefault="00D10ADA" w:rsidP="00A7097F">
      <w:pPr>
        <w:pStyle w:val="BodyTextIndent"/>
        <w:ind w:left="1710" w:hanging="1143"/>
        <w:jc w:val="left"/>
        <w:rPr>
          <w:lang w:val="sv-SE"/>
        </w:rPr>
      </w:pPr>
      <w:r w:rsidRPr="00801D01">
        <w:rPr>
          <w:lang w:val="id-ID"/>
        </w:rPr>
        <w:t xml:space="preserve">Standar 7. </w:t>
      </w:r>
      <w:r w:rsidRPr="00801D01">
        <w:rPr>
          <w:bCs/>
          <w:lang w:val="sv-SE"/>
        </w:rPr>
        <w:t>Penelitian, Pengabdian kepada Masyarakat, dan Kerjasama</w:t>
      </w:r>
    </w:p>
    <w:p w:rsidR="00D10ADA" w:rsidRPr="00801D01" w:rsidRDefault="00D10ADA" w:rsidP="00315946">
      <w:pPr>
        <w:rPr>
          <w:rFonts w:cs="Arial"/>
          <w:lang w:val="sv-SE"/>
        </w:rPr>
      </w:pPr>
    </w:p>
    <w:p w:rsidR="00D10ADA" w:rsidRPr="00801D01" w:rsidRDefault="00D10ADA" w:rsidP="00315946">
      <w:pPr>
        <w:rPr>
          <w:rFonts w:cs="Arial"/>
          <w:lang w:val="sv-SE"/>
        </w:rPr>
      </w:pPr>
      <w:r w:rsidRPr="00801D01">
        <w:rPr>
          <w:rFonts w:cs="Arial"/>
          <w:lang w:val="sv-SE"/>
        </w:rPr>
        <w:t>Deskripsi masing-masing standar beserta rincian  elemen-elemen yang dinilai  adalah sebagai berikut</w:t>
      </w:r>
      <w:r w:rsidRPr="00801D01">
        <w:rPr>
          <w:rFonts w:cs="Arial"/>
          <w:lang w:val="id-ID"/>
        </w:rPr>
        <w:t>:</w:t>
      </w:r>
      <w:r w:rsidRPr="00801D01">
        <w:rPr>
          <w:rFonts w:cs="Arial"/>
          <w:lang w:val="sv-SE"/>
        </w:rPr>
        <w:t xml:space="preserve"> </w:t>
      </w:r>
    </w:p>
    <w:p w:rsidR="00753EB1" w:rsidRPr="00801D01"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801D01">
        <w:rPr>
          <w:rFonts w:ascii="Arial" w:hAnsi="Arial" w:cs="Arial"/>
          <w:sz w:val="24"/>
          <w:szCs w:val="24"/>
          <w:lang w:val="it-IT"/>
        </w:rPr>
        <w:br w:type="page"/>
      </w:r>
      <w:r w:rsidRPr="00801D01">
        <w:rPr>
          <w:rFonts w:ascii="Arial" w:hAnsi="Arial" w:cs="Arial"/>
          <w:sz w:val="24"/>
          <w:szCs w:val="24"/>
          <w:lang w:val="it-IT"/>
        </w:rPr>
        <w:lastRenderedPageBreak/>
        <w:t>Standar 1</w:t>
      </w:r>
      <w:bookmarkEnd w:id="3"/>
    </w:p>
    <w:p w:rsidR="00D10ADA" w:rsidRPr="00801D01" w:rsidRDefault="00D10ADA" w:rsidP="00753EB1">
      <w:pPr>
        <w:pStyle w:val="Heading1"/>
        <w:spacing w:before="0"/>
        <w:ind w:left="1559" w:hanging="1559"/>
        <w:jc w:val="center"/>
        <w:rPr>
          <w:rFonts w:ascii="Arial" w:hAnsi="Arial" w:cs="Arial"/>
          <w:sz w:val="24"/>
          <w:szCs w:val="24"/>
          <w:lang w:val="it-IT"/>
        </w:rPr>
      </w:pPr>
      <w:r w:rsidRPr="00801D01">
        <w:rPr>
          <w:rFonts w:ascii="Arial" w:hAnsi="Arial" w:cs="Arial"/>
          <w:sz w:val="24"/>
          <w:szCs w:val="24"/>
          <w:lang w:val="it-IT"/>
        </w:rPr>
        <w:t>Visi, Misi, Tujuan dan Sasaran</w:t>
      </w:r>
      <w:r w:rsidRPr="00801D01">
        <w:rPr>
          <w:rFonts w:ascii="Arial" w:hAnsi="Arial" w:cs="Arial"/>
          <w:sz w:val="24"/>
          <w:szCs w:val="24"/>
          <w:lang w:val="id-ID"/>
        </w:rPr>
        <w:t>, serta Strategi P</w:t>
      </w:r>
      <w:bookmarkEnd w:id="4"/>
      <w:r w:rsidRPr="00801D01">
        <w:rPr>
          <w:rFonts w:ascii="Arial" w:hAnsi="Arial" w:cs="Arial"/>
          <w:sz w:val="24"/>
          <w:szCs w:val="24"/>
          <w:lang w:val="id-ID"/>
        </w:rPr>
        <w:t>encapaian</w:t>
      </w:r>
    </w:p>
    <w:p w:rsidR="00D10ADA" w:rsidRPr="00801D01" w:rsidRDefault="00D10ADA" w:rsidP="00646B1C">
      <w:pPr>
        <w:rPr>
          <w:rFonts w:cs="Arial"/>
          <w:lang w:val="id-ID"/>
        </w:rPr>
      </w:pPr>
    </w:p>
    <w:p w:rsidR="00D10ADA" w:rsidRPr="00801D01" w:rsidRDefault="00D10ADA" w:rsidP="004C2648">
      <w:pPr>
        <w:rPr>
          <w:lang w:val="id-ID"/>
        </w:rPr>
      </w:pPr>
      <w:r w:rsidRPr="00801D01">
        <w:rPr>
          <w:lang w:val="id-ID"/>
        </w:rPr>
        <w:t xml:space="preserve">Standar ini adalah acuan keunggulan mutu penyelenggaraan dan strategi </w:t>
      </w:r>
      <w:r w:rsidRPr="00801D01">
        <w:rPr>
          <w:rFonts w:cs="Arial"/>
          <w:lang w:val="id-ID"/>
        </w:rPr>
        <w:t xml:space="preserve">program </w:t>
      </w:r>
      <w:r w:rsidR="00D616CF" w:rsidRPr="00801D01">
        <w:rPr>
          <w:rFonts w:cs="Arial"/>
          <w:lang w:val="id-ID"/>
        </w:rPr>
        <w:t>Pendidikan</w:t>
      </w:r>
      <w:r w:rsidRPr="00801D01">
        <w:rPr>
          <w:rFonts w:cs="Arial"/>
          <w:lang w:val="id-ID"/>
        </w:rPr>
        <w:t xml:space="preserve"> </w:t>
      </w:r>
      <w:r w:rsidRPr="00801D01">
        <w:rPr>
          <w:lang w:val="id-ID"/>
        </w:rPr>
        <w:t xml:space="preserve">untuk meraih </w:t>
      </w:r>
      <w:r w:rsidRPr="00801D01">
        <w:rPr>
          <w:rFonts w:cs="Arial"/>
          <w:lang w:val="id-ID"/>
        </w:rPr>
        <w:t xml:space="preserve">cita-cita di </w:t>
      </w:r>
      <w:r w:rsidRPr="00801D01">
        <w:rPr>
          <w:lang w:val="id-ID"/>
        </w:rPr>
        <w:t>masa depan. Strategi dan upaya pe</w:t>
      </w:r>
      <w:r w:rsidRPr="00801D01">
        <w:rPr>
          <w:rFonts w:cs="Arial"/>
          <w:lang w:val="id-ID"/>
        </w:rPr>
        <w:t>r</w:t>
      </w:r>
      <w:r w:rsidRPr="00801D01">
        <w:rPr>
          <w:lang w:val="id-ID"/>
        </w:rPr>
        <w:t>wujudan</w:t>
      </w:r>
      <w:r w:rsidRPr="00801D01">
        <w:rPr>
          <w:rFonts w:cs="Arial"/>
          <w:lang w:val="id-ID"/>
        </w:rPr>
        <w:t xml:space="preserve"> visi, </w:t>
      </w:r>
      <w:r w:rsidRPr="00801D01">
        <w:rPr>
          <w:lang w:val="id-ID"/>
        </w:rPr>
        <w:t>pelaksanaan</w:t>
      </w:r>
      <w:r w:rsidRPr="00801D01">
        <w:rPr>
          <w:rFonts w:cs="Arial"/>
          <w:lang w:val="id-ID"/>
        </w:rPr>
        <w:t xml:space="preserve"> misi, dan pencapaian tujuannya</w:t>
      </w:r>
      <w:r w:rsidRPr="00801D01">
        <w:rPr>
          <w:lang w:val="id-ID"/>
        </w:rPr>
        <w:t xml:space="preserve">, dipahami dan didukung dengan penuh komitmen serta </w:t>
      </w:r>
      <w:r w:rsidRPr="00801D01">
        <w:rPr>
          <w:rFonts w:cs="Arial"/>
          <w:lang w:val="id-ID"/>
        </w:rPr>
        <w:t xml:space="preserve">melibatkan </w:t>
      </w:r>
      <w:r w:rsidRPr="00801D01">
        <w:rPr>
          <w:lang w:val="id-ID"/>
        </w:rPr>
        <w:t xml:space="preserve">partisipasi seluruh pemangku kepentingannya. Seluruh rumusan yang ada mudah dipahami, dijabarkan secara logis, </w:t>
      </w:r>
      <w:r w:rsidRPr="00801D01">
        <w:rPr>
          <w:rFonts w:cs="Arial"/>
          <w:lang w:val="id-ID"/>
        </w:rPr>
        <w:t>berurutan</w:t>
      </w:r>
      <w:r w:rsidRPr="00801D01">
        <w:rPr>
          <w:lang w:val="id-ID"/>
        </w:rPr>
        <w:t xml:space="preserve"> dan pengaturan langkah-langkahnya mengikuti alur pikir (logika) yang secara akademik wajar. </w:t>
      </w:r>
    </w:p>
    <w:p w:rsidR="00D10ADA" w:rsidRPr="00801D01" w:rsidRDefault="00D10ADA" w:rsidP="004C2648">
      <w:pPr>
        <w:rPr>
          <w:lang w:val="id-ID"/>
        </w:rPr>
      </w:pPr>
    </w:p>
    <w:p w:rsidR="00D10ADA" w:rsidRPr="00801D01" w:rsidRDefault="00D10ADA" w:rsidP="004C2648">
      <w:pPr>
        <w:rPr>
          <w:lang w:val="id-ID"/>
        </w:rPr>
      </w:pPr>
      <w:r w:rsidRPr="00801D01">
        <w:rPr>
          <w:lang w:val="id-ID"/>
        </w:rPr>
        <w:t xml:space="preserve">Strategi yang dirumuskan </w:t>
      </w:r>
      <w:r w:rsidRPr="00801D01">
        <w:rPr>
          <w:rFonts w:cs="Arial"/>
          <w:lang w:val="id-ID"/>
        </w:rPr>
        <w:t>berdasarkan</w:t>
      </w:r>
      <w:r w:rsidRPr="00801D01">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801D01">
        <w:rPr>
          <w:rFonts w:cs="Arial"/>
          <w:lang w:val="id-ID"/>
        </w:rPr>
        <w:t>k</w:t>
      </w:r>
      <w:r w:rsidRPr="00801D01">
        <w:rPr>
          <w:lang w:val="id-ID"/>
        </w:rPr>
        <w:t>iasan (</w:t>
      </w:r>
      <w:r w:rsidRPr="00801D01">
        <w:rPr>
          <w:i/>
          <w:lang w:val="id-ID"/>
        </w:rPr>
        <w:t>platitude</w:t>
      </w:r>
      <w:r w:rsidRPr="00801D01">
        <w:rPr>
          <w:lang w:val="id-ID"/>
        </w:rPr>
        <w:t xml:space="preserve">). </w:t>
      </w:r>
    </w:p>
    <w:p w:rsidR="00D10ADA" w:rsidRPr="00801D01" w:rsidRDefault="00D10ADA" w:rsidP="004C2648">
      <w:pPr>
        <w:rPr>
          <w:lang w:val="id-ID"/>
        </w:rPr>
      </w:pPr>
    </w:p>
    <w:p w:rsidR="00D10ADA" w:rsidRPr="00801D01" w:rsidRDefault="00D10ADA" w:rsidP="004C2648">
      <w:pPr>
        <w:rPr>
          <w:lang w:val="id-ID"/>
        </w:rPr>
      </w:pPr>
      <w:r w:rsidRPr="00801D01">
        <w:rPr>
          <w:lang w:val="id-ID"/>
        </w:rPr>
        <w:t>Keberhasilan pelaksanaan misi menjadi cerminan pe</w:t>
      </w:r>
      <w:r w:rsidRPr="00801D01">
        <w:rPr>
          <w:rFonts w:cs="Arial"/>
          <w:lang w:val="fi-FI"/>
        </w:rPr>
        <w:t>r</w:t>
      </w:r>
      <w:r w:rsidRPr="00801D01">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D616CF" w:rsidRPr="00801D01">
        <w:rPr>
          <w:lang w:val="id-ID"/>
        </w:rPr>
        <w:t>Pendidikan</w:t>
      </w:r>
      <w:r w:rsidRPr="00801D01">
        <w:rPr>
          <w:lang w:val="id-ID"/>
        </w:rPr>
        <w:t xml:space="preserve"> yang bersangkutan.</w:t>
      </w:r>
    </w:p>
    <w:p w:rsidR="00D10ADA" w:rsidRPr="00801D01" w:rsidRDefault="00D10ADA" w:rsidP="00646B1C">
      <w:pPr>
        <w:rPr>
          <w:rFonts w:cs="Arial"/>
          <w:lang w:val="id-ID"/>
        </w:rPr>
      </w:pPr>
    </w:p>
    <w:p w:rsidR="00D10ADA" w:rsidRPr="00801D01" w:rsidRDefault="00D10ADA" w:rsidP="00646B1C">
      <w:pPr>
        <w:rPr>
          <w:rFonts w:cs="Arial"/>
          <w:lang w:val="id-ID"/>
        </w:rPr>
      </w:pPr>
    </w:p>
    <w:p w:rsidR="00D10ADA" w:rsidRPr="00801D01" w:rsidRDefault="00D10ADA" w:rsidP="00646B1C">
      <w:pPr>
        <w:rPr>
          <w:rFonts w:cs="Arial"/>
          <w:b/>
          <w:bCs/>
          <w:lang w:val="id-ID"/>
        </w:rPr>
      </w:pPr>
      <w:r w:rsidRPr="00801D01">
        <w:rPr>
          <w:rFonts w:cs="Arial"/>
          <w:b/>
          <w:bCs/>
          <w:lang w:val="id-ID"/>
        </w:rPr>
        <w:t>Deskripsi</w:t>
      </w:r>
    </w:p>
    <w:p w:rsidR="00D10ADA" w:rsidRPr="00801D01" w:rsidRDefault="00D10ADA" w:rsidP="00646B1C">
      <w:pPr>
        <w:ind w:left="567"/>
        <w:rPr>
          <w:rFonts w:cs="Arial"/>
          <w:lang w:val="id-ID"/>
        </w:rPr>
      </w:pPr>
    </w:p>
    <w:p w:rsidR="00D10ADA" w:rsidRPr="00801D01" w:rsidRDefault="00D10ADA" w:rsidP="00646B1C">
      <w:pPr>
        <w:rPr>
          <w:rFonts w:cs="Arial"/>
          <w:dstrike/>
          <w:lang w:val="id-ID"/>
        </w:rPr>
      </w:pPr>
      <w:r w:rsidRPr="00801D01">
        <w:rPr>
          <w:rFonts w:cs="Arial"/>
          <w:lang w:val="id-ID"/>
        </w:rPr>
        <w:t xml:space="preserve">Program </w:t>
      </w:r>
      <w:r w:rsidR="00D616CF" w:rsidRPr="00801D01">
        <w:rPr>
          <w:rFonts w:cs="Arial"/>
          <w:lang w:val="id-ID"/>
        </w:rPr>
        <w:t>Pendidikan</w:t>
      </w:r>
      <w:r w:rsidRPr="00801D01">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801D01">
        <w:rPr>
          <w:rFonts w:cs="Arial"/>
          <w:dstrike/>
          <w:lang w:val="id-ID"/>
        </w:rPr>
        <w:t xml:space="preserve"> </w:t>
      </w:r>
    </w:p>
    <w:p w:rsidR="00D10ADA" w:rsidRPr="00801D01" w:rsidRDefault="00D10ADA" w:rsidP="00646B1C">
      <w:pPr>
        <w:rPr>
          <w:rFonts w:cs="Arial"/>
          <w:lang w:val="id-ID"/>
        </w:rPr>
      </w:pPr>
    </w:p>
    <w:p w:rsidR="00D10ADA" w:rsidRPr="00801D01" w:rsidRDefault="00D10ADA" w:rsidP="00646B1C">
      <w:pPr>
        <w:rPr>
          <w:rFonts w:cs="Arial"/>
          <w:lang w:val="id-ID"/>
        </w:rPr>
      </w:pPr>
      <w:r w:rsidRPr="00801D01">
        <w:rPr>
          <w:rFonts w:cs="Arial"/>
          <w:lang w:val="id-ID"/>
        </w:rPr>
        <w:t xml:space="preserve">Untuk mewujudkan visi tersebut, misi program </w:t>
      </w:r>
      <w:r w:rsidR="00D616CF" w:rsidRPr="00801D01">
        <w:rPr>
          <w:rFonts w:cs="Arial"/>
          <w:lang w:val="id-ID"/>
        </w:rPr>
        <w:t>Pendidikan</w:t>
      </w:r>
      <w:r w:rsidRPr="00801D01">
        <w:rPr>
          <w:rFonts w:cs="Arial"/>
          <w:lang w:val="id-ID"/>
        </w:rPr>
        <w:t xml:space="preserve"> dinyatakan secara spesifik mengenai apa yang dilaksanakan. Misi program </w:t>
      </w:r>
      <w:r w:rsidR="00D616CF" w:rsidRPr="00801D01">
        <w:rPr>
          <w:rFonts w:cs="Arial"/>
          <w:lang w:val="id-ID"/>
        </w:rPr>
        <w:t>Pendidikan</w:t>
      </w:r>
      <w:r w:rsidRPr="00801D01">
        <w:rPr>
          <w:rFonts w:cs="Arial"/>
          <w:lang w:val="id-ID"/>
        </w:rPr>
        <w:t xml:space="preserve"> adalah tridharma perguruan tinggi (pendidikan, penelitian, dan pengabdian kepada masyarakat). Keterlaksanaan misi yang diartikulasikan harus merupakan upaya mewujudkan visi program </w:t>
      </w:r>
      <w:r w:rsidR="00D616CF" w:rsidRPr="00801D01">
        <w:rPr>
          <w:rFonts w:cs="Arial"/>
          <w:lang w:val="id-ID"/>
        </w:rPr>
        <w:t>Pendidikan</w:t>
      </w:r>
      <w:r w:rsidRPr="00801D01">
        <w:rPr>
          <w:rFonts w:cs="Arial"/>
          <w:lang w:val="id-ID"/>
        </w:rPr>
        <w:t xml:space="preserve">. </w:t>
      </w:r>
    </w:p>
    <w:p w:rsidR="00D10ADA" w:rsidRPr="00801D01" w:rsidRDefault="00D10ADA" w:rsidP="00646B1C">
      <w:pPr>
        <w:rPr>
          <w:rFonts w:cs="Arial"/>
          <w:lang w:val="id-ID"/>
        </w:rPr>
      </w:pPr>
    </w:p>
    <w:p w:rsidR="00D10ADA" w:rsidRPr="00801D01" w:rsidRDefault="00D10ADA" w:rsidP="00646B1C">
      <w:pPr>
        <w:rPr>
          <w:rFonts w:cs="Arial"/>
          <w:lang w:val="id-ID"/>
        </w:rPr>
      </w:pPr>
      <w:r w:rsidRPr="00801D01">
        <w:rPr>
          <w:rFonts w:cs="Arial"/>
          <w:lang w:val="id-ID"/>
        </w:rPr>
        <w:t xml:space="preserve">Program </w:t>
      </w:r>
      <w:r w:rsidR="00D616CF" w:rsidRPr="00801D01">
        <w:rPr>
          <w:rFonts w:cs="Arial"/>
          <w:lang w:val="id-ID"/>
        </w:rPr>
        <w:t>Pendidikan</w:t>
      </w:r>
      <w:r w:rsidRPr="00801D01">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801D01">
        <w:rPr>
          <w:rFonts w:cs="Arial"/>
          <w:i/>
          <w:lang w:val="id-ID"/>
        </w:rPr>
        <w:t>output</w:t>
      </w:r>
      <w:r w:rsidRPr="00801D01">
        <w:rPr>
          <w:rFonts w:cs="Arial"/>
          <w:lang w:val="id-ID"/>
        </w:rPr>
        <w:t xml:space="preserve"> dan </w:t>
      </w:r>
      <w:r w:rsidRPr="00801D01">
        <w:rPr>
          <w:rFonts w:cs="Arial"/>
          <w:i/>
          <w:iCs/>
          <w:lang w:val="id-ID"/>
        </w:rPr>
        <w:t>outcome</w:t>
      </w:r>
      <w:r w:rsidRPr="00801D01">
        <w:rPr>
          <w:rFonts w:cs="Arial"/>
          <w:iCs/>
          <w:lang w:val="id-ID"/>
        </w:rPr>
        <w:t>)</w:t>
      </w:r>
      <w:r w:rsidRPr="00801D01">
        <w:rPr>
          <w:rFonts w:cs="Arial"/>
          <w:lang w:val="id-ID"/>
        </w:rPr>
        <w:t xml:space="preserve"> program </w:t>
      </w:r>
      <w:r w:rsidR="00D616CF" w:rsidRPr="00801D01">
        <w:rPr>
          <w:rFonts w:cs="Arial"/>
          <w:lang w:val="id-ID"/>
        </w:rPr>
        <w:t>Pendidikan</w:t>
      </w:r>
      <w:r w:rsidRPr="00801D01">
        <w:rPr>
          <w:rFonts w:cs="Arial"/>
          <w:lang w:val="id-ID"/>
        </w:rPr>
        <w:t xml:space="preserve"> (lulusan, hasil penelitian dan pengabdian kepada masyarakat). Pernyataan-pernyataan tersebut </w:t>
      </w:r>
      <w:r w:rsidRPr="00801D01">
        <w:rPr>
          <w:rFonts w:cs="Arial"/>
          <w:lang w:val="id-ID"/>
        </w:rPr>
        <w:lastRenderedPageBreak/>
        <w:t xml:space="preserve">diketahui, dipahami dan menjadi milik bersama seluruh komponen pengelola program </w:t>
      </w:r>
      <w:r w:rsidR="00D616CF" w:rsidRPr="00801D01">
        <w:rPr>
          <w:rFonts w:cs="Arial"/>
          <w:lang w:val="id-ID"/>
        </w:rPr>
        <w:t>Pendidikan</w:t>
      </w:r>
      <w:r w:rsidRPr="00801D01">
        <w:rPr>
          <w:rFonts w:cs="Arial"/>
          <w:lang w:val="id-ID"/>
        </w:rPr>
        <w:t xml:space="preserve"> dan institusi, serta diwujudkan melalui strategi-strategi dan kegiatan terjadwal di program </w:t>
      </w:r>
      <w:r w:rsidR="00D616CF" w:rsidRPr="00801D01">
        <w:rPr>
          <w:rFonts w:cs="Arial"/>
          <w:lang w:val="id-ID"/>
        </w:rPr>
        <w:t>Pendidikan</w:t>
      </w:r>
      <w:r w:rsidRPr="00801D01">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D616CF" w:rsidRPr="00801D01">
        <w:rPr>
          <w:rFonts w:cs="Arial"/>
          <w:lang w:val="id-ID"/>
        </w:rPr>
        <w:t>Pendidikan</w:t>
      </w:r>
      <w:r w:rsidRPr="00801D01">
        <w:rPr>
          <w:rFonts w:cs="Arial"/>
          <w:lang w:val="id-ID"/>
        </w:rPr>
        <w:t xml:space="preserve">. Strategi pencapaian sasaran yang baik ditunjukkan dengan bukti tertulis dan fakta di lapangan. </w:t>
      </w:r>
    </w:p>
    <w:p w:rsidR="00D10ADA" w:rsidRPr="00801D01" w:rsidRDefault="00D10ADA" w:rsidP="00646B1C">
      <w:pPr>
        <w:ind w:left="567"/>
        <w:rPr>
          <w:rFonts w:cs="Arial"/>
          <w:lang w:val="id-ID"/>
        </w:rPr>
      </w:pPr>
    </w:p>
    <w:p w:rsidR="00D10ADA" w:rsidRPr="00801D01" w:rsidRDefault="002908FA" w:rsidP="00646B1C">
      <w:pPr>
        <w:rPr>
          <w:rFonts w:cs="Arial"/>
          <w:b/>
          <w:bCs/>
        </w:rPr>
      </w:pPr>
      <w:r w:rsidRPr="00801D01">
        <w:rPr>
          <w:rFonts w:cs="Arial"/>
          <w:b/>
          <w:bCs/>
          <w:lang w:val="fi-FI"/>
        </w:rPr>
        <w:t>Deskriptor Elemen P</w:t>
      </w:r>
      <w:r w:rsidR="00D10ADA" w:rsidRPr="00801D01">
        <w:rPr>
          <w:rFonts w:cs="Arial"/>
          <w:b/>
          <w:bCs/>
          <w:lang w:val="fi-FI"/>
        </w:rPr>
        <w:t>enilaian</w:t>
      </w:r>
      <w:r w:rsidR="00D10ADA" w:rsidRPr="00801D01">
        <w:rPr>
          <w:rFonts w:cs="Arial"/>
          <w:b/>
          <w:bCs/>
          <w:lang w:val="id-ID"/>
        </w:rPr>
        <w:t>:</w:t>
      </w:r>
    </w:p>
    <w:p w:rsidR="00D10ADA" w:rsidRPr="00801D01" w:rsidRDefault="00D10ADA" w:rsidP="00646B1C">
      <w:pPr>
        <w:rPr>
          <w:rFonts w:cs="Arial"/>
          <w:b/>
          <w:bCs/>
        </w:rPr>
      </w:pPr>
    </w:p>
    <w:p w:rsidR="00D10ADA" w:rsidRPr="00801D01" w:rsidRDefault="00D10ADA" w:rsidP="00517C9F">
      <w:pPr>
        <w:numPr>
          <w:ilvl w:val="1"/>
          <w:numId w:val="33"/>
        </w:numPr>
        <w:ind w:left="567" w:hanging="567"/>
        <w:rPr>
          <w:rFonts w:cs="Arial"/>
          <w:lang w:val="nb-NO"/>
        </w:rPr>
      </w:pPr>
      <w:r w:rsidRPr="00801D01">
        <w:rPr>
          <w:rFonts w:cs="Arial"/>
          <w:lang w:val="sv-SE"/>
        </w:rPr>
        <w:t xml:space="preserve">Kejelasan, kerealistikan, dan keterkaitan antar visi, misi, tujuan, sasaran program </w:t>
      </w:r>
      <w:r w:rsidR="00D616CF" w:rsidRPr="00801D01">
        <w:rPr>
          <w:rFonts w:cs="Arial"/>
          <w:lang w:val="sv-SE"/>
        </w:rPr>
        <w:t>Pendidikan</w:t>
      </w:r>
      <w:r w:rsidRPr="00801D01">
        <w:rPr>
          <w:rFonts w:cs="Arial"/>
          <w:lang w:val="sv-SE"/>
        </w:rPr>
        <w:t>, dan pemangku kepentingan yang terlibat.</w:t>
      </w:r>
      <w:r w:rsidRPr="00801D01">
        <w:rPr>
          <w:rFonts w:cs="Arial"/>
          <w:lang w:val="id-ID"/>
        </w:rPr>
        <w:t xml:space="preserve"> </w:t>
      </w:r>
      <w:r w:rsidRPr="00801D01">
        <w:rPr>
          <w:rFonts w:cs="Arial"/>
          <w:lang w:val="nb-NO"/>
        </w:rPr>
        <w:t>Strategi pencapaian sasaran dengan rentang waktu yang jelas dan didukung oleh dokumen.</w:t>
      </w:r>
    </w:p>
    <w:p w:rsidR="00D10ADA" w:rsidRPr="00801D01" w:rsidRDefault="00A7097F" w:rsidP="00517C9F">
      <w:pPr>
        <w:ind w:left="567" w:hanging="567"/>
        <w:rPr>
          <w:rFonts w:cs="Arial"/>
          <w:bCs/>
          <w:lang w:val="nb-NO"/>
        </w:rPr>
      </w:pPr>
      <w:r w:rsidRPr="00801D01">
        <w:rPr>
          <w:rFonts w:cs="Arial"/>
          <w:lang w:val="id-ID"/>
        </w:rPr>
        <w:t xml:space="preserve">1.2 </w:t>
      </w:r>
      <w:r w:rsidR="00D10ADA" w:rsidRPr="00801D01">
        <w:rPr>
          <w:rFonts w:cs="Arial"/>
          <w:lang w:val="nb-NO"/>
        </w:rPr>
        <w:t xml:space="preserve">Pemahaman visi, misi, tujuan, dan sasaran program </w:t>
      </w:r>
      <w:r w:rsidR="00D616CF" w:rsidRPr="00801D01">
        <w:rPr>
          <w:rFonts w:cs="Arial"/>
          <w:lang w:val="nb-NO"/>
        </w:rPr>
        <w:t>Pendidikan</w:t>
      </w:r>
      <w:r w:rsidR="00D10ADA" w:rsidRPr="00801D01">
        <w:rPr>
          <w:rFonts w:cs="Arial"/>
          <w:lang w:val="nb-NO"/>
        </w:rPr>
        <w:t xml:space="preserve"> oleh seluruh pemangku kepentingan internal (</w:t>
      </w:r>
      <w:r w:rsidR="00D10ADA" w:rsidRPr="00801D01">
        <w:rPr>
          <w:rFonts w:cs="Arial"/>
          <w:i/>
          <w:iCs/>
          <w:lang w:val="nb-NO"/>
        </w:rPr>
        <w:t>internal</w:t>
      </w:r>
      <w:r w:rsidR="00D10ADA" w:rsidRPr="00801D01">
        <w:rPr>
          <w:rFonts w:cs="Arial"/>
          <w:lang w:val="nb-NO"/>
        </w:rPr>
        <w:t xml:space="preserve"> </w:t>
      </w:r>
      <w:r w:rsidR="00D10ADA" w:rsidRPr="00801D01">
        <w:rPr>
          <w:rFonts w:cs="Arial"/>
          <w:i/>
          <w:iCs/>
          <w:lang w:val="nb-NO"/>
        </w:rPr>
        <w:t>stakeholders</w:t>
      </w:r>
      <w:r w:rsidR="00D10ADA" w:rsidRPr="00801D01">
        <w:rPr>
          <w:rFonts w:cs="Arial"/>
          <w:lang w:val="nb-NO"/>
        </w:rPr>
        <w:t>): sivitas akademika (dosen dan mahasiswa) dan tenaga kependidikan.</w:t>
      </w:r>
    </w:p>
    <w:p w:rsidR="00D10ADA" w:rsidRPr="00801D01" w:rsidRDefault="00D10ADA"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753EB1" w:rsidRPr="00801D01" w:rsidRDefault="00753EB1" w:rsidP="006A450D">
      <w:pPr>
        <w:rPr>
          <w:rFonts w:cs="Arial"/>
          <w:lang w:val="nb-NO"/>
        </w:rPr>
      </w:pPr>
    </w:p>
    <w:p w:rsidR="00D10ADA" w:rsidRPr="00801D01" w:rsidRDefault="00D10ADA" w:rsidP="006A450D">
      <w:pPr>
        <w:rPr>
          <w:rFonts w:cs="Arial"/>
          <w:b/>
          <w:bCs/>
          <w:lang w:val="id-ID"/>
        </w:rPr>
      </w:pPr>
    </w:p>
    <w:p w:rsidR="00753EB1" w:rsidRPr="00801D01" w:rsidRDefault="00753EB1" w:rsidP="00753EB1">
      <w:pPr>
        <w:pStyle w:val="Heading1"/>
        <w:spacing w:before="0"/>
        <w:ind w:left="1260" w:hanging="1260"/>
        <w:jc w:val="center"/>
        <w:rPr>
          <w:rFonts w:ascii="Arial" w:hAnsi="Arial" w:cs="Arial"/>
          <w:sz w:val="24"/>
          <w:szCs w:val="24"/>
        </w:rPr>
      </w:pPr>
      <w:r w:rsidRPr="00801D01">
        <w:rPr>
          <w:rFonts w:ascii="Arial" w:hAnsi="Arial" w:cs="Arial"/>
          <w:sz w:val="24"/>
          <w:szCs w:val="24"/>
          <w:lang w:val="id-ID"/>
        </w:rPr>
        <w:lastRenderedPageBreak/>
        <w:t>Standar 2</w:t>
      </w:r>
    </w:p>
    <w:p w:rsidR="00753EB1" w:rsidRPr="00801D01" w:rsidRDefault="00753EB1" w:rsidP="00753EB1">
      <w:pPr>
        <w:pStyle w:val="Heading1"/>
        <w:spacing w:before="0"/>
        <w:ind w:left="1260" w:hanging="1260"/>
        <w:jc w:val="center"/>
        <w:rPr>
          <w:rFonts w:ascii="Arial" w:hAnsi="Arial" w:cs="Arial"/>
          <w:sz w:val="24"/>
          <w:szCs w:val="24"/>
        </w:rPr>
      </w:pPr>
      <w:r w:rsidRPr="00801D01">
        <w:rPr>
          <w:rFonts w:ascii="Arial" w:hAnsi="Arial" w:cs="Arial"/>
          <w:sz w:val="24"/>
          <w:szCs w:val="24"/>
          <w:lang w:val="id-ID"/>
        </w:rPr>
        <w:t>Tata Pamong, Kepemimpinan, Sistem Pengelolaan, dan</w:t>
      </w:r>
      <w:bookmarkStart w:id="5" w:name="_Toc204423607"/>
      <w:r w:rsidRPr="00801D01">
        <w:rPr>
          <w:rFonts w:ascii="Arial" w:hAnsi="Arial" w:cs="Arial"/>
          <w:sz w:val="24"/>
          <w:szCs w:val="24"/>
        </w:rPr>
        <w:t xml:space="preserve"> </w:t>
      </w:r>
      <w:r w:rsidRPr="00801D01">
        <w:rPr>
          <w:rFonts w:ascii="Arial" w:hAnsi="Arial" w:cs="Arial"/>
          <w:sz w:val="24"/>
          <w:szCs w:val="24"/>
          <w:lang w:val="id-ID"/>
        </w:rPr>
        <w:t>Penjaminan M</w:t>
      </w:r>
      <w:bookmarkEnd w:id="5"/>
      <w:r w:rsidRPr="00801D01">
        <w:rPr>
          <w:rFonts w:ascii="Arial" w:hAnsi="Arial" w:cs="Arial"/>
          <w:sz w:val="24"/>
          <w:szCs w:val="24"/>
          <w:lang w:val="id-ID"/>
        </w:rPr>
        <w:t>utu</w:t>
      </w:r>
    </w:p>
    <w:p w:rsidR="00753EB1" w:rsidRPr="00801D01" w:rsidRDefault="00753EB1" w:rsidP="00753EB1"/>
    <w:p w:rsidR="00D10ADA" w:rsidRPr="00801D01" w:rsidRDefault="00D10ADA" w:rsidP="006A450D">
      <w:pPr>
        <w:rPr>
          <w:rFonts w:cs="Arial"/>
          <w:bCs/>
          <w:lang w:val="id-ID"/>
        </w:rPr>
      </w:pPr>
      <w:r w:rsidRPr="00801D01">
        <w:rPr>
          <w:rFonts w:cs="Arial"/>
          <w:bCs/>
          <w:lang w:val="id-ID"/>
        </w:rPr>
        <w:t xml:space="preserve">Standar ini adalah acuan keunggulan mutu tata pamong, kepemimpinan, sistem pengelolaan, dan penjaminan mutu program </w:t>
      </w:r>
      <w:r w:rsidR="00D616CF" w:rsidRPr="00801D01">
        <w:rPr>
          <w:rFonts w:cs="Arial"/>
          <w:bCs/>
          <w:lang w:val="id-ID"/>
        </w:rPr>
        <w:t>Pendidikan</w:t>
      </w:r>
      <w:r w:rsidRPr="00801D01">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801D01" w:rsidRDefault="00D10ADA" w:rsidP="006A450D">
      <w:pPr>
        <w:rPr>
          <w:rFonts w:cs="Arial"/>
          <w:bCs/>
          <w:lang w:val="id-ID"/>
        </w:rPr>
      </w:pPr>
    </w:p>
    <w:p w:rsidR="00D10ADA" w:rsidRPr="00801D01" w:rsidRDefault="00D10ADA" w:rsidP="006A450D">
      <w:pPr>
        <w:rPr>
          <w:rFonts w:cs="Arial"/>
          <w:bCs/>
          <w:lang w:val="id-ID"/>
        </w:rPr>
      </w:pPr>
      <w:r w:rsidRPr="00801D01">
        <w:rPr>
          <w:rFonts w:cs="Arial"/>
          <w:bCs/>
          <w:lang w:val="id-ID"/>
        </w:rPr>
        <w:t xml:space="preserve">Tata pamong program </w:t>
      </w:r>
      <w:r w:rsidR="00D616CF" w:rsidRPr="00801D01">
        <w:rPr>
          <w:rFonts w:cs="Arial"/>
          <w:bCs/>
          <w:lang w:val="id-ID"/>
        </w:rPr>
        <w:t>Pendidikan</w:t>
      </w:r>
      <w:r w:rsidRPr="00801D01">
        <w:rPr>
          <w:rFonts w:cs="Arial"/>
          <w:bCs/>
          <w:lang w:val="id-ID"/>
        </w:rPr>
        <w:t xml:space="preserve"> harus mencerminkan pelaksanaan </w:t>
      </w:r>
      <w:r w:rsidRPr="00801D01">
        <w:rPr>
          <w:rFonts w:cs="Arial"/>
          <w:bCs/>
          <w:i/>
          <w:lang w:val="id-ID"/>
        </w:rPr>
        <w:t>good university governance</w:t>
      </w:r>
      <w:r w:rsidRPr="00801D01">
        <w:rPr>
          <w:rFonts w:cs="Arial"/>
          <w:lang w:val="id-ID"/>
        </w:rPr>
        <w:t xml:space="preserve"> dan mengakomodasi seluruh nilai, norma, struktur, peran, fungsi, dan aspirasi pemangku kepentingan program </w:t>
      </w:r>
      <w:r w:rsidR="00D616CF" w:rsidRPr="00801D01">
        <w:rPr>
          <w:rFonts w:cs="Arial"/>
          <w:lang w:val="id-ID"/>
        </w:rPr>
        <w:t>Pendidikan</w:t>
      </w:r>
      <w:r w:rsidRPr="00801D01">
        <w:rPr>
          <w:rFonts w:cs="Arial"/>
          <w:bCs/>
          <w:lang w:val="id-ID"/>
        </w:rPr>
        <w:t xml:space="preserve">. Kepemimpinan program </w:t>
      </w:r>
      <w:r w:rsidR="00D616CF" w:rsidRPr="00801D01">
        <w:rPr>
          <w:rFonts w:cs="Arial"/>
          <w:bCs/>
          <w:lang w:val="id-ID"/>
        </w:rPr>
        <w:t>Pendidikan</w:t>
      </w:r>
      <w:r w:rsidRPr="00801D01">
        <w:rPr>
          <w:rFonts w:cs="Arial"/>
          <w:bCs/>
          <w:lang w:val="id-ID"/>
        </w:rPr>
        <w:t xml:space="preserve"> harus secara efektif memberi arah, motivasi dan inspirasi untuk mewujudkan visi, melaksanakan misi, mencapai tujuan dan sasaran melalui strategi yang dikembangkan. </w:t>
      </w:r>
    </w:p>
    <w:p w:rsidR="00D10ADA" w:rsidRPr="00801D01" w:rsidRDefault="00D10ADA" w:rsidP="006A450D">
      <w:pPr>
        <w:rPr>
          <w:rFonts w:cs="Arial"/>
          <w:bCs/>
          <w:lang w:val="id-ID"/>
        </w:rPr>
      </w:pPr>
    </w:p>
    <w:p w:rsidR="00D10ADA" w:rsidRPr="00801D01" w:rsidRDefault="00D10ADA" w:rsidP="006A450D">
      <w:pPr>
        <w:rPr>
          <w:rFonts w:cs="Arial"/>
          <w:bCs/>
          <w:lang w:val="id-ID"/>
        </w:rPr>
      </w:pPr>
      <w:r w:rsidRPr="00801D01">
        <w:rPr>
          <w:rFonts w:cs="Arial"/>
          <w:bCs/>
          <w:lang w:val="id-ID"/>
        </w:rPr>
        <w:t>Sistem pengelolaan ha</w:t>
      </w:r>
      <w:r w:rsidR="00A7097F" w:rsidRPr="00801D01">
        <w:rPr>
          <w:rFonts w:cs="Arial"/>
          <w:bCs/>
          <w:lang w:val="id-ID"/>
        </w:rPr>
        <w:t xml:space="preserve">rus secara efektif dan efisien </w:t>
      </w:r>
      <w:r w:rsidRPr="00801D01">
        <w:rPr>
          <w:rFonts w:cs="Arial"/>
          <w:bCs/>
          <w:lang w:val="id-ID"/>
        </w:rPr>
        <w:t xml:space="preserve">melaksanakan fungsi </w:t>
      </w:r>
      <w:r w:rsidR="00A7097F" w:rsidRPr="00801D01">
        <w:rPr>
          <w:rFonts w:cs="Arial"/>
          <w:lang w:val="id-ID"/>
        </w:rPr>
        <w:t xml:space="preserve">perencanaan, pengorganisasian, </w:t>
      </w:r>
      <w:r w:rsidRPr="00801D01">
        <w:rPr>
          <w:rFonts w:cs="Arial"/>
          <w:lang w:val="id-ID"/>
        </w:rPr>
        <w:t xml:space="preserve">penstafan, pengarahan, dan pengendalian. </w:t>
      </w:r>
      <w:r w:rsidRPr="00801D01">
        <w:rPr>
          <w:rFonts w:cs="Arial"/>
          <w:bCs/>
          <w:lang w:val="id-ID"/>
        </w:rPr>
        <w:t>Sistem penjaminan mutu harus mencerminkan pelaksanaan peningkatan mutu yang berkesinambungan (</w:t>
      </w:r>
      <w:r w:rsidRPr="00801D01">
        <w:rPr>
          <w:rFonts w:cs="Arial"/>
          <w:bCs/>
          <w:i/>
          <w:lang w:val="id-ID"/>
        </w:rPr>
        <w:t>continuous quality improvement</w:t>
      </w:r>
      <w:r w:rsidRPr="00801D01">
        <w:rPr>
          <w:rFonts w:cs="Arial"/>
          <w:bCs/>
          <w:lang w:val="id-ID"/>
        </w:rPr>
        <w:t>) pada semua rangkaian sistem manajemen mutu (</w:t>
      </w:r>
      <w:r w:rsidRPr="00801D01">
        <w:rPr>
          <w:rFonts w:cs="Arial"/>
          <w:bCs/>
          <w:i/>
          <w:iCs/>
          <w:lang w:val="id-ID"/>
        </w:rPr>
        <w:t>quality management system)</w:t>
      </w:r>
      <w:r w:rsidRPr="00801D01">
        <w:rPr>
          <w:rFonts w:cs="Arial"/>
          <w:bCs/>
          <w:lang w:val="id-ID"/>
        </w:rPr>
        <w:t xml:space="preserve"> dalam rangka pemuasan pelanggan (</w:t>
      </w:r>
      <w:r w:rsidRPr="00801D01">
        <w:rPr>
          <w:rFonts w:cs="Arial"/>
          <w:bCs/>
          <w:i/>
          <w:lang w:val="id-ID"/>
        </w:rPr>
        <w:t>customer satisfaction</w:t>
      </w:r>
      <w:r w:rsidRPr="00801D01">
        <w:rPr>
          <w:rFonts w:cs="Arial"/>
          <w:bCs/>
          <w:lang w:val="id-ID"/>
        </w:rPr>
        <w:t xml:space="preserve">). </w:t>
      </w:r>
    </w:p>
    <w:p w:rsidR="00D10ADA" w:rsidRPr="00801D01" w:rsidRDefault="00D10ADA" w:rsidP="006A450D">
      <w:pPr>
        <w:rPr>
          <w:rFonts w:cs="Arial"/>
          <w:b/>
          <w:bCs/>
          <w:lang w:val="id-ID"/>
        </w:rPr>
      </w:pPr>
    </w:p>
    <w:p w:rsidR="00D10ADA" w:rsidRPr="00801D01" w:rsidRDefault="00D10ADA" w:rsidP="006A450D">
      <w:pPr>
        <w:rPr>
          <w:rFonts w:cs="Arial"/>
          <w:b/>
          <w:bCs/>
          <w:lang w:val="id-ID"/>
        </w:rPr>
      </w:pPr>
      <w:r w:rsidRPr="00801D01">
        <w:rPr>
          <w:rFonts w:cs="Arial"/>
          <w:b/>
          <w:bCs/>
          <w:lang w:val="id-ID"/>
        </w:rPr>
        <w:t>Deskripsi</w:t>
      </w:r>
    </w:p>
    <w:p w:rsidR="00D10ADA" w:rsidRPr="00801D01" w:rsidRDefault="00D10ADA" w:rsidP="006A450D">
      <w:pPr>
        <w:rPr>
          <w:rFonts w:cs="Arial"/>
          <w:b/>
          <w:bCs/>
          <w:lang w:val="id-ID"/>
        </w:rPr>
      </w:pPr>
    </w:p>
    <w:p w:rsidR="00D10ADA" w:rsidRPr="00801D01" w:rsidRDefault="00D10ADA" w:rsidP="006A450D">
      <w:pPr>
        <w:rPr>
          <w:rFonts w:cs="Arial"/>
          <w:lang w:val="id-ID"/>
        </w:rPr>
      </w:pPr>
      <w:r w:rsidRPr="00801D01">
        <w:rPr>
          <w:rFonts w:cs="Arial"/>
          <w:lang w:val="id-ID"/>
        </w:rPr>
        <w:t>Tata pamong (</w:t>
      </w:r>
      <w:r w:rsidRPr="00801D01">
        <w:rPr>
          <w:rFonts w:cs="Arial"/>
          <w:i/>
          <w:iCs/>
          <w:lang w:val="id-ID"/>
        </w:rPr>
        <w:t>governance</w:t>
      </w:r>
      <w:r w:rsidRPr="00801D01">
        <w:rPr>
          <w:rFonts w:cs="Arial"/>
          <w:lang w:val="id-ID"/>
        </w:rPr>
        <w:t xml:space="preserve">) merupakan sistem untuk memelihara efektivitas peran para konstituen dalam pengembangan kebijakan, pengambilan keputusan, dan penyelenggaraan program </w:t>
      </w:r>
      <w:r w:rsidR="00D616CF" w:rsidRPr="00801D01">
        <w:rPr>
          <w:rFonts w:cs="Arial"/>
          <w:lang w:val="id-ID"/>
        </w:rPr>
        <w:t>Pendidikan</w:t>
      </w:r>
      <w:r w:rsidRPr="00801D01">
        <w:rPr>
          <w:rFonts w:cs="Arial"/>
          <w:lang w:val="id-ID"/>
        </w:rPr>
        <w:t>. Tata pamong yang baik jelas terlihat dari lima kriteria yaitu kredibilitas, transparansi, akuntabilitas, tanggungjawab, dan adil</w:t>
      </w:r>
      <w:r w:rsidRPr="00801D01">
        <w:rPr>
          <w:rFonts w:cs="Arial"/>
          <w:i/>
          <w:lang w:val="id-ID"/>
        </w:rPr>
        <w:t>.</w:t>
      </w:r>
      <w:r w:rsidRPr="00801D01">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801D01" w:rsidRDefault="00D10ADA" w:rsidP="006A450D">
      <w:pPr>
        <w:rPr>
          <w:rFonts w:cs="Arial"/>
          <w:lang w:val="id-ID"/>
        </w:rPr>
      </w:pPr>
    </w:p>
    <w:p w:rsidR="00D10ADA" w:rsidRPr="00801D01" w:rsidRDefault="00D10ADA" w:rsidP="006A450D">
      <w:pPr>
        <w:rPr>
          <w:rFonts w:cs="Arial"/>
          <w:lang w:val="id-ID"/>
        </w:rPr>
      </w:pPr>
      <w:r w:rsidRPr="00801D01">
        <w:rPr>
          <w:rFonts w:cs="Arial"/>
          <w:lang w:val="id-ID"/>
        </w:rPr>
        <w:t>Untuk membangun tata pamong yang baik (</w:t>
      </w:r>
      <w:r w:rsidRPr="00801D01">
        <w:rPr>
          <w:rFonts w:cs="Arial"/>
          <w:i/>
          <w:lang w:val="id-ID"/>
        </w:rPr>
        <w:t>good governance</w:t>
      </w:r>
      <w:r w:rsidRPr="00801D01">
        <w:rPr>
          <w:rFonts w:cs="Arial"/>
          <w:lang w:val="id-ID"/>
        </w:rPr>
        <w:t xml:space="preserve">), program </w:t>
      </w:r>
      <w:r w:rsidR="00D616CF" w:rsidRPr="00801D01">
        <w:rPr>
          <w:rFonts w:cs="Arial"/>
          <w:lang w:val="id-ID"/>
        </w:rPr>
        <w:t>Pendidikan</w:t>
      </w:r>
      <w:r w:rsidRPr="00801D01">
        <w:rPr>
          <w:rFonts w:cs="Arial"/>
          <w:lang w:val="id-ID"/>
        </w:rPr>
        <w:t xml:space="preserve">    memiliki kepemimpinan yang kuat (</w:t>
      </w:r>
      <w:r w:rsidRPr="00801D01">
        <w:rPr>
          <w:rFonts w:cs="Arial"/>
          <w:i/>
          <w:lang w:val="id-ID"/>
        </w:rPr>
        <w:t>strong leadership</w:t>
      </w:r>
      <w:r w:rsidRPr="00801D01">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D616CF" w:rsidRPr="00801D01">
        <w:rPr>
          <w:rFonts w:cs="Arial"/>
          <w:lang w:val="id-ID"/>
        </w:rPr>
        <w:t>Pendidikan</w:t>
      </w:r>
      <w:r w:rsidRPr="00801D01">
        <w:rPr>
          <w:rFonts w:cs="Arial"/>
          <w:lang w:val="id-ID"/>
        </w:rPr>
        <w:t xml:space="preserve">, mengikuti nilai, norma, etika, dan budaya organisasi yang disepakati bersama, serta mampu membuat keputusan yang tepat dan cepat. </w:t>
      </w:r>
    </w:p>
    <w:p w:rsidR="00D10ADA" w:rsidRPr="00801D01" w:rsidRDefault="00D10ADA" w:rsidP="006A450D">
      <w:pPr>
        <w:rPr>
          <w:rFonts w:cs="Arial"/>
          <w:lang w:val="id-ID"/>
        </w:rPr>
      </w:pPr>
    </w:p>
    <w:p w:rsidR="00D10ADA" w:rsidRPr="00801D01" w:rsidRDefault="00A7097F" w:rsidP="006A450D">
      <w:pPr>
        <w:rPr>
          <w:rFonts w:cs="Arial"/>
          <w:lang w:val="id-ID"/>
        </w:rPr>
      </w:pPr>
      <w:r w:rsidRPr="00801D01">
        <w:rPr>
          <w:rFonts w:cs="Arial"/>
          <w:lang w:val="id-ID"/>
        </w:rPr>
        <w:t xml:space="preserve">Tata pamong </w:t>
      </w:r>
      <w:r w:rsidR="00D10ADA" w:rsidRPr="00801D01">
        <w:rPr>
          <w:rFonts w:cs="Arial"/>
          <w:lang w:val="id-ID"/>
        </w:rPr>
        <w:t>mampu memberdayakan sistem</w:t>
      </w:r>
      <w:r w:rsidRPr="00801D01">
        <w:rPr>
          <w:rFonts w:cs="Arial"/>
          <w:lang w:val="id-ID"/>
        </w:rPr>
        <w:t xml:space="preserve"> pengelolaan </w:t>
      </w:r>
      <w:r w:rsidR="00D10ADA" w:rsidRPr="00801D01">
        <w:rPr>
          <w:rFonts w:cs="Arial"/>
          <w:lang w:val="id-ID"/>
        </w:rPr>
        <w:t>yang berorientasi pada prinsip pengelolaan perguruan tinggi sesuai dengan peraturan perundangan yang berlaku di In</w:t>
      </w:r>
      <w:r w:rsidRPr="00801D01">
        <w:rPr>
          <w:rFonts w:cs="Arial"/>
          <w:lang w:val="id-ID"/>
        </w:rPr>
        <w:t xml:space="preserve">donesia. Tata pamong yang ada </w:t>
      </w:r>
      <w:r w:rsidR="00D10ADA" w:rsidRPr="00801D01">
        <w:rPr>
          <w:rFonts w:cs="Arial"/>
          <w:lang w:val="id-ID"/>
        </w:rPr>
        <w:t>memungkinkan terbentuknya sistem administrasi yang berfungsi untuk memelihara efektivitas, efisiensi dan produktivitas dalam upaya perwujudan</w:t>
      </w:r>
      <w:r w:rsidRPr="00801D01">
        <w:rPr>
          <w:rFonts w:cs="Arial"/>
        </w:rPr>
        <w:t xml:space="preserve"> </w:t>
      </w:r>
      <w:r w:rsidR="00D10ADA" w:rsidRPr="00801D01">
        <w:rPr>
          <w:rFonts w:cs="Arial"/>
          <w:lang w:val="id-ID"/>
        </w:rPr>
        <w:t xml:space="preserve">visi, pelaksanaan misi, dan pencapaian tujuan serta memelihara integritas program </w:t>
      </w:r>
      <w:r w:rsidR="00D616CF" w:rsidRPr="00801D01">
        <w:rPr>
          <w:rFonts w:cs="Arial"/>
          <w:lang w:val="id-ID"/>
        </w:rPr>
        <w:t>Pendidikan</w:t>
      </w:r>
      <w:r w:rsidR="00D10ADA" w:rsidRPr="00801D01">
        <w:rPr>
          <w:rFonts w:cs="Arial"/>
          <w:lang w:val="id-ID"/>
        </w:rPr>
        <w:t xml:space="preserve">. </w:t>
      </w:r>
    </w:p>
    <w:p w:rsidR="00D10ADA" w:rsidRPr="00801D01" w:rsidRDefault="00D10ADA" w:rsidP="006A450D">
      <w:pPr>
        <w:pStyle w:val="NormalWeb"/>
        <w:spacing w:before="0" w:beforeAutospacing="0" w:after="0" w:afterAutospacing="0"/>
        <w:jc w:val="both"/>
        <w:rPr>
          <w:rFonts w:cs="Arial"/>
          <w:lang w:val="id-ID"/>
        </w:rPr>
      </w:pPr>
    </w:p>
    <w:p w:rsidR="00D10ADA" w:rsidRPr="00801D01" w:rsidRDefault="00D10ADA" w:rsidP="006A450D">
      <w:pPr>
        <w:pStyle w:val="NormalWeb"/>
        <w:spacing w:before="0" w:beforeAutospacing="0" w:after="0" w:afterAutospacing="0"/>
        <w:jc w:val="both"/>
        <w:rPr>
          <w:rFonts w:cs="Arial"/>
          <w:lang w:val="id-ID"/>
        </w:rPr>
      </w:pPr>
      <w:r w:rsidRPr="00801D01">
        <w:rPr>
          <w:rFonts w:cs="Arial"/>
          <w:lang w:val="id-ID"/>
        </w:rPr>
        <w:t xml:space="preserve">Implementasi tata pamong yang baik dicerminkan dari baiknya sistem pengelolaan fungsional program </w:t>
      </w:r>
      <w:r w:rsidR="00D616CF" w:rsidRPr="00801D01">
        <w:rPr>
          <w:rFonts w:cs="Arial"/>
          <w:lang w:val="id-ID"/>
        </w:rPr>
        <w:t>Pendidikan</w:t>
      </w:r>
      <w:r w:rsidRPr="00801D01">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D616CF" w:rsidRPr="00801D01">
        <w:rPr>
          <w:rFonts w:cs="Arial"/>
          <w:lang w:val="id-ID"/>
        </w:rPr>
        <w:t>Pendidikan</w:t>
      </w:r>
      <w:r w:rsidRPr="00801D01">
        <w:rPr>
          <w:rFonts w:cs="Arial"/>
          <w:lang w:val="id-ID"/>
        </w:rPr>
        <w:t xml:space="preserve">. </w:t>
      </w:r>
    </w:p>
    <w:p w:rsidR="00D10ADA" w:rsidRPr="00801D01" w:rsidRDefault="00D10ADA" w:rsidP="006A450D">
      <w:pPr>
        <w:pStyle w:val="NormalWeb"/>
        <w:spacing w:before="0" w:beforeAutospacing="0" w:after="0" w:afterAutospacing="0"/>
        <w:jc w:val="both"/>
        <w:rPr>
          <w:rFonts w:cs="Arial"/>
          <w:lang w:val="id-ID"/>
        </w:rPr>
      </w:pPr>
    </w:p>
    <w:p w:rsidR="00D10ADA" w:rsidRPr="00801D01" w:rsidRDefault="00D10ADA" w:rsidP="006A450D">
      <w:pPr>
        <w:pStyle w:val="NormalWeb"/>
        <w:spacing w:before="0" w:beforeAutospacing="0" w:after="0" w:afterAutospacing="0"/>
        <w:jc w:val="both"/>
        <w:rPr>
          <w:rFonts w:cs="Arial"/>
          <w:lang w:val="id-ID"/>
        </w:rPr>
      </w:pPr>
      <w:r w:rsidRPr="00801D01">
        <w:rPr>
          <w:rFonts w:cs="Arial"/>
          <w:lang w:val="id-ID"/>
        </w:rPr>
        <w:t>Sistem pengelolaan yang dikembangkan dapat menjamin berkembangnya kebebasan akademi</w:t>
      </w:r>
      <w:r w:rsidR="00CC2E32" w:rsidRPr="00801D01">
        <w:rPr>
          <w:rFonts w:cs="Arial"/>
        </w:rPr>
        <w:t>k</w:t>
      </w:r>
      <w:r w:rsidRPr="00801D01">
        <w:rPr>
          <w:rFonts w:cs="Arial"/>
          <w:lang w:val="id-ID"/>
        </w:rPr>
        <w:t xml:space="preserve"> dan otonomi keilmuan pada program </w:t>
      </w:r>
      <w:r w:rsidR="00D616CF" w:rsidRPr="00801D01">
        <w:rPr>
          <w:rFonts w:cs="Arial"/>
          <w:lang w:val="id-ID"/>
        </w:rPr>
        <w:t>Pendidikan</w:t>
      </w:r>
      <w:r w:rsidRPr="00801D01">
        <w:rPr>
          <w:rFonts w:cs="Arial"/>
          <w:lang w:val="id-ID"/>
        </w:rPr>
        <w:t xml:space="preserve">, serta mendorong kemandirian dalam pengelolaan akademik, operasional, personalia, keuangan dan seluruh sumber daya yang diperlukan untuk meraih keunggulan mutu yang diharapkan. Untuk itu program </w:t>
      </w:r>
      <w:r w:rsidR="00D616CF" w:rsidRPr="00801D01">
        <w:rPr>
          <w:rFonts w:cs="Arial"/>
          <w:lang w:val="id-ID"/>
        </w:rPr>
        <w:t>Pendidikan</w:t>
      </w:r>
      <w:r w:rsidRPr="00801D01">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D616CF" w:rsidRPr="00801D01">
        <w:rPr>
          <w:rFonts w:cs="Arial"/>
          <w:lang w:val="id-ID"/>
        </w:rPr>
        <w:t>Pendidikan</w:t>
      </w:r>
      <w:r w:rsidRPr="00801D01">
        <w:rPr>
          <w:rFonts w:cs="Arial"/>
          <w:lang w:val="id-ID"/>
        </w:rPr>
        <w:t>, serta sistem monitoring dan evaluasi yang kuat dan transparan.</w:t>
      </w:r>
    </w:p>
    <w:p w:rsidR="00D10ADA" w:rsidRPr="00801D01" w:rsidRDefault="00D10ADA" w:rsidP="006A450D">
      <w:pPr>
        <w:pStyle w:val="NormalWeb"/>
        <w:spacing w:before="0" w:beforeAutospacing="0" w:after="0" w:afterAutospacing="0"/>
        <w:jc w:val="both"/>
        <w:rPr>
          <w:rFonts w:cs="Arial"/>
          <w:lang w:val="id-ID"/>
        </w:rPr>
      </w:pPr>
    </w:p>
    <w:p w:rsidR="00D10ADA" w:rsidRPr="00801D01" w:rsidRDefault="00D10ADA" w:rsidP="006A450D">
      <w:pPr>
        <w:pStyle w:val="NormalWeb"/>
        <w:spacing w:before="0" w:beforeAutospacing="0" w:after="0" w:afterAutospacing="0"/>
        <w:jc w:val="both"/>
        <w:rPr>
          <w:rFonts w:cs="Arial"/>
          <w:lang w:val="id-ID"/>
        </w:rPr>
      </w:pPr>
      <w:r w:rsidRPr="00801D01">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D616CF" w:rsidRPr="00801D01">
        <w:rPr>
          <w:rFonts w:cs="Arial"/>
          <w:lang w:val="id-ID"/>
        </w:rPr>
        <w:t>Pendidikan</w:t>
      </w:r>
      <w:r w:rsidRPr="00801D01">
        <w:rPr>
          <w:rFonts w:cs="Arial"/>
          <w:lang w:val="id-ID"/>
        </w:rPr>
        <w:t xml:space="preserve">. Penjaminan mutu terdiri dari penjaminan mutu internal dan eksternal. Penjaminan mutu internal menyangkut masukan, proses, keluaran, dan hasil dalam sistem program </w:t>
      </w:r>
      <w:r w:rsidR="00D616CF" w:rsidRPr="00801D01">
        <w:rPr>
          <w:rFonts w:cs="Arial"/>
          <w:lang w:val="id-ID"/>
        </w:rPr>
        <w:t>Pendidikan</w:t>
      </w:r>
      <w:r w:rsidRPr="00801D01">
        <w:rPr>
          <w:rFonts w:cs="Arial"/>
          <w:lang w:val="id-ID"/>
        </w:rPr>
        <w:t xml:space="preserve"> itu sendiri, antara lain melalui audit internal dan evaluasi diri. Sedangkan penjaminan mutu eksternal  berkaitan dengan akuntabilitas program </w:t>
      </w:r>
      <w:r w:rsidR="00D616CF" w:rsidRPr="00801D01">
        <w:rPr>
          <w:rFonts w:cs="Arial"/>
          <w:lang w:val="id-ID"/>
        </w:rPr>
        <w:t>Pendidikan</w:t>
      </w:r>
      <w:r w:rsidRPr="00801D01">
        <w:rPr>
          <w:rFonts w:cs="Arial"/>
          <w:lang w:val="id-ID"/>
        </w:rPr>
        <w:t xml:space="preserve"> terhadap para pemangku kepentingan, melalui audit dan asesmen eksternal misalnya mekanisme sertifikasi, akreditasi, audit oleh pemerintah dan publik.</w:t>
      </w:r>
    </w:p>
    <w:p w:rsidR="00D10ADA" w:rsidRPr="00801D01" w:rsidRDefault="00D10ADA" w:rsidP="00046D98">
      <w:pPr>
        <w:rPr>
          <w:rFonts w:ascii="Calibri" w:hAnsi="Calibri" w:cs="Arial"/>
          <w:b/>
          <w:bCs/>
          <w:lang w:val="id-ID"/>
        </w:rPr>
      </w:pPr>
    </w:p>
    <w:p w:rsidR="00D10ADA" w:rsidRPr="00801D01" w:rsidRDefault="00D10ADA" w:rsidP="00046D98">
      <w:pPr>
        <w:rPr>
          <w:rFonts w:cs="Arial"/>
          <w:b/>
          <w:bCs/>
        </w:rPr>
      </w:pPr>
      <w:r w:rsidRPr="00801D01">
        <w:rPr>
          <w:rFonts w:cs="Arial"/>
          <w:b/>
          <w:bCs/>
          <w:lang w:val="id-ID"/>
        </w:rPr>
        <w:t xml:space="preserve">Deskriptor </w:t>
      </w:r>
      <w:r w:rsidRPr="00801D01">
        <w:rPr>
          <w:rFonts w:cs="Arial"/>
          <w:b/>
          <w:bCs/>
          <w:lang w:val="fi-FI"/>
        </w:rPr>
        <w:t>Elemen Penilaian</w:t>
      </w:r>
      <w:r w:rsidRPr="00801D01">
        <w:rPr>
          <w:rFonts w:cs="Arial"/>
          <w:b/>
          <w:bCs/>
          <w:lang w:val="id-ID"/>
        </w:rPr>
        <w:t>:</w:t>
      </w:r>
    </w:p>
    <w:p w:rsidR="00D10ADA" w:rsidRPr="00801D01" w:rsidRDefault="00D10ADA" w:rsidP="00046D98">
      <w:pPr>
        <w:rPr>
          <w:rFonts w:cs="Arial"/>
          <w:b/>
          <w:bCs/>
          <w:lang w:val="id-ID"/>
        </w:rPr>
      </w:pPr>
    </w:p>
    <w:p w:rsidR="00D10ADA" w:rsidRPr="00801D01" w:rsidRDefault="00D10ADA" w:rsidP="00D43112">
      <w:pPr>
        <w:pStyle w:val="ListParagraph"/>
        <w:numPr>
          <w:ilvl w:val="1"/>
          <w:numId w:val="26"/>
        </w:numPr>
        <w:ind w:left="567" w:hanging="501"/>
        <w:jc w:val="both"/>
        <w:rPr>
          <w:rFonts w:cs="Arial"/>
          <w:lang w:val="id-ID"/>
        </w:rPr>
      </w:pPr>
      <w:r w:rsidRPr="00801D01">
        <w:rPr>
          <w:rFonts w:cs="Arial"/>
          <w:noProof/>
          <w:lang w:val="id-ID"/>
        </w:rPr>
        <w:t>Tata pamong untuk menjamin terwujudnya visi, terlaksananya misi, tercapainya tujuan, berhasilnya strategi yang digunakan secara kredibel, transparan, akuntabel, bertanggung jawab, dan adil.</w:t>
      </w:r>
      <w:r w:rsidRPr="00801D01">
        <w:rPr>
          <w:rFonts w:cs="Arial"/>
          <w:iCs/>
          <w:lang w:val="id-ID"/>
        </w:rPr>
        <w:t xml:space="preserve"> </w:t>
      </w:r>
    </w:p>
    <w:p w:rsidR="00D10ADA" w:rsidRPr="00801D01" w:rsidRDefault="00CC2E32" w:rsidP="00D43112">
      <w:pPr>
        <w:pStyle w:val="ListParagraph"/>
        <w:numPr>
          <w:ilvl w:val="1"/>
          <w:numId w:val="26"/>
        </w:numPr>
        <w:ind w:left="567" w:hanging="501"/>
        <w:jc w:val="both"/>
        <w:rPr>
          <w:rFonts w:cs="Arial"/>
          <w:lang w:val="id-ID"/>
        </w:rPr>
      </w:pPr>
      <w:r w:rsidRPr="00801D01">
        <w:rPr>
          <w:rFonts w:cs="Arial"/>
          <w:lang w:val="id-ID"/>
        </w:rPr>
        <w:t xml:space="preserve">Kepemimpinan program </w:t>
      </w:r>
      <w:r w:rsidR="00D616CF" w:rsidRPr="00801D01">
        <w:rPr>
          <w:rFonts w:cs="Arial"/>
          <w:lang w:val="id-ID"/>
        </w:rPr>
        <w:t>Pendidikan</w:t>
      </w:r>
      <w:r w:rsidRPr="00801D01">
        <w:rPr>
          <w:rFonts w:cs="Arial"/>
          <w:lang w:val="id-ID"/>
        </w:rPr>
        <w:t xml:space="preserve"> (</w:t>
      </w:r>
      <w:r w:rsidR="00D10ADA" w:rsidRPr="00801D01">
        <w:rPr>
          <w:rFonts w:cs="Arial"/>
          <w:lang w:val="id-ID"/>
        </w:rPr>
        <w:t xml:space="preserve">tingkat pendidikan ketua program </w:t>
      </w:r>
      <w:r w:rsidR="00D616CF" w:rsidRPr="00801D01">
        <w:rPr>
          <w:rFonts w:cs="Arial"/>
          <w:lang w:val="id-ID"/>
        </w:rPr>
        <w:t>Pendidikan</w:t>
      </w:r>
      <w:r w:rsidR="00D10ADA" w:rsidRPr="00801D01">
        <w:rPr>
          <w:rFonts w:cs="Arial"/>
          <w:lang w:val="id-ID"/>
        </w:rPr>
        <w:t xml:space="preserve">, publikasi jurnal ketua program </w:t>
      </w:r>
      <w:r w:rsidR="00D616CF" w:rsidRPr="00801D01">
        <w:rPr>
          <w:rFonts w:cs="Arial"/>
          <w:lang w:val="id-ID"/>
        </w:rPr>
        <w:t>Pendidikan</w:t>
      </w:r>
      <w:r w:rsidR="00D10ADA" w:rsidRPr="00801D01">
        <w:rPr>
          <w:rFonts w:cs="Arial"/>
          <w:lang w:val="id-ID"/>
        </w:rPr>
        <w:t xml:space="preserve">, pengalaman pertemuan tingkat nasional/internasional ketua program </w:t>
      </w:r>
      <w:r w:rsidR="00D616CF" w:rsidRPr="00801D01">
        <w:rPr>
          <w:rFonts w:cs="Arial"/>
          <w:lang w:val="id-ID"/>
        </w:rPr>
        <w:t>Pendidikan</w:t>
      </w:r>
      <w:r w:rsidR="00D10ADA" w:rsidRPr="00801D01">
        <w:rPr>
          <w:rFonts w:cs="Arial"/>
          <w:lang w:val="id-ID"/>
        </w:rPr>
        <w:t xml:space="preserve"> dan karakteristik kepemimpinan program </w:t>
      </w:r>
      <w:r w:rsidR="00D616CF" w:rsidRPr="00801D01">
        <w:rPr>
          <w:rFonts w:cs="Arial"/>
          <w:lang w:val="id-ID"/>
        </w:rPr>
        <w:t>Pendidikan</w:t>
      </w:r>
      <w:r w:rsidR="00D10ADA" w:rsidRPr="00801D01">
        <w:rPr>
          <w:rFonts w:cs="Arial"/>
          <w:lang w:val="id-ID"/>
        </w:rPr>
        <w:t xml:space="preserve">). </w:t>
      </w:r>
    </w:p>
    <w:p w:rsidR="00D10ADA" w:rsidRPr="00801D01" w:rsidRDefault="00D10ADA" w:rsidP="00826309">
      <w:pPr>
        <w:pStyle w:val="ListParagraph"/>
        <w:numPr>
          <w:ilvl w:val="1"/>
          <w:numId w:val="26"/>
        </w:numPr>
        <w:ind w:left="567" w:hanging="501"/>
        <w:jc w:val="both"/>
        <w:rPr>
          <w:rFonts w:cs="Arial"/>
        </w:rPr>
      </w:pPr>
      <w:r w:rsidRPr="00801D01">
        <w:rPr>
          <w:rFonts w:cs="Arial"/>
          <w:lang w:val="id-ID"/>
        </w:rPr>
        <w:t xml:space="preserve">Sistem pengelolaan fungsional dan operasional program </w:t>
      </w:r>
      <w:r w:rsidR="00D616CF" w:rsidRPr="00801D01">
        <w:rPr>
          <w:rFonts w:cs="Arial"/>
          <w:lang w:val="id-ID"/>
        </w:rPr>
        <w:t>Pendidikan</w:t>
      </w:r>
      <w:r w:rsidRPr="00801D01">
        <w:rPr>
          <w:rFonts w:cs="Arial"/>
          <w:lang w:val="id-ID"/>
        </w:rPr>
        <w:t xml:space="preserve"> efektif (perencanaan</w:t>
      </w:r>
      <w:r w:rsidRPr="00801D01">
        <w:rPr>
          <w:rFonts w:cs="Arial"/>
          <w:iCs/>
          <w:lang w:val="id-ID"/>
        </w:rPr>
        <w:t>, pengorganisasian</w:t>
      </w:r>
      <w:r w:rsidRPr="00801D01">
        <w:rPr>
          <w:rFonts w:cs="Arial"/>
          <w:lang w:val="id-ID"/>
        </w:rPr>
        <w:t>, penstafan, pengarahan, pengendalian</w:t>
      </w:r>
      <w:r w:rsidRPr="00801D01">
        <w:rPr>
          <w:rFonts w:cs="Arial"/>
          <w:iCs/>
          <w:lang w:val="id-ID"/>
        </w:rPr>
        <w:t xml:space="preserve">, </w:t>
      </w:r>
      <w:r w:rsidRPr="00801D01">
        <w:rPr>
          <w:rFonts w:cs="Arial"/>
          <w:lang w:val="id-ID"/>
        </w:rPr>
        <w:t>serta operasi internal dan eksternal)</w:t>
      </w:r>
      <w:r w:rsidRPr="00801D01">
        <w:rPr>
          <w:rFonts w:cs="Arial"/>
          <w:iCs/>
          <w:lang w:val="id-ID"/>
        </w:rPr>
        <w:t>.</w:t>
      </w:r>
      <w:r w:rsidRPr="00801D01">
        <w:rPr>
          <w:rFonts w:cs="Arial"/>
          <w:lang w:val="id-ID"/>
        </w:rPr>
        <w:t xml:space="preserve"> </w:t>
      </w:r>
    </w:p>
    <w:p w:rsidR="00D10ADA" w:rsidRPr="00801D01" w:rsidRDefault="00D10ADA" w:rsidP="00CC2E32">
      <w:pPr>
        <w:pStyle w:val="ListParagraph"/>
        <w:numPr>
          <w:ilvl w:val="1"/>
          <w:numId w:val="26"/>
        </w:numPr>
        <w:ind w:left="567" w:hanging="477"/>
        <w:jc w:val="both"/>
        <w:rPr>
          <w:rFonts w:cs="Arial"/>
        </w:rPr>
      </w:pPr>
      <w:r w:rsidRPr="00801D01">
        <w:rPr>
          <w:rFonts w:cs="Arial"/>
          <w:lang w:val="id-ID"/>
        </w:rPr>
        <w:lastRenderedPageBreak/>
        <w:t xml:space="preserve">Sistem penjaminan mutu  </w:t>
      </w:r>
      <w:r w:rsidRPr="00801D01">
        <w:rPr>
          <w:rFonts w:cs="Arial"/>
        </w:rPr>
        <w:t>antara lain ditandai dengan adanya</w:t>
      </w:r>
      <w:r w:rsidRPr="00801D01">
        <w:rPr>
          <w:rFonts w:cs="Arial"/>
          <w:lang w:val="id-ID"/>
        </w:rPr>
        <w:t xml:space="preserve"> </w:t>
      </w:r>
      <w:r w:rsidRPr="00801D01">
        <w:rPr>
          <w:rFonts w:cs="Arial"/>
        </w:rPr>
        <w:t xml:space="preserve">kebijakan, sistem, dan pelaksanaan penjaminan mutu pada </w:t>
      </w:r>
      <w:r w:rsidRPr="00801D01">
        <w:rPr>
          <w:rFonts w:cs="Arial"/>
          <w:lang w:val="id-ID"/>
        </w:rPr>
        <w:t xml:space="preserve">program </w:t>
      </w:r>
      <w:r w:rsidR="00D616CF" w:rsidRPr="00801D01">
        <w:rPr>
          <w:rFonts w:cs="Arial"/>
          <w:lang w:val="id-ID"/>
        </w:rPr>
        <w:t>Pendidikan</w:t>
      </w:r>
      <w:r w:rsidRPr="00801D01">
        <w:rPr>
          <w:rFonts w:cs="Arial"/>
        </w:rPr>
        <w:t xml:space="preserve">, </w:t>
      </w:r>
      <w:r w:rsidRPr="00801D01">
        <w:rPr>
          <w:rFonts w:cs="Arial"/>
          <w:lang w:val="id-ID"/>
        </w:rPr>
        <w:t>ter</w:t>
      </w:r>
      <w:r w:rsidRPr="00801D01">
        <w:rPr>
          <w:rFonts w:cs="Arial"/>
        </w:rPr>
        <w:t xml:space="preserve">rmasuk penjaminan mutu dari badan akreditasi selain BAN-PT atau </w:t>
      </w:r>
      <w:r w:rsidRPr="00801D01">
        <w:rPr>
          <w:rFonts w:cs="Arial"/>
          <w:i/>
        </w:rPr>
        <w:t>external</w:t>
      </w:r>
      <w:r w:rsidRPr="00801D01">
        <w:rPr>
          <w:rFonts w:cs="Arial"/>
        </w:rPr>
        <w:t xml:space="preserve"> </w:t>
      </w:r>
      <w:r w:rsidRPr="00801D01">
        <w:rPr>
          <w:rFonts w:cs="Arial"/>
          <w:i/>
        </w:rPr>
        <w:t>examiner.</w:t>
      </w:r>
    </w:p>
    <w:p w:rsidR="00D10ADA" w:rsidRPr="00801D01" w:rsidRDefault="00D10ADA" w:rsidP="00826309">
      <w:pPr>
        <w:pStyle w:val="ListParagraph"/>
        <w:numPr>
          <w:ilvl w:val="1"/>
          <w:numId w:val="26"/>
        </w:numPr>
        <w:ind w:left="567" w:hanging="501"/>
        <w:jc w:val="both"/>
        <w:rPr>
          <w:rFonts w:cs="Arial"/>
          <w:lang w:val="id-ID"/>
        </w:rPr>
      </w:pPr>
      <w:r w:rsidRPr="00801D01">
        <w:rPr>
          <w:rFonts w:cs="Arial"/>
          <w:lang w:val="id-ID"/>
        </w:rPr>
        <w:t>Umpan balik (p</w:t>
      </w:r>
      <w:r w:rsidRPr="00801D01">
        <w:rPr>
          <w:rFonts w:cs="Arial"/>
        </w:rPr>
        <w:t>enjaringan umpan balik  dan tindak lanjutnya</w:t>
      </w:r>
      <w:r w:rsidRPr="00801D01">
        <w:rPr>
          <w:rFonts w:cs="Arial"/>
          <w:lang w:val="id-ID"/>
        </w:rPr>
        <w:t>)</w:t>
      </w:r>
      <w:r w:rsidRPr="00801D01">
        <w:rPr>
          <w:rFonts w:cs="Arial"/>
        </w:rPr>
        <w:t xml:space="preserve">. </w:t>
      </w:r>
    </w:p>
    <w:p w:rsidR="00D10ADA" w:rsidRPr="00801D01" w:rsidRDefault="00D10ADA" w:rsidP="00826309">
      <w:pPr>
        <w:pStyle w:val="ListParagraph"/>
        <w:numPr>
          <w:ilvl w:val="1"/>
          <w:numId w:val="26"/>
        </w:numPr>
        <w:ind w:left="567" w:hanging="501"/>
        <w:jc w:val="both"/>
        <w:rPr>
          <w:rFonts w:cs="Arial"/>
          <w:lang w:val="id-ID"/>
        </w:rPr>
      </w:pPr>
      <w:r w:rsidRPr="00801D01">
        <w:rPr>
          <w:rFonts w:cs="Arial"/>
          <w:lang w:val="sv-SE"/>
        </w:rPr>
        <w:t>Upaya untuk menjamin keberlanjutan (</w:t>
      </w:r>
      <w:r w:rsidRPr="00801D01">
        <w:rPr>
          <w:rFonts w:cs="Arial"/>
          <w:i/>
          <w:iCs/>
          <w:lang w:val="sv-SE"/>
        </w:rPr>
        <w:t>sustainability</w:t>
      </w:r>
      <w:r w:rsidRPr="00801D01">
        <w:rPr>
          <w:rFonts w:cs="Arial"/>
          <w:lang w:val="sv-SE"/>
        </w:rPr>
        <w:t xml:space="preserve">) program </w:t>
      </w:r>
      <w:r w:rsidR="00D616CF" w:rsidRPr="00801D01">
        <w:rPr>
          <w:rFonts w:cs="Arial"/>
          <w:lang w:val="sv-SE"/>
        </w:rPr>
        <w:t>Pendidikan</w:t>
      </w:r>
      <w:r w:rsidRPr="00801D01">
        <w:rPr>
          <w:rFonts w:cs="Arial"/>
          <w:lang w:val="id-ID"/>
        </w:rPr>
        <w:t>.</w:t>
      </w:r>
    </w:p>
    <w:p w:rsidR="00D10ADA" w:rsidRPr="00801D01" w:rsidRDefault="00D10ADA" w:rsidP="006A450D">
      <w:pPr>
        <w:rPr>
          <w:rFonts w:cs="Arial"/>
          <w:lang w:val="id-ID"/>
        </w:rPr>
      </w:pPr>
    </w:p>
    <w:p w:rsidR="00D10ADA" w:rsidRPr="00801D01" w:rsidRDefault="00D10ADA" w:rsidP="006A450D">
      <w:pPr>
        <w:rPr>
          <w:rFonts w:cs="Arial"/>
          <w:lang w:val="id-ID"/>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572015">
      <w:pPr>
        <w:pStyle w:val="Heading1"/>
        <w:spacing w:before="0"/>
        <w:rPr>
          <w:rFonts w:ascii="Arial" w:hAnsi="Arial" w:cs="Arial"/>
          <w:sz w:val="24"/>
          <w:szCs w:val="24"/>
        </w:rPr>
      </w:pPr>
    </w:p>
    <w:p w:rsidR="00753EB1" w:rsidRPr="00801D01" w:rsidRDefault="00753EB1" w:rsidP="00753EB1"/>
    <w:p w:rsidR="00753EB1" w:rsidRPr="00801D01" w:rsidRDefault="00753EB1" w:rsidP="00753EB1"/>
    <w:p w:rsidR="00753EB1" w:rsidRPr="00801D01" w:rsidRDefault="00753EB1" w:rsidP="00753EB1"/>
    <w:p w:rsidR="00753EB1" w:rsidRPr="00801D01" w:rsidRDefault="00753EB1" w:rsidP="00572015">
      <w:pPr>
        <w:pStyle w:val="Heading1"/>
        <w:spacing w:before="0"/>
        <w:rPr>
          <w:rFonts w:ascii="Arial" w:hAnsi="Arial" w:cs="Arial"/>
          <w:sz w:val="24"/>
          <w:szCs w:val="24"/>
        </w:rPr>
      </w:pPr>
    </w:p>
    <w:p w:rsidR="00753EB1" w:rsidRPr="00801D01" w:rsidRDefault="00753EB1" w:rsidP="00753EB1"/>
    <w:p w:rsidR="00753EB1" w:rsidRPr="00801D01" w:rsidRDefault="00753EB1" w:rsidP="00753EB1">
      <w:pPr>
        <w:pStyle w:val="Heading1"/>
        <w:spacing w:before="0"/>
        <w:jc w:val="center"/>
        <w:rPr>
          <w:rFonts w:ascii="Arial" w:hAnsi="Arial" w:cs="Arial"/>
          <w:sz w:val="24"/>
          <w:szCs w:val="24"/>
        </w:rPr>
      </w:pPr>
      <w:r w:rsidRPr="00801D01">
        <w:rPr>
          <w:rFonts w:ascii="Arial" w:hAnsi="Arial" w:cs="Arial"/>
          <w:sz w:val="24"/>
          <w:szCs w:val="24"/>
          <w:lang w:val="id-ID"/>
        </w:rPr>
        <w:lastRenderedPageBreak/>
        <w:t>Standar 3</w:t>
      </w:r>
    </w:p>
    <w:p w:rsidR="00D10ADA" w:rsidRPr="00801D01" w:rsidRDefault="00D10ADA" w:rsidP="00753EB1">
      <w:pPr>
        <w:pStyle w:val="Heading1"/>
        <w:spacing w:before="0"/>
        <w:jc w:val="center"/>
        <w:rPr>
          <w:rFonts w:ascii="Arial" w:hAnsi="Arial" w:cs="Arial"/>
          <w:sz w:val="24"/>
          <w:szCs w:val="24"/>
        </w:rPr>
      </w:pPr>
      <w:r w:rsidRPr="00801D01">
        <w:rPr>
          <w:rFonts w:ascii="Arial" w:hAnsi="Arial" w:cs="Arial"/>
          <w:sz w:val="24"/>
          <w:szCs w:val="24"/>
          <w:lang w:val="id-ID"/>
        </w:rPr>
        <w:t>Mahasiswa dan Lulusan</w:t>
      </w:r>
    </w:p>
    <w:p w:rsidR="00753EB1" w:rsidRPr="00801D01" w:rsidRDefault="00753EB1" w:rsidP="00753EB1"/>
    <w:p w:rsidR="00D10ADA" w:rsidRPr="00801D01" w:rsidRDefault="00D10ADA" w:rsidP="00572015">
      <w:pPr>
        <w:rPr>
          <w:rFonts w:cs="Arial"/>
          <w:lang w:val="id-ID"/>
        </w:rPr>
      </w:pPr>
      <w:r w:rsidRPr="00801D01">
        <w:rPr>
          <w:rFonts w:cs="Arial"/>
          <w:lang w:val="id-ID"/>
        </w:rPr>
        <w:t xml:space="preserve">Standar ini adalah acuan keunggulan mutu mahasiswa dan lulusan. Program </w:t>
      </w:r>
      <w:r w:rsidR="00D616CF" w:rsidRPr="00801D01">
        <w:rPr>
          <w:rFonts w:cs="Arial"/>
          <w:lang w:val="id-ID"/>
        </w:rPr>
        <w:t>Pendidikan</w:t>
      </w:r>
      <w:r w:rsidRPr="00801D01">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801D01" w:rsidRDefault="00D10ADA" w:rsidP="00572015">
      <w:pPr>
        <w:rPr>
          <w:rFonts w:cs="Arial"/>
          <w:lang w:val="id-ID"/>
        </w:rPr>
      </w:pPr>
    </w:p>
    <w:p w:rsidR="00D10ADA" w:rsidRPr="00801D01" w:rsidRDefault="00D10ADA" w:rsidP="00863F96">
      <w:pPr>
        <w:rPr>
          <w:rFonts w:cs="Arial"/>
          <w:lang w:val="id-ID"/>
        </w:rPr>
      </w:pPr>
      <w:r w:rsidRPr="00801D01">
        <w:rPr>
          <w:rFonts w:cs="Arial"/>
          <w:lang w:val="id-ID"/>
        </w:rPr>
        <w:t xml:space="preserve">Program </w:t>
      </w:r>
      <w:r w:rsidR="00D616CF" w:rsidRPr="00801D01">
        <w:rPr>
          <w:rFonts w:cs="Arial"/>
          <w:lang w:val="id-ID"/>
        </w:rPr>
        <w:t>Pendidikan</w:t>
      </w:r>
      <w:r w:rsidRPr="00801D01">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D616CF" w:rsidRPr="00801D01">
        <w:rPr>
          <w:rFonts w:cs="Arial"/>
          <w:lang w:val="id-ID"/>
        </w:rPr>
        <w:t>Pendidikan</w:t>
      </w:r>
      <w:r w:rsidRPr="00801D01">
        <w:rPr>
          <w:rFonts w:cs="Arial"/>
          <w:lang w:val="id-ID"/>
        </w:rPr>
        <w:t xml:space="preserve">. Program </w:t>
      </w:r>
      <w:r w:rsidR="00D616CF" w:rsidRPr="00801D01">
        <w:rPr>
          <w:rFonts w:cs="Arial"/>
          <w:lang w:val="id-ID"/>
        </w:rPr>
        <w:t>Pendidikan</w:t>
      </w:r>
      <w:r w:rsidRPr="00801D01">
        <w:rPr>
          <w:rFonts w:cs="Arial"/>
          <w:lang w:val="id-ID"/>
        </w:rPr>
        <w:t xml:space="preserve"> harus berpartisipasi secara aktif dalam sistem perekrutan dan seleksi calon mahasiswa agar mampu menghasilkan masukan mahasiswa dan lulusan bermutu. Program </w:t>
      </w:r>
      <w:r w:rsidR="00D616CF" w:rsidRPr="00801D01">
        <w:rPr>
          <w:rFonts w:cs="Arial"/>
          <w:lang w:val="id-ID"/>
        </w:rPr>
        <w:t>Pendidikan</w:t>
      </w:r>
      <w:r w:rsidRPr="00801D01">
        <w:rPr>
          <w:rFonts w:cs="Arial"/>
          <w:lang w:val="id-ID"/>
        </w:rPr>
        <w:t xml:space="preserve"> harus mengupayakan akses layanan kemahasiswaan dan pengembangan minat dan bakat. Program </w:t>
      </w:r>
      <w:r w:rsidR="00D616CF" w:rsidRPr="00801D01">
        <w:rPr>
          <w:rFonts w:cs="Arial"/>
          <w:lang w:val="id-ID"/>
        </w:rPr>
        <w:t>Pendidikan</w:t>
      </w:r>
      <w:r w:rsidRPr="00801D01">
        <w:rPr>
          <w:rFonts w:cs="Arial"/>
          <w:lang w:val="id-ID"/>
        </w:rPr>
        <w:t xml:space="preserve"> harus mengelola lulusan sebagai produk dan mitra perbaikan berkelanjutan program </w:t>
      </w:r>
      <w:r w:rsidR="00D616CF" w:rsidRPr="00801D01">
        <w:rPr>
          <w:rFonts w:cs="Arial"/>
          <w:lang w:val="id-ID"/>
        </w:rPr>
        <w:t>Pendidikan</w:t>
      </w:r>
      <w:r w:rsidRPr="00801D01">
        <w:rPr>
          <w:rFonts w:cs="Arial"/>
          <w:lang w:val="id-ID"/>
        </w:rPr>
        <w:t xml:space="preserve">. Program </w:t>
      </w:r>
      <w:r w:rsidR="00D616CF" w:rsidRPr="00801D01">
        <w:rPr>
          <w:rFonts w:cs="Arial"/>
          <w:lang w:val="id-ID"/>
        </w:rPr>
        <w:t>Pendidikan</w:t>
      </w:r>
      <w:r w:rsidRPr="00801D01">
        <w:rPr>
          <w:rFonts w:cs="Arial"/>
          <w:lang w:val="id-ID"/>
        </w:rPr>
        <w:t xml:space="preserve"> harus berpartisipasi aktif dalam pemberdayaan dan pendayagunaan alumni.</w:t>
      </w:r>
      <w:r w:rsidRPr="00801D01">
        <w:rPr>
          <w:rFonts w:ascii="Calibri" w:hAnsi="Calibri" w:cs="Arial"/>
          <w:lang w:val="id-ID"/>
        </w:rPr>
        <w:t xml:space="preserve"> </w:t>
      </w:r>
      <w:r w:rsidRPr="00801D01">
        <w:rPr>
          <w:rFonts w:cs="Arial"/>
          <w:lang w:val="id-ID"/>
        </w:rPr>
        <w:t xml:space="preserve">Program </w:t>
      </w:r>
      <w:r w:rsidR="00D616CF" w:rsidRPr="00801D01">
        <w:rPr>
          <w:rFonts w:cs="Arial"/>
          <w:lang w:val="id-ID"/>
        </w:rPr>
        <w:t>Pendidikan</w:t>
      </w:r>
      <w:r w:rsidRPr="00801D01">
        <w:rPr>
          <w:rFonts w:cs="Arial"/>
          <w:lang w:val="id-ID"/>
        </w:rPr>
        <w:t xml:space="preserve"> memberikan jaminan terhadap pemenuhan kebutuhan dan kepuasan pengguna lulusan serta menerima masukan dari pengguna lulusan sebagai bahan untuk perbaikan mutu program </w:t>
      </w:r>
      <w:r w:rsidR="00D616CF" w:rsidRPr="00801D01">
        <w:rPr>
          <w:rFonts w:cs="Arial"/>
          <w:lang w:val="id-ID"/>
        </w:rPr>
        <w:t>Pendidikan</w:t>
      </w:r>
      <w:r w:rsidRPr="00801D01">
        <w:rPr>
          <w:rFonts w:cs="Arial"/>
          <w:lang w:val="id-ID"/>
        </w:rPr>
        <w:t xml:space="preserve">  secara berkelanjutan.</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 </w:t>
      </w:r>
    </w:p>
    <w:p w:rsidR="00D10ADA" w:rsidRPr="00801D01" w:rsidRDefault="00D10ADA" w:rsidP="00572015">
      <w:pPr>
        <w:pStyle w:val="Heading2"/>
        <w:rPr>
          <w:bCs w:val="0"/>
          <w:sz w:val="24"/>
          <w:szCs w:val="24"/>
          <w:lang w:val="id-ID"/>
        </w:rPr>
      </w:pPr>
      <w:bookmarkStart w:id="6" w:name="_Toc204423609"/>
      <w:r w:rsidRPr="00801D01">
        <w:rPr>
          <w:sz w:val="24"/>
          <w:szCs w:val="24"/>
          <w:lang w:val="id-ID"/>
        </w:rPr>
        <w:t>Deskripsi</w:t>
      </w:r>
      <w:bookmarkEnd w:id="6"/>
      <w:r w:rsidRPr="00801D01">
        <w:rPr>
          <w:sz w:val="24"/>
          <w:szCs w:val="24"/>
          <w:lang w:val="id-ID"/>
        </w:rPr>
        <w:t xml:space="preserve">  </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D616CF" w:rsidRPr="00801D01">
        <w:rPr>
          <w:rFonts w:cs="Arial"/>
          <w:lang w:val="id-ID"/>
        </w:rPr>
        <w:t>Pendidikan</w:t>
      </w:r>
      <w:r w:rsidRPr="00801D01">
        <w:rPr>
          <w:rFonts w:cs="Arial"/>
          <w:lang w:val="id-ID"/>
        </w:rPr>
        <w:t xml:space="preserve">. </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Partisipasi aktif program </w:t>
      </w:r>
      <w:r w:rsidR="00D616CF" w:rsidRPr="00801D01">
        <w:rPr>
          <w:rFonts w:cs="Arial"/>
          <w:lang w:val="id-ID"/>
        </w:rPr>
        <w:t>Pendidikan</w:t>
      </w:r>
      <w:r w:rsidRPr="00801D01">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801D01">
        <w:rPr>
          <w:rFonts w:cs="Arial"/>
          <w:i/>
          <w:lang w:val="id-ID"/>
        </w:rPr>
        <w:t xml:space="preserve"> </w:t>
      </w:r>
      <w:r w:rsidRPr="00801D01">
        <w:rPr>
          <w:rFonts w:cs="Arial"/>
          <w:lang w:val="id-ID"/>
        </w:rPr>
        <w:t>alumni).</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Akses layanan kemahasiswaan dan pengembangan minat dan bakat yang diusahakan unit pengelola program </w:t>
      </w:r>
      <w:r w:rsidR="00D616CF" w:rsidRPr="00801D01">
        <w:rPr>
          <w:rFonts w:cs="Arial"/>
          <w:lang w:val="id-ID"/>
        </w:rPr>
        <w:t>Pendidikan</w:t>
      </w:r>
      <w:r w:rsidRPr="00801D01">
        <w:rPr>
          <w:rFonts w:cs="Arial"/>
          <w:lang w:val="id-ID"/>
        </w:rPr>
        <w:t xml:space="preserve"> berupa akses kepada fasilitas pusat kegiatan mahasiswa, , layanan kesehatan, beasiswa, dan kegiatan. </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Untuk meningkatkan kemampuan lulusan beradaptasi dengan perubahan, program </w:t>
      </w:r>
      <w:r w:rsidR="00D616CF" w:rsidRPr="00801D01">
        <w:rPr>
          <w:rFonts w:cs="Arial"/>
          <w:lang w:val="id-ID"/>
        </w:rPr>
        <w:t>Pendidikan</w:t>
      </w:r>
      <w:r w:rsidRPr="00801D01">
        <w:rPr>
          <w:rFonts w:cs="Arial"/>
          <w:lang w:val="id-ID"/>
        </w:rPr>
        <w:t xml:space="preserve"> menyiapkan pembekalan pengembangan </w:t>
      </w:r>
      <w:r w:rsidRPr="00801D01">
        <w:rPr>
          <w:rFonts w:cs="Arial"/>
          <w:i/>
          <w:lang w:val="id-ID"/>
        </w:rPr>
        <w:t>entrepreneurship</w:t>
      </w:r>
      <w:r w:rsidRPr="00801D01">
        <w:rPr>
          <w:rFonts w:cs="Arial"/>
          <w:lang w:val="id-ID"/>
        </w:rPr>
        <w:t xml:space="preserve">, </w:t>
      </w:r>
      <w:r w:rsidRPr="00801D01">
        <w:rPr>
          <w:rFonts w:cs="Arial"/>
          <w:lang w:val="id-ID"/>
        </w:rPr>
        <w:lastRenderedPageBreak/>
        <w:t xml:space="preserve">pengembangan karir, magang dan rekrutmen kerja. Informasi tentang lulusan dan upaya perbaikan mutu program </w:t>
      </w:r>
      <w:r w:rsidR="00D616CF" w:rsidRPr="00801D01">
        <w:rPr>
          <w:rFonts w:cs="Arial"/>
          <w:lang w:val="id-ID"/>
        </w:rPr>
        <w:t>Pendidikan</w:t>
      </w:r>
      <w:r w:rsidRPr="00801D01">
        <w:rPr>
          <w:rFonts w:cs="Arial"/>
          <w:lang w:val="id-ID"/>
        </w:rPr>
        <w:t xml:space="preserve"> antara lain diperoleh melalui </w:t>
      </w:r>
      <w:r w:rsidRPr="00801D01">
        <w:rPr>
          <w:rFonts w:cs="Arial"/>
          <w:i/>
          <w:lang w:val="id-ID"/>
        </w:rPr>
        <w:t>tracer study</w:t>
      </w:r>
      <w:r w:rsidRPr="00801D01">
        <w:rPr>
          <w:rFonts w:cs="Arial"/>
          <w:lang w:val="id-ID"/>
        </w:rPr>
        <w:t xml:space="preserve"> yang berkesinambungan. Kemitraan program </w:t>
      </w:r>
      <w:r w:rsidR="00D616CF" w:rsidRPr="00801D01">
        <w:rPr>
          <w:rFonts w:cs="Arial"/>
          <w:lang w:val="id-ID"/>
        </w:rPr>
        <w:t>Pendidikan</w:t>
      </w:r>
      <w:r w:rsidRPr="00801D01">
        <w:rPr>
          <w:rFonts w:cs="Arial"/>
          <w:lang w:val="id-ID"/>
        </w:rPr>
        <w:t xml:space="preserve"> dengan lulusan dapat berupa: </w:t>
      </w:r>
      <w:r w:rsidRPr="00801D01">
        <w:rPr>
          <w:rFonts w:cs="Arial"/>
          <w:sz w:val="20"/>
          <w:szCs w:val="20"/>
          <w:lang w:val="id-ID"/>
        </w:rPr>
        <w:t xml:space="preserve"> </w:t>
      </w:r>
      <w:r w:rsidRPr="00801D01">
        <w:rPr>
          <w:rFonts w:cs="Arial"/>
          <w:lang w:val="id-ID"/>
        </w:rPr>
        <w:t>penggalangan dana, sumbangan fasilitas untuk almamater, masukan untuk perbaikan proses pembelajaran, dan pengembangan jejaring.</w:t>
      </w:r>
    </w:p>
    <w:p w:rsidR="00D10ADA" w:rsidRPr="00801D01" w:rsidRDefault="00D10ADA" w:rsidP="00572015">
      <w:pPr>
        <w:rPr>
          <w:rFonts w:cs="Arial"/>
          <w:lang w:val="id-ID"/>
        </w:rPr>
      </w:pPr>
    </w:p>
    <w:p w:rsidR="00D10ADA" w:rsidRPr="00801D01" w:rsidRDefault="00D10ADA" w:rsidP="00863F96">
      <w:pPr>
        <w:rPr>
          <w:rFonts w:cs="Arial"/>
          <w:b/>
          <w:bCs/>
          <w:lang w:val="id-ID"/>
        </w:rPr>
      </w:pPr>
      <w:r w:rsidRPr="00801D01">
        <w:rPr>
          <w:rFonts w:cs="Arial"/>
          <w:b/>
          <w:bCs/>
          <w:lang w:val="id-ID"/>
        </w:rPr>
        <w:t xml:space="preserve">Deskriptor </w:t>
      </w:r>
      <w:r w:rsidRPr="00801D01">
        <w:rPr>
          <w:rFonts w:cs="Arial"/>
          <w:b/>
          <w:bCs/>
          <w:lang w:val="fi-FI"/>
        </w:rPr>
        <w:t>Elemen Penilaian</w:t>
      </w:r>
      <w:r w:rsidRPr="00801D01">
        <w:rPr>
          <w:rFonts w:cs="Arial"/>
          <w:b/>
          <w:bCs/>
          <w:lang w:val="id-ID"/>
        </w:rPr>
        <w:t>:</w:t>
      </w:r>
    </w:p>
    <w:p w:rsidR="00D10ADA" w:rsidRPr="00801D01" w:rsidRDefault="00D10ADA" w:rsidP="00863F96">
      <w:pPr>
        <w:rPr>
          <w:rFonts w:cs="Arial"/>
          <w:b/>
          <w:bCs/>
        </w:rPr>
      </w:pPr>
    </w:p>
    <w:p w:rsidR="00D10ADA" w:rsidRPr="00801D01" w:rsidRDefault="00D10ADA" w:rsidP="00863F96">
      <w:pPr>
        <w:numPr>
          <w:ilvl w:val="1"/>
          <w:numId w:val="25"/>
        </w:numPr>
        <w:tabs>
          <w:tab w:val="clear" w:pos="360"/>
          <w:tab w:val="left" w:pos="540"/>
        </w:tabs>
        <w:ind w:left="540" w:hanging="540"/>
        <w:rPr>
          <w:rFonts w:cs="Arial"/>
        </w:rPr>
      </w:pPr>
      <w:r w:rsidRPr="00801D01">
        <w:rPr>
          <w:rFonts w:cs="Arial"/>
        </w:rPr>
        <w:t>Kebijakan sistem rekrutmen dan seleksi calon mahasiswa (mencakup mutu prestasi dan reputasi akademik serta bakat pada jenjang pendidikan sebelumnya, equitas wilayah, kemampuan ekonomi dan jender)</w:t>
      </w:r>
      <w:r w:rsidR="00A7097F" w:rsidRPr="00801D01">
        <w:rPr>
          <w:rFonts w:cs="Arial"/>
        </w:rPr>
        <w:t>.</w:t>
      </w:r>
      <w:r w:rsidRPr="00801D01">
        <w:rPr>
          <w:rFonts w:cs="Arial"/>
        </w:rPr>
        <w:t xml:space="preserve"> </w:t>
      </w:r>
    </w:p>
    <w:p w:rsidR="00D10ADA" w:rsidRPr="00801D01" w:rsidRDefault="00D10ADA" w:rsidP="00863F96">
      <w:pPr>
        <w:numPr>
          <w:ilvl w:val="1"/>
          <w:numId w:val="25"/>
        </w:numPr>
        <w:tabs>
          <w:tab w:val="clear" w:pos="360"/>
          <w:tab w:val="left" w:pos="540"/>
        </w:tabs>
        <w:ind w:left="540" w:hanging="540"/>
        <w:rPr>
          <w:rFonts w:cs="Arial"/>
        </w:rPr>
      </w:pPr>
      <w:r w:rsidRPr="00801D01">
        <w:rPr>
          <w:rFonts w:cs="Arial"/>
        </w:rPr>
        <w:t xml:space="preserve">Keefektifan implementasi </w:t>
      </w:r>
      <w:r w:rsidRPr="00801D01">
        <w:rPr>
          <w:rFonts w:cs="Arial"/>
          <w:lang w:val="id-ID"/>
        </w:rPr>
        <w:t>sistem r</w:t>
      </w:r>
      <w:r w:rsidRPr="00801D01">
        <w:rPr>
          <w:rFonts w:cs="Arial"/>
        </w:rPr>
        <w:t xml:space="preserve">ekrutmen dan </w:t>
      </w:r>
      <w:r w:rsidRPr="00801D01">
        <w:rPr>
          <w:rFonts w:cs="Arial"/>
          <w:lang w:val="id-ID"/>
        </w:rPr>
        <w:t>s</w:t>
      </w:r>
      <w:r w:rsidRPr="00801D01">
        <w:rPr>
          <w:rFonts w:cs="Arial"/>
        </w:rPr>
        <w:t>eleksi calon mahasiswa untuk menghasilkan calon mahasiswa yang bermutu yang diukur dari jumlah peminat, proporsi pendaftar terhadap daya tampung dan proporsi yang diterima dan yang registrasi.</w:t>
      </w:r>
    </w:p>
    <w:p w:rsidR="00D10ADA" w:rsidRPr="00801D01" w:rsidRDefault="00D10ADA" w:rsidP="00863F96">
      <w:pPr>
        <w:numPr>
          <w:ilvl w:val="1"/>
          <w:numId w:val="25"/>
        </w:numPr>
        <w:tabs>
          <w:tab w:val="clear" w:pos="360"/>
          <w:tab w:val="left" w:pos="540"/>
        </w:tabs>
        <w:ind w:left="540" w:hanging="540"/>
        <w:rPr>
          <w:rFonts w:cs="Arial"/>
        </w:rPr>
      </w:pPr>
      <w:r w:rsidRPr="00801D01">
        <w:rPr>
          <w:rFonts w:cs="Arial"/>
          <w:lang w:val="id-ID"/>
        </w:rPr>
        <w:t>Prestasi</w:t>
      </w:r>
      <w:r w:rsidRPr="00801D01">
        <w:rPr>
          <w:rFonts w:cs="Arial"/>
        </w:rPr>
        <w:t xml:space="preserve"> mahasiswa yang meliputi:</w:t>
      </w:r>
      <w:r w:rsidRPr="00801D01">
        <w:rPr>
          <w:rFonts w:cs="Arial"/>
          <w:lang w:val="id-ID"/>
        </w:rPr>
        <w:t xml:space="preserve"> Indeks Prestasi Kumulatif, lama </w:t>
      </w:r>
      <w:r w:rsidR="00D616CF" w:rsidRPr="00801D01">
        <w:rPr>
          <w:rFonts w:cs="Arial"/>
          <w:lang w:val="id-ID"/>
        </w:rPr>
        <w:t>Pendidikan</w:t>
      </w:r>
      <w:r w:rsidRPr="00801D01">
        <w:rPr>
          <w:rFonts w:cs="Arial"/>
          <w:lang w:val="id-ID"/>
        </w:rPr>
        <w:t xml:space="preserve">, persentase mahasiswa </w:t>
      </w:r>
      <w:r w:rsidRPr="00801D01">
        <w:rPr>
          <w:rFonts w:cs="Arial"/>
          <w:i/>
          <w:lang w:val="id-ID"/>
        </w:rPr>
        <w:t>drop out</w:t>
      </w:r>
      <w:r w:rsidRPr="00801D01">
        <w:rPr>
          <w:rFonts w:cs="Arial"/>
          <w:lang w:val="id-ID"/>
        </w:rPr>
        <w:t xml:space="preserve"> atau mengundurkan diri, </w:t>
      </w:r>
      <w:r w:rsidRPr="00801D01">
        <w:rPr>
          <w:rFonts w:cs="Arial"/>
        </w:rPr>
        <w:t xml:space="preserve">reputasi </w:t>
      </w:r>
      <w:r w:rsidR="00A7097F" w:rsidRPr="00801D01">
        <w:rPr>
          <w:rFonts w:cs="Arial"/>
          <w:lang w:val="id-ID"/>
        </w:rPr>
        <w:t>bidang akademik dan profesi</w:t>
      </w:r>
      <w:r w:rsidRPr="00801D01">
        <w:rPr>
          <w:rFonts w:cs="Arial"/>
          <w:lang w:val="id-ID"/>
        </w:rPr>
        <w:t>, bakat dan minat</w:t>
      </w:r>
      <w:r w:rsidRPr="00801D01">
        <w:rPr>
          <w:rFonts w:cs="Arial"/>
        </w:rPr>
        <w:t>.</w:t>
      </w:r>
    </w:p>
    <w:p w:rsidR="00D10ADA" w:rsidRPr="00801D01" w:rsidRDefault="00D10ADA" w:rsidP="00863F96">
      <w:pPr>
        <w:numPr>
          <w:ilvl w:val="1"/>
          <w:numId w:val="25"/>
        </w:numPr>
        <w:tabs>
          <w:tab w:val="clear" w:pos="360"/>
          <w:tab w:val="left" w:pos="540"/>
        </w:tabs>
        <w:ind w:left="540" w:hanging="540"/>
        <w:rPr>
          <w:rFonts w:cs="Arial"/>
        </w:rPr>
      </w:pPr>
      <w:r w:rsidRPr="00801D01">
        <w:rPr>
          <w:rFonts w:cs="Arial"/>
          <w:bCs/>
        </w:rPr>
        <w:t xml:space="preserve">Jenis dan mutu layanan program </w:t>
      </w:r>
      <w:r w:rsidR="00D616CF" w:rsidRPr="00801D01">
        <w:rPr>
          <w:rFonts w:cs="Arial"/>
          <w:bCs/>
        </w:rPr>
        <w:t>Pendidikan</w:t>
      </w:r>
      <w:r w:rsidRPr="00801D01">
        <w:rPr>
          <w:rFonts w:cs="Arial"/>
          <w:bCs/>
        </w:rPr>
        <w:t xml:space="preserve"> kepada mahasiswa untuk </w:t>
      </w:r>
      <w:r w:rsidRPr="00801D01">
        <w:rPr>
          <w:rFonts w:cs="Arial"/>
          <w:bCs/>
          <w:noProof/>
        </w:rPr>
        <w:t>membina dan mengembangkan</w:t>
      </w:r>
      <w:r w:rsidRPr="00801D01">
        <w:rPr>
          <w:rFonts w:cs="Arial"/>
          <w:bCs/>
          <w:noProof/>
          <w:lang w:val="id-ID"/>
        </w:rPr>
        <w:t xml:space="preserve"> </w:t>
      </w:r>
      <w:r w:rsidRPr="00801D01">
        <w:rPr>
          <w:rFonts w:cs="Arial"/>
          <w:bCs/>
          <w:noProof/>
        </w:rPr>
        <w:t>penalaran, minat, bakat, seni, dan kesejahteraan</w:t>
      </w:r>
      <w:r w:rsidRPr="00801D01">
        <w:rPr>
          <w:rFonts w:cs="Arial"/>
          <w:bCs/>
        </w:rPr>
        <w:t xml:space="preserve">, mencakup layanan bimbingan dan konseling, pengembangan minat dan bakat, pembinaan </w:t>
      </w:r>
      <w:r w:rsidRPr="00801D01">
        <w:rPr>
          <w:rFonts w:cs="Arial"/>
          <w:bCs/>
          <w:i/>
        </w:rPr>
        <w:t>soft skills</w:t>
      </w:r>
      <w:r w:rsidRPr="00801D01">
        <w:rPr>
          <w:rFonts w:cs="Arial"/>
          <w:bCs/>
        </w:rPr>
        <w:t>, ketersediaan beasiswa, dan kesehatan.</w:t>
      </w:r>
    </w:p>
    <w:p w:rsidR="00D10ADA" w:rsidRPr="00801D01" w:rsidRDefault="00A7097F" w:rsidP="00863F96">
      <w:pPr>
        <w:numPr>
          <w:ilvl w:val="1"/>
          <w:numId w:val="25"/>
        </w:numPr>
        <w:tabs>
          <w:tab w:val="clear" w:pos="360"/>
          <w:tab w:val="left" w:pos="540"/>
        </w:tabs>
        <w:ind w:left="540" w:hanging="540"/>
        <w:rPr>
          <w:rFonts w:cs="Arial"/>
        </w:rPr>
      </w:pPr>
      <w:r w:rsidRPr="00801D01">
        <w:rPr>
          <w:rFonts w:cs="Arial"/>
          <w:lang w:val="id-ID"/>
        </w:rPr>
        <w:t>Layanan kepada</w:t>
      </w:r>
      <w:r w:rsidRPr="00801D01">
        <w:rPr>
          <w:rFonts w:cs="Arial"/>
        </w:rPr>
        <w:t xml:space="preserve"> </w:t>
      </w:r>
      <w:r w:rsidR="00D10ADA" w:rsidRPr="00801D01">
        <w:rPr>
          <w:rFonts w:cs="Arial"/>
          <w:lang w:val="id-ID"/>
        </w:rPr>
        <w:t>mahasiswa (mencakup layanan kewira</w:t>
      </w:r>
      <w:r w:rsidRPr="00801D01">
        <w:rPr>
          <w:rFonts w:cs="Arial"/>
        </w:rPr>
        <w:t>-</w:t>
      </w:r>
      <w:r w:rsidR="00D10ADA" w:rsidRPr="00801D01">
        <w:rPr>
          <w:rFonts w:cs="Arial"/>
          <w:lang w:val="id-ID"/>
        </w:rPr>
        <w:t>usahaan, bimbingan karir, informasi dan penempatan kerja)</w:t>
      </w:r>
      <w:r w:rsidRPr="00801D01">
        <w:rPr>
          <w:rFonts w:cs="Arial"/>
        </w:rPr>
        <w:t>.</w:t>
      </w:r>
    </w:p>
    <w:p w:rsidR="00D10ADA" w:rsidRPr="00801D01" w:rsidRDefault="00D10ADA" w:rsidP="00863F96">
      <w:pPr>
        <w:numPr>
          <w:ilvl w:val="1"/>
          <w:numId w:val="25"/>
        </w:numPr>
        <w:tabs>
          <w:tab w:val="clear" w:pos="360"/>
          <w:tab w:val="left" w:pos="540"/>
        </w:tabs>
        <w:ind w:left="540" w:hanging="540"/>
        <w:rPr>
          <w:rFonts w:cs="Arial"/>
        </w:rPr>
      </w:pPr>
      <w:r w:rsidRPr="00801D01">
        <w:rPr>
          <w:rFonts w:cs="Arial"/>
          <w:lang w:val="id-ID"/>
        </w:rPr>
        <w:t>Profil lulusan: ujian nasional</w:t>
      </w:r>
      <w:r w:rsidR="00C93E04" w:rsidRPr="00801D01">
        <w:rPr>
          <w:rFonts w:cs="Arial"/>
          <w:lang w:val="id-ID"/>
        </w:rPr>
        <w:t xml:space="preserve"> kompetensi </w:t>
      </w:r>
      <w:r w:rsidR="00715CDE" w:rsidRPr="00801D01">
        <w:rPr>
          <w:rFonts w:cs="Arial"/>
        </w:rPr>
        <w:t xml:space="preserve">Dokter Spesialis </w:t>
      </w:r>
      <w:r w:rsidR="00D0528A" w:rsidRPr="00801D01">
        <w:rPr>
          <w:rFonts w:cs="Arial"/>
        </w:rPr>
        <w:t>Forensik</w:t>
      </w:r>
      <w:r w:rsidRPr="00801D01">
        <w:rPr>
          <w:rFonts w:cs="Arial"/>
          <w:lang w:val="id-ID"/>
        </w:rPr>
        <w:t xml:space="preserve"> Indonesia</w:t>
      </w:r>
      <w:r w:rsidR="00A7097F" w:rsidRPr="00801D01">
        <w:rPr>
          <w:rFonts w:cs="Arial"/>
        </w:rPr>
        <w:t>.</w:t>
      </w:r>
      <w:r w:rsidRPr="00801D01">
        <w:rPr>
          <w:rFonts w:cs="Arial"/>
          <w:lang w:val="id-ID"/>
        </w:rPr>
        <w:t xml:space="preserve"> </w:t>
      </w:r>
    </w:p>
    <w:p w:rsidR="00D10ADA" w:rsidRPr="00801D01" w:rsidRDefault="00D10ADA" w:rsidP="00863F96">
      <w:pPr>
        <w:numPr>
          <w:ilvl w:val="1"/>
          <w:numId w:val="25"/>
        </w:numPr>
        <w:tabs>
          <w:tab w:val="clear" w:pos="360"/>
          <w:tab w:val="left" w:pos="540"/>
        </w:tabs>
        <w:ind w:left="540" w:hanging="540"/>
        <w:rPr>
          <w:rFonts w:cs="Arial"/>
        </w:rPr>
      </w:pPr>
      <w:r w:rsidRPr="00801D01">
        <w:rPr>
          <w:rFonts w:cs="Arial"/>
          <w:lang w:val="id-ID"/>
        </w:rPr>
        <w:t xml:space="preserve">Masa tunggu lulusan untuk memperoleh pekerjaan pertama </w:t>
      </w:r>
      <w:r w:rsidR="00A7097F" w:rsidRPr="00801D01">
        <w:rPr>
          <w:rFonts w:cs="Arial"/>
          <w:lang w:val="id-ID"/>
        </w:rPr>
        <w:t>dan kesesuaian dengan kompetens</w:t>
      </w:r>
      <w:r w:rsidR="00A7097F" w:rsidRPr="00801D01">
        <w:rPr>
          <w:rFonts w:cs="Arial"/>
        </w:rPr>
        <w:t>i.</w:t>
      </w:r>
    </w:p>
    <w:p w:rsidR="00D10ADA" w:rsidRPr="00801D01" w:rsidRDefault="00D10ADA" w:rsidP="00863F96">
      <w:pPr>
        <w:numPr>
          <w:ilvl w:val="1"/>
          <w:numId w:val="25"/>
        </w:numPr>
        <w:tabs>
          <w:tab w:val="clear" w:pos="360"/>
          <w:tab w:val="left" w:pos="540"/>
        </w:tabs>
        <w:ind w:left="540" w:hanging="540"/>
        <w:rPr>
          <w:rFonts w:cs="Arial"/>
        </w:rPr>
      </w:pPr>
      <w:r w:rsidRPr="00801D01">
        <w:rPr>
          <w:rFonts w:cs="Arial"/>
        </w:rPr>
        <w:t>Pelacakan dan perekaman data lulusan yang mencakup</w:t>
      </w:r>
      <w:r w:rsidRPr="00801D01">
        <w:rPr>
          <w:rFonts w:cs="Arial"/>
          <w:lang w:val="id-ID"/>
        </w:rPr>
        <w:t xml:space="preserve"> u</w:t>
      </w:r>
      <w:r w:rsidRPr="00801D01">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801D01" w:rsidRDefault="00D10ADA" w:rsidP="00317602">
      <w:pPr>
        <w:numPr>
          <w:ilvl w:val="1"/>
          <w:numId w:val="45"/>
        </w:numPr>
        <w:tabs>
          <w:tab w:val="left" w:pos="540"/>
        </w:tabs>
        <w:ind w:left="567" w:hanging="567"/>
        <w:rPr>
          <w:rFonts w:cs="Arial"/>
        </w:rPr>
      </w:pPr>
      <w:r w:rsidRPr="00801D01">
        <w:rPr>
          <w:rFonts w:cs="Arial"/>
          <w:lang w:val="id-ID"/>
        </w:rPr>
        <w:t xml:space="preserve">Partisipasi </w:t>
      </w:r>
      <w:r w:rsidRPr="00801D01">
        <w:rPr>
          <w:rFonts w:cs="Arial"/>
        </w:rPr>
        <w:t xml:space="preserve">alumni </w:t>
      </w:r>
      <w:r w:rsidRPr="00801D01">
        <w:rPr>
          <w:rFonts w:cs="Arial"/>
          <w:lang w:val="id-ID"/>
        </w:rPr>
        <w:t>dalam pengembangan</w:t>
      </w:r>
      <w:r w:rsidRPr="00801D01">
        <w:t xml:space="preserve"> program </w:t>
      </w:r>
      <w:r w:rsidR="00D616CF" w:rsidRPr="00801D01">
        <w:t>Pendidikan</w:t>
      </w:r>
      <w:r w:rsidRPr="00801D01">
        <w:t>, meliputi</w:t>
      </w:r>
      <w:r w:rsidRPr="00801D01">
        <w:rPr>
          <w:lang w:val="id-ID"/>
        </w:rPr>
        <w:t xml:space="preserve">, </w:t>
      </w:r>
      <w:r w:rsidRPr="00801D01">
        <w:t>sumbangan dana, sumbangan fasilitas, keterlibatan dalam kegiatan</w:t>
      </w:r>
      <w:r w:rsidRPr="00801D01">
        <w:rPr>
          <w:lang w:val="id-ID"/>
        </w:rPr>
        <w:t xml:space="preserve"> program </w:t>
      </w:r>
      <w:r w:rsidR="00D616CF" w:rsidRPr="00801D01">
        <w:rPr>
          <w:lang w:val="id-ID"/>
        </w:rPr>
        <w:t>Pendidikan</w:t>
      </w:r>
      <w:r w:rsidRPr="00801D01">
        <w:t>, pengembangan jejaring, dan penyediaan fasilitas</w:t>
      </w:r>
      <w:r w:rsidRPr="00801D01">
        <w:rPr>
          <w:rFonts w:cs="Arial"/>
          <w:lang w:val="id-ID"/>
        </w:rPr>
        <w:t>.</w:t>
      </w:r>
      <w:r w:rsidRPr="00801D01">
        <w:rPr>
          <w:rFonts w:cs="Arial"/>
        </w:rPr>
        <w:t xml:space="preserve"> </w:t>
      </w:r>
    </w:p>
    <w:p w:rsidR="00D10ADA" w:rsidRPr="00801D01" w:rsidRDefault="00D10ADA" w:rsidP="00863F96">
      <w:pPr>
        <w:tabs>
          <w:tab w:val="left" w:pos="540"/>
        </w:tabs>
        <w:ind w:left="540"/>
        <w:rPr>
          <w:rFonts w:cs="Arial"/>
        </w:rPr>
      </w:pPr>
    </w:p>
    <w:p w:rsidR="00753EB1" w:rsidRPr="00801D01" w:rsidRDefault="00753EB1" w:rsidP="00572015">
      <w:pPr>
        <w:pStyle w:val="Heading1"/>
        <w:rPr>
          <w:rFonts w:ascii="Arial" w:hAnsi="Arial" w:cs="Arial"/>
          <w:sz w:val="24"/>
          <w:szCs w:val="24"/>
        </w:rPr>
      </w:pPr>
      <w:bookmarkStart w:id="7" w:name="_Toc204423610"/>
    </w:p>
    <w:p w:rsidR="00753EB1" w:rsidRPr="00801D01" w:rsidRDefault="00753EB1" w:rsidP="00572015">
      <w:pPr>
        <w:pStyle w:val="Heading1"/>
        <w:rPr>
          <w:rFonts w:ascii="Arial" w:hAnsi="Arial" w:cs="Arial"/>
          <w:sz w:val="24"/>
          <w:szCs w:val="24"/>
        </w:rPr>
      </w:pPr>
    </w:p>
    <w:p w:rsidR="00753EB1" w:rsidRPr="00801D01" w:rsidRDefault="00753EB1" w:rsidP="00572015">
      <w:pPr>
        <w:pStyle w:val="Heading1"/>
        <w:rPr>
          <w:rFonts w:ascii="Arial" w:hAnsi="Arial" w:cs="Arial"/>
          <w:sz w:val="24"/>
          <w:szCs w:val="24"/>
        </w:rPr>
      </w:pPr>
    </w:p>
    <w:p w:rsidR="00753EB1" w:rsidRPr="00801D01" w:rsidRDefault="00753EB1" w:rsidP="00572015">
      <w:pPr>
        <w:pStyle w:val="Heading1"/>
        <w:rPr>
          <w:rFonts w:ascii="Arial" w:hAnsi="Arial" w:cs="Arial"/>
          <w:sz w:val="24"/>
          <w:szCs w:val="24"/>
        </w:rPr>
      </w:pPr>
    </w:p>
    <w:bookmarkEnd w:id="7"/>
    <w:p w:rsidR="00753EB1" w:rsidRPr="00801D01" w:rsidRDefault="00753EB1" w:rsidP="00572015">
      <w:pPr>
        <w:rPr>
          <w:rFonts w:cs="Arial"/>
        </w:rPr>
      </w:pPr>
    </w:p>
    <w:p w:rsidR="00753EB1" w:rsidRPr="00801D01" w:rsidRDefault="00753EB1" w:rsidP="00572015">
      <w:pPr>
        <w:rPr>
          <w:rFonts w:cs="Arial"/>
        </w:rPr>
      </w:pPr>
    </w:p>
    <w:p w:rsidR="00753EB1" w:rsidRPr="00801D01" w:rsidRDefault="00753EB1" w:rsidP="00572015">
      <w:pPr>
        <w:rPr>
          <w:rFonts w:cs="Arial"/>
        </w:rPr>
      </w:pPr>
    </w:p>
    <w:p w:rsidR="00753EB1" w:rsidRPr="00801D01" w:rsidRDefault="00753EB1" w:rsidP="00572015">
      <w:pPr>
        <w:rPr>
          <w:rFonts w:cs="Arial"/>
        </w:rPr>
      </w:pPr>
    </w:p>
    <w:p w:rsidR="00753EB1" w:rsidRPr="00801D01" w:rsidRDefault="00753EB1" w:rsidP="00753EB1">
      <w:pPr>
        <w:pStyle w:val="Heading1"/>
        <w:spacing w:before="0" w:after="0"/>
        <w:jc w:val="center"/>
        <w:rPr>
          <w:rFonts w:ascii="Arial" w:hAnsi="Arial" w:cs="Arial"/>
          <w:sz w:val="24"/>
          <w:szCs w:val="24"/>
        </w:rPr>
      </w:pPr>
      <w:r w:rsidRPr="00801D01">
        <w:rPr>
          <w:rFonts w:ascii="Arial" w:hAnsi="Arial" w:cs="Arial"/>
          <w:sz w:val="24"/>
          <w:szCs w:val="24"/>
        </w:rPr>
        <w:lastRenderedPageBreak/>
        <w:t>Standar 4</w:t>
      </w:r>
    </w:p>
    <w:p w:rsidR="00753EB1" w:rsidRPr="00801D01" w:rsidRDefault="00753EB1" w:rsidP="00753EB1">
      <w:pPr>
        <w:pStyle w:val="Heading1"/>
        <w:spacing w:before="0" w:after="0"/>
        <w:jc w:val="center"/>
        <w:rPr>
          <w:rFonts w:ascii="Arial" w:hAnsi="Arial" w:cs="Arial"/>
          <w:sz w:val="24"/>
          <w:szCs w:val="24"/>
        </w:rPr>
      </w:pPr>
      <w:r w:rsidRPr="00801D01">
        <w:rPr>
          <w:rFonts w:ascii="Arial" w:hAnsi="Arial" w:cs="Arial"/>
          <w:sz w:val="24"/>
          <w:szCs w:val="24"/>
        </w:rPr>
        <w:t>Sumber Daya Manusia</w:t>
      </w:r>
    </w:p>
    <w:p w:rsidR="00753EB1" w:rsidRPr="00801D01" w:rsidRDefault="00753EB1" w:rsidP="00753EB1"/>
    <w:p w:rsidR="00D10ADA" w:rsidRPr="00801D01" w:rsidRDefault="00D10ADA" w:rsidP="00572015">
      <w:pPr>
        <w:rPr>
          <w:rFonts w:cs="Arial"/>
          <w:lang w:val="id-ID"/>
        </w:rPr>
      </w:pPr>
      <w:r w:rsidRPr="00801D01">
        <w:rPr>
          <w:rFonts w:cs="Arial"/>
          <w:lang w:val="id-ID"/>
        </w:rPr>
        <w:t xml:space="preserve">Standar ini adalah acuan keunggulan mutu </w:t>
      </w:r>
      <w:r w:rsidRPr="00801D01">
        <w:rPr>
          <w:rFonts w:cs="Arial"/>
        </w:rPr>
        <w:t>sumber daya manusia</w:t>
      </w:r>
      <w:r w:rsidRPr="00801D01">
        <w:rPr>
          <w:rFonts w:cs="Arial"/>
          <w:lang w:val="id-ID"/>
        </w:rPr>
        <w:t xml:space="preserve"> yang andal dan mampu menjamin mutu penyelenggaraan program </w:t>
      </w:r>
      <w:r w:rsidR="00D616CF" w:rsidRPr="00801D01">
        <w:rPr>
          <w:rFonts w:cs="Arial"/>
          <w:lang w:val="id-ID"/>
        </w:rPr>
        <w:t>Pendidikan</w:t>
      </w:r>
      <w:r w:rsidRPr="00801D01">
        <w:rPr>
          <w:rFonts w:cs="Arial"/>
          <w:lang w:val="id-ID"/>
        </w:rPr>
        <w:t xml:space="preserve">, melalui program akademik sesuai dengan visi, misi, tujuan, dan sasaran. Program </w:t>
      </w:r>
      <w:r w:rsidR="00D616CF" w:rsidRPr="00801D01">
        <w:rPr>
          <w:rFonts w:cs="Arial"/>
          <w:lang w:val="id-ID"/>
        </w:rPr>
        <w:t>Pendidikan</w:t>
      </w:r>
      <w:r w:rsidRPr="00801D01">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Untuk menjamin mutu dosen dan tenaga kependidikan yang bermutu baik, program </w:t>
      </w:r>
      <w:r w:rsidR="00D616CF" w:rsidRPr="00801D01">
        <w:rPr>
          <w:rFonts w:cs="Arial"/>
          <w:lang w:val="id-ID"/>
        </w:rPr>
        <w:t>Pendidikan</w:t>
      </w:r>
      <w:r w:rsidRPr="00801D01">
        <w:rPr>
          <w:rFonts w:cs="Arial"/>
          <w:lang w:val="id-ID"/>
        </w:rPr>
        <w:t xml:space="preserve"> harus memiliki kewenangan dalam pengambilan keputusan terkait dengan rekrutmen, penempatan, pembinaan, pengembangan karir yang baik. Program </w:t>
      </w:r>
      <w:r w:rsidR="00D616CF" w:rsidRPr="00801D01">
        <w:rPr>
          <w:rFonts w:cs="Arial"/>
          <w:lang w:val="id-ID"/>
        </w:rPr>
        <w:t>Pendidikan</w:t>
      </w:r>
      <w:r w:rsidRPr="00801D01">
        <w:rPr>
          <w:rFonts w:cs="Arial"/>
          <w:lang w:val="id-ID"/>
        </w:rPr>
        <w:t xml:space="preserve"> harus memiliki sistem monitoring dan evaluasi yang efektif terhadap pengelolaan sumber daya manusia untuk menjamin mutu pengelolaan program akademik.</w:t>
      </w:r>
    </w:p>
    <w:p w:rsidR="00D10ADA" w:rsidRPr="00801D01" w:rsidRDefault="00D10ADA" w:rsidP="00572015">
      <w:pPr>
        <w:pStyle w:val="Heading2"/>
        <w:rPr>
          <w:bCs w:val="0"/>
          <w:sz w:val="24"/>
          <w:szCs w:val="24"/>
          <w:lang w:val="id-ID"/>
        </w:rPr>
      </w:pPr>
    </w:p>
    <w:p w:rsidR="00D10ADA" w:rsidRPr="00801D01" w:rsidRDefault="00D10ADA" w:rsidP="00572015">
      <w:pPr>
        <w:pStyle w:val="Heading2"/>
        <w:rPr>
          <w:bCs w:val="0"/>
          <w:sz w:val="24"/>
          <w:szCs w:val="24"/>
          <w:lang w:val="id-ID"/>
        </w:rPr>
      </w:pPr>
      <w:bookmarkStart w:id="8" w:name="_Toc204423611"/>
      <w:r w:rsidRPr="00801D01">
        <w:rPr>
          <w:bCs w:val="0"/>
          <w:sz w:val="24"/>
          <w:szCs w:val="24"/>
          <w:lang w:val="id-ID"/>
        </w:rPr>
        <w:t>Deskripsi</w:t>
      </w:r>
      <w:bookmarkEnd w:id="8"/>
      <w:r w:rsidRPr="00801D01">
        <w:rPr>
          <w:bCs w:val="0"/>
          <w:sz w:val="24"/>
          <w:szCs w:val="24"/>
          <w:lang w:val="id-ID"/>
        </w:rPr>
        <w:t xml:space="preserve"> </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Program </w:t>
      </w:r>
      <w:r w:rsidR="00D616CF" w:rsidRPr="00801D01">
        <w:rPr>
          <w:rFonts w:cs="Arial"/>
          <w:lang w:val="id-ID"/>
        </w:rPr>
        <w:t>Pendidikan</w:t>
      </w:r>
      <w:r w:rsidRPr="00801D01">
        <w:rPr>
          <w:rFonts w:cs="Arial"/>
          <w:lang w:val="id-ID"/>
        </w:rPr>
        <w:t xml:space="preserve"> mendayagunakan dosen tetap yang memenuhi kualifikasi akademik dan profesional, serta mutu kinerja, dalam jumlah yang selaras dengan tuntutan penyelenggaraan  program. Jika diperlukan program </w:t>
      </w:r>
      <w:r w:rsidR="00D616CF" w:rsidRPr="00801D01">
        <w:rPr>
          <w:rFonts w:cs="Arial"/>
          <w:lang w:val="id-ID"/>
        </w:rPr>
        <w:t>Pendidikan</w:t>
      </w:r>
      <w:r w:rsidRPr="00801D01">
        <w:rPr>
          <w:rFonts w:cs="Arial"/>
          <w:lang w:val="id-ID"/>
        </w:rPr>
        <w:t xml:space="preserve"> mendayagunakan dosen tidak tetap (dosen mata ajar, dosen tamu, dosen luar biasa dan/atau pakar) untuk memenuhi kebutuhan penjaminan mutu program akademik. Program </w:t>
      </w:r>
      <w:r w:rsidR="00D616CF" w:rsidRPr="00801D01">
        <w:rPr>
          <w:rFonts w:cs="Arial"/>
          <w:lang w:val="id-ID"/>
        </w:rPr>
        <w:t>Pendidikan</w:t>
      </w:r>
      <w:r w:rsidRPr="00801D01">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D616CF" w:rsidRPr="00801D01">
        <w:rPr>
          <w:rFonts w:cs="Arial"/>
          <w:lang w:val="id-ID"/>
        </w:rPr>
        <w:t>Pendidikan</w:t>
      </w:r>
      <w:r w:rsidRPr="00801D01">
        <w:rPr>
          <w:rFonts w:cs="Arial"/>
          <w:lang w:val="id-ID"/>
        </w:rPr>
        <w:t xml:space="preserve">. Program </w:t>
      </w:r>
      <w:r w:rsidR="00D616CF" w:rsidRPr="00801D01">
        <w:rPr>
          <w:rFonts w:cs="Arial"/>
          <w:lang w:val="id-ID"/>
        </w:rPr>
        <w:t>Pendidikan</w:t>
      </w:r>
      <w:r w:rsidRPr="00801D01">
        <w:rPr>
          <w:rFonts w:cs="Arial"/>
          <w:lang w:val="id-ID"/>
        </w:rPr>
        <w:t xml:space="preserve"> memiliki sistem seleksi, perekrutan, penempatan, pengembangan, retensi, dan pemberhentian dosen dan tenaga kependidikan yang selaras dengan kebutuhan penjaminan mutu program akademik.</w:t>
      </w:r>
    </w:p>
    <w:p w:rsidR="00D10ADA" w:rsidRPr="00801D01" w:rsidRDefault="00D10ADA" w:rsidP="00572015">
      <w:pPr>
        <w:rPr>
          <w:rFonts w:cs="Arial"/>
          <w:lang w:val="id-ID"/>
        </w:rPr>
      </w:pPr>
    </w:p>
    <w:p w:rsidR="00D10ADA" w:rsidRPr="00801D01" w:rsidRDefault="00D10ADA" w:rsidP="00572015">
      <w:pPr>
        <w:rPr>
          <w:rFonts w:cs="Arial"/>
          <w:b/>
          <w:bCs/>
          <w:lang w:val="id-ID"/>
        </w:rPr>
      </w:pPr>
      <w:r w:rsidRPr="00801D01">
        <w:rPr>
          <w:rFonts w:cs="Arial"/>
          <w:b/>
          <w:bCs/>
          <w:lang w:val="fi-FI"/>
        </w:rPr>
        <w:t xml:space="preserve">Deskriptor </w:t>
      </w:r>
      <w:r w:rsidRPr="00801D01">
        <w:rPr>
          <w:rFonts w:cs="Arial"/>
          <w:b/>
          <w:bCs/>
          <w:lang w:val="id-ID"/>
        </w:rPr>
        <w:t>E</w:t>
      </w:r>
      <w:r w:rsidRPr="00801D01">
        <w:rPr>
          <w:rFonts w:cs="Arial"/>
          <w:b/>
          <w:bCs/>
          <w:lang w:val="fi-FI"/>
        </w:rPr>
        <w:t xml:space="preserve">lemen </w:t>
      </w:r>
      <w:r w:rsidRPr="00801D01">
        <w:rPr>
          <w:rFonts w:cs="Arial"/>
          <w:b/>
          <w:bCs/>
          <w:lang w:val="id-ID"/>
        </w:rPr>
        <w:t>P</w:t>
      </w:r>
      <w:r w:rsidRPr="00801D01">
        <w:rPr>
          <w:rFonts w:cs="Arial"/>
          <w:b/>
          <w:bCs/>
          <w:lang w:val="fi-FI"/>
        </w:rPr>
        <w:t>enilaian</w:t>
      </w:r>
      <w:r w:rsidRPr="00801D01">
        <w:rPr>
          <w:rFonts w:cs="Arial"/>
          <w:b/>
          <w:bCs/>
          <w:lang w:val="id-ID"/>
        </w:rPr>
        <w:t>:</w:t>
      </w:r>
    </w:p>
    <w:p w:rsidR="00D10ADA" w:rsidRPr="00801D01" w:rsidRDefault="00D10ADA" w:rsidP="00572015">
      <w:pPr>
        <w:rPr>
          <w:rFonts w:cs="Arial"/>
          <w:b/>
          <w:bCs/>
        </w:rPr>
      </w:pPr>
    </w:p>
    <w:p w:rsidR="00D10ADA" w:rsidRPr="00801D01" w:rsidRDefault="00D10ADA" w:rsidP="00B74206">
      <w:pPr>
        <w:numPr>
          <w:ilvl w:val="1"/>
          <w:numId w:val="34"/>
        </w:numPr>
        <w:ind w:left="567" w:hanging="567"/>
        <w:rPr>
          <w:rFonts w:cs="Arial"/>
          <w:lang w:val="sv-SE"/>
        </w:rPr>
      </w:pPr>
      <w:r w:rsidRPr="00801D01">
        <w:rPr>
          <w:rFonts w:cs="Arial"/>
          <w:lang w:val="id-ID"/>
        </w:rPr>
        <w:t>E</w:t>
      </w:r>
      <w:r w:rsidRPr="00801D01">
        <w:rPr>
          <w:rFonts w:cs="Arial"/>
          <w:lang w:val="sv-SE"/>
        </w:rPr>
        <w:t>fektivitas</w:t>
      </w:r>
      <w:r w:rsidRPr="00801D01">
        <w:rPr>
          <w:rFonts w:cs="Arial"/>
          <w:lang w:val="id-ID"/>
        </w:rPr>
        <w:t xml:space="preserve"> sistem seleksi, rekrutmen, penempatan, </w:t>
      </w:r>
      <w:r w:rsidRPr="00801D01">
        <w:rPr>
          <w:rFonts w:cs="Arial"/>
          <w:lang w:val="sv-SE"/>
        </w:rPr>
        <w:t>pengembangan</w:t>
      </w:r>
      <w:r w:rsidRPr="00801D01">
        <w:rPr>
          <w:rFonts w:cs="Arial"/>
          <w:lang w:val="id-ID"/>
        </w:rPr>
        <w:t>, retensi, dan pemberhentian</w:t>
      </w:r>
      <w:r w:rsidRPr="00801D01">
        <w:rPr>
          <w:rFonts w:cs="Arial"/>
          <w:lang w:val="sv-SE"/>
        </w:rPr>
        <w:t xml:space="preserve"> dosen dan </w:t>
      </w:r>
      <w:r w:rsidRPr="00801D01">
        <w:rPr>
          <w:rFonts w:cs="Arial"/>
          <w:lang w:val="id-ID"/>
        </w:rPr>
        <w:t>tenaga kependidikan</w:t>
      </w:r>
      <w:r w:rsidRPr="00801D01">
        <w:rPr>
          <w:rFonts w:cs="Arial"/>
          <w:lang w:val="sv-SE"/>
        </w:rPr>
        <w:t xml:space="preserve"> </w:t>
      </w:r>
      <w:r w:rsidRPr="00801D01">
        <w:rPr>
          <w:rFonts w:cs="Arial"/>
          <w:lang w:val="id-ID"/>
        </w:rPr>
        <w:t>untuk menjamin mutu penyelenggaraan program akademik</w:t>
      </w:r>
      <w:r w:rsidRPr="00801D01">
        <w:rPr>
          <w:rFonts w:cs="Arial"/>
          <w:lang w:val="sv-SE"/>
        </w:rPr>
        <w:t>.</w:t>
      </w:r>
    </w:p>
    <w:p w:rsidR="00D10ADA" w:rsidRPr="00801D01" w:rsidRDefault="00D10ADA" w:rsidP="0031767D">
      <w:pPr>
        <w:numPr>
          <w:ilvl w:val="1"/>
          <w:numId w:val="34"/>
        </w:numPr>
        <w:ind w:left="567" w:hanging="567"/>
        <w:rPr>
          <w:rFonts w:cs="Arial"/>
          <w:bCs/>
          <w:lang w:val="sv-SE"/>
        </w:rPr>
      </w:pPr>
      <w:r w:rsidRPr="00801D01">
        <w:rPr>
          <w:rFonts w:cs="Arial"/>
          <w:lang w:val="sv-SE"/>
        </w:rPr>
        <w:t xml:space="preserve">Pedoman dan pelaksanaan monitoring dan evaluasi kinerja dosen </w:t>
      </w:r>
      <w:r w:rsidRPr="00801D01">
        <w:rPr>
          <w:rFonts w:cs="Arial"/>
          <w:lang w:val="id-ID"/>
        </w:rPr>
        <w:t>(</w:t>
      </w:r>
      <w:r w:rsidRPr="00801D01">
        <w:rPr>
          <w:rFonts w:cs="Arial"/>
          <w:lang w:val="sv-SE"/>
        </w:rPr>
        <w:t>di bidang pendidikan, penelitian</w:t>
      </w:r>
      <w:r w:rsidRPr="00801D01">
        <w:rPr>
          <w:rFonts w:cs="Arial"/>
          <w:lang w:val="id-ID"/>
        </w:rPr>
        <w:t xml:space="preserve"> dan</w:t>
      </w:r>
      <w:r w:rsidRPr="00801D01">
        <w:rPr>
          <w:rFonts w:cs="Arial"/>
          <w:lang w:val="sv-SE"/>
        </w:rPr>
        <w:t xml:space="preserve"> pengabdian kepada masyarakat</w:t>
      </w:r>
      <w:r w:rsidRPr="00801D01">
        <w:rPr>
          <w:rFonts w:cs="Arial"/>
          <w:lang w:val="id-ID"/>
        </w:rPr>
        <w:t>), dan tenaga kependidikan.</w:t>
      </w:r>
    </w:p>
    <w:p w:rsidR="00D10ADA" w:rsidRPr="00801D01" w:rsidRDefault="00D10ADA" w:rsidP="0031767D">
      <w:pPr>
        <w:numPr>
          <w:ilvl w:val="1"/>
          <w:numId w:val="34"/>
        </w:numPr>
        <w:ind w:left="567" w:hanging="567"/>
        <w:rPr>
          <w:rFonts w:cs="Arial"/>
          <w:lang w:val="id-ID"/>
        </w:rPr>
      </w:pPr>
      <w:r w:rsidRPr="00801D01">
        <w:rPr>
          <w:rFonts w:cs="Arial"/>
          <w:lang w:val="sv-SE"/>
        </w:rPr>
        <w:t>Profil dosen</w:t>
      </w:r>
      <w:r w:rsidRPr="00801D01">
        <w:rPr>
          <w:rFonts w:cs="Arial"/>
          <w:lang w:val="id-ID"/>
        </w:rPr>
        <w:t xml:space="preserve"> tetap dan tidak tetap </w:t>
      </w:r>
      <w:r w:rsidRPr="00801D01">
        <w:rPr>
          <w:rFonts w:cs="Arial"/>
          <w:lang w:val="sv-SE"/>
        </w:rPr>
        <w:t>yang mencakup</w:t>
      </w:r>
      <w:r w:rsidRPr="00801D01">
        <w:rPr>
          <w:rFonts w:cs="Arial"/>
          <w:lang w:val="id-ID"/>
        </w:rPr>
        <w:t xml:space="preserve"> tingkat </w:t>
      </w:r>
      <w:r w:rsidRPr="00801D01">
        <w:rPr>
          <w:rFonts w:cs="Arial"/>
          <w:lang w:val="sv-SE"/>
        </w:rPr>
        <w:t>pendidikan</w:t>
      </w:r>
      <w:r w:rsidRPr="00801D01">
        <w:rPr>
          <w:rFonts w:cs="Arial"/>
          <w:lang w:val="id-ID"/>
        </w:rPr>
        <w:t xml:space="preserve">, jabatan akademik, </w:t>
      </w:r>
      <w:r w:rsidRPr="00801D01">
        <w:rPr>
          <w:rFonts w:cs="Arial"/>
          <w:lang w:val="sv-SE"/>
        </w:rPr>
        <w:t xml:space="preserve">bidang </w:t>
      </w:r>
      <w:r w:rsidRPr="00801D01">
        <w:rPr>
          <w:rFonts w:cs="Arial"/>
          <w:lang w:val="id-ID"/>
        </w:rPr>
        <w:t>keahlian, mata kuliah/blok yang diampu</w:t>
      </w:r>
      <w:r w:rsidR="00A7097F" w:rsidRPr="00801D01">
        <w:rPr>
          <w:rFonts w:cs="Arial"/>
        </w:rPr>
        <w:t>.</w:t>
      </w:r>
      <w:r w:rsidRPr="00801D01">
        <w:rPr>
          <w:rFonts w:cs="Arial"/>
          <w:lang w:val="id-ID"/>
        </w:rPr>
        <w:t xml:space="preserve"> </w:t>
      </w:r>
    </w:p>
    <w:p w:rsidR="00D10ADA" w:rsidRPr="00801D01" w:rsidRDefault="00D10ADA" w:rsidP="0031767D">
      <w:pPr>
        <w:ind w:left="567" w:hanging="567"/>
        <w:rPr>
          <w:rFonts w:cs="Arial"/>
        </w:rPr>
      </w:pPr>
      <w:r w:rsidRPr="00801D01">
        <w:rPr>
          <w:rFonts w:cs="Arial"/>
          <w:lang w:val="id-ID"/>
        </w:rPr>
        <w:t xml:space="preserve">4.4 </w:t>
      </w:r>
      <w:r w:rsidRPr="00801D01">
        <w:rPr>
          <w:rFonts w:cs="Arial"/>
          <w:lang w:val="id-ID"/>
        </w:rPr>
        <w:tab/>
        <w:t>Aktivitas dosen tetap dalam bidang Tridharma dan dosen tidak tetap dalam proses pembelajaran</w:t>
      </w:r>
      <w:r w:rsidR="00A7097F" w:rsidRPr="00801D01">
        <w:rPr>
          <w:rFonts w:cs="Arial"/>
        </w:rPr>
        <w:t>.</w:t>
      </w:r>
    </w:p>
    <w:p w:rsidR="00D10ADA" w:rsidRPr="00801D01" w:rsidRDefault="00D10ADA" w:rsidP="0031767D">
      <w:pPr>
        <w:numPr>
          <w:ilvl w:val="1"/>
          <w:numId w:val="35"/>
        </w:numPr>
        <w:ind w:left="567" w:hanging="567"/>
        <w:rPr>
          <w:rFonts w:cs="Arial"/>
          <w:noProof/>
        </w:rPr>
      </w:pPr>
      <w:r w:rsidRPr="00801D01">
        <w:t xml:space="preserve">Peningkatan kemampuan dosen tetap </w:t>
      </w:r>
      <w:r w:rsidRPr="00801D01">
        <w:rPr>
          <w:lang w:val="id-ID"/>
        </w:rPr>
        <w:t xml:space="preserve">yang bidang keahliannya sesuai dengan program </w:t>
      </w:r>
      <w:r w:rsidR="00D616CF" w:rsidRPr="00801D01">
        <w:rPr>
          <w:lang w:val="id-ID"/>
        </w:rPr>
        <w:t>Pendidikan</w:t>
      </w:r>
      <w:r w:rsidRPr="00801D01">
        <w:rPr>
          <w:lang w:val="id-ID"/>
        </w:rPr>
        <w:t xml:space="preserve"> </w:t>
      </w:r>
      <w:r w:rsidRPr="00801D01">
        <w:t xml:space="preserve">melalui program tugas belajar dalam bidang yang sesuai dengan bidang </w:t>
      </w:r>
      <w:r w:rsidRPr="00801D01">
        <w:rPr>
          <w:lang w:val="id-ID"/>
        </w:rPr>
        <w:t xml:space="preserve">program </w:t>
      </w:r>
      <w:r w:rsidR="00D616CF" w:rsidRPr="00801D01">
        <w:rPr>
          <w:lang w:val="id-ID"/>
        </w:rPr>
        <w:t>Pendidikan</w:t>
      </w:r>
      <w:r w:rsidR="00A7097F" w:rsidRPr="00801D01">
        <w:rPr>
          <w:rFonts w:cs="Arial"/>
        </w:rPr>
        <w:t>.</w:t>
      </w:r>
    </w:p>
    <w:p w:rsidR="00D10ADA" w:rsidRPr="00801D01" w:rsidRDefault="00D10ADA" w:rsidP="0031767D">
      <w:pPr>
        <w:numPr>
          <w:ilvl w:val="1"/>
          <w:numId w:val="35"/>
        </w:numPr>
        <w:ind w:left="567" w:hanging="567"/>
        <w:rPr>
          <w:rFonts w:cs="Arial"/>
          <w:noProof/>
        </w:rPr>
      </w:pPr>
      <w:r w:rsidRPr="00801D01">
        <w:lastRenderedPageBreak/>
        <w:t xml:space="preserve">Kegiatan dosen tetap yang bidang keahliannya sesuai dengan </w:t>
      </w:r>
      <w:r w:rsidRPr="00801D01">
        <w:rPr>
          <w:lang w:val="id-ID"/>
        </w:rPr>
        <w:t xml:space="preserve">program </w:t>
      </w:r>
      <w:r w:rsidR="00D616CF" w:rsidRPr="00801D01">
        <w:rPr>
          <w:lang w:val="id-ID"/>
        </w:rPr>
        <w:t>Pendidikan</w:t>
      </w:r>
      <w:r w:rsidRPr="00801D01">
        <w:t xml:space="preserve"> dalam seminar ilmiah/</w:t>
      </w:r>
      <w:r w:rsidRPr="00801D01">
        <w:rPr>
          <w:lang w:val="id-ID"/>
        </w:rPr>
        <w:t>simposium/</w:t>
      </w:r>
      <w:r w:rsidRPr="00801D01">
        <w:t>lokakarya/pe</w:t>
      </w:r>
      <w:r w:rsidRPr="00801D01">
        <w:rPr>
          <w:lang w:val="id-ID"/>
        </w:rPr>
        <w:t>latihan/pameran</w:t>
      </w:r>
      <w:r w:rsidRPr="00801D01">
        <w:t xml:space="preserve"> yang tidak hanya melibatkan dosen PT sendiri</w:t>
      </w:r>
      <w:r w:rsidR="00A7097F" w:rsidRPr="00801D01">
        <w:t>.</w:t>
      </w:r>
    </w:p>
    <w:p w:rsidR="00D10ADA" w:rsidRPr="00801D01" w:rsidRDefault="00D10ADA" w:rsidP="0031767D">
      <w:pPr>
        <w:numPr>
          <w:ilvl w:val="1"/>
          <w:numId w:val="35"/>
        </w:numPr>
        <w:ind w:left="567" w:hanging="567"/>
        <w:rPr>
          <w:rFonts w:cs="Arial"/>
          <w:noProof/>
        </w:rPr>
      </w:pPr>
      <w:r w:rsidRPr="00801D01">
        <w:rPr>
          <w:rFonts w:cs="Arial"/>
        </w:rPr>
        <w:t xml:space="preserve">Kegiatan tenaga ahli/pakar sebagai pembicara dalam seminar/pelatihan, pembicara tamu, dsb, dari luar </w:t>
      </w:r>
      <w:r w:rsidRPr="00801D01">
        <w:rPr>
          <w:rFonts w:cs="Arial"/>
          <w:lang w:val="id-ID"/>
        </w:rPr>
        <w:t>perguruan tinggi</w:t>
      </w:r>
      <w:r w:rsidRPr="00801D01">
        <w:rPr>
          <w:rFonts w:cs="Arial"/>
        </w:rPr>
        <w:t xml:space="preserve"> sendiri (tidak termasuk dosen tidak tetap).</w:t>
      </w:r>
    </w:p>
    <w:p w:rsidR="00D10ADA" w:rsidRPr="00801D01" w:rsidRDefault="00D10ADA" w:rsidP="0031767D">
      <w:pPr>
        <w:numPr>
          <w:ilvl w:val="1"/>
          <w:numId w:val="35"/>
        </w:numPr>
        <w:ind w:left="567" w:hanging="567"/>
        <w:rPr>
          <w:rFonts w:cs="Arial"/>
          <w:noProof/>
          <w:lang w:val="sv-SE"/>
        </w:rPr>
      </w:pPr>
      <w:r w:rsidRPr="00801D01">
        <w:rPr>
          <w:lang w:val="id-ID"/>
        </w:rPr>
        <w:t>K</w:t>
      </w:r>
      <w:r w:rsidRPr="00801D01">
        <w:rPr>
          <w:lang w:val="fi-FI"/>
        </w:rPr>
        <w:t>eikutsertaan dosen tetap</w:t>
      </w:r>
      <w:r w:rsidRPr="00801D01">
        <w:rPr>
          <w:lang w:val="id-ID"/>
        </w:rPr>
        <w:t xml:space="preserve"> yang bidang keahliannya sesuai dengan program </w:t>
      </w:r>
      <w:r w:rsidR="00D616CF" w:rsidRPr="00801D01">
        <w:rPr>
          <w:lang w:val="id-ID"/>
        </w:rPr>
        <w:t>Pendidikan</w:t>
      </w:r>
      <w:r w:rsidRPr="00801D01">
        <w:rPr>
          <w:lang w:val="id-ID"/>
        </w:rPr>
        <w:t>,</w:t>
      </w:r>
      <w:r w:rsidRPr="00801D01">
        <w:rPr>
          <w:lang w:val="fi-FI"/>
        </w:rPr>
        <w:t xml:space="preserve"> dalam organisasi keilmuan atau organisasi profesi</w:t>
      </w:r>
      <w:r w:rsidRPr="00801D01">
        <w:rPr>
          <w:lang w:val="id-ID"/>
        </w:rPr>
        <w:t xml:space="preserve"> tingkat nasional/</w:t>
      </w:r>
      <w:r w:rsidR="00DE7566" w:rsidRPr="00801D01">
        <w:t xml:space="preserve"> </w:t>
      </w:r>
      <w:r w:rsidRPr="00801D01">
        <w:rPr>
          <w:lang w:val="id-ID"/>
        </w:rPr>
        <w:t>internasional</w:t>
      </w:r>
      <w:r w:rsidRPr="00801D01">
        <w:rPr>
          <w:lang w:val="fi-FI"/>
        </w:rPr>
        <w:t>.</w:t>
      </w:r>
    </w:p>
    <w:p w:rsidR="00D10ADA" w:rsidRPr="00801D01" w:rsidRDefault="00D10ADA" w:rsidP="0031767D">
      <w:pPr>
        <w:ind w:left="567" w:hanging="567"/>
        <w:rPr>
          <w:rFonts w:cs="Arial"/>
          <w:noProof/>
          <w:lang w:val="sv-SE"/>
        </w:rPr>
      </w:pPr>
      <w:r w:rsidRPr="00801D01">
        <w:rPr>
          <w:rFonts w:cs="Arial"/>
          <w:bCs/>
          <w:lang w:val="id-ID"/>
        </w:rPr>
        <w:t xml:space="preserve">4.9  </w:t>
      </w:r>
      <w:r w:rsidR="00C93E04" w:rsidRPr="00801D01">
        <w:rPr>
          <w:rFonts w:cs="Arial"/>
          <w:bCs/>
        </w:rPr>
        <w:tab/>
      </w:r>
      <w:r w:rsidRPr="00801D01">
        <w:rPr>
          <w:rFonts w:cs="Arial"/>
          <w:bCs/>
          <w:lang w:val="sv-SE"/>
        </w:rPr>
        <w:t>Pencapaian prestasi/reputasi</w:t>
      </w:r>
      <w:r w:rsidRPr="00801D01">
        <w:rPr>
          <w:rFonts w:cs="Arial"/>
          <w:bCs/>
          <w:lang w:val="id-ID"/>
        </w:rPr>
        <w:t>/rekognisi</w:t>
      </w:r>
      <w:r w:rsidRPr="00801D01">
        <w:rPr>
          <w:rFonts w:cs="Arial"/>
          <w:bCs/>
          <w:lang w:val="sv-SE"/>
        </w:rPr>
        <w:t xml:space="preserve"> dosen di tingkat lokal, </w:t>
      </w:r>
      <w:r w:rsidRPr="00801D01">
        <w:rPr>
          <w:rFonts w:cs="Arial"/>
          <w:bCs/>
          <w:lang w:val="id-ID"/>
        </w:rPr>
        <w:t xml:space="preserve">wilayah (provinsi), </w:t>
      </w:r>
      <w:r w:rsidRPr="00801D01">
        <w:rPr>
          <w:rFonts w:cs="Arial"/>
          <w:bCs/>
          <w:lang w:val="sv-SE"/>
        </w:rPr>
        <w:t>nasional, atau internasional.</w:t>
      </w:r>
    </w:p>
    <w:p w:rsidR="00D10ADA" w:rsidRPr="00801D01" w:rsidRDefault="00D10ADA" w:rsidP="002E4413">
      <w:pPr>
        <w:ind w:left="567" w:hanging="567"/>
        <w:rPr>
          <w:rFonts w:cs="Arial"/>
          <w:noProof/>
          <w:lang w:val="sv-SE"/>
        </w:rPr>
      </w:pPr>
      <w:r w:rsidRPr="00801D01">
        <w:rPr>
          <w:rFonts w:cs="Arial"/>
          <w:noProof/>
          <w:lang w:val="id-ID"/>
        </w:rPr>
        <w:t xml:space="preserve">4.10 </w:t>
      </w:r>
      <w:r w:rsidRPr="00801D01">
        <w:rPr>
          <w:rFonts w:cs="Arial"/>
          <w:noProof/>
          <w:lang w:val="sv-SE"/>
        </w:rPr>
        <w:t xml:space="preserve">Tenaga kependidikan: </w:t>
      </w:r>
      <w:r w:rsidRPr="00801D01">
        <w:rPr>
          <w:rFonts w:cs="Arial"/>
          <w:noProof/>
          <w:lang w:val="id-ID"/>
        </w:rPr>
        <w:t>p</w:t>
      </w:r>
      <w:r w:rsidRPr="00801D01">
        <w:rPr>
          <w:rFonts w:cs="Arial"/>
          <w:noProof/>
          <w:lang w:val="sv-SE"/>
        </w:rPr>
        <w:t>ustakawan dan kualifikasinya, laboran, teknisi, operator, programer, tenaga administrasi</w:t>
      </w:r>
      <w:r w:rsidRPr="00801D01">
        <w:rPr>
          <w:rFonts w:cs="Arial"/>
          <w:noProof/>
          <w:lang w:val="id-ID"/>
        </w:rPr>
        <w:t>,</w:t>
      </w:r>
      <w:r w:rsidRPr="00801D01">
        <w:rPr>
          <w:rFonts w:cs="Arial"/>
          <w:noProof/>
          <w:lang w:val="sv-SE"/>
        </w:rPr>
        <w:t xml:space="preserve"> </w:t>
      </w:r>
      <w:r w:rsidRPr="00801D01">
        <w:rPr>
          <w:rFonts w:cs="Arial"/>
          <w:noProof/>
          <w:lang w:val="id-ID"/>
        </w:rPr>
        <w:t xml:space="preserve">dan </w:t>
      </w:r>
      <w:r w:rsidRPr="00801D01">
        <w:rPr>
          <w:rFonts w:cs="Arial"/>
          <w:noProof/>
          <w:lang w:val="sv-SE"/>
        </w:rPr>
        <w:t>u</w:t>
      </w:r>
      <w:r w:rsidRPr="00801D01">
        <w:rPr>
          <w:rFonts w:cs="Arial"/>
          <w:bCs/>
          <w:lang w:val="sv-SE"/>
        </w:rPr>
        <w:t>paya peningkatan mutu tenaga kependidikan.</w:t>
      </w:r>
    </w:p>
    <w:p w:rsidR="00D10ADA" w:rsidRPr="00801D01" w:rsidRDefault="00D10ADA" w:rsidP="0031767D">
      <w:pPr>
        <w:ind w:left="567"/>
        <w:rPr>
          <w:rFonts w:cs="Arial"/>
          <w:noProof/>
          <w:lang w:val="sv-SE"/>
        </w:rPr>
      </w:pPr>
    </w:p>
    <w:p w:rsidR="00D10ADA" w:rsidRPr="00801D01" w:rsidRDefault="00D10ADA"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E57DA9">
      <w:pPr>
        <w:rPr>
          <w:i/>
          <w:sz w:val="20"/>
          <w:szCs w:val="20"/>
          <w:lang w:val="sv-SE"/>
        </w:rPr>
      </w:pPr>
    </w:p>
    <w:p w:rsidR="00753EB1" w:rsidRPr="00801D01" w:rsidRDefault="00753EB1" w:rsidP="00753EB1">
      <w:pPr>
        <w:pStyle w:val="Heading1"/>
        <w:spacing w:before="0"/>
        <w:jc w:val="center"/>
        <w:rPr>
          <w:rFonts w:ascii="Arial" w:hAnsi="Arial" w:cs="Arial"/>
          <w:sz w:val="24"/>
          <w:szCs w:val="24"/>
          <w:lang w:val="sv-SE"/>
        </w:rPr>
      </w:pPr>
      <w:bookmarkStart w:id="9" w:name="_Toc204423612"/>
      <w:r w:rsidRPr="00801D01">
        <w:rPr>
          <w:rFonts w:ascii="Arial" w:hAnsi="Arial" w:cs="Arial"/>
          <w:sz w:val="24"/>
          <w:szCs w:val="24"/>
          <w:lang w:val="sv-SE"/>
        </w:rPr>
        <w:t>Standar 5</w:t>
      </w:r>
    </w:p>
    <w:p w:rsidR="00D10ADA" w:rsidRPr="00801D01" w:rsidRDefault="00D10ADA" w:rsidP="00753EB1">
      <w:pPr>
        <w:pStyle w:val="Heading1"/>
        <w:spacing w:before="0"/>
        <w:jc w:val="center"/>
        <w:rPr>
          <w:rFonts w:ascii="Arial" w:hAnsi="Arial" w:cs="Arial"/>
          <w:bCs w:val="0"/>
          <w:sz w:val="24"/>
          <w:szCs w:val="24"/>
          <w:lang w:val="sv-SE"/>
        </w:rPr>
      </w:pPr>
      <w:r w:rsidRPr="00801D01">
        <w:rPr>
          <w:rFonts w:ascii="Arial" w:hAnsi="Arial" w:cs="Arial"/>
          <w:sz w:val="24"/>
          <w:szCs w:val="24"/>
          <w:lang w:val="sv-SE"/>
        </w:rPr>
        <w:t>Kurikulum, Pembelajaran, dan Suasana Akademik</w:t>
      </w:r>
      <w:bookmarkEnd w:id="9"/>
    </w:p>
    <w:p w:rsidR="00D10ADA" w:rsidRPr="00801D01" w:rsidRDefault="00D10ADA" w:rsidP="00572015">
      <w:pPr>
        <w:pStyle w:val="Heading2"/>
        <w:rPr>
          <w:bCs w:val="0"/>
          <w:sz w:val="24"/>
          <w:szCs w:val="24"/>
          <w:lang w:val="sv-SE"/>
        </w:rPr>
      </w:pPr>
    </w:p>
    <w:p w:rsidR="00D10ADA" w:rsidRPr="00801D01" w:rsidRDefault="00D10ADA" w:rsidP="00242375">
      <w:pPr>
        <w:pStyle w:val="Heading2"/>
        <w:ind w:left="0" w:firstLine="0"/>
        <w:rPr>
          <w:b w:val="0"/>
          <w:sz w:val="24"/>
          <w:szCs w:val="24"/>
          <w:lang w:val="id-ID"/>
        </w:rPr>
      </w:pPr>
      <w:bookmarkStart w:id="10" w:name="_Toc204423613"/>
      <w:r w:rsidRPr="00801D01">
        <w:rPr>
          <w:b w:val="0"/>
          <w:sz w:val="24"/>
          <w:szCs w:val="24"/>
          <w:lang w:val="id-ID"/>
        </w:rPr>
        <w:t xml:space="preserve">Standar ini adalah acuan keunggulan mutu kurikulum, pembelajaran, dan suasana akademik untuk menjamin mutu penyelenggaraan program akademik di tingkat program </w:t>
      </w:r>
      <w:r w:rsidR="00D616CF" w:rsidRPr="00801D01">
        <w:rPr>
          <w:b w:val="0"/>
          <w:sz w:val="24"/>
          <w:szCs w:val="24"/>
          <w:lang w:val="id-ID"/>
        </w:rPr>
        <w:t>Pendidikan</w:t>
      </w:r>
      <w:r w:rsidRPr="00801D01">
        <w:rPr>
          <w:b w:val="0"/>
          <w:sz w:val="24"/>
          <w:szCs w:val="24"/>
          <w:lang w:val="id-ID"/>
        </w:rPr>
        <w:t xml:space="preserve">. Kurikulum yang dirancang dan diterapkan harus mampu menjamin tercapainya tujuan, terlaksananya misi, dan terwujudnya visi program </w:t>
      </w:r>
      <w:r w:rsidR="00D616CF" w:rsidRPr="00801D01">
        <w:rPr>
          <w:b w:val="0"/>
          <w:sz w:val="24"/>
          <w:szCs w:val="24"/>
          <w:lang w:val="id-ID"/>
        </w:rPr>
        <w:t>Pendidikan</w:t>
      </w:r>
      <w:r w:rsidRPr="00801D01">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D616CF" w:rsidRPr="00801D01">
        <w:rPr>
          <w:b w:val="0"/>
          <w:sz w:val="24"/>
          <w:szCs w:val="24"/>
          <w:lang w:val="id-ID"/>
        </w:rPr>
        <w:t>Pendidikan</w:t>
      </w:r>
      <w:r w:rsidRPr="00801D01">
        <w:rPr>
          <w:b w:val="0"/>
          <w:sz w:val="24"/>
          <w:szCs w:val="24"/>
          <w:lang w:val="id-ID"/>
        </w:rPr>
        <w:t xml:space="preserve"> harus menunjang mahasiswa dalam meraih kompetensi yang diharapkan. Dalam pengembangan kurikulum program, proses pembelajaran, dan suasana akademik, program </w:t>
      </w:r>
      <w:r w:rsidR="00D616CF" w:rsidRPr="00801D01">
        <w:rPr>
          <w:b w:val="0"/>
          <w:sz w:val="24"/>
          <w:szCs w:val="24"/>
          <w:lang w:val="id-ID"/>
        </w:rPr>
        <w:t>Pendidikan</w:t>
      </w:r>
      <w:r w:rsidRPr="00801D01">
        <w:rPr>
          <w:b w:val="0"/>
          <w:sz w:val="24"/>
          <w:szCs w:val="24"/>
          <w:lang w:val="id-ID"/>
        </w:rPr>
        <w:t xml:space="preserve"> harus kritis dan tanggap terhadap perkembangan kebijakan, peraturan perundangan yang berlaku, sosial, ekonomi, dan budaya.</w:t>
      </w:r>
      <w:bookmarkEnd w:id="10"/>
      <w:r w:rsidRPr="00801D01">
        <w:rPr>
          <w:b w:val="0"/>
          <w:sz w:val="24"/>
          <w:szCs w:val="24"/>
          <w:lang w:val="id-ID"/>
        </w:rPr>
        <w:t xml:space="preserve"> </w:t>
      </w:r>
    </w:p>
    <w:p w:rsidR="00D10ADA" w:rsidRPr="00801D01" w:rsidRDefault="00D10ADA" w:rsidP="00572015">
      <w:pPr>
        <w:rPr>
          <w:rFonts w:cs="Arial"/>
          <w:lang w:val="id-ID"/>
        </w:rPr>
      </w:pPr>
    </w:p>
    <w:p w:rsidR="00D10ADA" w:rsidRPr="00801D01" w:rsidRDefault="00D10ADA" w:rsidP="00572015">
      <w:pPr>
        <w:rPr>
          <w:rFonts w:cs="Arial"/>
          <w:b/>
          <w:lang w:val="id-ID"/>
        </w:rPr>
      </w:pPr>
      <w:r w:rsidRPr="00801D01">
        <w:rPr>
          <w:rFonts w:cs="Arial"/>
          <w:b/>
          <w:lang w:val="id-ID"/>
        </w:rPr>
        <w:t>Deskripsi</w:t>
      </w:r>
    </w:p>
    <w:p w:rsidR="00D10ADA" w:rsidRPr="00801D01" w:rsidRDefault="00D10ADA" w:rsidP="00572015">
      <w:pPr>
        <w:rPr>
          <w:rFonts w:cs="Arial"/>
          <w:lang w:val="af-ZA"/>
        </w:rPr>
      </w:pPr>
    </w:p>
    <w:p w:rsidR="00D10ADA" w:rsidRPr="00801D01" w:rsidRDefault="00D10ADA" w:rsidP="00572015">
      <w:pPr>
        <w:rPr>
          <w:rFonts w:cs="Arial"/>
          <w:lang w:val="af-ZA"/>
        </w:rPr>
      </w:pPr>
      <w:r w:rsidRPr="00801D01">
        <w:rPr>
          <w:rFonts w:cs="Arial"/>
          <w:lang w:val="af-ZA"/>
        </w:rPr>
        <w:t xml:space="preserve">Kurikulum merupakan rancangan seluruh kegiatan pembelajaran mahasiswa sebagai rujukan program </w:t>
      </w:r>
      <w:r w:rsidR="00D616CF" w:rsidRPr="00801D01">
        <w:rPr>
          <w:rFonts w:cs="Arial"/>
          <w:lang w:val="af-ZA"/>
        </w:rPr>
        <w:t>Pendidikan</w:t>
      </w:r>
      <w:r w:rsidRPr="00801D01">
        <w:rPr>
          <w:rFonts w:cs="Arial"/>
          <w:lang w:val="af-ZA"/>
        </w:rPr>
        <w:t xml:space="preserve"> dalam merencanakan, melaksanakan, memonitor dan mengevaluasi seluruh kegiatannya untuk mencapai tujuan program </w:t>
      </w:r>
      <w:r w:rsidR="00D616CF" w:rsidRPr="00801D01">
        <w:rPr>
          <w:rFonts w:cs="Arial"/>
          <w:lang w:val="af-ZA"/>
        </w:rPr>
        <w:t>Pendidikan</w:t>
      </w:r>
      <w:r w:rsidRPr="00801D01">
        <w:rPr>
          <w:rFonts w:cs="Arial"/>
          <w:lang w:val="af-ZA"/>
        </w:rPr>
        <w:t xml:space="preserve">. Kurikulum disusun berdasarkan kajian mendalam tentang hakikat keilmuan bidang </w:t>
      </w:r>
      <w:r w:rsidR="00D616CF" w:rsidRPr="00801D01">
        <w:rPr>
          <w:rFonts w:cs="Arial"/>
          <w:lang w:val="af-ZA"/>
        </w:rPr>
        <w:t>Pendidikan</w:t>
      </w:r>
      <w:r w:rsidRPr="00801D01">
        <w:rPr>
          <w:rFonts w:cs="Arial"/>
          <w:lang w:val="af-ZA"/>
        </w:rPr>
        <w:t xml:space="preserve"> dan kebutuhan pemangku kepentingan terhadap bidang ilmu yang dicakup oleh suatu program </w:t>
      </w:r>
      <w:r w:rsidR="00D616CF" w:rsidRPr="00801D01">
        <w:rPr>
          <w:rFonts w:cs="Arial"/>
          <w:lang w:val="af-ZA"/>
        </w:rPr>
        <w:t>Pendidikan</w:t>
      </w:r>
      <w:r w:rsidRPr="00801D01">
        <w:rPr>
          <w:rFonts w:cs="Arial"/>
          <w:lang w:val="af-ZA"/>
        </w:rPr>
        <w:t xml:space="preserve"> dengan memperhatikan standar mutu, dan visi, misi perguruan tinggi/program </w:t>
      </w:r>
      <w:r w:rsidR="00D616CF" w:rsidRPr="00801D01">
        <w:rPr>
          <w:rFonts w:cs="Arial"/>
          <w:lang w:val="af-ZA"/>
        </w:rPr>
        <w:t>Pendidikan</w:t>
      </w:r>
      <w:r w:rsidRPr="00801D01">
        <w:rPr>
          <w:rFonts w:cs="Arial"/>
          <w:lang w:val="af-ZA"/>
        </w:rPr>
        <w:t xml:space="preserve">.  </w:t>
      </w:r>
    </w:p>
    <w:p w:rsidR="00D10ADA" w:rsidRPr="00801D01" w:rsidRDefault="00D10ADA" w:rsidP="00572015">
      <w:pPr>
        <w:rPr>
          <w:rFonts w:cs="Arial"/>
          <w:lang w:val="af-ZA"/>
        </w:rPr>
      </w:pPr>
    </w:p>
    <w:p w:rsidR="00D10ADA" w:rsidRPr="00801D01" w:rsidRDefault="00D10ADA" w:rsidP="00572015">
      <w:pPr>
        <w:rPr>
          <w:rFonts w:cs="Arial"/>
          <w:lang w:val="af-ZA"/>
        </w:rPr>
      </w:pPr>
      <w:r w:rsidRPr="00801D01">
        <w:rPr>
          <w:rFonts w:cs="Arial"/>
          <w:lang w:val="id-ID"/>
        </w:rPr>
        <w:t xml:space="preserve">Untuk meningkatkan </w:t>
      </w:r>
      <w:r w:rsidRPr="00801D01">
        <w:rPr>
          <w:rFonts w:cs="Arial"/>
          <w:lang w:val="af-ZA"/>
        </w:rPr>
        <w:t xml:space="preserve">relevansi sosial dan </w:t>
      </w:r>
      <w:r w:rsidRPr="00801D01">
        <w:rPr>
          <w:rFonts w:cs="Arial"/>
          <w:lang w:val="id-ID"/>
        </w:rPr>
        <w:t xml:space="preserve">keilmuan, </w:t>
      </w:r>
      <w:r w:rsidRPr="00801D01">
        <w:rPr>
          <w:rFonts w:cs="Arial"/>
          <w:lang w:val="af-ZA"/>
        </w:rPr>
        <w:t xml:space="preserve">kurikulum selalu dimutakhirkan oleh program </w:t>
      </w:r>
      <w:r w:rsidR="00D616CF" w:rsidRPr="00801D01">
        <w:rPr>
          <w:rFonts w:cs="Arial"/>
          <w:lang w:val="af-ZA"/>
        </w:rPr>
        <w:t>Pendidikan</w:t>
      </w:r>
      <w:r w:rsidRPr="00801D01">
        <w:rPr>
          <w:rFonts w:cs="Arial"/>
          <w:lang w:val="af-ZA"/>
        </w:rPr>
        <w:t xml:space="preserve"> bersama </w:t>
      </w:r>
      <w:r w:rsidRPr="00801D01">
        <w:rPr>
          <w:rFonts w:cs="Arial"/>
          <w:lang w:val="id-ID"/>
        </w:rPr>
        <w:t>pemangku kepentingan</w:t>
      </w:r>
      <w:r w:rsidRPr="00801D01">
        <w:rPr>
          <w:rFonts w:cs="Arial"/>
          <w:lang w:val="af-ZA"/>
        </w:rPr>
        <w:t xml:space="preserve">  secara periodik </w:t>
      </w:r>
      <w:r w:rsidRPr="00801D01">
        <w:rPr>
          <w:rFonts w:cs="Arial"/>
          <w:lang w:val="id-ID"/>
        </w:rPr>
        <w:t>agar se</w:t>
      </w:r>
      <w:r w:rsidRPr="00801D01">
        <w:rPr>
          <w:rFonts w:cs="Arial"/>
          <w:lang w:val="af-ZA"/>
        </w:rPr>
        <w:t xml:space="preserve">suai dengan </w:t>
      </w:r>
      <w:r w:rsidRPr="00801D01">
        <w:rPr>
          <w:rFonts w:cs="Arial"/>
          <w:lang w:val="id-ID"/>
        </w:rPr>
        <w:t xml:space="preserve">kompetensi yang diperlukan dan </w:t>
      </w:r>
      <w:r w:rsidRPr="00801D01">
        <w:rPr>
          <w:rFonts w:cs="Arial"/>
          <w:lang w:val="af-ZA"/>
        </w:rPr>
        <w:t xml:space="preserve">perkembangan </w:t>
      </w:r>
      <w:r w:rsidRPr="00801D01">
        <w:rPr>
          <w:rFonts w:cs="Arial"/>
          <w:lang w:val="id-ID"/>
        </w:rPr>
        <w:t>i</w:t>
      </w:r>
      <w:r w:rsidRPr="00801D01">
        <w:rPr>
          <w:rFonts w:cs="Arial"/>
          <w:lang w:val="af-ZA"/>
        </w:rPr>
        <w:t xml:space="preserve">lmu pengetahuan, teknologi, dan seni </w:t>
      </w:r>
      <w:r w:rsidR="00715CDE" w:rsidRPr="00801D01">
        <w:rPr>
          <w:rFonts w:cs="Arial"/>
          <w:lang w:val="af-ZA"/>
        </w:rPr>
        <w:t xml:space="preserve">Dokter Spesialis </w:t>
      </w:r>
      <w:r w:rsidR="00D0528A" w:rsidRPr="00801D01">
        <w:rPr>
          <w:rFonts w:cs="Arial"/>
          <w:lang w:val="af-ZA"/>
        </w:rPr>
        <w:t>Forensik</w:t>
      </w:r>
      <w:r w:rsidR="00EC0183" w:rsidRPr="00801D01">
        <w:rPr>
          <w:rFonts w:cs="Arial"/>
          <w:lang w:val="af-ZA"/>
        </w:rPr>
        <w:t xml:space="preserve"> </w:t>
      </w:r>
      <w:r w:rsidRPr="00801D01">
        <w:rPr>
          <w:rFonts w:cs="Arial"/>
          <w:lang w:val="af-ZA"/>
        </w:rPr>
        <w:t xml:space="preserve">. Kurikulum merupakan acuan dasar pembentukan dan penjaminan tercapainya kompetensi lulusan dalam setiap program pada tingkat program </w:t>
      </w:r>
      <w:r w:rsidR="00D616CF" w:rsidRPr="00801D01">
        <w:rPr>
          <w:rFonts w:cs="Arial"/>
          <w:lang w:val="af-ZA"/>
        </w:rPr>
        <w:t>Pendidikan</w:t>
      </w:r>
      <w:r w:rsidRPr="00801D01">
        <w:rPr>
          <w:rFonts w:cs="Arial"/>
          <w:lang w:val="af-ZA"/>
        </w:rPr>
        <w:t xml:space="preserve">. Kurikulum dinilai berdasarkan relevansinya dengan tujuan, cakupan dan kedalaman materi, pengorganisasian yang mendorong terbentuknya </w:t>
      </w:r>
      <w:r w:rsidRPr="00801D01">
        <w:rPr>
          <w:rFonts w:cs="Arial"/>
          <w:i/>
          <w:lang w:val="af-ZA"/>
        </w:rPr>
        <w:t xml:space="preserve">hard skills </w:t>
      </w:r>
      <w:r w:rsidRPr="00801D01">
        <w:rPr>
          <w:rFonts w:cs="Arial"/>
          <w:lang w:val="af-ZA"/>
        </w:rPr>
        <w:t xml:space="preserve">dan </w:t>
      </w:r>
      <w:r w:rsidRPr="00801D01">
        <w:rPr>
          <w:rFonts w:cs="Arial"/>
          <w:i/>
          <w:lang w:val="af-ZA"/>
        </w:rPr>
        <w:t>soft skills</w:t>
      </w:r>
      <w:r w:rsidRPr="00801D01">
        <w:rPr>
          <w:rFonts w:cs="Arial"/>
          <w:lang w:val="af-ZA"/>
        </w:rPr>
        <w:t xml:space="preserve"> </w:t>
      </w:r>
      <w:r w:rsidRPr="00801D01">
        <w:rPr>
          <w:rFonts w:cs="Arial"/>
          <w:lang w:val="id-ID"/>
        </w:rPr>
        <w:t>(</w:t>
      </w:r>
      <w:r w:rsidRPr="00801D01">
        <w:rPr>
          <w:rFonts w:cs="Arial"/>
          <w:lang w:val="af-ZA"/>
        </w:rPr>
        <w:t>keterampilan kepribadian dan perilaku)</w:t>
      </w:r>
      <w:r w:rsidRPr="00801D01">
        <w:rPr>
          <w:rFonts w:cs="Arial"/>
          <w:i/>
          <w:lang w:val="af-ZA"/>
        </w:rPr>
        <w:t xml:space="preserve"> </w:t>
      </w:r>
      <w:r w:rsidRPr="00801D01">
        <w:rPr>
          <w:rFonts w:cs="Arial"/>
          <w:lang w:val="af-ZA"/>
        </w:rPr>
        <w:t>yang</w:t>
      </w:r>
      <w:r w:rsidRPr="00801D01">
        <w:rPr>
          <w:rFonts w:cs="Arial"/>
          <w:lang w:val="id-ID"/>
        </w:rPr>
        <w:t xml:space="preserve"> bisa diterapkan dalam berbagai situasi</w:t>
      </w:r>
      <w:r w:rsidRPr="00801D01">
        <w:rPr>
          <w:rFonts w:cs="Arial"/>
          <w:i/>
          <w:lang w:val="af-ZA"/>
        </w:rPr>
        <w:t>.</w:t>
      </w:r>
      <w:r w:rsidRPr="00801D01">
        <w:rPr>
          <w:rFonts w:cs="Arial"/>
          <w:lang w:val="af-ZA"/>
        </w:rPr>
        <w:t xml:space="preserve"> Dalam hal kebutuhan yang dianggap perlu, maka perguruan tinggi dapat menetapkan penyertaan komponen kurikulum tertentu menjadi bagian dari struktur kurikulum yang disusun oleh program </w:t>
      </w:r>
      <w:r w:rsidR="00D616CF" w:rsidRPr="00801D01">
        <w:rPr>
          <w:rFonts w:cs="Arial"/>
          <w:lang w:val="af-ZA"/>
        </w:rPr>
        <w:t>Pendidikan</w:t>
      </w:r>
      <w:r w:rsidRPr="00801D01">
        <w:rPr>
          <w:rFonts w:cs="Arial"/>
          <w:lang w:val="af-ZA"/>
        </w:rPr>
        <w:t xml:space="preserve">. </w:t>
      </w:r>
    </w:p>
    <w:p w:rsidR="00D10ADA" w:rsidRPr="00801D01" w:rsidRDefault="00D10ADA" w:rsidP="00572015">
      <w:pPr>
        <w:rPr>
          <w:rFonts w:cs="Arial"/>
          <w:lang w:val="af-ZA"/>
        </w:rPr>
      </w:pPr>
    </w:p>
    <w:p w:rsidR="00D10ADA" w:rsidRPr="00801D01" w:rsidRDefault="00D10ADA" w:rsidP="00572015">
      <w:pPr>
        <w:rPr>
          <w:rFonts w:cs="Arial"/>
          <w:lang w:val="af-ZA"/>
        </w:rPr>
      </w:pPr>
      <w:r w:rsidRPr="00801D01">
        <w:rPr>
          <w:rFonts w:cs="Arial"/>
          <w:lang w:val="af-ZA"/>
        </w:rPr>
        <w:t>Sistem pembelajaran dibangun berdasarkan perencanaan yang relevan dengan tujuan,</w:t>
      </w:r>
      <w:r w:rsidRPr="00801D01">
        <w:rPr>
          <w:rFonts w:cs="Arial"/>
          <w:lang w:val="id-ID"/>
        </w:rPr>
        <w:t xml:space="preserve"> ranah</w:t>
      </w:r>
      <w:r w:rsidRPr="00801D01">
        <w:rPr>
          <w:rFonts w:cs="Arial"/>
          <w:lang w:val="af-ZA"/>
        </w:rPr>
        <w:t xml:space="preserve"> </w:t>
      </w:r>
      <w:r w:rsidRPr="00801D01">
        <w:rPr>
          <w:rFonts w:cs="Arial"/>
          <w:lang w:val="id-ID"/>
        </w:rPr>
        <w:t>(</w:t>
      </w:r>
      <w:r w:rsidRPr="00801D01">
        <w:rPr>
          <w:rFonts w:cs="Arial"/>
          <w:i/>
          <w:iCs/>
          <w:lang w:val="id-ID"/>
        </w:rPr>
        <w:t>domain</w:t>
      </w:r>
      <w:r w:rsidRPr="00801D01">
        <w:rPr>
          <w:rFonts w:cs="Arial"/>
          <w:lang w:val="id-ID"/>
        </w:rPr>
        <w:t xml:space="preserve">) </w:t>
      </w:r>
      <w:r w:rsidRPr="00801D01">
        <w:rPr>
          <w:rFonts w:cs="Arial"/>
          <w:lang w:val="af-ZA"/>
        </w:rPr>
        <w:t>belajar dan hierarki</w:t>
      </w:r>
      <w:r w:rsidRPr="00801D01">
        <w:rPr>
          <w:rFonts w:cs="Arial"/>
          <w:lang w:val="id-ID"/>
        </w:rPr>
        <w:t>nya</w:t>
      </w:r>
      <w:r w:rsidRPr="00801D01">
        <w:rPr>
          <w:rFonts w:cs="Arial"/>
          <w:lang w:val="af-ZA"/>
        </w:rPr>
        <w:t>.</w:t>
      </w:r>
      <w:r w:rsidRPr="00801D01">
        <w:rPr>
          <w:rFonts w:cs="Arial"/>
          <w:lang w:val="id-ID"/>
        </w:rPr>
        <w:t xml:space="preserve"> </w:t>
      </w:r>
      <w:r w:rsidRPr="00801D01">
        <w:rPr>
          <w:rFonts w:cs="Arial"/>
          <w:lang w:val="af-ZA"/>
        </w:rPr>
        <w:t xml:space="preserve">Kegiatan pembelajaran adalah pengalaman belajar yang diperoleh mahasiswa dari kegiatan </w:t>
      </w:r>
      <w:r w:rsidRPr="00801D01">
        <w:rPr>
          <w:rFonts w:cs="Arial"/>
          <w:lang w:val="id-ID"/>
        </w:rPr>
        <w:t xml:space="preserve">belajar, seperti </w:t>
      </w:r>
      <w:r w:rsidRPr="00801D01">
        <w:rPr>
          <w:rFonts w:cs="Arial"/>
          <w:lang w:val="af-ZA"/>
        </w:rPr>
        <w:t>perkuliahan (tatap muka atau ja</w:t>
      </w:r>
      <w:r w:rsidR="00CC2E32" w:rsidRPr="00801D01">
        <w:rPr>
          <w:rFonts w:cs="Arial"/>
          <w:lang w:val="af-ZA"/>
        </w:rPr>
        <w:t>rak jauh), praktikum atau prakti</w:t>
      </w:r>
      <w:r w:rsidRPr="00801D01">
        <w:rPr>
          <w:rFonts w:cs="Arial"/>
          <w:lang w:val="af-ZA"/>
        </w:rPr>
        <w:t xml:space="preserve">k, </w:t>
      </w:r>
      <w:r w:rsidRPr="00801D01">
        <w:rPr>
          <w:rFonts w:cs="Arial"/>
          <w:lang w:val="id-ID"/>
        </w:rPr>
        <w:t xml:space="preserve">magang, pelatihan, diskusi, lokakarya, </w:t>
      </w:r>
      <w:r w:rsidRPr="00801D01">
        <w:rPr>
          <w:rFonts w:cs="Arial"/>
          <w:lang w:val="af-ZA"/>
        </w:rPr>
        <w:t>seminar, dan tugas-tugas pe</w:t>
      </w:r>
      <w:r w:rsidRPr="00801D01">
        <w:rPr>
          <w:rFonts w:cs="Arial"/>
          <w:lang w:val="id-ID"/>
        </w:rPr>
        <w:t>mbelajaran</w:t>
      </w:r>
      <w:r w:rsidRPr="00801D01">
        <w:rPr>
          <w:rFonts w:cs="Arial"/>
          <w:lang w:val="af-ZA"/>
        </w:rPr>
        <w:t xml:space="preserve"> lainnya.</w:t>
      </w:r>
      <w:r w:rsidRPr="00801D01">
        <w:rPr>
          <w:rFonts w:cs="Arial"/>
          <w:lang w:val="id-ID"/>
        </w:rPr>
        <w:t xml:space="preserve"> </w:t>
      </w:r>
      <w:r w:rsidRPr="00801D01">
        <w:rPr>
          <w:rFonts w:cs="Arial"/>
          <w:lang w:val="af-ZA"/>
        </w:rPr>
        <w:t xml:space="preserve">Dalam pelaksanaan pembelajaran digunakan berbagai </w:t>
      </w:r>
      <w:r w:rsidRPr="00801D01">
        <w:rPr>
          <w:rFonts w:cs="Arial"/>
          <w:lang w:val="id-ID"/>
        </w:rPr>
        <w:t xml:space="preserve">pendekatan, </w:t>
      </w:r>
      <w:r w:rsidRPr="00801D01">
        <w:rPr>
          <w:rFonts w:cs="Arial"/>
          <w:lang w:val="af-ZA"/>
        </w:rPr>
        <w:t>strategi</w:t>
      </w:r>
      <w:r w:rsidRPr="00801D01">
        <w:rPr>
          <w:rFonts w:cs="Arial"/>
          <w:lang w:val="id-ID"/>
        </w:rPr>
        <w:t>,</w:t>
      </w:r>
      <w:r w:rsidRPr="00801D01">
        <w:rPr>
          <w:rFonts w:cs="Arial"/>
          <w:lang w:val="af-ZA"/>
        </w:rPr>
        <w:t xml:space="preserve"> dan teknik</w:t>
      </w:r>
      <w:r w:rsidRPr="00801D01">
        <w:rPr>
          <w:rFonts w:cs="Arial"/>
          <w:lang w:val="id-ID"/>
        </w:rPr>
        <w:t>,</w:t>
      </w:r>
      <w:r w:rsidRPr="00801D01">
        <w:rPr>
          <w:rFonts w:cs="Arial"/>
          <w:lang w:val="af-ZA"/>
        </w:rPr>
        <w:t xml:space="preserve"> yang menantang</w:t>
      </w:r>
      <w:r w:rsidRPr="00801D01">
        <w:rPr>
          <w:rFonts w:cs="Arial"/>
          <w:lang w:val="id-ID"/>
        </w:rPr>
        <w:t xml:space="preserve"> agar dapat</w:t>
      </w:r>
      <w:r w:rsidRPr="00801D01">
        <w:rPr>
          <w:rFonts w:cs="Arial"/>
          <w:lang w:val="af-ZA"/>
        </w:rPr>
        <w:t xml:space="preserve"> men</w:t>
      </w:r>
      <w:r w:rsidRPr="00801D01">
        <w:rPr>
          <w:rFonts w:cs="Arial"/>
          <w:lang w:val="id-ID"/>
        </w:rPr>
        <w:t xml:space="preserve">gkondisikan </w:t>
      </w:r>
      <w:r w:rsidRPr="00801D01">
        <w:rPr>
          <w:rFonts w:cs="Arial"/>
          <w:lang w:val="af-ZA"/>
        </w:rPr>
        <w:t>mahasiswa ber</w:t>
      </w:r>
      <w:r w:rsidRPr="00801D01">
        <w:rPr>
          <w:rFonts w:cs="Arial"/>
          <w:lang w:val="id-ID"/>
        </w:rPr>
        <w:t>p</w:t>
      </w:r>
      <w:r w:rsidRPr="00801D01">
        <w:rPr>
          <w:rFonts w:cs="Arial"/>
          <w:lang w:val="af-ZA"/>
        </w:rPr>
        <w:t>ikir kritis</w:t>
      </w:r>
      <w:r w:rsidRPr="00801D01">
        <w:rPr>
          <w:rFonts w:cs="Arial"/>
          <w:lang w:val="id-ID"/>
        </w:rPr>
        <w:t>,</w:t>
      </w:r>
      <w:r w:rsidRPr="00801D01">
        <w:rPr>
          <w:rFonts w:cs="Arial"/>
          <w:lang w:val="af-ZA"/>
        </w:rPr>
        <w:t xml:space="preserve"> </w:t>
      </w:r>
      <w:r w:rsidRPr="00801D01">
        <w:rPr>
          <w:rFonts w:cs="Arial"/>
          <w:lang w:val="af-ZA"/>
        </w:rPr>
        <w:lastRenderedPageBreak/>
        <w:t>bereksplorasi, berkreasi</w:t>
      </w:r>
      <w:r w:rsidRPr="00801D01">
        <w:rPr>
          <w:rFonts w:cs="Arial"/>
          <w:lang w:val="id-ID"/>
        </w:rPr>
        <w:t>,</w:t>
      </w:r>
      <w:r w:rsidRPr="00801D01">
        <w:rPr>
          <w:rFonts w:cs="Arial"/>
          <w:lang w:val="af-ZA"/>
        </w:rPr>
        <w:t xml:space="preserve"> dan bereksperimen dengan memanfaatkan aneka sumber</w:t>
      </w:r>
      <w:r w:rsidRPr="00801D01">
        <w:rPr>
          <w:rFonts w:cs="Arial"/>
          <w:lang w:val="id-ID"/>
        </w:rPr>
        <w:t xml:space="preserve"> belajar</w:t>
      </w:r>
      <w:r w:rsidRPr="00801D01">
        <w:rPr>
          <w:rFonts w:cs="Arial"/>
          <w:lang w:val="af-ZA"/>
        </w:rPr>
        <w:t>. Pendekatan pembelajaran yang digunakan berorientasi pada mahasiswa (</w:t>
      </w:r>
      <w:r w:rsidRPr="00801D01">
        <w:rPr>
          <w:rFonts w:cs="Arial"/>
          <w:i/>
          <w:lang w:val="af-ZA"/>
        </w:rPr>
        <w:t xml:space="preserve">student </w:t>
      </w:r>
      <w:r w:rsidRPr="00801D01">
        <w:rPr>
          <w:rFonts w:cs="Arial"/>
          <w:i/>
          <w:lang w:val="id-ID"/>
        </w:rPr>
        <w:t>orient</w:t>
      </w:r>
      <w:r w:rsidRPr="00801D01">
        <w:rPr>
          <w:rFonts w:cs="Arial"/>
          <w:i/>
          <w:lang w:val="af-ZA"/>
        </w:rPr>
        <w:t>ed</w:t>
      </w:r>
      <w:r w:rsidRPr="00801D01">
        <w:rPr>
          <w:rFonts w:cs="Arial"/>
          <w:lang w:val="af-ZA"/>
        </w:rPr>
        <w:t xml:space="preserve">) dengan kondisi pembelajaran yang mendorong mahasiswa belajar mandiri </w:t>
      </w:r>
      <w:r w:rsidRPr="00801D01">
        <w:rPr>
          <w:rFonts w:cs="Arial"/>
          <w:lang w:val="id-ID"/>
        </w:rPr>
        <w:t xml:space="preserve">maupun kelompok untuk </w:t>
      </w:r>
      <w:r w:rsidRPr="00801D01">
        <w:rPr>
          <w:rFonts w:cs="Arial"/>
          <w:lang w:val="af-ZA"/>
        </w:rPr>
        <w:t>mengembangkan keterampilan kepribadian dan perilaku (</w:t>
      </w:r>
      <w:r w:rsidRPr="00801D01">
        <w:rPr>
          <w:rFonts w:cs="Arial"/>
          <w:i/>
          <w:lang w:val="af-ZA"/>
        </w:rPr>
        <w:t>soft skills</w:t>
      </w:r>
      <w:r w:rsidRPr="00801D01">
        <w:rPr>
          <w:rFonts w:cs="Arial"/>
          <w:lang w:val="af-ZA"/>
        </w:rPr>
        <w:t>). Selain itu</w:t>
      </w:r>
      <w:r w:rsidRPr="00801D01">
        <w:rPr>
          <w:rFonts w:cs="Arial"/>
          <w:lang w:val="id-ID"/>
        </w:rPr>
        <w:t>,</w:t>
      </w:r>
      <w:r w:rsidRPr="00801D01">
        <w:rPr>
          <w:rFonts w:cs="Arial"/>
          <w:lang w:val="af-ZA"/>
        </w:rPr>
        <w:t xml:space="preserve"> pembelajaran yang dibangun mendorong mahasiswa mendemonstrasikan hasil belajarnya dalam berbagai bentuk </w:t>
      </w:r>
      <w:r w:rsidRPr="00801D01">
        <w:rPr>
          <w:rFonts w:cs="Arial"/>
          <w:lang w:val="id-ID"/>
        </w:rPr>
        <w:t>kegiatan, unjuk kerja, kemampuan dan sikap terbuka, mau</w:t>
      </w:r>
      <w:r w:rsidRPr="00801D01">
        <w:rPr>
          <w:rFonts w:cs="Arial"/>
          <w:lang w:val="af-ZA"/>
        </w:rPr>
        <w:t xml:space="preserve"> menerima masukan untuk menyempurnakan kinerjanya. </w:t>
      </w:r>
    </w:p>
    <w:p w:rsidR="00D10ADA" w:rsidRPr="00801D01" w:rsidRDefault="00D10ADA" w:rsidP="00572015">
      <w:pPr>
        <w:rPr>
          <w:rFonts w:cs="Arial"/>
          <w:lang w:val="af-ZA"/>
        </w:rPr>
      </w:pPr>
    </w:p>
    <w:p w:rsidR="00D10ADA" w:rsidRPr="00801D01" w:rsidRDefault="00D10ADA" w:rsidP="00572015">
      <w:pPr>
        <w:rPr>
          <w:rFonts w:cs="Arial"/>
          <w:lang w:val="af-ZA"/>
        </w:rPr>
      </w:pPr>
      <w:r w:rsidRPr="00801D01">
        <w:rPr>
          <w:rFonts w:cs="Arial"/>
          <w:lang w:val="af-ZA"/>
        </w:rPr>
        <w:t xml:space="preserve">Strategi pembelajaran memperhitungkan karakteristik </w:t>
      </w:r>
      <w:r w:rsidRPr="00801D01">
        <w:rPr>
          <w:rFonts w:cs="Arial"/>
          <w:lang w:val="id-ID"/>
        </w:rPr>
        <w:t>mahasiswa</w:t>
      </w:r>
      <w:r w:rsidRPr="00801D01">
        <w:rPr>
          <w:rFonts w:cs="Arial"/>
          <w:lang w:val="af-ZA"/>
        </w:rPr>
        <w:t xml:space="preserve"> termasuk kemampuan awal yang beragam yang mengharuskan dosen menerapkan strategi yang berbeda. Dalam mengaplikasika</w:t>
      </w:r>
      <w:r w:rsidR="00DE7566" w:rsidRPr="00801D01">
        <w:rPr>
          <w:rFonts w:cs="Arial"/>
          <w:lang w:val="af-ZA"/>
        </w:rPr>
        <w:t xml:space="preserve">n strategi pembelajaran dosen </w:t>
      </w:r>
      <w:r w:rsidRPr="00801D01">
        <w:rPr>
          <w:rFonts w:cs="Arial"/>
          <w:lang w:val="af-ZA"/>
        </w:rPr>
        <w:t>mendasarkan pada konsep bahwa setiap orang memiliki potensi untuk berkembang secara akademik dan profesional.</w:t>
      </w:r>
      <w:r w:rsidRPr="00801D01">
        <w:rPr>
          <w:rFonts w:cs="Arial"/>
          <w:lang w:val="id-ID"/>
        </w:rPr>
        <w:t xml:space="preserve"> </w:t>
      </w:r>
      <w:r w:rsidRPr="00801D01">
        <w:rPr>
          <w:rFonts w:cs="Arial"/>
          <w:lang w:val="af-ZA"/>
        </w:rPr>
        <w:t xml:space="preserve">Sistem pembelajaran </w:t>
      </w:r>
      <w:r w:rsidRPr="00801D01">
        <w:rPr>
          <w:rFonts w:cs="Arial"/>
          <w:lang w:val="id-ID"/>
        </w:rPr>
        <w:t>mencakup pemantauan, peng</w:t>
      </w:r>
      <w:r w:rsidRPr="00801D01">
        <w:rPr>
          <w:rFonts w:cs="Arial"/>
          <w:lang w:val="af-ZA"/>
        </w:rPr>
        <w:t>kaji</w:t>
      </w:r>
      <w:r w:rsidRPr="00801D01">
        <w:rPr>
          <w:rFonts w:cs="Arial"/>
          <w:lang w:val="id-ID"/>
        </w:rPr>
        <w:t xml:space="preserve">an, </w:t>
      </w:r>
      <w:r w:rsidRPr="00801D01">
        <w:rPr>
          <w:rFonts w:cs="Arial"/>
          <w:lang w:val="af-ZA"/>
        </w:rPr>
        <w:t xml:space="preserve"> dan perbaik</w:t>
      </w:r>
      <w:r w:rsidRPr="00801D01">
        <w:rPr>
          <w:rFonts w:cs="Arial"/>
          <w:lang w:val="id-ID"/>
        </w:rPr>
        <w:t>an</w:t>
      </w:r>
      <w:r w:rsidRPr="00801D01">
        <w:rPr>
          <w:rFonts w:cs="Arial"/>
          <w:lang w:val="af-ZA"/>
        </w:rPr>
        <w:t xml:space="preserve"> secara</w:t>
      </w:r>
      <w:r w:rsidRPr="00801D01">
        <w:rPr>
          <w:rFonts w:cs="Arial"/>
          <w:lang w:val="id-ID"/>
        </w:rPr>
        <w:t xml:space="preserve"> berkelanjutan</w:t>
      </w:r>
      <w:r w:rsidRPr="00801D01">
        <w:rPr>
          <w:rFonts w:cs="Arial"/>
          <w:lang w:val="af-ZA"/>
        </w:rPr>
        <w:t>.</w:t>
      </w:r>
      <w:r w:rsidRPr="00801D01">
        <w:rPr>
          <w:rFonts w:cs="Arial"/>
          <w:lang w:val="id-ID"/>
        </w:rPr>
        <w:t xml:space="preserve"> K</w:t>
      </w:r>
      <w:r w:rsidRPr="00801D01">
        <w:rPr>
          <w:rFonts w:cs="Arial"/>
          <w:lang w:val="af-ZA"/>
        </w:rPr>
        <w:t xml:space="preserve">ajian </w:t>
      </w:r>
      <w:r w:rsidRPr="00801D01">
        <w:rPr>
          <w:rFonts w:cs="Arial"/>
          <w:lang w:val="id-ID"/>
        </w:rPr>
        <w:t xml:space="preserve">dan </w:t>
      </w:r>
      <w:r w:rsidRPr="00801D01">
        <w:rPr>
          <w:rFonts w:cs="Arial"/>
          <w:lang w:val="af-ZA"/>
        </w:rPr>
        <w:t>penilaian atas strategi pembelajaran yang digunakan</w:t>
      </w:r>
      <w:r w:rsidRPr="00801D01">
        <w:rPr>
          <w:rFonts w:cs="Arial"/>
          <w:lang w:val="id-ID"/>
        </w:rPr>
        <w:t xml:space="preserve"> dilakukan melalui </w:t>
      </w:r>
      <w:r w:rsidRPr="00801D01">
        <w:rPr>
          <w:rFonts w:cs="Arial"/>
          <w:lang w:val="af-ZA"/>
        </w:rPr>
        <w:t xml:space="preserve">perbandingan dengan strategi pembelajaran </w:t>
      </w:r>
      <w:r w:rsidRPr="00801D01">
        <w:rPr>
          <w:rFonts w:cs="Arial"/>
          <w:lang w:val="id-ID"/>
        </w:rPr>
        <w:t>terkini</w:t>
      </w:r>
      <w:r w:rsidRPr="00801D01">
        <w:rPr>
          <w:rFonts w:cs="Arial"/>
          <w:lang w:val="af-ZA"/>
        </w:rPr>
        <w:t>.</w:t>
      </w:r>
      <w:r w:rsidRPr="00801D01">
        <w:rPr>
          <w:rFonts w:cs="Arial"/>
          <w:lang w:val="id-ID"/>
        </w:rPr>
        <w:t xml:space="preserve"> </w:t>
      </w:r>
    </w:p>
    <w:p w:rsidR="00D10ADA" w:rsidRPr="00801D01" w:rsidRDefault="00D10ADA" w:rsidP="00572015">
      <w:pPr>
        <w:rPr>
          <w:rFonts w:cs="Arial"/>
          <w:lang w:val="af-ZA"/>
        </w:rPr>
      </w:pPr>
    </w:p>
    <w:p w:rsidR="00D10ADA" w:rsidRPr="00801D01" w:rsidRDefault="00D10ADA" w:rsidP="00572015">
      <w:pPr>
        <w:rPr>
          <w:rFonts w:cs="Arial"/>
          <w:lang w:val="af-ZA"/>
        </w:rPr>
      </w:pPr>
      <w:r w:rsidRPr="00801D01">
        <w:rPr>
          <w:rFonts w:cs="Arial"/>
          <w:lang w:val="af-ZA"/>
        </w:rPr>
        <w:t xml:space="preserve">Evaluasi hasil belajar </w:t>
      </w:r>
      <w:r w:rsidRPr="00801D01">
        <w:rPr>
          <w:rFonts w:cs="Arial"/>
          <w:lang w:val="id-ID"/>
        </w:rPr>
        <w:t xml:space="preserve">mencakup semua ranah belajar dan </w:t>
      </w:r>
      <w:r w:rsidRPr="00801D01">
        <w:rPr>
          <w:rFonts w:cs="Arial"/>
          <w:lang w:val="af-ZA"/>
        </w:rPr>
        <w:t>dilakukan secara objektif</w:t>
      </w:r>
      <w:r w:rsidRPr="00801D01">
        <w:rPr>
          <w:rFonts w:cs="Arial"/>
          <w:lang w:val="id-ID"/>
        </w:rPr>
        <w:t xml:space="preserve">, </w:t>
      </w:r>
      <w:r w:rsidRPr="00801D01">
        <w:rPr>
          <w:rFonts w:cs="Arial"/>
          <w:lang w:val="af-ZA"/>
        </w:rPr>
        <w:t>transparan</w:t>
      </w:r>
      <w:r w:rsidRPr="00801D01">
        <w:rPr>
          <w:rFonts w:cs="Arial"/>
          <w:lang w:val="id-ID"/>
        </w:rPr>
        <w:t xml:space="preserve">, dan akuntabel </w:t>
      </w:r>
      <w:r w:rsidRPr="00801D01">
        <w:rPr>
          <w:rFonts w:cs="Arial"/>
          <w:lang w:val="af-ZA"/>
        </w:rPr>
        <w:t>dengan menggunakan instrumen yang sahih dan andal</w:t>
      </w:r>
      <w:r w:rsidRPr="00801D01">
        <w:rPr>
          <w:rFonts w:cs="Arial"/>
          <w:lang w:val="id-ID"/>
        </w:rPr>
        <w:t>, serta menggunakan penilaian acuan patokan</w:t>
      </w:r>
      <w:r w:rsidRPr="00801D01">
        <w:rPr>
          <w:rFonts w:cs="Arial"/>
          <w:lang w:val="af-ZA"/>
        </w:rPr>
        <w:t xml:space="preserve">. Evaluasi hasil belajar </w:t>
      </w:r>
      <w:r w:rsidRPr="00801D01">
        <w:rPr>
          <w:rFonts w:cs="Arial"/>
          <w:lang w:val="id-ID"/>
        </w:rPr>
        <w:t>difungsikan untuk mengukur</w:t>
      </w:r>
      <w:r w:rsidRPr="00801D01">
        <w:rPr>
          <w:rFonts w:cs="Arial"/>
          <w:lang w:val="af-ZA"/>
        </w:rPr>
        <w:t xml:space="preserve"> prestasi akademik mahasiswa </w:t>
      </w:r>
      <w:r w:rsidRPr="00801D01">
        <w:rPr>
          <w:rFonts w:cs="Arial"/>
          <w:lang w:val="id-ID"/>
        </w:rPr>
        <w:t>dan</w:t>
      </w:r>
      <w:r w:rsidRPr="00801D01">
        <w:rPr>
          <w:rFonts w:cs="Arial"/>
          <w:lang w:val="af-ZA"/>
        </w:rPr>
        <w:t xml:space="preserve"> memberi masukan mengenai efektivitas proses pembelajaran.  </w:t>
      </w:r>
    </w:p>
    <w:p w:rsidR="00D10ADA" w:rsidRPr="00801D01" w:rsidRDefault="00D10ADA" w:rsidP="00572015">
      <w:pPr>
        <w:rPr>
          <w:rFonts w:cs="Arial"/>
          <w:lang w:val="af-ZA"/>
        </w:rPr>
      </w:pPr>
    </w:p>
    <w:p w:rsidR="00D10ADA" w:rsidRPr="00801D01" w:rsidRDefault="00D10ADA" w:rsidP="00572015">
      <w:pPr>
        <w:rPr>
          <w:rFonts w:cs="Arial"/>
          <w:lang w:val="id-ID"/>
        </w:rPr>
      </w:pPr>
      <w:r w:rsidRPr="00801D01">
        <w:rPr>
          <w:rFonts w:cs="Arial"/>
          <w:lang w:val="af-ZA"/>
        </w:rPr>
        <w:t xml:space="preserve">Suasana akademik </w:t>
      </w:r>
      <w:r w:rsidRPr="00801D01">
        <w:rPr>
          <w:rFonts w:cs="Arial"/>
          <w:lang w:val="id-ID"/>
        </w:rPr>
        <w:t>adalah</w:t>
      </w:r>
      <w:r w:rsidRPr="00801D01">
        <w:rPr>
          <w:rFonts w:cs="Arial"/>
          <w:lang w:val="af-ZA"/>
        </w:rPr>
        <w:t xml:space="preserve"> kondisi </w:t>
      </w:r>
      <w:r w:rsidRPr="00801D01">
        <w:rPr>
          <w:rFonts w:cs="Arial"/>
          <w:lang w:val="id-ID"/>
        </w:rPr>
        <w:t xml:space="preserve">yang dibangun untuk </w:t>
      </w:r>
      <w:r w:rsidRPr="00801D01">
        <w:rPr>
          <w:rFonts w:cs="Arial"/>
          <w:lang w:val="af-ZA"/>
        </w:rPr>
        <w:t xml:space="preserve">menumbuh-kembangkan semangat </w:t>
      </w:r>
      <w:r w:rsidRPr="00801D01">
        <w:rPr>
          <w:rFonts w:cs="Arial"/>
          <w:lang w:val="id-ID"/>
        </w:rPr>
        <w:t xml:space="preserve">dan interaksi akademik antar </w:t>
      </w:r>
      <w:r w:rsidRPr="00801D01">
        <w:rPr>
          <w:rFonts w:cs="Arial"/>
          <w:lang w:val="af-ZA"/>
        </w:rPr>
        <w:t>mahasiswa-dosen</w:t>
      </w:r>
      <w:r w:rsidRPr="00801D01">
        <w:rPr>
          <w:rFonts w:cs="Arial"/>
          <w:lang w:val="id-ID"/>
        </w:rPr>
        <w:t>-tenaga kependidikan</w:t>
      </w:r>
      <w:r w:rsidRPr="00801D01">
        <w:rPr>
          <w:rFonts w:cs="Arial"/>
          <w:lang w:val="af-ZA"/>
        </w:rPr>
        <w:t xml:space="preserve">, maupun dengan pihak luar </w:t>
      </w:r>
      <w:r w:rsidRPr="00801D01">
        <w:rPr>
          <w:rFonts w:cs="Arial"/>
          <w:lang w:val="id-ID"/>
        </w:rPr>
        <w:t>u</w:t>
      </w:r>
      <w:r w:rsidRPr="00801D01">
        <w:rPr>
          <w:rFonts w:cs="Arial"/>
          <w:lang w:val="af-ZA"/>
        </w:rPr>
        <w:t xml:space="preserve">ntuk meningkatkan </w:t>
      </w:r>
      <w:r w:rsidRPr="00801D01">
        <w:rPr>
          <w:rFonts w:cs="Arial"/>
          <w:lang w:val="id-ID"/>
        </w:rPr>
        <w:t xml:space="preserve">mutu </w:t>
      </w:r>
      <w:r w:rsidRPr="00801D01">
        <w:rPr>
          <w:rFonts w:cs="Arial"/>
          <w:lang w:val="af-ZA"/>
        </w:rPr>
        <w:t>kegiatan akademik</w:t>
      </w:r>
      <w:r w:rsidRPr="00801D01">
        <w:rPr>
          <w:rFonts w:cs="Arial"/>
          <w:lang w:val="id-ID"/>
        </w:rPr>
        <w:t>, di dalam maupun di luar kelas</w:t>
      </w:r>
      <w:r w:rsidRPr="00801D01">
        <w:rPr>
          <w:rFonts w:cs="Arial"/>
          <w:lang w:val="af-ZA"/>
        </w:rPr>
        <w:t>.</w:t>
      </w:r>
      <w:r w:rsidRPr="00801D01">
        <w:rPr>
          <w:rFonts w:cs="Arial"/>
          <w:lang w:val="id-ID"/>
        </w:rPr>
        <w:t xml:space="preserve"> </w:t>
      </w:r>
      <w:r w:rsidRPr="00801D01">
        <w:rPr>
          <w:rFonts w:cs="Arial"/>
          <w:lang w:val="af-ZA"/>
        </w:rPr>
        <w:t xml:space="preserve">Suasana akademik </w:t>
      </w:r>
      <w:r w:rsidRPr="00801D01">
        <w:rPr>
          <w:rFonts w:cs="Arial"/>
          <w:lang w:val="id-ID"/>
        </w:rPr>
        <w:t xml:space="preserve">yang baik ditunjukkan dengan </w:t>
      </w:r>
      <w:r w:rsidRPr="00801D01">
        <w:rPr>
          <w:rFonts w:cs="Arial"/>
          <w:lang w:val="af-ZA"/>
        </w:rPr>
        <w:t>perilaku yang mengutamakan kebenaran ilmiah, profesionalisme, kebebasan akademik dan kebebasan mimbar akademik</w:t>
      </w:r>
      <w:r w:rsidRPr="00801D01">
        <w:rPr>
          <w:rFonts w:cs="Arial"/>
          <w:lang w:val="id-ID"/>
        </w:rPr>
        <w:t xml:space="preserve">, dan </w:t>
      </w:r>
      <w:r w:rsidRPr="00801D01">
        <w:rPr>
          <w:rFonts w:cs="Arial"/>
          <w:lang w:val="af-ZA"/>
        </w:rPr>
        <w:t xml:space="preserve"> penerapan etika akademik</w:t>
      </w:r>
      <w:r w:rsidRPr="00801D01">
        <w:rPr>
          <w:rFonts w:cs="Arial"/>
          <w:lang w:val="id-ID"/>
        </w:rPr>
        <w:t xml:space="preserve"> </w:t>
      </w:r>
      <w:r w:rsidRPr="00801D01">
        <w:rPr>
          <w:rFonts w:cs="Arial"/>
          <w:lang w:val="af-ZA"/>
        </w:rPr>
        <w:t>secara konsisten.</w:t>
      </w:r>
    </w:p>
    <w:p w:rsidR="00D10ADA" w:rsidRPr="00801D01" w:rsidRDefault="00D10ADA" w:rsidP="00572015">
      <w:pPr>
        <w:rPr>
          <w:rFonts w:cs="Arial"/>
          <w:lang w:val="id-ID"/>
        </w:rPr>
      </w:pPr>
    </w:p>
    <w:p w:rsidR="00D10ADA" w:rsidRPr="00801D01" w:rsidRDefault="00D10ADA" w:rsidP="00572015">
      <w:pPr>
        <w:rPr>
          <w:rFonts w:cs="Arial"/>
          <w:lang w:val="id-ID"/>
        </w:rPr>
      </w:pPr>
    </w:p>
    <w:p w:rsidR="00D10ADA" w:rsidRPr="00801D01" w:rsidRDefault="00D10ADA" w:rsidP="00572015">
      <w:pPr>
        <w:rPr>
          <w:rFonts w:cs="Arial"/>
          <w:b/>
          <w:lang w:val="id-ID"/>
        </w:rPr>
      </w:pPr>
      <w:r w:rsidRPr="00801D01">
        <w:rPr>
          <w:rFonts w:cs="Arial"/>
          <w:b/>
          <w:lang w:val="id-ID"/>
        </w:rPr>
        <w:t>Deskriptor Elemen Penilaian:</w:t>
      </w:r>
    </w:p>
    <w:p w:rsidR="00D10ADA" w:rsidRPr="00801D01" w:rsidRDefault="00D10ADA" w:rsidP="00572015">
      <w:pPr>
        <w:rPr>
          <w:rFonts w:cs="Arial"/>
          <w:lang w:val="id-ID"/>
        </w:rPr>
      </w:pPr>
    </w:p>
    <w:p w:rsidR="00D10ADA" w:rsidRPr="00801D01" w:rsidRDefault="00D10ADA" w:rsidP="00E6613B">
      <w:pPr>
        <w:numPr>
          <w:ilvl w:val="1"/>
          <w:numId w:val="27"/>
        </w:numPr>
        <w:tabs>
          <w:tab w:val="clear" w:pos="360"/>
        </w:tabs>
        <w:ind w:left="851" w:hanging="851"/>
        <w:rPr>
          <w:rFonts w:cs="Arial"/>
          <w:lang w:val="id-ID"/>
        </w:rPr>
      </w:pPr>
      <w:r w:rsidRPr="00801D01">
        <w:rPr>
          <w:rFonts w:cs="Arial"/>
          <w:noProof/>
          <w:lang w:val="id-ID"/>
        </w:rPr>
        <w:t xml:space="preserve">Kurikulum: kesesuaian kompetensi utama, kompetensi pendukung, dan kompetensi unggulan </w:t>
      </w:r>
      <w:r w:rsidR="00715CDE" w:rsidRPr="00801D01">
        <w:rPr>
          <w:rFonts w:cs="Arial"/>
          <w:noProof/>
          <w:lang w:val="id-ID"/>
        </w:rPr>
        <w:t xml:space="preserve">Dokter Spesialis </w:t>
      </w:r>
      <w:r w:rsidR="00D0528A" w:rsidRPr="00801D01">
        <w:rPr>
          <w:rFonts w:cs="Arial"/>
          <w:noProof/>
          <w:lang w:val="id-ID"/>
        </w:rPr>
        <w:t>Forensik</w:t>
      </w:r>
      <w:r w:rsidRPr="00801D01">
        <w:rPr>
          <w:rFonts w:cs="Arial"/>
          <w:noProof/>
          <w:lang w:val="id-ID"/>
        </w:rPr>
        <w:t xml:space="preserve">  terhadap visi dan misi; u</w:t>
      </w:r>
      <w:r w:rsidR="00DE7566" w:rsidRPr="00801D01">
        <w:rPr>
          <w:rFonts w:cs="Arial"/>
          <w:lang w:val="id-ID"/>
        </w:rPr>
        <w:t xml:space="preserve">paya </w:t>
      </w:r>
      <w:r w:rsidRPr="00801D01">
        <w:rPr>
          <w:rFonts w:cs="Arial"/>
          <w:lang w:val="id-ID"/>
        </w:rPr>
        <w:t xml:space="preserve">yang ditempuh untuk mencapai kompetensi lulusan </w:t>
      </w:r>
      <w:r w:rsidR="00715CDE" w:rsidRPr="00801D01">
        <w:rPr>
          <w:rFonts w:cs="Arial"/>
          <w:lang w:val="id-ID"/>
        </w:rPr>
        <w:t xml:space="preserve">Dokter Spesialis </w:t>
      </w:r>
      <w:r w:rsidR="00D0528A" w:rsidRPr="00801D01">
        <w:rPr>
          <w:rFonts w:cs="Arial"/>
          <w:lang w:val="id-ID"/>
        </w:rPr>
        <w:t>Forensik</w:t>
      </w:r>
      <w:r w:rsidRPr="00801D01">
        <w:rPr>
          <w:rFonts w:cs="Arial"/>
          <w:lang w:val="id-ID"/>
        </w:rPr>
        <w:t>; struktur kurikulum pendidikan akademik dan profesi; peninjauan dan upaya perbaikan implementasi kurikulum</w:t>
      </w:r>
      <w:r w:rsidRPr="00801D01">
        <w:rPr>
          <w:rFonts w:cs="Arial"/>
          <w:bCs/>
          <w:lang w:val="id-ID"/>
        </w:rPr>
        <w:t xml:space="preserve"> dan partisipasi </w:t>
      </w:r>
      <w:r w:rsidRPr="00801D01">
        <w:rPr>
          <w:rFonts w:cs="Arial"/>
          <w:lang w:val="id-ID"/>
        </w:rPr>
        <w:t>p</w:t>
      </w:r>
      <w:r w:rsidRPr="00801D01">
        <w:rPr>
          <w:rFonts w:cs="Arial"/>
          <w:lang w:val="af-ZA"/>
        </w:rPr>
        <w:t xml:space="preserve">ihak terkait (relevansi sosial dan relevansi epistemologis) untuk menyesuaikannya dengan perkembangan </w:t>
      </w:r>
      <w:r w:rsidRPr="00801D01">
        <w:rPr>
          <w:rFonts w:cs="Arial"/>
          <w:lang w:val="id-ID"/>
        </w:rPr>
        <w:t>i</w:t>
      </w:r>
      <w:r w:rsidRPr="00801D01">
        <w:rPr>
          <w:rFonts w:cs="Arial"/>
          <w:lang w:val="af-ZA"/>
        </w:rPr>
        <w:t>pteks dan kebutuhan pemangku kepentingan.</w:t>
      </w:r>
    </w:p>
    <w:p w:rsidR="00D10ADA" w:rsidRPr="00801D01" w:rsidRDefault="00D10ADA" w:rsidP="00FC6D4B">
      <w:pPr>
        <w:spacing w:before="120"/>
        <w:ind w:left="851" w:hanging="851"/>
        <w:rPr>
          <w:rFonts w:cs="Arial"/>
          <w:noProof/>
          <w:lang w:val="id-ID"/>
        </w:rPr>
      </w:pPr>
      <w:r w:rsidRPr="00801D01">
        <w:rPr>
          <w:rFonts w:cs="Arial"/>
          <w:lang w:val="id-ID"/>
        </w:rPr>
        <w:t>5.2</w:t>
      </w:r>
      <w:r w:rsidRPr="00801D01">
        <w:rPr>
          <w:rFonts w:cs="Arial"/>
          <w:lang w:val="id-ID"/>
        </w:rPr>
        <w:tab/>
      </w:r>
      <w:r w:rsidRPr="00801D01">
        <w:rPr>
          <w:rFonts w:cs="Arial"/>
          <w:noProof/>
          <w:lang w:val="id-ID"/>
        </w:rPr>
        <w:t>Sistem pembelajaran, pelaksanaan proses pembelajaran dan evaluasi pembelajaran: r</w:t>
      </w:r>
      <w:r w:rsidRPr="00801D01">
        <w:rPr>
          <w:rFonts w:cs="Arial"/>
          <w:lang w:val="id-ID"/>
        </w:rPr>
        <w:t xml:space="preserve">elevansi perencanaan sistem pembelajaran dengan tujuan, ruang lingkup keilmuan, dan hierarkinya; strategi proses pembelajaran yang diadopsi (misalnya </w:t>
      </w:r>
      <w:r w:rsidRPr="00801D01">
        <w:rPr>
          <w:rFonts w:cs="Arial"/>
          <w:i/>
          <w:lang w:val="id-ID"/>
        </w:rPr>
        <w:t>student-centered learning</w:t>
      </w:r>
      <w:r w:rsidRPr="00801D01">
        <w:rPr>
          <w:rFonts w:cs="Arial"/>
          <w:lang w:val="id-ID"/>
        </w:rPr>
        <w:t xml:space="preserve"> atau </w:t>
      </w:r>
      <w:r w:rsidRPr="00801D01">
        <w:rPr>
          <w:rFonts w:cs="Arial"/>
          <w:i/>
          <w:lang w:val="id-ID"/>
        </w:rPr>
        <w:t>teacher-centered learning</w:t>
      </w:r>
      <w:r w:rsidRPr="00801D01">
        <w:rPr>
          <w:rFonts w:cs="Arial"/>
          <w:lang w:val="id-ID"/>
        </w:rPr>
        <w:t>) dan sumber daya pendukungnya (s</w:t>
      </w:r>
      <w:r w:rsidRPr="00801D01">
        <w:rPr>
          <w:rFonts w:cs="Arial"/>
          <w:noProof/>
          <w:lang w:val="id-ID"/>
        </w:rPr>
        <w:t>umber daya manusia, sarana dan prasarana dll.);</w:t>
      </w:r>
      <w:r w:rsidRPr="00801D01">
        <w:rPr>
          <w:rFonts w:cs="Arial"/>
          <w:bCs/>
          <w:szCs w:val="22"/>
          <w:lang w:val="id-ID"/>
        </w:rPr>
        <w:t xml:space="preserve"> p</w:t>
      </w:r>
      <w:r w:rsidRPr="00801D01">
        <w:rPr>
          <w:rFonts w:cs="Arial"/>
          <w:lang w:val="id-ID"/>
        </w:rPr>
        <w:t>elaksanaan pembelajaran, m</w:t>
      </w:r>
      <w:r w:rsidRPr="00801D01">
        <w:rPr>
          <w:rFonts w:cs="Arial"/>
          <w:bCs/>
          <w:szCs w:val="22"/>
          <w:lang w:val="id-ID"/>
        </w:rPr>
        <w:t>ekanisme untuk memonitor, mengkaji, dan memperbaiki secara periodik (</w:t>
      </w:r>
      <w:r w:rsidRPr="00801D01">
        <w:rPr>
          <w:rFonts w:cs="Arial"/>
          <w:bCs/>
          <w:lang w:val="id-ID"/>
        </w:rPr>
        <w:t xml:space="preserve">setiap semester) </w:t>
      </w:r>
      <w:r w:rsidRPr="00801D01">
        <w:rPr>
          <w:rFonts w:cs="Arial"/>
          <w:bCs/>
          <w:szCs w:val="22"/>
          <w:lang w:val="id-ID"/>
        </w:rPr>
        <w:t xml:space="preserve">kegiatan </w:t>
      </w:r>
      <w:r w:rsidRPr="00801D01">
        <w:rPr>
          <w:rFonts w:cs="Arial"/>
          <w:bCs/>
          <w:szCs w:val="22"/>
          <w:lang w:val="id-ID"/>
        </w:rPr>
        <w:lastRenderedPageBreak/>
        <w:t>pembelajaran (</w:t>
      </w:r>
      <w:r w:rsidRPr="00801D01">
        <w:rPr>
          <w:rFonts w:cs="Arial"/>
          <w:bCs/>
          <w:lang w:val="id-ID"/>
        </w:rPr>
        <w:t xml:space="preserve">kehadiran dosen, kehadiran mahasiswa, materi perkuliahan) serta proses </w:t>
      </w:r>
      <w:r w:rsidRPr="00801D01">
        <w:rPr>
          <w:rFonts w:cs="Arial"/>
          <w:bCs/>
          <w:szCs w:val="22"/>
          <w:lang w:val="id-ID"/>
        </w:rPr>
        <w:t>penyusunan materi pembelajaran;</w:t>
      </w:r>
      <w:r w:rsidRPr="00801D01">
        <w:rPr>
          <w:rFonts w:cs="Arial"/>
          <w:noProof/>
          <w:lang w:val="id-ID"/>
        </w:rPr>
        <w:t xml:space="preserve"> penilaian hasil pembelajaran;</w:t>
      </w:r>
      <w:r w:rsidRPr="00801D01">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801D01" w:rsidRDefault="00D10ADA" w:rsidP="00E6613B">
      <w:pPr>
        <w:ind w:left="851" w:hanging="851"/>
        <w:rPr>
          <w:rFonts w:cs="Arial"/>
          <w:bCs/>
          <w:szCs w:val="22"/>
          <w:lang w:val="id-ID"/>
        </w:rPr>
      </w:pPr>
      <w:r w:rsidRPr="00801D01">
        <w:rPr>
          <w:rFonts w:cs="Arial"/>
          <w:lang w:val="id-ID"/>
        </w:rPr>
        <w:t xml:space="preserve">5.3 </w:t>
      </w:r>
      <w:r w:rsidRPr="00801D01">
        <w:rPr>
          <w:rFonts w:cs="Arial"/>
          <w:lang w:val="id-ID"/>
        </w:rPr>
        <w:tab/>
        <w:t>Sistem pembimbingan akademik</w:t>
      </w:r>
      <w:r w:rsidRPr="00801D01">
        <w:rPr>
          <w:rFonts w:cs="Arial"/>
          <w:bCs/>
          <w:szCs w:val="22"/>
          <w:lang w:val="id-ID"/>
        </w:rPr>
        <w:t>: k</w:t>
      </w:r>
      <w:r w:rsidRPr="00801D01">
        <w:rPr>
          <w:rFonts w:cs="Arial"/>
          <w:noProof/>
          <w:lang w:val="id-ID"/>
        </w:rPr>
        <w:t>etersediaan pedoman/panduan pembim</w:t>
      </w:r>
      <w:r w:rsidR="00DE7566" w:rsidRPr="00801D01">
        <w:rPr>
          <w:rFonts w:cs="Arial"/>
          <w:noProof/>
        </w:rPr>
        <w:t>-</w:t>
      </w:r>
      <w:r w:rsidRPr="00801D01">
        <w:rPr>
          <w:rFonts w:cs="Arial"/>
          <w:noProof/>
          <w:lang w:val="id-ID"/>
        </w:rPr>
        <w:t>bingan akademik</w:t>
      </w:r>
      <w:r w:rsidRPr="00801D01">
        <w:rPr>
          <w:rFonts w:cs="Arial"/>
          <w:i/>
          <w:noProof/>
          <w:lang w:val="id-ID"/>
        </w:rPr>
        <w:t>, logbook</w:t>
      </w:r>
      <w:r w:rsidRPr="00801D01">
        <w:rPr>
          <w:rFonts w:cs="Arial"/>
          <w:noProof/>
          <w:lang w:val="id-ID"/>
        </w:rPr>
        <w:t>, dan konsistensi pelaksanaannya; rata-rata banyaknya mahasiswa per dosen pembimbing akademik; e</w:t>
      </w:r>
      <w:r w:rsidRPr="00801D01">
        <w:rPr>
          <w:rFonts w:cs="Arial"/>
          <w:lang w:val="id-ID"/>
        </w:rPr>
        <w:t>fektivitas kegiatan pembimbingan.</w:t>
      </w:r>
    </w:p>
    <w:p w:rsidR="00D10ADA" w:rsidRPr="00801D01" w:rsidRDefault="00581A75" w:rsidP="00E6613B">
      <w:pPr>
        <w:ind w:left="851" w:hanging="851"/>
        <w:rPr>
          <w:rFonts w:cs="Arial"/>
          <w:bCs/>
          <w:szCs w:val="22"/>
          <w:lang w:val="id-ID"/>
        </w:rPr>
      </w:pPr>
      <w:r w:rsidRPr="00801D01">
        <w:rPr>
          <w:rFonts w:cs="Arial"/>
          <w:bCs/>
          <w:szCs w:val="22"/>
          <w:lang w:val="id-ID"/>
        </w:rPr>
        <w:t>5.4</w:t>
      </w:r>
      <w:r w:rsidRPr="00801D01">
        <w:rPr>
          <w:rFonts w:cs="Arial"/>
          <w:bCs/>
          <w:szCs w:val="22"/>
          <w:lang w:val="id-ID"/>
        </w:rPr>
        <w:tab/>
        <w:t xml:space="preserve">Pembimbingan tugas </w:t>
      </w:r>
      <w:r w:rsidRPr="00801D01">
        <w:rPr>
          <w:rFonts w:cs="Arial"/>
          <w:bCs/>
          <w:szCs w:val="22"/>
        </w:rPr>
        <w:t xml:space="preserve">akhir </w:t>
      </w:r>
      <w:r w:rsidR="00D10ADA" w:rsidRPr="00801D01">
        <w:rPr>
          <w:rFonts w:cs="Arial"/>
          <w:bCs/>
          <w:szCs w:val="22"/>
          <w:lang w:val="id-ID"/>
        </w:rPr>
        <w:t>: k</w:t>
      </w:r>
      <w:r w:rsidR="00D10ADA" w:rsidRPr="00801D01">
        <w:rPr>
          <w:rFonts w:cs="Arial"/>
          <w:lang w:val="id-ID"/>
        </w:rPr>
        <w:t>etersediaan panduan  pembimbingan dan konsistensi pelaksanaannya; c</w:t>
      </w:r>
      <w:r w:rsidR="00D10ADA" w:rsidRPr="00801D01">
        <w:rPr>
          <w:rFonts w:cs="Arial"/>
          <w:noProof/>
          <w:lang w:val="id-ID"/>
        </w:rPr>
        <w:t>ara pelaksanaan pembimbingan; r</w:t>
      </w:r>
      <w:r w:rsidR="00D10ADA" w:rsidRPr="00801D01">
        <w:rPr>
          <w:rFonts w:cs="Arial"/>
          <w:lang w:val="id-ID"/>
        </w:rPr>
        <w:t>ata-rata jumlah pertemuan/pembimbingan selama penyelesaian tugas skripsi; rasio mahasiswa terhadap dosen pembimbing</w:t>
      </w:r>
      <w:r w:rsidR="00D10ADA" w:rsidRPr="00801D01">
        <w:rPr>
          <w:rFonts w:cs="Arial"/>
          <w:noProof/>
          <w:lang w:val="id-ID"/>
        </w:rPr>
        <w:t>; rata-rata w</w:t>
      </w:r>
      <w:r w:rsidR="00D10ADA" w:rsidRPr="00801D01">
        <w:rPr>
          <w:rFonts w:cs="Arial"/>
          <w:lang w:val="id-ID"/>
        </w:rPr>
        <w:t>aktu penyelesaian penulisan.</w:t>
      </w:r>
    </w:p>
    <w:p w:rsidR="00D10ADA" w:rsidRPr="00801D01" w:rsidRDefault="00D10ADA" w:rsidP="00A83762">
      <w:pPr>
        <w:spacing w:before="120"/>
        <w:ind w:left="851" w:hanging="851"/>
        <w:rPr>
          <w:rFonts w:cs="Arial"/>
          <w:lang w:val="id-ID"/>
        </w:rPr>
      </w:pPr>
      <w:r w:rsidRPr="00801D01">
        <w:rPr>
          <w:rFonts w:cs="Arial"/>
          <w:bCs/>
          <w:szCs w:val="22"/>
          <w:lang w:val="id-ID"/>
        </w:rPr>
        <w:t>5.5</w:t>
      </w:r>
      <w:r w:rsidRPr="00801D01">
        <w:rPr>
          <w:rFonts w:cs="Arial"/>
          <w:bCs/>
          <w:szCs w:val="22"/>
          <w:lang w:val="id-ID"/>
        </w:rPr>
        <w:tab/>
      </w:r>
      <w:r w:rsidRPr="00801D01">
        <w:rPr>
          <w:rFonts w:cs="Arial"/>
          <w:lang w:val="id-ID"/>
        </w:rPr>
        <w:t xml:space="preserve">Proses pembelajaran dan pembimbingan pendidikan profesi: rasio mahasiswa terhadap dosen pembimbing </w:t>
      </w:r>
      <w:r w:rsidRPr="00801D01">
        <w:rPr>
          <w:rFonts w:cs="Arial"/>
          <w:noProof/>
          <w:lang w:val="id-ID"/>
        </w:rPr>
        <w:t>per periode koasistensi;</w:t>
      </w:r>
      <w:r w:rsidRPr="00801D01">
        <w:rPr>
          <w:rFonts w:cs="Arial"/>
          <w:lang w:val="id-ID"/>
        </w:rPr>
        <w:t xml:space="preserve"> rata-rata jumlah jam pertemuan pembimbingan; kualifikasi dosen pembimbing koasistensi; ketersedi</w:t>
      </w:r>
      <w:r w:rsidR="00DE7566" w:rsidRPr="00801D01">
        <w:rPr>
          <w:rFonts w:cs="Arial"/>
          <w:lang w:val="id-ID"/>
        </w:rPr>
        <w:t xml:space="preserve">aan panduan </w:t>
      </w:r>
      <w:r w:rsidRPr="00801D01">
        <w:rPr>
          <w:rFonts w:cs="Arial"/>
          <w:lang w:val="id-ID"/>
        </w:rPr>
        <w:t>pembimbingan dan ko</w:t>
      </w:r>
      <w:r w:rsidR="00814B6C" w:rsidRPr="00801D01">
        <w:rPr>
          <w:rFonts w:cs="Arial"/>
        </w:rPr>
        <w:t>a</w:t>
      </w:r>
      <w:r w:rsidRPr="00801D01">
        <w:rPr>
          <w:rFonts w:cs="Arial"/>
          <w:lang w:val="id-ID"/>
        </w:rPr>
        <w:t>sistensi pelaksa</w:t>
      </w:r>
      <w:r w:rsidR="00DE7566" w:rsidRPr="00801D01">
        <w:rPr>
          <w:rFonts w:cs="Arial"/>
        </w:rPr>
        <w:t>-</w:t>
      </w:r>
      <w:r w:rsidRPr="00801D01">
        <w:rPr>
          <w:rFonts w:cs="Arial"/>
          <w:lang w:val="id-ID"/>
        </w:rPr>
        <w:t>naannya; efektivitas kegiatan pembimbingan; persentase mahasiswa koasistensi yang lulus tepat waktu;</w:t>
      </w:r>
      <w:r w:rsidRPr="00801D01">
        <w:rPr>
          <w:rFonts w:cs="Arial"/>
          <w:noProof/>
          <w:lang w:val="id-ID"/>
        </w:rPr>
        <w:t xml:space="preserve"> pustaka utama untuk setiap mata kuliah/ praktik koasistensi.</w:t>
      </w:r>
    </w:p>
    <w:p w:rsidR="00D10ADA" w:rsidRPr="00801D01" w:rsidRDefault="00D10ADA" w:rsidP="00E6613B">
      <w:pPr>
        <w:ind w:left="851" w:hanging="851"/>
        <w:rPr>
          <w:rFonts w:cs="Arial"/>
          <w:lang w:val="id-ID"/>
        </w:rPr>
      </w:pPr>
      <w:r w:rsidRPr="00801D01">
        <w:rPr>
          <w:rFonts w:cs="Arial"/>
          <w:lang w:val="id-ID"/>
        </w:rPr>
        <w:t>5.6</w:t>
      </w:r>
      <w:r w:rsidRPr="00801D01">
        <w:rPr>
          <w:rFonts w:cs="Arial"/>
          <w:b/>
          <w:lang w:val="id-ID"/>
        </w:rPr>
        <w:t xml:space="preserve"> </w:t>
      </w:r>
      <w:r w:rsidRPr="00801D01">
        <w:rPr>
          <w:rFonts w:cs="Arial"/>
          <w:b/>
          <w:lang w:val="id-ID"/>
        </w:rPr>
        <w:tab/>
      </w:r>
      <w:r w:rsidRPr="00801D01">
        <w:rPr>
          <w:rFonts w:cs="Arial"/>
          <w:lang w:val="id-ID"/>
        </w:rPr>
        <w:t>Peninjauan dan upaya perbaikan implementasi kurikulum: p</w:t>
      </w:r>
      <w:r w:rsidRPr="00801D01">
        <w:rPr>
          <w:rFonts w:cs="Arial"/>
          <w:szCs w:val="22"/>
          <w:lang w:val="id-ID"/>
        </w:rPr>
        <w:t>eninjauan silabus/GBPP-</w:t>
      </w:r>
      <w:r w:rsidR="00DE7566" w:rsidRPr="00801D01">
        <w:rPr>
          <w:rFonts w:cs="Arial"/>
          <w:szCs w:val="22"/>
          <w:lang w:val="id-ID"/>
        </w:rPr>
        <w:t>SAP</w:t>
      </w:r>
      <w:r w:rsidRPr="00801D01">
        <w:rPr>
          <w:rFonts w:cs="Arial"/>
          <w:szCs w:val="22"/>
          <w:lang w:val="id-ID"/>
        </w:rPr>
        <w:t>/RPKPS/</w:t>
      </w:r>
      <w:r w:rsidR="00DE7566" w:rsidRPr="00801D01">
        <w:rPr>
          <w:rFonts w:cs="Arial"/>
          <w:szCs w:val="22"/>
          <w:lang w:val="id-ID"/>
        </w:rPr>
        <w:t>buku ajar/buku modul/buku blok/</w:t>
      </w:r>
      <w:r w:rsidRPr="00801D01">
        <w:rPr>
          <w:rFonts w:cs="Arial"/>
          <w:szCs w:val="22"/>
          <w:lang w:val="id-ID"/>
        </w:rPr>
        <w:t>buku koasis</w:t>
      </w:r>
      <w:r w:rsidR="00DE7566" w:rsidRPr="00801D01">
        <w:rPr>
          <w:rFonts w:cs="Arial"/>
          <w:szCs w:val="22"/>
        </w:rPr>
        <w:t>-</w:t>
      </w:r>
      <w:r w:rsidRPr="00801D01">
        <w:rPr>
          <w:rFonts w:cs="Arial"/>
          <w:szCs w:val="22"/>
          <w:lang w:val="id-ID"/>
        </w:rPr>
        <w:t>tensi;</w:t>
      </w:r>
      <w:r w:rsidRPr="00801D01">
        <w:rPr>
          <w:rFonts w:cs="Arial"/>
          <w:bCs/>
          <w:szCs w:val="22"/>
          <w:lang w:val="id-ID"/>
        </w:rPr>
        <w:t xml:space="preserve"> mekanisme penyusunan materi,</w:t>
      </w:r>
      <w:r w:rsidR="00DE7566" w:rsidRPr="00801D01">
        <w:rPr>
          <w:rFonts w:cs="Arial"/>
          <w:bCs/>
          <w:szCs w:val="22"/>
          <w:lang w:val="id-ID"/>
        </w:rPr>
        <w:t xml:space="preserve"> </w:t>
      </w:r>
      <w:r w:rsidRPr="00801D01">
        <w:rPr>
          <w:rFonts w:cs="Arial"/>
          <w:bCs/>
          <w:szCs w:val="22"/>
          <w:lang w:val="id-ID"/>
        </w:rPr>
        <w:t>monitoring dan evaluasi  koasistensi;</w:t>
      </w:r>
      <w:r w:rsidRPr="00801D01">
        <w:rPr>
          <w:rFonts w:cs="Arial"/>
          <w:noProof/>
          <w:lang w:val="id-ID"/>
        </w:rPr>
        <w:t xml:space="preserve"> </w:t>
      </w:r>
      <w:r w:rsidR="00CC2E32" w:rsidRPr="00801D01">
        <w:rPr>
          <w:rFonts w:cs="Arial"/>
          <w:noProof/>
        </w:rPr>
        <w:t>m</w:t>
      </w:r>
      <w:r w:rsidRPr="00801D01">
        <w:rPr>
          <w:rFonts w:cs="Arial"/>
          <w:noProof/>
          <w:lang w:val="id-ID"/>
        </w:rPr>
        <w:t>utu soal ujian koasistensi.</w:t>
      </w:r>
    </w:p>
    <w:p w:rsidR="00D10ADA" w:rsidRPr="00801D01" w:rsidRDefault="00D10ADA" w:rsidP="001648C5">
      <w:pPr>
        <w:ind w:left="851" w:hanging="851"/>
        <w:rPr>
          <w:rFonts w:cs="Arial"/>
          <w:lang w:val="id-ID"/>
        </w:rPr>
      </w:pPr>
      <w:r w:rsidRPr="00801D01">
        <w:rPr>
          <w:rFonts w:cs="Arial"/>
          <w:lang w:val="id-ID"/>
        </w:rPr>
        <w:t>5.7</w:t>
      </w:r>
      <w:r w:rsidRPr="00801D01">
        <w:rPr>
          <w:rFonts w:cs="Arial"/>
          <w:lang w:val="id-ID"/>
        </w:rPr>
        <w:tab/>
        <w:t xml:space="preserve">Suasana akademik: kebijakan dan upaya peningkatan suasana akademik </w:t>
      </w:r>
      <w:r w:rsidRPr="00801D01">
        <w:rPr>
          <w:rFonts w:cs="Arial"/>
          <w:noProof/>
          <w:lang w:val="id-ID"/>
        </w:rPr>
        <w:t>(otonomi keilmuan, kebebasan akademik, kebebasan mimbar akademik);</w:t>
      </w:r>
      <w:r w:rsidRPr="00801D01">
        <w:rPr>
          <w:rFonts w:cs="Arial"/>
          <w:lang w:val="id-ID"/>
        </w:rPr>
        <w:t xml:space="preserve"> ketersediaan dan jenis prasarana, sarana lokasi pembelajaran program profesi (rumah sakit </w:t>
      </w:r>
      <w:r w:rsidR="00581A75" w:rsidRPr="00801D01">
        <w:rPr>
          <w:rFonts w:cs="Arial"/>
          <w:lang w:val="id-ID"/>
        </w:rPr>
        <w:t>spesialis</w:t>
      </w:r>
      <w:r w:rsidRPr="00801D01">
        <w:rPr>
          <w:rFonts w:cs="Arial"/>
          <w:lang w:val="id-ID"/>
        </w:rPr>
        <w:t xml:space="preserve">, klinik </w:t>
      </w:r>
      <w:r w:rsidR="00581A75" w:rsidRPr="00801D01">
        <w:rPr>
          <w:rFonts w:cs="Arial"/>
          <w:lang w:val="id-ID"/>
        </w:rPr>
        <w:t>spesialis</w:t>
      </w:r>
      <w:r w:rsidRPr="00801D01">
        <w:rPr>
          <w:rFonts w:cs="Arial"/>
          <w:lang w:val="id-ID"/>
        </w:rPr>
        <w:t xml:space="preserve">, laboratorium, </w:t>
      </w:r>
      <w:r w:rsidRPr="00801D01">
        <w:rPr>
          <w:rFonts w:cs="Arial"/>
          <w:i/>
          <w:lang w:val="id-ID"/>
        </w:rPr>
        <w:t>teaching farm</w:t>
      </w:r>
      <w:r w:rsidR="004C7740" w:rsidRPr="00801D01">
        <w:rPr>
          <w:rFonts w:cs="Arial"/>
          <w:lang w:val="id-ID"/>
        </w:rPr>
        <w:t xml:space="preserve">, </w:t>
      </w:r>
      <w:r w:rsidRPr="00801D01">
        <w:rPr>
          <w:rFonts w:cs="Arial"/>
          <w:lang w:val="id-ID"/>
        </w:rPr>
        <w:t>l</w:t>
      </w:r>
      <w:r w:rsidR="004C7740" w:rsidRPr="00801D01">
        <w:rPr>
          <w:rFonts w:cs="Arial"/>
          <w:lang w:val="id-ID"/>
        </w:rPr>
        <w:t xml:space="preserve">okasi koasistensi luar kampus) </w:t>
      </w:r>
      <w:r w:rsidRPr="00801D01">
        <w:rPr>
          <w:rFonts w:cs="Arial"/>
          <w:lang w:val="id-ID"/>
        </w:rPr>
        <w:t>dan dana; p</w:t>
      </w:r>
      <w:r w:rsidRPr="00801D01">
        <w:rPr>
          <w:rFonts w:cs="Arial"/>
          <w:noProof/>
          <w:lang w:val="id-ID"/>
        </w:rPr>
        <w:t>rogram d</w:t>
      </w:r>
      <w:r w:rsidR="004C7740" w:rsidRPr="00801D01">
        <w:rPr>
          <w:rFonts w:cs="Arial"/>
          <w:noProof/>
          <w:lang w:val="id-ID"/>
        </w:rPr>
        <w:t>an kegiatan akademik terjadwal</w:t>
      </w:r>
      <w:r w:rsidR="004C7740" w:rsidRPr="00801D01">
        <w:rPr>
          <w:rFonts w:cs="Arial"/>
          <w:noProof/>
        </w:rPr>
        <w:t xml:space="preserve"> </w:t>
      </w:r>
      <w:r w:rsidRPr="00801D01">
        <w:rPr>
          <w:rFonts w:cs="Arial"/>
          <w:noProof/>
          <w:lang w:val="id-ID"/>
        </w:rPr>
        <w:t>untuk menciptakan suasana akademik yang kondusif</w:t>
      </w:r>
      <w:r w:rsidRPr="00801D01">
        <w:rPr>
          <w:rFonts w:cs="Arial"/>
          <w:lang w:val="id-ID"/>
        </w:rPr>
        <w:t>; p</w:t>
      </w:r>
      <w:r w:rsidRPr="00801D01">
        <w:rPr>
          <w:rFonts w:cs="Arial"/>
          <w:szCs w:val="22"/>
          <w:lang w:val="id-ID"/>
        </w:rPr>
        <w:t>engem</w:t>
      </w:r>
      <w:r w:rsidR="004C7740" w:rsidRPr="00801D01">
        <w:rPr>
          <w:rFonts w:cs="Arial"/>
          <w:szCs w:val="22"/>
        </w:rPr>
        <w:t>-</w:t>
      </w:r>
      <w:r w:rsidRPr="00801D01">
        <w:rPr>
          <w:rFonts w:cs="Arial"/>
          <w:szCs w:val="22"/>
          <w:lang w:val="id-ID"/>
        </w:rPr>
        <w:t xml:space="preserve">bangan perilaku kecendekiawanan yang terkait dengan profesi. </w:t>
      </w:r>
    </w:p>
    <w:p w:rsidR="00D10ADA" w:rsidRPr="00801D01" w:rsidRDefault="00D10ADA" w:rsidP="00572015">
      <w:pPr>
        <w:rPr>
          <w:rFonts w:cs="Arial"/>
          <w:lang w:val="id-ID"/>
        </w:rPr>
      </w:pPr>
    </w:p>
    <w:p w:rsidR="00D10ADA" w:rsidRPr="00801D01" w:rsidRDefault="00D10ADA" w:rsidP="00572015">
      <w:pPr>
        <w:pStyle w:val="Heading1"/>
        <w:spacing w:before="0"/>
        <w:ind w:left="1560" w:hanging="1560"/>
        <w:rPr>
          <w:rFonts w:ascii="Arial" w:hAnsi="Arial" w:cs="Arial"/>
          <w:sz w:val="24"/>
          <w:szCs w:val="24"/>
          <w:lang w:val="id-ID"/>
        </w:rPr>
      </w:pPr>
      <w:bookmarkStart w:id="11" w:name="_Toc204423614"/>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p w:rsidR="00032780" w:rsidRPr="00801D01" w:rsidRDefault="00032780" w:rsidP="00572015">
      <w:pPr>
        <w:pStyle w:val="Heading1"/>
        <w:spacing w:before="0"/>
        <w:ind w:left="1560" w:hanging="1560"/>
        <w:rPr>
          <w:rFonts w:ascii="Arial" w:hAnsi="Arial" w:cs="Arial"/>
          <w:sz w:val="24"/>
          <w:szCs w:val="24"/>
        </w:rPr>
      </w:pPr>
    </w:p>
    <w:bookmarkEnd w:id="11"/>
    <w:p w:rsidR="00032780" w:rsidRPr="00801D01" w:rsidRDefault="00032780" w:rsidP="00572015">
      <w:pPr>
        <w:spacing w:after="120"/>
        <w:rPr>
          <w:rFonts w:cs="Arial"/>
        </w:rPr>
      </w:pPr>
    </w:p>
    <w:p w:rsidR="00032780" w:rsidRPr="00801D01" w:rsidRDefault="00032780" w:rsidP="00032780">
      <w:pPr>
        <w:pStyle w:val="Heading1"/>
        <w:spacing w:before="0"/>
        <w:ind w:left="1560" w:hanging="1560"/>
        <w:jc w:val="center"/>
        <w:rPr>
          <w:rFonts w:ascii="Arial" w:hAnsi="Arial" w:cs="Arial"/>
          <w:sz w:val="24"/>
          <w:szCs w:val="24"/>
        </w:rPr>
      </w:pPr>
      <w:r w:rsidRPr="00801D01">
        <w:rPr>
          <w:rFonts w:ascii="Arial" w:hAnsi="Arial" w:cs="Arial"/>
          <w:sz w:val="24"/>
          <w:szCs w:val="24"/>
          <w:lang w:val="id-ID"/>
        </w:rPr>
        <w:t>Standar 6</w:t>
      </w:r>
    </w:p>
    <w:p w:rsidR="00032780" w:rsidRPr="00801D01" w:rsidRDefault="00032780" w:rsidP="00032780">
      <w:pPr>
        <w:pStyle w:val="Heading1"/>
        <w:spacing w:before="0"/>
        <w:ind w:left="1560" w:hanging="1560"/>
        <w:jc w:val="center"/>
        <w:rPr>
          <w:rFonts w:ascii="Arial" w:hAnsi="Arial" w:cs="Arial"/>
          <w:sz w:val="24"/>
          <w:szCs w:val="24"/>
        </w:rPr>
      </w:pPr>
      <w:r w:rsidRPr="00801D01">
        <w:rPr>
          <w:rFonts w:ascii="Arial" w:hAnsi="Arial" w:cs="Arial"/>
          <w:sz w:val="24"/>
          <w:szCs w:val="24"/>
          <w:lang w:val="id-ID"/>
        </w:rPr>
        <w:t>Pembiayaan, Sarana dan Prasarana, serta Sistem</w:t>
      </w:r>
      <w:bookmarkStart w:id="12" w:name="_Toc204423615"/>
      <w:r w:rsidRPr="00801D01">
        <w:rPr>
          <w:rFonts w:ascii="Arial" w:hAnsi="Arial" w:cs="Arial"/>
          <w:sz w:val="24"/>
          <w:szCs w:val="24"/>
          <w:lang w:val="id-ID"/>
        </w:rPr>
        <w:t xml:space="preserve"> Informasi</w:t>
      </w:r>
      <w:bookmarkEnd w:id="12"/>
    </w:p>
    <w:p w:rsidR="00032780" w:rsidRPr="00801D01" w:rsidRDefault="00032780" w:rsidP="00032780"/>
    <w:p w:rsidR="00D10ADA" w:rsidRPr="00801D01" w:rsidRDefault="00D10ADA" w:rsidP="00572015">
      <w:pPr>
        <w:spacing w:after="120"/>
        <w:rPr>
          <w:rFonts w:cs="Arial"/>
          <w:lang w:val="id-ID"/>
        </w:rPr>
      </w:pPr>
      <w:r w:rsidRPr="00801D01">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D616CF" w:rsidRPr="00801D01">
        <w:rPr>
          <w:rFonts w:cs="Arial"/>
          <w:lang w:val="id-ID"/>
        </w:rPr>
        <w:t>Pendidikan</w:t>
      </w:r>
      <w:r w:rsidRPr="00801D01">
        <w:rPr>
          <w:rFonts w:cs="Arial"/>
          <w:lang w:val="id-ID"/>
        </w:rPr>
        <w:t xml:space="preserve">. Agar proses penyelenggaraan akademik yang dikelola oleh program </w:t>
      </w:r>
      <w:r w:rsidR="00D616CF" w:rsidRPr="00801D01">
        <w:rPr>
          <w:rFonts w:cs="Arial"/>
          <w:lang w:val="id-ID"/>
        </w:rPr>
        <w:t>Pendidikan</w:t>
      </w:r>
      <w:r w:rsidRPr="00801D01">
        <w:rPr>
          <w:rFonts w:cs="Arial"/>
          <w:lang w:val="id-ID"/>
        </w:rPr>
        <w:t xml:space="preserve"> dapat dilaksanakan secara efektif dan efisien, program </w:t>
      </w:r>
      <w:r w:rsidR="00D616CF" w:rsidRPr="00801D01">
        <w:rPr>
          <w:rFonts w:cs="Arial"/>
          <w:lang w:val="id-ID"/>
        </w:rPr>
        <w:t>Pendidikan</w:t>
      </w:r>
      <w:r w:rsidRPr="00801D01">
        <w:rPr>
          <w:rFonts w:cs="Arial"/>
          <w:lang w:val="id-ID"/>
        </w:rPr>
        <w:t xml:space="preserve"> harus memiliki akses yang memadai, baik dari aspek kelayakan, mutu maupun kesinambungan terhadap pendanaan, sarana dan prasarana, serta sistem informasi. </w:t>
      </w:r>
    </w:p>
    <w:p w:rsidR="00D10ADA" w:rsidRPr="00801D01" w:rsidRDefault="00D10ADA" w:rsidP="00572015">
      <w:pPr>
        <w:spacing w:after="120"/>
        <w:rPr>
          <w:rFonts w:cs="Arial"/>
          <w:lang w:val="id-ID"/>
        </w:rPr>
      </w:pPr>
      <w:r w:rsidRPr="00801D01">
        <w:rPr>
          <w:rFonts w:cs="Arial"/>
          <w:lang w:val="id-ID"/>
        </w:rPr>
        <w:t xml:space="preserve">Standar pendanaan, sarana dan prasarana serta sistem informasi merupakan elemen penting dalam penjaminan mutu akreditasi yang merefleksikan kapasitas program </w:t>
      </w:r>
      <w:r w:rsidR="00D616CF" w:rsidRPr="00801D01">
        <w:rPr>
          <w:rFonts w:cs="Arial"/>
          <w:lang w:val="id-ID"/>
        </w:rPr>
        <w:t>Pendidikan</w:t>
      </w:r>
      <w:r w:rsidRPr="00801D01">
        <w:rPr>
          <w:rFonts w:cs="Arial"/>
          <w:lang w:val="id-ID"/>
        </w:rPr>
        <w:t xml:space="preserve"> dalam memperoleh, merencanakan, mengelola, dan meningkatkan mutu perolehan sumber dana, sarana dan prasarana serta sistem informasi yang diperlukan guna mendukung kegiatan tridharma program </w:t>
      </w:r>
      <w:r w:rsidR="00D616CF" w:rsidRPr="00801D01">
        <w:rPr>
          <w:rFonts w:cs="Arial"/>
          <w:lang w:val="id-ID"/>
        </w:rPr>
        <w:t>Pendidikan</w:t>
      </w:r>
      <w:r w:rsidRPr="00801D01">
        <w:rPr>
          <w:rFonts w:cs="Arial"/>
          <w:lang w:val="id-ID"/>
        </w:rPr>
        <w:t xml:space="preserve">. Tingkat kelayakan dan kecukupan akan ketersediaan dana, sarana dan prasarana serta sistem informasi yang dapat diakses oleh program </w:t>
      </w:r>
      <w:r w:rsidR="00D616CF" w:rsidRPr="00801D01">
        <w:rPr>
          <w:rFonts w:cs="Arial"/>
          <w:lang w:val="id-ID"/>
        </w:rPr>
        <w:t>Pendidikan</w:t>
      </w:r>
      <w:r w:rsidRPr="00801D01">
        <w:rPr>
          <w:rFonts w:cs="Arial"/>
          <w:lang w:val="id-ID"/>
        </w:rPr>
        <w:t xml:space="preserve"> sekurang-kurangnya harus memenuhi standar kelayakan minimal. Program </w:t>
      </w:r>
      <w:r w:rsidR="00D616CF" w:rsidRPr="00801D01">
        <w:rPr>
          <w:rFonts w:cs="Arial"/>
          <w:lang w:val="id-ID"/>
        </w:rPr>
        <w:t>Pendidikan</w:t>
      </w:r>
      <w:r w:rsidRPr="00801D01">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801D01" w:rsidRDefault="00D10ADA" w:rsidP="00572015">
      <w:pPr>
        <w:spacing w:after="120"/>
        <w:rPr>
          <w:rFonts w:cs="Arial"/>
          <w:lang w:val="id-ID"/>
        </w:rPr>
      </w:pPr>
      <w:r w:rsidRPr="00801D01">
        <w:rPr>
          <w:rFonts w:cs="Arial"/>
          <w:lang w:val="id-ID"/>
        </w:rPr>
        <w:t xml:space="preserve">Program </w:t>
      </w:r>
      <w:r w:rsidR="00D616CF" w:rsidRPr="00801D01">
        <w:rPr>
          <w:rFonts w:cs="Arial"/>
          <w:lang w:val="id-ID"/>
        </w:rPr>
        <w:t>Pendidikan</w:t>
      </w:r>
      <w:r w:rsidRPr="00801D01">
        <w:rPr>
          <w:rFonts w:cs="Arial"/>
          <w:lang w:val="id-ID"/>
        </w:rPr>
        <w:t xml:space="preserve"> harus berpartisipasi aktif dalam penyusunan rencana kegiatan dan anggaran tahunan untuk mencapai target kinerja yang direncanakan (pendidikan, penelitian dan pengabdian kepada masyarakat). Program </w:t>
      </w:r>
      <w:r w:rsidR="00D616CF" w:rsidRPr="00801D01">
        <w:rPr>
          <w:rFonts w:cs="Arial"/>
          <w:lang w:val="id-ID"/>
        </w:rPr>
        <w:t>Pendidikan</w:t>
      </w:r>
      <w:r w:rsidRPr="00801D01">
        <w:rPr>
          <w:rFonts w:cs="Arial"/>
          <w:lang w:val="id-ID"/>
        </w:rPr>
        <w:t xml:space="preserve"> harus memiliki akses yang memadai untuk menggunakan sumber daya guna mendukung kegiatan tridharma perguruan tinggi. </w:t>
      </w:r>
    </w:p>
    <w:p w:rsidR="00D10ADA" w:rsidRPr="00801D01" w:rsidRDefault="00D10ADA" w:rsidP="00572015">
      <w:pPr>
        <w:spacing w:after="120"/>
        <w:rPr>
          <w:rFonts w:cs="Arial"/>
          <w:b/>
          <w:bCs/>
          <w:lang w:val="id-ID"/>
        </w:rPr>
      </w:pPr>
    </w:p>
    <w:p w:rsidR="00D10ADA" w:rsidRPr="00801D01" w:rsidRDefault="00D10ADA" w:rsidP="00572015">
      <w:pPr>
        <w:spacing w:after="120"/>
        <w:rPr>
          <w:rFonts w:cs="Arial"/>
          <w:b/>
          <w:bCs/>
          <w:lang w:val="id-ID"/>
        </w:rPr>
      </w:pPr>
      <w:r w:rsidRPr="00801D01">
        <w:rPr>
          <w:rFonts w:cs="Arial"/>
          <w:b/>
          <w:bCs/>
          <w:lang w:val="id-ID"/>
        </w:rPr>
        <w:t>Deskripsi</w:t>
      </w:r>
    </w:p>
    <w:p w:rsidR="00D10ADA" w:rsidRPr="00801D01" w:rsidRDefault="00D10ADA" w:rsidP="00572015">
      <w:pPr>
        <w:spacing w:after="120"/>
        <w:rPr>
          <w:rFonts w:cs="Arial"/>
          <w:lang w:val="id-ID"/>
        </w:rPr>
      </w:pPr>
      <w:r w:rsidRPr="00801D01">
        <w:rPr>
          <w:rFonts w:cs="Arial"/>
          <w:lang w:val="id-ID"/>
        </w:rPr>
        <w:lastRenderedPageBreak/>
        <w:t xml:space="preserve">Program </w:t>
      </w:r>
      <w:r w:rsidR="00D616CF" w:rsidRPr="00801D01">
        <w:rPr>
          <w:rFonts w:cs="Arial"/>
          <w:lang w:val="id-ID"/>
        </w:rPr>
        <w:t>Pendidikan</w:t>
      </w:r>
      <w:r w:rsidRPr="00801D01">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801D01" w:rsidRDefault="00D10ADA" w:rsidP="00572015">
      <w:pPr>
        <w:spacing w:after="120"/>
        <w:rPr>
          <w:rFonts w:cs="Arial"/>
          <w:strike/>
          <w:lang w:val="sv-SE"/>
        </w:rPr>
      </w:pPr>
      <w:r w:rsidRPr="00801D01">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801D01">
        <w:rPr>
          <w:rFonts w:cs="Arial"/>
          <w:lang w:val="sv-SE"/>
        </w:rPr>
        <w:t xml:space="preserve">Sesuai dengan visi program </w:t>
      </w:r>
      <w:r w:rsidR="00D616CF" w:rsidRPr="00801D01">
        <w:rPr>
          <w:rFonts w:cs="Arial"/>
          <w:lang w:val="sv-SE"/>
        </w:rPr>
        <w:t>Pendidikan</w:t>
      </w:r>
      <w:r w:rsidRPr="00801D01">
        <w:rPr>
          <w:rFonts w:cs="Arial"/>
          <w:lang w:val="sv-SE"/>
        </w:rPr>
        <w:t>, mahasiswa mempunyai akses terhadap fasilitas dan peralatan serta mendapatkan pelatihan untuk menggunakannya. P</w:t>
      </w:r>
      <w:r w:rsidRPr="00801D01">
        <w:rPr>
          <w:rFonts w:cs="Arial"/>
          <w:lang w:val="id-ID"/>
        </w:rPr>
        <w:t>engelolaan sarana dan prasarana pada p</w:t>
      </w:r>
      <w:r w:rsidR="00740A19" w:rsidRPr="00801D01">
        <w:rPr>
          <w:rFonts w:cs="Arial"/>
          <w:lang w:val="sv-SE"/>
        </w:rPr>
        <w:t xml:space="preserve">rogram </w:t>
      </w:r>
      <w:r w:rsidR="00D616CF" w:rsidRPr="00801D01">
        <w:rPr>
          <w:rFonts w:cs="Arial"/>
          <w:lang w:val="sv-SE"/>
        </w:rPr>
        <w:t>Pendidikan</w:t>
      </w:r>
      <w:r w:rsidR="00740A19" w:rsidRPr="00801D01">
        <w:rPr>
          <w:rFonts w:cs="Arial"/>
          <w:lang w:val="sv-SE"/>
        </w:rPr>
        <w:t xml:space="preserve"> </w:t>
      </w:r>
      <w:r w:rsidRPr="00801D01">
        <w:rPr>
          <w:rFonts w:cs="Arial"/>
          <w:lang w:val="sv-SE"/>
        </w:rPr>
        <w:t>memenuhi kecukupan, kesesuaian, aksesibilitas, pemeliharaan dan perbaikan, penggantian dan pemutakhiran, kejelasan peraturan dan efisiensi penggunaan</w:t>
      </w:r>
      <w:r w:rsidRPr="00801D01">
        <w:rPr>
          <w:rFonts w:cs="Arial"/>
          <w:lang w:val="id-ID"/>
        </w:rPr>
        <w:t>nya.</w:t>
      </w:r>
      <w:r w:rsidRPr="00801D01">
        <w:rPr>
          <w:rFonts w:cs="Arial"/>
          <w:lang w:val="sv-SE"/>
        </w:rPr>
        <w:t xml:space="preserve"> </w:t>
      </w:r>
    </w:p>
    <w:p w:rsidR="00D10ADA" w:rsidRPr="00801D01" w:rsidRDefault="00D10ADA" w:rsidP="00572015">
      <w:pPr>
        <w:spacing w:after="120"/>
        <w:rPr>
          <w:rFonts w:cs="Arial"/>
          <w:lang w:val="id-ID"/>
        </w:rPr>
      </w:pPr>
      <w:r w:rsidRPr="00801D01">
        <w:rPr>
          <w:rFonts w:cs="Arial"/>
          <w:lang w:val="id-ID"/>
        </w:rPr>
        <w:t xml:space="preserve">Program </w:t>
      </w:r>
      <w:r w:rsidR="00D616CF" w:rsidRPr="00801D01">
        <w:rPr>
          <w:rFonts w:cs="Arial"/>
          <w:lang w:val="id-ID"/>
        </w:rPr>
        <w:t>Pendidikan</w:t>
      </w:r>
      <w:r w:rsidRPr="00801D01">
        <w:rPr>
          <w:rFonts w:cs="Arial"/>
          <w:lang w:val="id-ID"/>
        </w:rPr>
        <w:t xml:space="preserve"> memiliki jaminan akses dan pendayagunaan sistem manajemen dan teknologi informasi </w:t>
      </w:r>
      <w:r w:rsidRPr="00801D01">
        <w:rPr>
          <w:rFonts w:cs="Arial"/>
          <w:lang w:val="sv-SE"/>
        </w:rPr>
        <w:t>untuk mendukung pengelolaan</w:t>
      </w:r>
      <w:r w:rsidRPr="00801D01">
        <w:rPr>
          <w:rFonts w:cs="Arial"/>
          <w:lang w:val="id-ID"/>
        </w:rPr>
        <w:t xml:space="preserve"> dan penyelenggaraan</w:t>
      </w:r>
      <w:r w:rsidRPr="00801D01">
        <w:rPr>
          <w:rFonts w:cs="Arial"/>
          <w:lang w:val="sv-SE"/>
        </w:rPr>
        <w:t xml:space="preserve"> program</w:t>
      </w:r>
      <w:r w:rsidRPr="00801D01">
        <w:rPr>
          <w:rFonts w:cs="Arial"/>
          <w:lang w:val="id-ID"/>
        </w:rPr>
        <w:t xml:space="preserve"> akademik</w:t>
      </w:r>
      <w:r w:rsidRPr="00801D01">
        <w:rPr>
          <w:rFonts w:cs="Arial"/>
          <w:lang w:val="sv-SE"/>
        </w:rPr>
        <w:t>, kegiatan operasional</w:t>
      </w:r>
      <w:r w:rsidRPr="00801D01">
        <w:rPr>
          <w:rFonts w:cs="Arial"/>
          <w:lang w:val="id-ID"/>
        </w:rPr>
        <w:t>,</w:t>
      </w:r>
      <w:r w:rsidRPr="00801D01">
        <w:rPr>
          <w:rFonts w:cs="Arial"/>
          <w:lang w:val="sv-SE"/>
        </w:rPr>
        <w:t xml:space="preserve"> dan pengembangan program </w:t>
      </w:r>
      <w:r w:rsidR="00D616CF" w:rsidRPr="00801D01">
        <w:rPr>
          <w:rFonts w:cs="Arial"/>
          <w:lang w:val="sv-SE"/>
        </w:rPr>
        <w:t>Pendidikan</w:t>
      </w:r>
      <w:r w:rsidRPr="00801D01">
        <w:rPr>
          <w:rFonts w:cs="Arial"/>
          <w:lang w:val="sv-SE"/>
        </w:rPr>
        <w:t xml:space="preserve">. Sistem manajemen informasi </w:t>
      </w:r>
      <w:r w:rsidRPr="00801D01">
        <w:rPr>
          <w:rFonts w:cs="Arial"/>
          <w:lang w:val="id-ID"/>
        </w:rPr>
        <w:t xml:space="preserve">secara efektif dapat didayagunakan untuk mendukung proses </w:t>
      </w:r>
      <w:r w:rsidRPr="00801D01">
        <w:rPr>
          <w:rFonts w:cs="Arial"/>
          <w:lang w:val="sv-SE"/>
        </w:rPr>
        <w:t>pengumpulan data, analisis, penyimpanan, pe</w:t>
      </w:r>
      <w:r w:rsidRPr="00801D01">
        <w:rPr>
          <w:rFonts w:cs="Arial"/>
          <w:lang w:val="id-ID"/>
        </w:rPr>
        <w:t>rolehan kembali</w:t>
      </w:r>
      <w:r w:rsidRPr="00801D01">
        <w:rPr>
          <w:rFonts w:cs="Arial"/>
          <w:lang w:val="sv-SE"/>
        </w:rPr>
        <w:t xml:space="preserve"> (</w:t>
      </w:r>
      <w:r w:rsidRPr="00801D01">
        <w:rPr>
          <w:rFonts w:cs="Arial"/>
          <w:i/>
          <w:iCs/>
          <w:lang w:val="sv-SE"/>
        </w:rPr>
        <w:t>retrieval</w:t>
      </w:r>
      <w:r w:rsidRPr="00801D01">
        <w:rPr>
          <w:rFonts w:cs="Arial"/>
          <w:lang w:val="sv-SE"/>
        </w:rPr>
        <w:t>), presentasi data dan informasi, dan komunikasi dengan pihak berkepentingan.</w:t>
      </w:r>
    </w:p>
    <w:p w:rsidR="00D10ADA" w:rsidRPr="00801D01" w:rsidRDefault="00D10ADA" w:rsidP="00572015">
      <w:pPr>
        <w:rPr>
          <w:rFonts w:cs="Arial"/>
          <w:b/>
          <w:bCs/>
          <w:lang w:val="sv-SE"/>
        </w:rPr>
      </w:pPr>
    </w:p>
    <w:p w:rsidR="00D10ADA" w:rsidRPr="00801D01" w:rsidRDefault="00D10ADA" w:rsidP="00572015">
      <w:pPr>
        <w:rPr>
          <w:rFonts w:cs="Arial"/>
          <w:b/>
          <w:bCs/>
          <w:lang w:val="id-ID"/>
        </w:rPr>
      </w:pPr>
      <w:r w:rsidRPr="00801D01">
        <w:rPr>
          <w:rFonts w:cs="Arial"/>
          <w:b/>
          <w:bCs/>
          <w:lang w:val="fi-FI"/>
        </w:rPr>
        <w:t xml:space="preserve">Deskriptor </w:t>
      </w:r>
      <w:r w:rsidRPr="00801D01">
        <w:rPr>
          <w:rFonts w:cs="Arial"/>
          <w:b/>
          <w:bCs/>
          <w:lang w:val="id-ID"/>
        </w:rPr>
        <w:t>E</w:t>
      </w:r>
      <w:r w:rsidRPr="00801D01">
        <w:rPr>
          <w:rFonts w:cs="Arial"/>
          <w:b/>
          <w:bCs/>
          <w:lang w:val="fi-FI"/>
        </w:rPr>
        <w:t xml:space="preserve">lemen </w:t>
      </w:r>
      <w:r w:rsidRPr="00801D01">
        <w:rPr>
          <w:rFonts w:cs="Arial"/>
          <w:b/>
          <w:bCs/>
          <w:lang w:val="id-ID"/>
        </w:rPr>
        <w:t>P</w:t>
      </w:r>
      <w:r w:rsidRPr="00801D01">
        <w:rPr>
          <w:rFonts w:cs="Arial"/>
          <w:b/>
          <w:bCs/>
          <w:lang w:val="fi-FI"/>
        </w:rPr>
        <w:t>enilaian</w:t>
      </w:r>
      <w:r w:rsidRPr="00801D01">
        <w:rPr>
          <w:rFonts w:cs="Arial"/>
          <w:b/>
          <w:bCs/>
          <w:lang w:val="id-ID"/>
        </w:rPr>
        <w:t>:</w:t>
      </w:r>
    </w:p>
    <w:p w:rsidR="00D10ADA" w:rsidRPr="00801D01" w:rsidRDefault="00D10ADA" w:rsidP="00572015">
      <w:pPr>
        <w:rPr>
          <w:rFonts w:cs="Arial"/>
          <w:b/>
          <w:bCs/>
        </w:rPr>
      </w:pPr>
    </w:p>
    <w:p w:rsidR="00D10ADA" w:rsidRPr="00801D01" w:rsidRDefault="00D10ADA" w:rsidP="00AA12B6">
      <w:pPr>
        <w:numPr>
          <w:ilvl w:val="1"/>
          <w:numId w:val="42"/>
        </w:numPr>
        <w:ind w:left="567" w:hanging="567"/>
        <w:rPr>
          <w:rFonts w:cs="Arial"/>
          <w:bCs/>
        </w:rPr>
      </w:pPr>
      <w:r w:rsidRPr="00801D01">
        <w:rPr>
          <w:rFonts w:cs="Arial"/>
          <w:lang w:val="id-ID"/>
        </w:rPr>
        <w:t>K</w:t>
      </w:r>
      <w:r w:rsidRPr="00801D01">
        <w:rPr>
          <w:rFonts w:cs="Arial"/>
        </w:rPr>
        <w:t xml:space="preserve">eterlibatan program </w:t>
      </w:r>
      <w:r w:rsidR="00D616CF" w:rsidRPr="00801D01">
        <w:rPr>
          <w:rFonts w:cs="Arial"/>
        </w:rPr>
        <w:t>Pendidikan</w:t>
      </w:r>
      <w:r w:rsidRPr="00801D01">
        <w:rPr>
          <w:rFonts w:cs="Arial"/>
        </w:rPr>
        <w:t xml:space="preserve"> dalam </w:t>
      </w:r>
      <w:r w:rsidRPr="00801D01">
        <w:rPr>
          <w:rFonts w:cs="Arial"/>
          <w:lang w:val="id-ID"/>
        </w:rPr>
        <w:t>perencanaan target kinerja, perencanaan kegiatan</w:t>
      </w:r>
      <w:r w:rsidRPr="00801D01">
        <w:rPr>
          <w:rFonts w:cs="Arial"/>
        </w:rPr>
        <w:t xml:space="preserve"> </w:t>
      </w:r>
      <w:r w:rsidRPr="00801D01">
        <w:rPr>
          <w:rFonts w:cs="Arial"/>
          <w:lang w:val="id-ID"/>
        </w:rPr>
        <w:t xml:space="preserve">kerja, </w:t>
      </w:r>
      <w:r w:rsidRPr="00801D01">
        <w:rPr>
          <w:rFonts w:cs="Arial"/>
        </w:rPr>
        <w:t>perencanaan alokasi dan pengelolaan dana</w:t>
      </w:r>
      <w:r w:rsidRPr="00801D01">
        <w:rPr>
          <w:rFonts w:cs="Arial"/>
          <w:lang w:val="id-ID"/>
        </w:rPr>
        <w:t>, akuntabiltas (termasuk mekanisme dan laporan audit)</w:t>
      </w:r>
      <w:r w:rsidR="00740A19" w:rsidRPr="00801D01">
        <w:rPr>
          <w:rFonts w:cs="Arial"/>
        </w:rPr>
        <w:t>.</w:t>
      </w:r>
    </w:p>
    <w:p w:rsidR="00D10ADA" w:rsidRPr="00801D01" w:rsidRDefault="00D10ADA" w:rsidP="00AA12B6">
      <w:pPr>
        <w:numPr>
          <w:ilvl w:val="1"/>
          <w:numId w:val="42"/>
        </w:numPr>
        <w:ind w:left="567" w:hanging="567"/>
        <w:rPr>
          <w:rFonts w:cs="Arial"/>
          <w:bCs/>
          <w:lang w:val="nb-NO"/>
        </w:rPr>
      </w:pPr>
      <w:r w:rsidRPr="00801D01">
        <w:rPr>
          <w:rFonts w:cs="Arial"/>
          <w:lang w:val="fi-FI"/>
        </w:rPr>
        <w:t>Persentase perolehan dana dari mahasiswa dibandingkan dengan total penerimaan dana.</w:t>
      </w:r>
    </w:p>
    <w:p w:rsidR="00D10ADA" w:rsidRPr="00801D01" w:rsidRDefault="00D10ADA" w:rsidP="00AA12B6">
      <w:pPr>
        <w:numPr>
          <w:ilvl w:val="1"/>
          <w:numId w:val="42"/>
        </w:numPr>
        <w:ind w:left="567" w:hanging="567"/>
        <w:rPr>
          <w:rFonts w:cs="Arial"/>
          <w:bCs/>
          <w:lang w:val="nb-NO"/>
        </w:rPr>
      </w:pPr>
      <w:r w:rsidRPr="00801D01">
        <w:rPr>
          <w:rFonts w:cs="Arial"/>
          <w:lang w:val="nb-NO"/>
        </w:rPr>
        <w:t xml:space="preserve">Penggunaan dana untuk operasional (pendidikan, penelitian, pengabdian </w:t>
      </w:r>
      <w:r w:rsidRPr="00801D01">
        <w:rPr>
          <w:rFonts w:cs="Arial"/>
          <w:lang w:val="id-ID"/>
        </w:rPr>
        <w:t>ke</w:t>
      </w:r>
      <w:r w:rsidR="00740A19" w:rsidRPr="00801D01">
        <w:rPr>
          <w:rFonts w:cs="Arial"/>
          <w:lang w:val="nb-NO"/>
        </w:rPr>
        <w:t>pada masyarakat)/mahasiswa</w:t>
      </w:r>
      <w:r w:rsidRPr="00801D01">
        <w:rPr>
          <w:rFonts w:cs="Arial"/>
          <w:lang w:val="nb-NO"/>
        </w:rPr>
        <w:t>/tahun.</w:t>
      </w:r>
    </w:p>
    <w:p w:rsidR="00D10ADA" w:rsidRPr="00801D01" w:rsidRDefault="00D10ADA" w:rsidP="00AA12B6">
      <w:pPr>
        <w:numPr>
          <w:ilvl w:val="1"/>
          <w:numId w:val="42"/>
        </w:numPr>
        <w:ind w:left="567" w:hanging="567"/>
        <w:rPr>
          <w:rFonts w:cs="Arial"/>
          <w:bCs/>
          <w:lang w:val="fi-FI"/>
        </w:rPr>
      </w:pPr>
      <w:r w:rsidRPr="00801D01">
        <w:rPr>
          <w:rFonts w:cs="Arial"/>
          <w:lang w:val="fi-FI"/>
        </w:rPr>
        <w:t>Rata-rata dana penelitian setiap dosen tetap/tahun.</w:t>
      </w:r>
    </w:p>
    <w:p w:rsidR="00D10ADA" w:rsidRPr="00801D01" w:rsidRDefault="00D10ADA" w:rsidP="00AA12B6">
      <w:pPr>
        <w:numPr>
          <w:ilvl w:val="1"/>
          <w:numId w:val="42"/>
        </w:numPr>
        <w:ind w:left="567" w:hanging="567"/>
        <w:rPr>
          <w:rFonts w:cs="Arial"/>
          <w:bCs/>
          <w:lang w:val="fi-FI"/>
        </w:rPr>
      </w:pPr>
      <w:r w:rsidRPr="00801D01">
        <w:rPr>
          <w:rFonts w:cs="Arial"/>
          <w:lang w:val="fi-FI"/>
        </w:rPr>
        <w:t>Rata-rata dana pengabdian kepada masyarakat setiap dosen tetap/tahun.</w:t>
      </w:r>
    </w:p>
    <w:p w:rsidR="00D10ADA" w:rsidRPr="00801D01" w:rsidRDefault="00D10ADA" w:rsidP="00AA12B6">
      <w:pPr>
        <w:numPr>
          <w:ilvl w:val="1"/>
          <w:numId w:val="42"/>
        </w:numPr>
        <w:ind w:left="567" w:hanging="567"/>
        <w:rPr>
          <w:rFonts w:cs="Arial"/>
          <w:bCs/>
          <w:lang w:val="fi-FI"/>
        </w:rPr>
      </w:pPr>
      <w:r w:rsidRPr="00801D01">
        <w:rPr>
          <w:rFonts w:cs="Arial"/>
          <w:lang w:val="fi-FI"/>
        </w:rPr>
        <w:t xml:space="preserve">Ruang kerja dosen (di program </w:t>
      </w:r>
      <w:r w:rsidR="00D616CF" w:rsidRPr="00801D01">
        <w:rPr>
          <w:rFonts w:cs="Arial"/>
          <w:lang w:val="fi-FI"/>
        </w:rPr>
        <w:t>Pendidikan</w:t>
      </w:r>
      <w:r w:rsidRPr="00801D01">
        <w:rPr>
          <w:rFonts w:cs="Arial"/>
          <w:lang w:val="id-ID"/>
        </w:rPr>
        <w:t>,</w:t>
      </w:r>
      <w:r w:rsidRPr="00801D01">
        <w:rPr>
          <w:rFonts w:cs="Arial"/>
          <w:lang w:val="fi-FI"/>
        </w:rPr>
        <w:t xml:space="preserve"> RS</w:t>
      </w:r>
      <w:r w:rsidR="00FF5375" w:rsidRPr="00801D01">
        <w:rPr>
          <w:rFonts w:cs="Arial"/>
        </w:rPr>
        <w:t>Pendidikan</w:t>
      </w:r>
      <w:r w:rsidR="00FF5375" w:rsidRPr="00801D01">
        <w:rPr>
          <w:rFonts w:cs="Arial"/>
          <w:lang w:val="id-ID"/>
        </w:rPr>
        <w:t xml:space="preserve">, Klinik </w:t>
      </w:r>
      <w:r w:rsidRPr="00801D01">
        <w:rPr>
          <w:rFonts w:cs="Arial"/>
          <w:lang w:val="id-ID"/>
        </w:rPr>
        <w:t xml:space="preserve">, </w:t>
      </w:r>
      <w:r w:rsidRPr="00801D01">
        <w:rPr>
          <w:rFonts w:cs="Arial"/>
          <w:i/>
          <w:lang w:val="id-ID"/>
        </w:rPr>
        <w:t xml:space="preserve"> </w:t>
      </w:r>
      <w:r w:rsidRPr="00801D01">
        <w:rPr>
          <w:rFonts w:cs="Arial"/>
          <w:lang w:val="id-ID"/>
        </w:rPr>
        <w:t>atau lokasi lain</w:t>
      </w:r>
      <w:r w:rsidRPr="00801D01">
        <w:rPr>
          <w:rFonts w:cs="Arial"/>
          <w:lang w:val="fi-FI"/>
        </w:rPr>
        <w:t>): rata-rata luas untuk setiap dosen dan kelengkapan fasilitasnya.</w:t>
      </w:r>
    </w:p>
    <w:p w:rsidR="00D10ADA" w:rsidRPr="00801D01" w:rsidRDefault="00D10ADA" w:rsidP="00F34B3F">
      <w:pPr>
        <w:widowControl w:val="0"/>
        <w:numPr>
          <w:ilvl w:val="1"/>
          <w:numId w:val="42"/>
        </w:numPr>
        <w:autoSpaceDE w:val="0"/>
        <w:autoSpaceDN w:val="0"/>
        <w:adjustRightInd w:val="0"/>
        <w:ind w:left="567" w:hanging="567"/>
        <w:rPr>
          <w:rFonts w:cs="Arial"/>
          <w:lang w:val="fi-FI"/>
        </w:rPr>
      </w:pPr>
      <w:r w:rsidRPr="00801D01">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801D01" w:rsidRDefault="00D10ADA" w:rsidP="00AA12B6">
      <w:pPr>
        <w:widowControl w:val="0"/>
        <w:numPr>
          <w:ilvl w:val="1"/>
          <w:numId w:val="42"/>
        </w:numPr>
        <w:autoSpaceDE w:val="0"/>
        <w:autoSpaceDN w:val="0"/>
        <w:adjustRightInd w:val="0"/>
        <w:ind w:left="567" w:hanging="567"/>
        <w:rPr>
          <w:rFonts w:cs="Arial"/>
          <w:lang w:val="fi-FI"/>
        </w:rPr>
      </w:pPr>
      <w:r w:rsidRPr="00801D01">
        <w:rPr>
          <w:rFonts w:cs="Arial"/>
          <w:lang w:val="id-ID"/>
        </w:rPr>
        <w:t xml:space="preserve">Bahan pustaka berupa </w:t>
      </w:r>
      <w:r w:rsidRPr="00801D01">
        <w:rPr>
          <w:rFonts w:cs="Arial"/>
          <w:lang w:val="fi-FI"/>
        </w:rPr>
        <w:t>buku teks</w:t>
      </w:r>
      <w:r w:rsidRPr="00801D01">
        <w:rPr>
          <w:rFonts w:cs="Arial"/>
          <w:lang w:val="id-ID"/>
        </w:rPr>
        <w:t xml:space="preserve">, </w:t>
      </w:r>
      <w:r w:rsidRPr="00801D01">
        <w:rPr>
          <w:rFonts w:cs="Arial"/>
          <w:lang w:val="fi-FI"/>
        </w:rPr>
        <w:t>jurnal ilmiah terakreditasi atau jurnal internasional</w:t>
      </w:r>
      <w:r w:rsidRPr="00801D01">
        <w:rPr>
          <w:rFonts w:cs="Arial"/>
          <w:lang w:val="id-ID"/>
        </w:rPr>
        <w:t xml:space="preserve">, </w:t>
      </w:r>
      <w:r w:rsidRPr="00801D01">
        <w:rPr>
          <w:rFonts w:cs="Arial"/>
          <w:lang w:val="fi-FI"/>
        </w:rPr>
        <w:t>prosiding seminar</w:t>
      </w:r>
      <w:r w:rsidRPr="00801D01">
        <w:rPr>
          <w:rFonts w:cs="Arial"/>
          <w:lang w:val="id-ID"/>
        </w:rPr>
        <w:t xml:space="preserve">, </w:t>
      </w:r>
      <w:r w:rsidRPr="00801D01">
        <w:rPr>
          <w:rFonts w:cs="Arial"/>
          <w:i/>
          <w:lang w:val="id-ID"/>
        </w:rPr>
        <w:t>e-journal/e-book</w:t>
      </w:r>
      <w:r w:rsidRPr="00801D01">
        <w:rPr>
          <w:rFonts w:cs="Arial"/>
          <w:lang w:val="id-ID"/>
        </w:rPr>
        <w:t>, serta a</w:t>
      </w:r>
      <w:r w:rsidRPr="00801D01">
        <w:rPr>
          <w:rFonts w:cs="Arial"/>
          <w:lang w:val="fi-FI"/>
        </w:rPr>
        <w:t xml:space="preserve">kses ke perpustakaan di luar </w:t>
      </w:r>
      <w:r w:rsidRPr="00801D01">
        <w:rPr>
          <w:rFonts w:cs="Arial"/>
          <w:lang w:val="id-ID"/>
        </w:rPr>
        <w:t>perguruan tinggi sendiri</w:t>
      </w:r>
      <w:r w:rsidRPr="00801D01">
        <w:rPr>
          <w:rFonts w:cs="Arial"/>
          <w:lang w:val="fi-FI"/>
        </w:rPr>
        <w:t xml:space="preserve"> atau sumber pustaka lainnya.</w:t>
      </w:r>
    </w:p>
    <w:p w:rsidR="00D10ADA" w:rsidRPr="00801D01" w:rsidRDefault="00D10ADA" w:rsidP="00AA12B6">
      <w:pPr>
        <w:widowControl w:val="0"/>
        <w:numPr>
          <w:ilvl w:val="1"/>
          <w:numId w:val="42"/>
        </w:numPr>
        <w:autoSpaceDE w:val="0"/>
        <w:autoSpaceDN w:val="0"/>
        <w:adjustRightInd w:val="0"/>
        <w:ind w:left="567" w:hanging="567"/>
        <w:rPr>
          <w:rFonts w:cs="Arial"/>
          <w:lang w:val="fi-FI"/>
        </w:rPr>
      </w:pPr>
      <w:r w:rsidRPr="00801D01">
        <w:rPr>
          <w:rFonts w:cs="Arial"/>
          <w:bCs/>
          <w:lang w:val="fi-FI"/>
        </w:rPr>
        <w:t xml:space="preserve">Peralatan utama yang digunakan di laboratorium (tempat </w:t>
      </w:r>
      <w:r w:rsidRPr="00801D01">
        <w:rPr>
          <w:rFonts w:cs="Arial"/>
          <w:lang w:val="fi-FI"/>
        </w:rPr>
        <w:t xml:space="preserve">praktikum, </w:t>
      </w:r>
      <w:r w:rsidRPr="00801D01">
        <w:rPr>
          <w:rFonts w:cs="Arial"/>
          <w:lang w:val="id-ID"/>
        </w:rPr>
        <w:t xml:space="preserve">rumah sakit </w:t>
      </w:r>
      <w:r w:rsidR="00581A75" w:rsidRPr="00801D01">
        <w:rPr>
          <w:rFonts w:cs="Arial"/>
          <w:lang w:val="id-ID"/>
        </w:rPr>
        <w:t>spesialis</w:t>
      </w:r>
      <w:r w:rsidRPr="00801D01">
        <w:rPr>
          <w:rFonts w:cs="Arial"/>
          <w:lang w:val="fi-FI"/>
        </w:rPr>
        <w:t xml:space="preserve">, </w:t>
      </w:r>
      <w:r w:rsidRPr="00801D01">
        <w:rPr>
          <w:rFonts w:cs="Arial"/>
          <w:lang w:val="id-ID"/>
        </w:rPr>
        <w:t>puskeswan</w:t>
      </w:r>
      <w:r w:rsidRPr="00801D01">
        <w:rPr>
          <w:rFonts w:cs="Arial"/>
          <w:lang w:val="fi-FI"/>
        </w:rPr>
        <w:t xml:space="preserve">, </w:t>
      </w:r>
      <w:r w:rsidRPr="00801D01">
        <w:rPr>
          <w:rFonts w:cs="Arial"/>
          <w:lang w:val="id-ID"/>
        </w:rPr>
        <w:t xml:space="preserve">klinik </w:t>
      </w:r>
      <w:r w:rsidR="00581A75" w:rsidRPr="00801D01">
        <w:rPr>
          <w:rFonts w:cs="Arial"/>
          <w:lang w:val="id-ID"/>
        </w:rPr>
        <w:t>spesialis</w:t>
      </w:r>
      <w:r w:rsidRPr="00801D01">
        <w:rPr>
          <w:rFonts w:cs="Arial"/>
          <w:lang w:val="id-ID"/>
        </w:rPr>
        <w:t xml:space="preserve">, </w:t>
      </w:r>
      <w:r w:rsidRPr="00801D01">
        <w:rPr>
          <w:rFonts w:cs="Arial"/>
          <w:i/>
          <w:lang w:val="id-ID"/>
        </w:rPr>
        <w:t>teaching farm</w:t>
      </w:r>
      <w:r w:rsidRPr="00801D01">
        <w:rPr>
          <w:rFonts w:cs="Arial"/>
          <w:lang w:val="id-ID"/>
        </w:rPr>
        <w:t xml:space="preserve"> </w:t>
      </w:r>
      <w:r w:rsidRPr="00801D01">
        <w:rPr>
          <w:rFonts w:cs="Arial"/>
          <w:lang w:val="fi-FI"/>
        </w:rPr>
        <w:t xml:space="preserve">dan sejenisnya) </w:t>
      </w:r>
      <w:r w:rsidRPr="00801D01">
        <w:rPr>
          <w:rFonts w:cs="Arial"/>
          <w:bCs/>
          <w:lang w:val="fi-FI"/>
        </w:rPr>
        <w:t>yang dipergunakan dalam proses pembelajaran.</w:t>
      </w:r>
    </w:p>
    <w:p w:rsidR="00D10ADA" w:rsidRPr="00801D01" w:rsidRDefault="00D10ADA" w:rsidP="00AA12B6">
      <w:pPr>
        <w:widowControl w:val="0"/>
        <w:numPr>
          <w:ilvl w:val="1"/>
          <w:numId w:val="42"/>
        </w:numPr>
        <w:autoSpaceDE w:val="0"/>
        <w:autoSpaceDN w:val="0"/>
        <w:adjustRightInd w:val="0"/>
        <w:ind w:left="567" w:hanging="567"/>
        <w:rPr>
          <w:rFonts w:cs="Arial"/>
          <w:lang w:val="fi-FI"/>
        </w:rPr>
      </w:pPr>
      <w:r w:rsidRPr="00801D01">
        <w:rPr>
          <w:rFonts w:cs="Arial"/>
          <w:lang w:val="fi-FI"/>
        </w:rPr>
        <w:t xml:space="preserve">Ketersediaan </w:t>
      </w:r>
      <w:r w:rsidRPr="00801D01">
        <w:rPr>
          <w:rFonts w:cs="Arial"/>
          <w:lang w:val="id-ID"/>
        </w:rPr>
        <w:t xml:space="preserve">rumah sakit </w:t>
      </w:r>
      <w:r w:rsidR="00581A75" w:rsidRPr="00801D01">
        <w:rPr>
          <w:rFonts w:cs="Arial"/>
          <w:lang w:val="id-ID"/>
        </w:rPr>
        <w:t>spesialis</w:t>
      </w:r>
      <w:r w:rsidRPr="00801D01">
        <w:rPr>
          <w:rFonts w:cs="Arial"/>
          <w:lang w:val="id-ID"/>
        </w:rPr>
        <w:t xml:space="preserve"> atau klinik </w:t>
      </w:r>
      <w:r w:rsidR="00581A75" w:rsidRPr="00801D01">
        <w:rPr>
          <w:rFonts w:cs="Arial"/>
          <w:lang w:val="id-ID"/>
        </w:rPr>
        <w:t>spesialis</w:t>
      </w:r>
      <w:r w:rsidRPr="00801D01">
        <w:rPr>
          <w:rFonts w:cs="Arial"/>
          <w:lang w:val="id-ID"/>
        </w:rPr>
        <w:t xml:space="preserve"> </w:t>
      </w:r>
      <w:r w:rsidRPr="00801D01">
        <w:rPr>
          <w:rFonts w:cs="Arial"/>
          <w:lang w:val="fi-FI"/>
        </w:rPr>
        <w:t xml:space="preserve">yang memenuhi persyaratan klasifikasi, jumlah dan variasi pasien, jumlah </w:t>
      </w:r>
      <w:r w:rsidRPr="00801D01">
        <w:rPr>
          <w:rFonts w:cs="Arial"/>
          <w:lang w:val="id-ID"/>
        </w:rPr>
        <w:t>sumber daya manusia,</w:t>
      </w:r>
      <w:r w:rsidR="00740A19" w:rsidRPr="00801D01">
        <w:rPr>
          <w:rFonts w:cs="Arial"/>
          <w:lang w:val="fi-FI"/>
        </w:rPr>
        <w:t xml:space="preserve"> </w:t>
      </w:r>
      <w:r w:rsidRPr="00801D01">
        <w:rPr>
          <w:rFonts w:cs="Arial"/>
          <w:lang w:val="fi-FI"/>
        </w:rPr>
        <w:t xml:space="preserve">sebagai </w:t>
      </w:r>
      <w:r w:rsidRPr="00801D01">
        <w:rPr>
          <w:rFonts w:cs="Arial"/>
          <w:lang w:val="id-ID"/>
        </w:rPr>
        <w:t xml:space="preserve">salah satu </w:t>
      </w:r>
      <w:r w:rsidRPr="00801D01">
        <w:rPr>
          <w:rFonts w:cs="Arial"/>
          <w:lang w:val="fi-FI"/>
        </w:rPr>
        <w:t xml:space="preserve">sarana pendidikan </w:t>
      </w:r>
      <w:r w:rsidRPr="00801D01">
        <w:rPr>
          <w:rFonts w:cs="Arial"/>
          <w:lang w:val="id-ID"/>
        </w:rPr>
        <w:t>profesi</w:t>
      </w:r>
      <w:r w:rsidRPr="00801D01">
        <w:rPr>
          <w:rFonts w:cs="Arial"/>
          <w:lang w:val="fi-FI"/>
        </w:rPr>
        <w:t xml:space="preserve"> yang menjamin </w:t>
      </w:r>
      <w:r w:rsidRPr="00801D01">
        <w:rPr>
          <w:rFonts w:cs="Arial"/>
          <w:lang w:val="fi-FI"/>
        </w:rPr>
        <w:lastRenderedPageBreak/>
        <w:t xml:space="preserve">tercapainya kompetensi </w:t>
      </w:r>
      <w:r w:rsidR="00715CDE" w:rsidRPr="00801D01">
        <w:rPr>
          <w:rFonts w:cs="Arial"/>
          <w:lang w:val="fi-FI"/>
        </w:rPr>
        <w:t xml:space="preserve">Dokter Spesialis </w:t>
      </w:r>
      <w:r w:rsidR="00D0528A" w:rsidRPr="00801D01">
        <w:rPr>
          <w:rFonts w:cs="Arial"/>
          <w:lang w:val="fi-FI"/>
        </w:rPr>
        <w:t>Forensik</w:t>
      </w:r>
      <w:r w:rsidRPr="00801D01">
        <w:rPr>
          <w:rFonts w:cs="Arial"/>
          <w:lang w:val="fi-FI"/>
        </w:rPr>
        <w:t>.</w:t>
      </w:r>
    </w:p>
    <w:p w:rsidR="00D10ADA" w:rsidRPr="00801D01" w:rsidRDefault="00D10ADA" w:rsidP="00AA12B6">
      <w:pPr>
        <w:widowControl w:val="0"/>
        <w:numPr>
          <w:ilvl w:val="1"/>
          <w:numId w:val="42"/>
        </w:numPr>
        <w:autoSpaceDE w:val="0"/>
        <w:autoSpaceDN w:val="0"/>
        <w:adjustRightInd w:val="0"/>
        <w:ind w:left="567" w:hanging="567"/>
        <w:rPr>
          <w:rFonts w:cs="Arial"/>
          <w:lang w:val="nb-NO"/>
        </w:rPr>
      </w:pPr>
      <w:r w:rsidRPr="00801D01">
        <w:rPr>
          <w:rFonts w:cs="Arial"/>
          <w:lang w:val="nb-NO"/>
        </w:rPr>
        <w:t xml:space="preserve">Sistem informasi dan fasilitas yang digunakan </w:t>
      </w:r>
      <w:r w:rsidRPr="00801D01">
        <w:rPr>
          <w:rFonts w:cs="Arial"/>
          <w:lang w:val="id-ID"/>
        </w:rPr>
        <w:t xml:space="preserve">program </w:t>
      </w:r>
      <w:r w:rsidR="00D616CF" w:rsidRPr="00801D01">
        <w:rPr>
          <w:rFonts w:cs="Arial"/>
          <w:lang w:val="id-ID"/>
        </w:rPr>
        <w:t>Pendidikan</w:t>
      </w:r>
      <w:r w:rsidRPr="00801D01">
        <w:rPr>
          <w:rFonts w:cs="Arial"/>
          <w:lang w:val="nb-NO"/>
        </w:rPr>
        <w:t xml:space="preserve"> dalam proses pembelajaran (</w:t>
      </w:r>
      <w:r w:rsidRPr="00801D01">
        <w:rPr>
          <w:rFonts w:cs="Arial"/>
          <w:i/>
          <w:lang w:val="nb-NO"/>
        </w:rPr>
        <w:t>hardware</w:t>
      </w:r>
      <w:r w:rsidRPr="00801D01">
        <w:rPr>
          <w:rFonts w:cs="Arial"/>
          <w:lang w:val="nb-NO"/>
        </w:rPr>
        <w:t xml:space="preserve">, </w:t>
      </w:r>
      <w:r w:rsidRPr="00801D01">
        <w:rPr>
          <w:rFonts w:cs="Arial"/>
          <w:i/>
          <w:iCs/>
          <w:lang w:val="nb-NO"/>
        </w:rPr>
        <w:t>software</w:t>
      </w:r>
      <w:r w:rsidRPr="00801D01">
        <w:rPr>
          <w:rFonts w:cs="Arial"/>
          <w:lang w:val="nb-NO"/>
        </w:rPr>
        <w:t xml:space="preserve">, </w:t>
      </w:r>
      <w:r w:rsidRPr="00801D01">
        <w:rPr>
          <w:rFonts w:cs="Arial"/>
          <w:i/>
          <w:iCs/>
          <w:lang w:val="nb-NO"/>
        </w:rPr>
        <w:t>e-learning,</w:t>
      </w:r>
      <w:r w:rsidRPr="00801D01">
        <w:rPr>
          <w:rFonts w:cs="Arial"/>
          <w:lang w:val="nb-NO"/>
        </w:rPr>
        <w:t xml:space="preserve"> </w:t>
      </w:r>
      <w:r w:rsidRPr="00801D01">
        <w:rPr>
          <w:rFonts w:cs="Arial"/>
          <w:i/>
          <w:lang w:val="nb-NO"/>
        </w:rPr>
        <w:t>e-library</w:t>
      </w:r>
      <w:r w:rsidRPr="00801D01">
        <w:rPr>
          <w:rFonts w:cs="Arial"/>
          <w:lang w:val="nb-NO"/>
        </w:rPr>
        <w:t>, dll.) dan aksesibilitas data dalam sistem informasi.</w:t>
      </w:r>
    </w:p>
    <w:p w:rsidR="00D10ADA" w:rsidRPr="00801D01" w:rsidRDefault="00D10ADA" w:rsidP="0005436D">
      <w:pPr>
        <w:rPr>
          <w:rFonts w:cs="Arial"/>
          <w:b/>
        </w:rPr>
      </w:pPr>
    </w:p>
    <w:p w:rsidR="00073CD7" w:rsidRPr="00801D01" w:rsidRDefault="00073CD7" w:rsidP="0005436D">
      <w:pPr>
        <w:rPr>
          <w:rFonts w:cs="Arial"/>
          <w:b/>
        </w:rPr>
      </w:pPr>
    </w:p>
    <w:p w:rsidR="00D10ADA" w:rsidRPr="00801D01" w:rsidRDefault="00D10ADA" w:rsidP="0005436D">
      <w:pPr>
        <w:rPr>
          <w:rFonts w:cs="Arial"/>
          <w:b/>
          <w:lang w:val="id-ID"/>
        </w:rPr>
      </w:pPr>
    </w:p>
    <w:p w:rsidR="00941569" w:rsidRPr="00801D01" w:rsidRDefault="00941569" w:rsidP="0005436D">
      <w:pPr>
        <w:rPr>
          <w:rFonts w:cs="Arial"/>
          <w:b/>
        </w:rPr>
      </w:pPr>
    </w:p>
    <w:p w:rsidR="00032780" w:rsidRPr="00801D01" w:rsidRDefault="00032780" w:rsidP="0005436D">
      <w:pPr>
        <w:rPr>
          <w:rFonts w:cs="Arial"/>
          <w:b/>
        </w:rPr>
      </w:pPr>
    </w:p>
    <w:p w:rsidR="00032780" w:rsidRPr="00801D01" w:rsidRDefault="00032780" w:rsidP="0005436D">
      <w:pPr>
        <w:rPr>
          <w:rFonts w:cs="Arial"/>
          <w:b/>
        </w:rPr>
      </w:pPr>
    </w:p>
    <w:p w:rsidR="00032780" w:rsidRPr="00801D01" w:rsidRDefault="00032780" w:rsidP="0005436D">
      <w:pPr>
        <w:rPr>
          <w:rFonts w:cs="Arial"/>
          <w:b/>
        </w:rPr>
      </w:pPr>
    </w:p>
    <w:p w:rsidR="00032780" w:rsidRPr="00801D01" w:rsidRDefault="00032780" w:rsidP="0005436D">
      <w:pPr>
        <w:rPr>
          <w:rFonts w:cs="Arial"/>
          <w:b/>
        </w:rPr>
      </w:pPr>
    </w:p>
    <w:p w:rsidR="00032780" w:rsidRPr="00801D01" w:rsidRDefault="00032780" w:rsidP="0005436D">
      <w:pPr>
        <w:rPr>
          <w:rFonts w:cs="Arial"/>
          <w:b/>
        </w:rPr>
      </w:pPr>
    </w:p>
    <w:p w:rsidR="00032780" w:rsidRPr="00801D01" w:rsidRDefault="00032780" w:rsidP="0005436D">
      <w:pPr>
        <w:rPr>
          <w:rFonts w:cs="Arial"/>
          <w:b/>
        </w:rPr>
      </w:pPr>
    </w:p>
    <w:p w:rsidR="00032780" w:rsidRPr="00801D01"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801D01">
        <w:rPr>
          <w:rFonts w:ascii="Arial" w:hAnsi="Arial" w:cs="Arial"/>
          <w:sz w:val="24"/>
          <w:szCs w:val="24"/>
          <w:lang w:val="id-ID"/>
        </w:rPr>
        <w:t xml:space="preserve">Standar </w:t>
      </w:r>
      <w:r w:rsidR="00032780" w:rsidRPr="00801D01">
        <w:rPr>
          <w:rFonts w:ascii="Arial" w:hAnsi="Arial" w:cs="Arial"/>
          <w:sz w:val="24"/>
          <w:szCs w:val="24"/>
          <w:lang w:val="id-ID"/>
        </w:rPr>
        <w:t>7</w:t>
      </w:r>
    </w:p>
    <w:p w:rsidR="00D10ADA" w:rsidRPr="00801D01" w:rsidRDefault="00D10ADA" w:rsidP="00032780">
      <w:pPr>
        <w:pStyle w:val="Heading1"/>
        <w:spacing w:before="0"/>
        <w:ind w:left="1260" w:hanging="1260"/>
        <w:jc w:val="center"/>
        <w:rPr>
          <w:rFonts w:ascii="Arial" w:hAnsi="Arial" w:cs="Arial"/>
          <w:bCs w:val="0"/>
          <w:sz w:val="24"/>
          <w:szCs w:val="24"/>
          <w:lang w:val="id-ID"/>
        </w:rPr>
      </w:pPr>
      <w:r w:rsidRPr="00801D01">
        <w:rPr>
          <w:rFonts w:ascii="Arial" w:hAnsi="Arial" w:cs="Arial"/>
          <w:sz w:val="24"/>
          <w:szCs w:val="24"/>
          <w:lang w:val="id-ID"/>
        </w:rPr>
        <w:t>Penelitian, Pengabdian kepada Masyarakat</w:t>
      </w:r>
      <w:bookmarkEnd w:id="13"/>
      <w:r w:rsidRPr="00801D01">
        <w:rPr>
          <w:rFonts w:ascii="Arial" w:hAnsi="Arial" w:cs="Arial"/>
          <w:sz w:val="24"/>
          <w:szCs w:val="24"/>
          <w:lang w:val="id-ID"/>
        </w:rPr>
        <w:t xml:space="preserve">, dan </w:t>
      </w:r>
      <w:bookmarkEnd w:id="14"/>
      <w:r w:rsidRPr="00801D01">
        <w:rPr>
          <w:rFonts w:ascii="Arial" w:hAnsi="Arial" w:cs="Arial"/>
          <w:sz w:val="24"/>
          <w:szCs w:val="24"/>
          <w:lang w:val="id-ID"/>
        </w:rPr>
        <w:t>Kerjasama</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Standar ini adalah acuan keunggulan mutu penelitian, pengabdian kepada masyarakat, dan kerjasama yang diselenggarakan untuk dan terkait dengan pengembangan mutu program </w:t>
      </w:r>
      <w:r w:rsidR="00D616CF" w:rsidRPr="00801D01">
        <w:rPr>
          <w:rFonts w:cs="Arial"/>
          <w:lang w:val="id-ID"/>
        </w:rPr>
        <w:t>Pendidikan</w:t>
      </w:r>
      <w:r w:rsidRPr="00801D01">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D616CF" w:rsidRPr="00801D01">
        <w:rPr>
          <w:rFonts w:cs="Arial"/>
          <w:lang w:val="id-ID"/>
        </w:rPr>
        <w:t>Pendidikan</w:t>
      </w:r>
      <w:r w:rsidRPr="00801D01">
        <w:rPr>
          <w:rFonts w:cs="Arial"/>
          <w:lang w:val="id-ID"/>
        </w:rPr>
        <w:t xml:space="preserve"> untuk mendukung terwujudnya visi, terlaksananya misi, tercapainya tujuan, dan keberhasilan strategi perguruan tinggi yang bersangkutan. </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Agar mutu penyelenggaraan akademik yang dikelola oleh program </w:t>
      </w:r>
      <w:r w:rsidR="00D616CF" w:rsidRPr="00801D01">
        <w:rPr>
          <w:rFonts w:cs="Arial"/>
          <w:lang w:val="id-ID"/>
        </w:rPr>
        <w:t>Pendidikan</w:t>
      </w:r>
      <w:r w:rsidRPr="00801D01">
        <w:rPr>
          <w:rFonts w:cs="Arial"/>
          <w:lang w:val="id-ID"/>
        </w:rPr>
        <w:t xml:space="preserve"> dapat ditingkatkan secara berkelanjutan, dilaksanakan secara efektif dan efisien, program </w:t>
      </w:r>
      <w:r w:rsidR="00D616CF" w:rsidRPr="00801D01">
        <w:rPr>
          <w:rFonts w:cs="Arial"/>
          <w:lang w:val="id-ID"/>
        </w:rPr>
        <w:t>Pendidikan</w:t>
      </w:r>
      <w:r w:rsidRPr="00801D01">
        <w:rPr>
          <w:rFonts w:cs="Arial"/>
          <w:lang w:val="id-ID"/>
        </w:rPr>
        <w:t xml:space="preserve"> harus memiliki akses yang luas terhadap penelitian, pengabdian kepada masyarakat, dan kerjasama, internal maupun eksternal. Standar ini merupakan elemen penting dalam penjaminan mutu akreditasi program </w:t>
      </w:r>
      <w:r w:rsidR="00D616CF" w:rsidRPr="00801D01">
        <w:rPr>
          <w:rFonts w:cs="Arial"/>
          <w:lang w:val="id-ID"/>
        </w:rPr>
        <w:t>Pendidikan</w:t>
      </w:r>
      <w:r w:rsidRPr="00801D01">
        <w:rPr>
          <w:rFonts w:cs="Arial"/>
          <w:lang w:val="id-ID"/>
        </w:rPr>
        <w:t xml:space="preserve"> yang merefleksikan kapasitas dan kemampuan dalam memperoleh, merencanakan (kegiatan dan anggaran), mengelola, dan meningkatkan mutu penelitian,  pengabdian kepada masyarakat, dan kerjasama. Program </w:t>
      </w:r>
      <w:r w:rsidR="00D616CF" w:rsidRPr="00801D01">
        <w:rPr>
          <w:rFonts w:cs="Arial"/>
          <w:lang w:val="id-ID"/>
        </w:rPr>
        <w:t>Pendidikan</w:t>
      </w:r>
      <w:r w:rsidRPr="00801D01">
        <w:rPr>
          <w:rFonts w:cs="Arial"/>
          <w:lang w:val="id-ID"/>
        </w:rPr>
        <w:t xml:space="preserve"> harus berpartisipasi aktif dalam pengelolaan, pemanfaatan dan kesinambungan penelitian, pengabdian kepada masyarakat, dan kerjasama pada tingkat perguruan tinggi. Program </w:t>
      </w:r>
      <w:r w:rsidR="00D616CF" w:rsidRPr="00801D01">
        <w:rPr>
          <w:rFonts w:cs="Arial"/>
          <w:lang w:val="id-ID"/>
        </w:rPr>
        <w:t>Pendidikan</w:t>
      </w:r>
      <w:r w:rsidRPr="00801D01">
        <w:rPr>
          <w:rFonts w:cs="Arial"/>
          <w:lang w:val="id-ID"/>
        </w:rPr>
        <w:t xml:space="preserve"> memiliki akses untuk menggunakan sumber daya guna mendukung kegiatan penelitian, pengabdian kepada masyarakat, dan kerjasama. </w:t>
      </w:r>
    </w:p>
    <w:p w:rsidR="00D10ADA" w:rsidRPr="00801D01" w:rsidRDefault="00D10ADA" w:rsidP="00572015">
      <w:pPr>
        <w:rPr>
          <w:rFonts w:cs="Arial"/>
          <w:b/>
          <w:bCs/>
          <w:lang w:val="id-ID"/>
        </w:rPr>
      </w:pPr>
    </w:p>
    <w:p w:rsidR="00D10ADA" w:rsidRPr="00801D01" w:rsidRDefault="00D10ADA" w:rsidP="00572015">
      <w:pPr>
        <w:rPr>
          <w:rFonts w:cs="Arial"/>
          <w:b/>
          <w:bCs/>
          <w:lang w:val="id-ID"/>
        </w:rPr>
      </w:pPr>
      <w:r w:rsidRPr="00801D01">
        <w:rPr>
          <w:rFonts w:cs="Arial"/>
          <w:b/>
          <w:bCs/>
          <w:lang w:val="id-ID"/>
        </w:rPr>
        <w:t>Deskripsi</w:t>
      </w:r>
    </w:p>
    <w:p w:rsidR="00D10ADA" w:rsidRPr="00801D01" w:rsidRDefault="00D10ADA" w:rsidP="00572015">
      <w:pPr>
        <w:rPr>
          <w:rFonts w:cs="Arial"/>
          <w:b/>
          <w:bCs/>
          <w:lang w:val="id-ID"/>
        </w:rPr>
      </w:pPr>
    </w:p>
    <w:p w:rsidR="00D10ADA" w:rsidRPr="00801D01" w:rsidRDefault="00D10ADA" w:rsidP="00572015">
      <w:pPr>
        <w:rPr>
          <w:rFonts w:cs="Arial"/>
          <w:lang w:val="id-ID"/>
        </w:rPr>
      </w:pPr>
      <w:r w:rsidRPr="00801D01">
        <w:rPr>
          <w:rFonts w:cs="Arial"/>
          <w:lang w:val="id-ID"/>
        </w:rPr>
        <w:t xml:space="preserve">Penelitian adalah salah satu tugas pokok perguruan tinggi, yang memberikan kontribusi dan manfaat kepada proses pembelajaran,  pengembangan ipteks, serta peningkatan mutu kehidupan masyarakat. Program </w:t>
      </w:r>
      <w:r w:rsidR="00D616CF" w:rsidRPr="00801D01">
        <w:rPr>
          <w:rFonts w:cs="Arial"/>
          <w:lang w:val="id-ID"/>
        </w:rPr>
        <w:t>Pendidikan</w:t>
      </w:r>
      <w:r w:rsidRPr="00801D01">
        <w:rPr>
          <w:rFonts w:cs="Arial"/>
          <w:lang w:val="id-ID"/>
        </w:rPr>
        <w:t xml:space="preserve"> memiliki akses yang luas terhadap fasilitas penelitian yang menunjang pelaksanaan agenda penelitian untuk mewujudkan visi dan melaksanakan misi program </w:t>
      </w:r>
      <w:r w:rsidR="00D616CF" w:rsidRPr="00801D01">
        <w:rPr>
          <w:rFonts w:cs="Arial"/>
          <w:lang w:val="id-ID"/>
        </w:rPr>
        <w:t>Pendidikan</w:t>
      </w:r>
      <w:r w:rsidRPr="00801D01">
        <w:rPr>
          <w:rFonts w:cs="Arial"/>
          <w:lang w:val="id-ID"/>
        </w:rPr>
        <w:t xml:space="preserve"> dan institusi. Dosen dan mahasiswa program </w:t>
      </w:r>
      <w:r w:rsidR="00D616CF" w:rsidRPr="00801D01">
        <w:rPr>
          <w:rFonts w:cs="Arial"/>
          <w:lang w:val="id-ID"/>
        </w:rPr>
        <w:t>Pendidikan</w:t>
      </w:r>
      <w:r w:rsidRPr="00801D01">
        <w:rPr>
          <w:rFonts w:cs="Arial"/>
          <w:lang w:val="id-ID"/>
        </w:rPr>
        <w:t xml:space="preserve"> terlibat dalam pelaksanaan penelitian yang bermutu dan terencana dengan berorientasi pada pengembangan ilmu dan </w:t>
      </w:r>
      <w:r w:rsidRPr="00801D01">
        <w:rPr>
          <w:rFonts w:cs="Arial"/>
          <w:lang w:val="id-ID"/>
        </w:rPr>
        <w:lastRenderedPageBreak/>
        <w:t>pemenuhan kebutuhan pemangku kepentingan. Hasil penelitian didiseminasikan melalui presentasi ilmiah dalam forum ilmiah nasional dan internasional dan/atau dipublikasi dalam jurnal nasional yang terakreditasi Dikti dan internasional.</w:t>
      </w:r>
    </w:p>
    <w:p w:rsidR="00D10ADA" w:rsidRPr="00801D01" w:rsidRDefault="00D10ADA" w:rsidP="00572015">
      <w:pPr>
        <w:rPr>
          <w:rFonts w:cs="Arial"/>
          <w:lang w:val="id-ID"/>
        </w:rPr>
      </w:pPr>
      <w:r w:rsidRPr="00801D01">
        <w:rPr>
          <w:rFonts w:cs="Arial"/>
          <w:lang w:val="id-ID"/>
        </w:rPr>
        <w:t xml:space="preserve"> </w:t>
      </w:r>
    </w:p>
    <w:p w:rsidR="00D10ADA" w:rsidRPr="00801D01" w:rsidRDefault="00D10ADA" w:rsidP="00404B01">
      <w:pPr>
        <w:rPr>
          <w:rFonts w:cs="Arial"/>
          <w:lang w:val="id-ID"/>
        </w:rPr>
      </w:pPr>
      <w:r w:rsidRPr="00801D01">
        <w:rPr>
          <w:rFonts w:cs="Arial"/>
          <w:lang w:val="id-ID"/>
        </w:rPr>
        <w:t xml:space="preserve">Program </w:t>
      </w:r>
      <w:r w:rsidR="00D616CF" w:rsidRPr="00801D01">
        <w:rPr>
          <w:rFonts w:cs="Arial"/>
          <w:lang w:val="id-ID"/>
        </w:rPr>
        <w:t>Pendidikan</w:t>
      </w:r>
      <w:r w:rsidRPr="00801D01">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801D01">
        <w:rPr>
          <w:rFonts w:cs="Arial"/>
          <w:lang w:val="id-ID"/>
        </w:rPr>
        <w:t xml:space="preserve">Program </w:t>
      </w:r>
      <w:r w:rsidR="00D616CF" w:rsidRPr="00801D01">
        <w:rPr>
          <w:rFonts w:cs="Arial"/>
          <w:lang w:val="id-ID"/>
        </w:rPr>
        <w:t>Pendidikan</w:t>
      </w:r>
      <w:r w:rsidR="00851871" w:rsidRPr="00801D01">
        <w:rPr>
          <w:rFonts w:cs="Arial"/>
          <w:lang w:val="id-ID"/>
        </w:rPr>
        <w:t xml:space="preserve"> </w:t>
      </w:r>
      <w:r w:rsidRPr="00801D01">
        <w:rPr>
          <w:rFonts w:cs="Arial"/>
          <w:lang w:val="id-ID"/>
        </w:rPr>
        <w:t xml:space="preserve">berpartisipasi aktif dalam </w:t>
      </w:r>
      <w:r w:rsidRPr="00801D01">
        <w:rPr>
          <w:rFonts w:cs="Arial"/>
          <w:i/>
          <w:lang w:val="id-ID"/>
        </w:rPr>
        <w:t>continuing education</w:t>
      </w:r>
      <w:r w:rsidRPr="00801D01">
        <w:rPr>
          <w:rFonts w:cs="Arial"/>
          <w:lang w:val="id-ID"/>
        </w:rPr>
        <w:t>.</w:t>
      </w:r>
      <w:r w:rsidR="00851871" w:rsidRPr="00801D01">
        <w:rPr>
          <w:rFonts w:cs="Arial"/>
          <w:lang w:val="id-ID"/>
        </w:rPr>
        <w:t xml:space="preserve"> </w:t>
      </w:r>
      <w:r w:rsidRPr="00801D01">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801D01" w:rsidRDefault="00D10ADA" w:rsidP="00572015">
      <w:pPr>
        <w:rPr>
          <w:rFonts w:cs="Arial"/>
          <w:lang w:val="id-ID"/>
        </w:rPr>
      </w:pPr>
    </w:p>
    <w:p w:rsidR="00D10ADA" w:rsidRPr="00801D01" w:rsidRDefault="00D10ADA" w:rsidP="00572015">
      <w:pPr>
        <w:rPr>
          <w:rFonts w:cs="Arial"/>
          <w:lang w:val="id-ID"/>
        </w:rPr>
      </w:pPr>
      <w:r w:rsidRPr="00801D01">
        <w:rPr>
          <w:rFonts w:cs="Arial"/>
          <w:lang w:val="id-ID"/>
        </w:rPr>
        <w:t xml:space="preserve">Program </w:t>
      </w:r>
      <w:r w:rsidR="00D616CF" w:rsidRPr="00801D01">
        <w:rPr>
          <w:rFonts w:cs="Arial"/>
          <w:lang w:val="id-ID"/>
        </w:rPr>
        <w:t>Pendidikan</w:t>
      </w:r>
      <w:r w:rsidRPr="00801D01">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801D01" w:rsidRDefault="00D10ADA" w:rsidP="00572015">
      <w:pPr>
        <w:rPr>
          <w:rFonts w:cs="Arial"/>
          <w:b/>
          <w:bCs/>
          <w:lang w:val="id-ID"/>
        </w:rPr>
      </w:pPr>
    </w:p>
    <w:p w:rsidR="00D10ADA" w:rsidRPr="00801D01" w:rsidRDefault="00D10ADA" w:rsidP="00572015">
      <w:pPr>
        <w:rPr>
          <w:rFonts w:cs="Arial"/>
          <w:b/>
          <w:bCs/>
          <w:lang w:val="id-ID"/>
        </w:rPr>
      </w:pPr>
      <w:r w:rsidRPr="00801D01">
        <w:rPr>
          <w:rFonts w:cs="Arial"/>
          <w:b/>
          <w:bCs/>
          <w:lang w:val="id-ID"/>
        </w:rPr>
        <w:t>Deskriptor Elemen Penilaian:</w:t>
      </w:r>
    </w:p>
    <w:p w:rsidR="00D10ADA" w:rsidRPr="00801D01" w:rsidRDefault="00D10ADA" w:rsidP="00572015">
      <w:pPr>
        <w:rPr>
          <w:rFonts w:cs="Arial"/>
          <w:b/>
          <w:bCs/>
          <w:lang w:val="id-ID"/>
        </w:rPr>
      </w:pPr>
    </w:p>
    <w:p w:rsidR="00D10ADA" w:rsidRPr="00801D01" w:rsidRDefault="00D10ADA" w:rsidP="00AD10F8">
      <w:pPr>
        <w:ind w:left="540" w:hanging="540"/>
        <w:rPr>
          <w:rFonts w:cs="Arial"/>
          <w:lang w:val="id-ID"/>
        </w:rPr>
      </w:pPr>
      <w:r w:rsidRPr="00801D01">
        <w:rPr>
          <w:rFonts w:cs="Arial"/>
          <w:lang w:val="id-ID"/>
        </w:rPr>
        <w:t>7.1</w:t>
      </w:r>
      <w:r w:rsidR="00851871" w:rsidRPr="00801D01">
        <w:rPr>
          <w:rFonts w:cs="Arial"/>
          <w:b/>
        </w:rPr>
        <w:tab/>
      </w:r>
      <w:r w:rsidRPr="00801D01">
        <w:rPr>
          <w:rFonts w:cs="Arial"/>
          <w:lang w:val="id-ID"/>
        </w:rPr>
        <w:t xml:space="preserve">Keberadaan dan kesesuaian </w:t>
      </w:r>
      <w:r w:rsidRPr="00801D01">
        <w:rPr>
          <w:rFonts w:cs="Arial"/>
          <w:i/>
          <w:lang w:val="id-ID"/>
        </w:rPr>
        <w:t xml:space="preserve">road map </w:t>
      </w:r>
      <w:r w:rsidRPr="00801D01">
        <w:rPr>
          <w:rFonts w:cs="Arial"/>
          <w:lang w:val="id-ID"/>
        </w:rPr>
        <w:t>penelitian dengan</w:t>
      </w:r>
      <w:r w:rsidR="00851871" w:rsidRPr="00801D01">
        <w:rPr>
          <w:rFonts w:cs="Arial"/>
          <w:lang w:val="id-ID"/>
        </w:rPr>
        <w:t xml:space="preserve"> </w:t>
      </w:r>
      <w:r w:rsidRPr="00801D01">
        <w:rPr>
          <w:rFonts w:cs="Arial"/>
          <w:lang w:val="id-ID"/>
        </w:rPr>
        <w:t xml:space="preserve">sarana prasarana, sumber daya manusia, dan kesesuaian dengan bidang  </w:t>
      </w:r>
      <w:r w:rsidR="00715CDE" w:rsidRPr="00801D01">
        <w:rPr>
          <w:rFonts w:cs="Arial"/>
          <w:lang w:val="id-ID"/>
        </w:rPr>
        <w:t xml:space="preserve">Dokter Spesialis </w:t>
      </w:r>
      <w:r w:rsidR="00D0528A" w:rsidRPr="00801D01">
        <w:rPr>
          <w:rFonts w:cs="Arial"/>
          <w:lang w:val="id-ID"/>
        </w:rPr>
        <w:t>Forensik</w:t>
      </w:r>
      <w:r w:rsidR="00EC0183" w:rsidRPr="00801D01">
        <w:rPr>
          <w:rFonts w:cs="Arial"/>
          <w:lang w:val="id-ID"/>
        </w:rPr>
        <w:t xml:space="preserve"> </w:t>
      </w:r>
      <w:r w:rsidRPr="00801D01">
        <w:rPr>
          <w:rFonts w:cs="Arial"/>
          <w:lang w:val="id-ID"/>
        </w:rPr>
        <w:t>, serta pelaksanaannya.</w:t>
      </w:r>
    </w:p>
    <w:p w:rsidR="00D10ADA" w:rsidRPr="00801D01" w:rsidRDefault="00851871" w:rsidP="00AD10F8">
      <w:pPr>
        <w:ind w:left="540" w:hanging="540"/>
        <w:rPr>
          <w:rFonts w:cs="Arial"/>
          <w:lang w:val="id-ID"/>
        </w:rPr>
      </w:pPr>
      <w:r w:rsidRPr="00801D01">
        <w:rPr>
          <w:rFonts w:cs="Arial"/>
          <w:lang w:val="id-ID"/>
        </w:rPr>
        <w:t>7.2</w:t>
      </w:r>
      <w:r w:rsidRPr="00801D01">
        <w:rPr>
          <w:rFonts w:cs="Arial"/>
        </w:rPr>
        <w:tab/>
      </w:r>
      <w:r w:rsidR="00D10ADA" w:rsidRPr="00801D01">
        <w:rPr>
          <w:rFonts w:cs="Arial"/>
          <w:lang w:val="id-ID"/>
        </w:rPr>
        <w:t xml:space="preserve">Jumlah penelitian yang sesuai dengan bidang keilmuan program </w:t>
      </w:r>
      <w:r w:rsidR="00D616CF" w:rsidRPr="00801D01">
        <w:rPr>
          <w:rFonts w:cs="Arial"/>
          <w:lang w:val="id-ID"/>
        </w:rPr>
        <w:t>Pendidikan</w:t>
      </w:r>
      <w:r w:rsidR="00D10ADA" w:rsidRPr="00801D01">
        <w:rPr>
          <w:rFonts w:cs="Arial"/>
          <w:lang w:val="id-ID"/>
        </w:rPr>
        <w:t xml:space="preserve">, yang dilakukan oleh dosen tetap yang bidang keahliannya sama dengan program </w:t>
      </w:r>
      <w:r w:rsidR="00D616CF" w:rsidRPr="00801D01">
        <w:rPr>
          <w:rFonts w:cs="Arial"/>
          <w:lang w:val="id-ID"/>
        </w:rPr>
        <w:t>Pendidikan</w:t>
      </w:r>
      <w:r w:rsidR="00D10ADA" w:rsidRPr="00801D01">
        <w:rPr>
          <w:rFonts w:cs="Arial"/>
          <w:lang w:val="id-ID"/>
        </w:rPr>
        <w:t xml:space="preserve"> selama tiga tahun serta keterlibatan mahasiswa dalam kegiatan penelitian dosen. </w:t>
      </w:r>
    </w:p>
    <w:p w:rsidR="00D10ADA" w:rsidRPr="00801D01" w:rsidRDefault="00D10ADA" w:rsidP="00AD10F8">
      <w:pPr>
        <w:pStyle w:val="ListParagraph"/>
        <w:numPr>
          <w:ilvl w:val="1"/>
          <w:numId w:val="48"/>
        </w:numPr>
        <w:ind w:left="540" w:hanging="540"/>
        <w:jc w:val="both"/>
        <w:rPr>
          <w:rFonts w:cs="Arial"/>
          <w:lang w:val="id-ID"/>
        </w:rPr>
      </w:pPr>
      <w:r w:rsidRPr="00801D01">
        <w:rPr>
          <w:rFonts w:cs="Arial"/>
          <w:lang w:val="id-ID"/>
        </w:rPr>
        <w:t>Jumlah artikel ilmiah yang dihasilkan oleh dosen tetap yang bidang keahliannya sama dengan p</w:t>
      </w:r>
      <w:r w:rsidR="00851871" w:rsidRPr="00801D01">
        <w:rPr>
          <w:rFonts w:cs="Arial"/>
          <w:lang w:val="id-ID"/>
        </w:rPr>
        <w:t xml:space="preserve">rogram </w:t>
      </w:r>
      <w:r w:rsidR="00D616CF" w:rsidRPr="00801D01">
        <w:rPr>
          <w:rFonts w:cs="Arial"/>
          <w:lang w:val="id-ID"/>
        </w:rPr>
        <w:t>Pendidikan</w:t>
      </w:r>
      <w:r w:rsidR="00851871" w:rsidRPr="00801D01">
        <w:rPr>
          <w:rFonts w:cs="Arial"/>
          <w:lang w:val="id-ID"/>
        </w:rPr>
        <w:t xml:space="preserve"> per tahun, selama </w:t>
      </w:r>
      <w:r w:rsidR="00851871" w:rsidRPr="00801D01">
        <w:rPr>
          <w:rFonts w:cs="Arial"/>
        </w:rPr>
        <w:t>tiga</w:t>
      </w:r>
      <w:r w:rsidRPr="00801D01">
        <w:rPr>
          <w:rFonts w:cs="Arial"/>
          <w:lang w:val="id-ID"/>
        </w:rPr>
        <w:t xml:space="preserve"> tahun.</w:t>
      </w:r>
    </w:p>
    <w:p w:rsidR="00D10ADA" w:rsidRPr="00801D01" w:rsidRDefault="00D10ADA" w:rsidP="00AD10F8">
      <w:pPr>
        <w:pStyle w:val="ListParagraph"/>
        <w:numPr>
          <w:ilvl w:val="1"/>
          <w:numId w:val="48"/>
        </w:numPr>
        <w:ind w:left="540" w:hanging="540"/>
        <w:jc w:val="both"/>
        <w:rPr>
          <w:rFonts w:cs="Arial"/>
          <w:lang w:val="id-ID"/>
        </w:rPr>
      </w:pPr>
      <w:r w:rsidRPr="00801D01">
        <w:rPr>
          <w:rFonts w:cs="Arial"/>
          <w:lang w:val="id-ID"/>
        </w:rPr>
        <w:t xml:space="preserve">Karya-karya program </w:t>
      </w:r>
      <w:r w:rsidR="00D616CF" w:rsidRPr="00801D01">
        <w:rPr>
          <w:rFonts w:cs="Arial"/>
          <w:lang w:val="id-ID"/>
        </w:rPr>
        <w:t>Pendidikan</w:t>
      </w:r>
      <w:r w:rsidRPr="00801D01">
        <w:rPr>
          <w:rFonts w:cs="Arial"/>
          <w:lang w:val="id-ID"/>
        </w:rPr>
        <w:t xml:space="preserve"> yang telah memperoleh perlindungan Hak atas Kekayaan Intelektual (HaKI), dan karya yang mendapat pengakuan/ penghargaan dari lembaga nasional/internasional dalam tiga tahun terakhir.</w:t>
      </w:r>
    </w:p>
    <w:p w:rsidR="00D10ADA" w:rsidRPr="00801D01" w:rsidRDefault="00D10ADA" w:rsidP="00AD10F8">
      <w:pPr>
        <w:pStyle w:val="ListParagraph"/>
        <w:numPr>
          <w:ilvl w:val="1"/>
          <w:numId w:val="48"/>
        </w:numPr>
        <w:ind w:left="540" w:hanging="540"/>
        <w:jc w:val="both"/>
        <w:rPr>
          <w:rFonts w:cs="Arial"/>
          <w:lang w:val="id-ID"/>
        </w:rPr>
      </w:pPr>
      <w:r w:rsidRPr="00801D01">
        <w:rPr>
          <w:rFonts w:cs="Arial"/>
          <w:lang w:val="id-ID"/>
        </w:rPr>
        <w:t xml:space="preserve">Jumlah kegiatan pengabdian kepada masyarakat (PkM) yang dilakukan oleh dosen tetap  yang bidang keahliannya sama dengan program </w:t>
      </w:r>
      <w:r w:rsidR="00D616CF" w:rsidRPr="00801D01">
        <w:rPr>
          <w:rFonts w:cs="Arial"/>
          <w:lang w:val="id-ID"/>
        </w:rPr>
        <w:t>Pendidikan</w:t>
      </w:r>
      <w:r w:rsidRPr="00801D01">
        <w:rPr>
          <w:rFonts w:cs="Arial"/>
          <w:lang w:val="id-ID"/>
        </w:rPr>
        <w:t xml:space="preserve"> selama tiga tahun serta keterlibatan mahasiswa dalam kegiatan pengabdian kepada masyarakat. </w:t>
      </w:r>
    </w:p>
    <w:p w:rsidR="00D10ADA" w:rsidRPr="00801D01" w:rsidRDefault="00D10ADA" w:rsidP="00AD10F8">
      <w:pPr>
        <w:pStyle w:val="ListParagraph"/>
        <w:numPr>
          <w:ilvl w:val="1"/>
          <w:numId w:val="48"/>
        </w:numPr>
        <w:ind w:left="540" w:hanging="540"/>
        <w:jc w:val="both"/>
        <w:rPr>
          <w:rFonts w:cs="Arial"/>
          <w:lang w:val="id-ID"/>
        </w:rPr>
      </w:pPr>
      <w:r w:rsidRPr="00801D01">
        <w:rPr>
          <w:rFonts w:cs="Arial"/>
          <w:lang w:val="id-ID"/>
        </w:rPr>
        <w:t>Kegiatan kerjasama dengan institusi di dalam dan di luar negeri dalam tiga tahun terakhir.</w:t>
      </w:r>
    </w:p>
    <w:p w:rsidR="00D10ADA" w:rsidRPr="00801D01" w:rsidRDefault="00D10ADA" w:rsidP="00AD10F8">
      <w:pPr>
        <w:pStyle w:val="Heading1"/>
        <w:spacing w:before="0" w:after="0"/>
        <w:jc w:val="center"/>
        <w:rPr>
          <w:rFonts w:ascii="Arial" w:hAnsi="Arial" w:cs="Arial"/>
          <w:sz w:val="24"/>
          <w:szCs w:val="24"/>
        </w:rPr>
      </w:pPr>
      <w:r w:rsidRPr="00801D01">
        <w:rPr>
          <w:rStyle w:val="Hyperlink"/>
          <w:color w:val="auto"/>
          <w:u w:val="none"/>
          <w:lang w:val="id-ID"/>
        </w:rPr>
        <w:br w:type="page"/>
      </w:r>
      <w:r w:rsidRPr="00801D01">
        <w:rPr>
          <w:rFonts w:ascii="Arial" w:hAnsi="Arial" w:cs="Arial"/>
          <w:sz w:val="24"/>
          <w:szCs w:val="24"/>
          <w:lang w:val="id-ID"/>
        </w:rPr>
        <w:lastRenderedPageBreak/>
        <w:t>BAB III</w:t>
      </w:r>
    </w:p>
    <w:p w:rsidR="005D401D" w:rsidRPr="00801D01" w:rsidRDefault="005D401D" w:rsidP="005D401D"/>
    <w:p w:rsidR="00D10ADA" w:rsidRPr="00801D01" w:rsidRDefault="00D10ADA" w:rsidP="00AD10F8">
      <w:pPr>
        <w:pStyle w:val="Heading1"/>
        <w:spacing w:before="0" w:after="0"/>
        <w:jc w:val="center"/>
        <w:rPr>
          <w:rFonts w:ascii="Arial" w:hAnsi="Arial" w:cs="Arial"/>
          <w:sz w:val="24"/>
          <w:szCs w:val="24"/>
        </w:rPr>
      </w:pPr>
      <w:r w:rsidRPr="00801D01">
        <w:rPr>
          <w:rFonts w:ascii="Arial" w:hAnsi="Arial" w:cs="Arial"/>
          <w:sz w:val="24"/>
          <w:szCs w:val="24"/>
          <w:lang w:val="id-ID"/>
        </w:rPr>
        <w:t xml:space="preserve">PROSEDUR AKREDITASI </w:t>
      </w:r>
    </w:p>
    <w:p w:rsidR="00D10ADA" w:rsidRPr="00801D01" w:rsidRDefault="00E27D36" w:rsidP="00AD10F8">
      <w:pPr>
        <w:pStyle w:val="Heading1"/>
        <w:spacing w:before="0" w:after="0"/>
        <w:jc w:val="center"/>
        <w:rPr>
          <w:rFonts w:ascii="Arial" w:hAnsi="Arial" w:cs="Arial"/>
          <w:sz w:val="24"/>
          <w:szCs w:val="24"/>
        </w:rPr>
      </w:pPr>
      <w:r w:rsidRPr="00801D01">
        <w:rPr>
          <w:rFonts w:ascii="Arial" w:hAnsi="Arial" w:cs="Arial"/>
          <w:sz w:val="24"/>
          <w:szCs w:val="24"/>
          <w:lang w:val="id-ID"/>
        </w:rPr>
        <w:t xml:space="preserve">PROGRAM </w:t>
      </w:r>
      <w:r w:rsidR="00D616CF" w:rsidRPr="00801D01">
        <w:rPr>
          <w:rFonts w:ascii="Arial" w:hAnsi="Arial" w:cs="Arial"/>
          <w:sz w:val="24"/>
          <w:szCs w:val="24"/>
          <w:lang w:val="id-ID"/>
        </w:rPr>
        <w:t>PENDIDIKAN</w:t>
      </w:r>
      <w:r w:rsidRPr="00801D01">
        <w:rPr>
          <w:rFonts w:ascii="Arial" w:hAnsi="Arial" w:cs="Arial"/>
          <w:sz w:val="24"/>
          <w:szCs w:val="24"/>
          <w:lang w:val="id-ID"/>
        </w:rPr>
        <w:t xml:space="preserve"> </w:t>
      </w:r>
      <w:r w:rsidR="00715CDE" w:rsidRPr="00801D01">
        <w:rPr>
          <w:rFonts w:ascii="Arial" w:hAnsi="Arial" w:cs="Arial"/>
          <w:sz w:val="24"/>
          <w:szCs w:val="24"/>
          <w:lang w:val="id-ID"/>
        </w:rPr>
        <w:t xml:space="preserve">DOKTER SPESIALIS </w:t>
      </w:r>
      <w:r w:rsidR="00D0528A" w:rsidRPr="00801D01">
        <w:rPr>
          <w:rFonts w:ascii="Arial" w:hAnsi="Arial" w:cs="Arial"/>
          <w:sz w:val="24"/>
          <w:szCs w:val="24"/>
          <w:lang w:val="id-ID"/>
        </w:rPr>
        <w:t>FORENSIK</w:t>
      </w:r>
      <w:r w:rsidRPr="00801D01">
        <w:rPr>
          <w:rFonts w:ascii="Arial" w:hAnsi="Arial" w:cs="Arial"/>
          <w:sz w:val="24"/>
          <w:szCs w:val="24"/>
          <w:lang w:val="id-ID"/>
        </w:rPr>
        <w:t xml:space="preserve"> </w:t>
      </w:r>
    </w:p>
    <w:p w:rsidR="00D10ADA" w:rsidRPr="00801D01" w:rsidRDefault="00D10ADA" w:rsidP="00732B92">
      <w:pPr>
        <w:rPr>
          <w:rFonts w:cs="Arial"/>
          <w:b/>
          <w:bCs/>
          <w:lang w:val="id-ID"/>
        </w:rPr>
      </w:pPr>
    </w:p>
    <w:p w:rsidR="00D10ADA" w:rsidRPr="00801D01" w:rsidRDefault="00D10ADA" w:rsidP="00732B92">
      <w:pPr>
        <w:rPr>
          <w:rFonts w:cs="Arial"/>
          <w:lang w:val="id-ID"/>
        </w:rPr>
      </w:pPr>
      <w:r w:rsidRPr="00801D01">
        <w:rPr>
          <w:rFonts w:cs="Arial"/>
          <w:lang w:val="id-ID"/>
        </w:rPr>
        <w:t xml:space="preserve">Evaluasi dan penilaian dalam rangka akreditasi program </w:t>
      </w:r>
      <w:r w:rsidR="00D616CF" w:rsidRPr="00801D01">
        <w:rPr>
          <w:rFonts w:cs="Arial"/>
          <w:lang w:val="id-ID"/>
        </w:rPr>
        <w:t>Pendidikan</w:t>
      </w:r>
      <w:r w:rsidRPr="00801D01">
        <w:rPr>
          <w:rFonts w:cs="Arial"/>
          <w:lang w:val="id-ID"/>
        </w:rPr>
        <w:t xml:space="preserve"> </w:t>
      </w:r>
      <w:r w:rsidR="00715CDE" w:rsidRPr="00801D01">
        <w:rPr>
          <w:rFonts w:cs="Arial"/>
          <w:lang w:val="id-ID"/>
        </w:rPr>
        <w:t xml:space="preserve">Dokter Spesialis </w:t>
      </w:r>
      <w:r w:rsidR="00D0528A" w:rsidRPr="00801D01">
        <w:rPr>
          <w:rFonts w:cs="Arial"/>
          <w:lang w:val="id-ID"/>
        </w:rPr>
        <w:t>Forensik</w:t>
      </w:r>
      <w:r w:rsidR="00EC0183" w:rsidRPr="00801D01">
        <w:rPr>
          <w:rFonts w:cs="Arial"/>
          <w:lang w:val="id-ID"/>
        </w:rPr>
        <w:t xml:space="preserve"> </w:t>
      </w:r>
      <w:r w:rsidRPr="00801D01">
        <w:rPr>
          <w:rFonts w:cs="Arial"/>
          <w:lang w:val="id-ID"/>
        </w:rPr>
        <w:t xml:space="preserve">dilakukan melalui </w:t>
      </w:r>
      <w:r w:rsidRPr="00801D01">
        <w:rPr>
          <w:rFonts w:cs="Arial"/>
          <w:i/>
          <w:lang w:val="id-ID"/>
        </w:rPr>
        <w:t>peer review</w:t>
      </w:r>
      <w:r w:rsidRPr="00801D01">
        <w:rPr>
          <w:rFonts w:cs="Arial"/>
          <w:lang w:val="id-ID"/>
        </w:rPr>
        <w:t xml:space="preserve"> oleh tim asesor yang memahami hakikat penyelenggaraan program </w:t>
      </w:r>
      <w:r w:rsidR="00D616CF" w:rsidRPr="00801D01">
        <w:rPr>
          <w:rFonts w:cs="Arial"/>
          <w:lang w:val="id-ID"/>
        </w:rPr>
        <w:t>Pendidikan</w:t>
      </w:r>
      <w:r w:rsidRPr="00801D01">
        <w:rPr>
          <w:rFonts w:cs="Arial"/>
          <w:lang w:val="id-ID"/>
        </w:rPr>
        <w:t xml:space="preserve"> </w:t>
      </w:r>
      <w:r w:rsidR="00715CDE" w:rsidRPr="00801D01">
        <w:rPr>
          <w:rFonts w:cs="Arial"/>
          <w:lang w:val="id-ID"/>
        </w:rPr>
        <w:t xml:space="preserve">Dokter Spesialis </w:t>
      </w:r>
      <w:r w:rsidR="00D0528A" w:rsidRPr="00801D01">
        <w:rPr>
          <w:rFonts w:cs="Arial"/>
          <w:lang w:val="id-ID"/>
        </w:rPr>
        <w:t>Forensik</w:t>
      </w:r>
      <w:r w:rsidR="00EC0183" w:rsidRPr="00801D01">
        <w:rPr>
          <w:rFonts w:cs="Arial"/>
          <w:lang w:val="id-ID"/>
        </w:rPr>
        <w:t xml:space="preserve"> </w:t>
      </w:r>
      <w:r w:rsidRPr="00801D01">
        <w:rPr>
          <w:rFonts w:cs="Arial"/>
          <w:lang w:val="id-ID"/>
        </w:rPr>
        <w:t xml:space="preserve">. Tim asesor dimaksud terdiri atas pakar-pakar yang berpengalaman dari berbagai bidang ilmu </w:t>
      </w:r>
      <w:r w:rsidR="00715CDE" w:rsidRPr="00801D01">
        <w:rPr>
          <w:rFonts w:cs="Arial"/>
          <w:lang w:val="id-ID"/>
        </w:rPr>
        <w:t xml:space="preserve">Dokter Spesialis </w:t>
      </w:r>
      <w:r w:rsidR="00D0528A" w:rsidRPr="00801D01">
        <w:rPr>
          <w:rFonts w:cs="Arial"/>
          <w:lang w:val="id-ID"/>
        </w:rPr>
        <w:t>Forensik</w:t>
      </w:r>
      <w:r w:rsidR="00EC0183" w:rsidRPr="00801D01">
        <w:rPr>
          <w:rFonts w:cs="Arial"/>
        </w:rPr>
        <w:t xml:space="preserve"> (Anggota Kolegium)</w:t>
      </w:r>
      <w:r w:rsidR="00EC0183" w:rsidRPr="00801D01">
        <w:rPr>
          <w:rFonts w:cs="Arial"/>
          <w:lang w:val="id-ID"/>
        </w:rPr>
        <w:t xml:space="preserve"> </w:t>
      </w:r>
      <w:r w:rsidRPr="00801D01">
        <w:rPr>
          <w:rFonts w:cs="Arial"/>
          <w:lang w:val="id-ID"/>
        </w:rPr>
        <w:t xml:space="preserve"> yang menguasai pelaksanaan pengelolaan program </w:t>
      </w:r>
      <w:r w:rsidR="00D616CF" w:rsidRPr="00801D01">
        <w:rPr>
          <w:rFonts w:cs="Arial"/>
          <w:lang w:val="id-ID"/>
        </w:rPr>
        <w:t>Pendidikan</w:t>
      </w:r>
      <w:r w:rsidRPr="00801D01">
        <w:rPr>
          <w:rFonts w:cs="Arial"/>
          <w:lang w:val="id-ID"/>
        </w:rPr>
        <w:t xml:space="preserve">. Semua program </w:t>
      </w:r>
      <w:r w:rsidR="00D616CF" w:rsidRPr="00801D01">
        <w:rPr>
          <w:rFonts w:cs="Arial"/>
          <w:lang w:val="id-ID"/>
        </w:rPr>
        <w:t>Pendidikan</w:t>
      </w:r>
      <w:r w:rsidRPr="00801D01">
        <w:rPr>
          <w:rFonts w:cs="Arial"/>
          <w:lang w:val="id-ID"/>
        </w:rPr>
        <w:t xml:space="preserve"> </w:t>
      </w:r>
      <w:r w:rsidR="00715CDE" w:rsidRPr="00801D01">
        <w:rPr>
          <w:rFonts w:cs="Arial"/>
          <w:lang w:val="id-ID"/>
        </w:rPr>
        <w:t xml:space="preserve">Dokter Spesialis </w:t>
      </w:r>
      <w:r w:rsidR="00D0528A" w:rsidRPr="00801D01">
        <w:rPr>
          <w:rFonts w:cs="Arial"/>
          <w:lang w:val="id-ID"/>
        </w:rPr>
        <w:t>Forensik</w:t>
      </w:r>
      <w:r w:rsidR="00EC0183" w:rsidRPr="00801D01">
        <w:rPr>
          <w:rFonts w:cs="Arial"/>
          <w:lang w:val="id-ID"/>
        </w:rPr>
        <w:t xml:space="preserve"> </w:t>
      </w:r>
      <w:r w:rsidRPr="00801D01">
        <w:rPr>
          <w:rFonts w:cs="Arial"/>
          <w:lang w:val="id-ID"/>
        </w:rPr>
        <w:t xml:space="preserve"> akan diakreditasi secara berkala. Akreditasi dilakukan oleh BAN-PT terhadap program </w:t>
      </w:r>
      <w:r w:rsidR="00D616CF" w:rsidRPr="00801D01">
        <w:rPr>
          <w:rFonts w:cs="Arial"/>
          <w:lang w:val="id-ID"/>
        </w:rPr>
        <w:t>Pendidikan</w:t>
      </w:r>
      <w:r w:rsidRPr="00801D01">
        <w:rPr>
          <w:rFonts w:cs="Arial"/>
          <w:lang w:val="id-ID"/>
        </w:rPr>
        <w:t xml:space="preserve"> </w:t>
      </w:r>
      <w:r w:rsidR="00715CDE" w:rsidRPr="00801D01">
        <w:rPr>
          <w:rFonts w:cs="Arial"/>
          <w:lang w:val="id-ID"/>
        </w:rPr>
        <w:t xml:space="preserve">Dokter Spesialis </w:t>
      </w:r>
      <w:r w:rsidR="00D0528A" w:rsidRPr="00801D01">
        <w:rPr>
          <w:rFonts w:cs="Arial"/>
          <w:lang w:val="id-ID"/>
        </w:rPr>
        <w:t>Forensik</w:t>
      </w:r>
      <w:r w:rsidR="00EC0183" w:rsidRPr="00801D01">
        <w:rPr>
          <w:rFonts w:cs="Arial"/>
          <w:lang w:val="id-ID"/>
        </w:rPr>
        <w:t xml:space="preserve"> </w:t>
      </w:r>
      <w:r w:rsidRPr="00801D01">
        <w:rPr>
          <w:rFonts w:cs="Arial"/>
          <w:lang w:val="id-ID"/>
        </w:rPr>
        <w:t xml:space="preserve"> yang merupakan bagian dari universitas/ sekolah tinggi. </w:t>
      </w:r>
      <w:r w:rsidRPr="00801D01">
        <w:rPr>
          <w:rFonts w:cs="Arial"/>
          <w:lang w:val="nb-NO"/>
        </w:rPr>
        <w:t>Akreditasi dilakukan melalui prosedur sebagai berikut</w:t>
      </w:r>
      <w:r w:rsidRPr="00801D01">
        <w:rPr>
          <w:rFonts w:cs="Arial"/>
          <w:lang w:val="id-ID"/>
        </w:rPr>
        <w:t>:</w:t>
      </w:r>
    </w:p>
    <w:p w:rsidR="00D10ADA" w:rsidRPr="00801D01" w:rsidRDefault="00D10ADA" w:rsidP="00732B92">
      <w:pPr>
        <w:rPr>
          <w:rFonts w:cs="Arial"/>
          <w:lang w:val="nb-NO"/>
        </w:rPr>
      </w:pPr>
    </w:p>
    <w:p w:rsidR="0059487A" w:rsidRPr="00801D01" w:rsidRDefault="0059487A" w:rsidP="0059487A">
      <w:pPr>
        <w:pStyle w:val="ListParagraph"/>
        <w:numPr>
          <w:ilvl w:val="0"/>
          <w:numId w:val="15"/>
        </w:numPr>
        <w:tabs>
          <w:tab w:val="clear" w:pos="1516"/>
        </w:tabs>
        <w:ind w:left="1080" w:hanging="540"/>
        <w:rPr>
          <w:rFonts w:cs="Arial"/>
          <w:lang w:val="nb-NO"/>
        </w:rPr>
      </w:pPr>
      <w:r w:rsidRPr="00801D01">
        <w:rPr>
          <w:rFonts w:cs="Arial"/>
          <w:lang w:val="nb-NO"/>
        </w:rPr>
        <w:t xml:space="preserve">Program </w:t>
      </w:r>
      <w:r w:rsidR="00D616CF" w:rsidRPr="00801D01">
        <w:rPr>
          <w:rFonts w:cs="Arial"/>
          <w:lang w:val="nb-NO"/>
        </w:rPr>
        <w:t>Pendidikan</w:t>
      </w:r>
      <w:r w:rsidRPr="00801D01">
        <w:rPr>
          <w:rFonts w:cs="Arial"/>
          <w:lang w:val="nb-NO"/>
        </w:rPr>
        <w:t xml:space="preserve"> </w:t>
      </w:r>
      <w:r w:rsidR="00715CDE" w:rsidRPr="00801D01">
        <w:rPr>
          <w:rFonts w:cs="Arial"/>
          <w:lang w:val="id-ID"/>
        </w:rPr>
        <w:t xml:space="preserve">Dokter Spesialis </w:t>
      </w:r>
      <w:r w:rsidR="00D0528A" w:rsidRPr="00801D01">
        <w:rPr>
          <w:rFonts w:cs="Arial"/>
          <w:lang w:val="id-ID"/>
        </w:rPr>
        <w:t>Forensik</w:t>
      </w:r>
      <w:r w:rsidRPr="00801D01">
        <w:rPr>
          <w:rFonts w:cs="Arial"/>
        </w:rPr>
        <w:t xml:space="preserve"> mengajukan penilaian evaluasi internal kepada kolegium.</w:t>
      </w:r>
    </w:p>
    <w:p w:rsidR="0059487A" w:rsidRPr="00801D01" w:rsidRDefault="0059487A" w:rsidP="00814B6C">
      <w:pPr>
        <w:pStyle w:val="ListParagraph"/>
        <w:numPr>
          <w:ilvl w:val="0"/>
          <w:numId w:val="15"/>
        </w:numPr>
        <w:tabs>
          <w:tab w:val="clear" w:pos="1516"/>
        </w:tabs>
        <w:ind w:left="1080" w:hanging="540"/>
        <w:rPr>
          <w:rFonts w:cs="Arial"/>
          <w:lang w:val="nb-NO"/>
        </w:rPr>
      </w:pPr>
      <w:r w:rsidRPr="00801D01">
        <w:rPr>
          <w:rFonts w:cs="Arial"/>
        </w:rPr>
        <w:t>Kolegium memberi rekomendasi kepada rektor untuk di lakukan akreditasi oleh BAN-PT dengan tembusan kepada Dekan</w:t>
      </w:r>
      <w:r w:rsidR="00814B6C" w:rsidRPr="00801D01">
        <w:rPr>
          <w:rFonts w:cs="Arial"/>
        </w:rPr>
        <w:t xml:space="preserve"> selanjutnya </w:t>
      </w:r>
      <w:r w:rsidRPr="00801D01">
        <w:rPr>
          <w:rFonts w:cs="Arial"/>
        </w:rPr>
        <w:t xml:space="preserve">Rektor mangajukan permohonan akreditasi kepada BAN-PT. </w:t>
      </w:r>
    </w:p>
    <w:p w:rsidR="00D10ADA" w:rsidRPr="00801D01" w:rsidRDefault="00D10ADA" w:rsidP="0066484E">
      <w:pPr>
        <w:numPr>
          <w:ilvl w:val="0"/>
          <w:numId w:val="15"/>
        </w:numPr>
        <w:tabs>
          <w:tab w:val="clear" w:pos="1516"/>
        </w:tabs>
        <w:ind w:left="1080" w:hanging="540"/>
        <w:rPr>
          <w:lang w:val="nb-NO"/>
        </w:rPr>
      </w:pPr>
      <w:r w:rsidRPr="00801D01">
        <w:rPr>
          <w:lang w:val="nb-NO"/>
        </w:rPr>
        <w:t xml:space="preserve">BAN-PT memberitahu program </w:t>
      </w:r>
      <w:r w:rsidR="00D616CF" w:rsidRPr="00801D01">
        <w:rPr>
          <w:lang w:val="nb-NO"/>
        </w:rPr>
        <w:t>Pendidikan</w:t>
      </w:r>
      <w:r w:rsidRPr="00801D01">
        <w:rPr>
          <w:lang w:val="nb-NO"/>
        </w:rPr>
        <w:t xml:space="preserve"> mengenai prosedur pelaksanaan akreditasi program </w:t>
      </w:r>
      <w:r w:rsidR="00D616CF" w:rsidRPr="00801D01">
        <w:rPr>
          <w:lang w:val="nb-NO"/>
        </w:rPr>
        <w:t>Pendidikan</w:t>
      </w:r>
      <w:r w:rsidRPr="00801D01">
        <w:rPr>
          <w:lang w:val="nb-NO"/>
        </w:rPr>
        <w:t xml:space="preserve">. </w:t>
      </w:r>
    </w:p>
    <w:p w:rsidR="00D10ADA" w:rsidRPr="00801D01" w:rsidRDefault="00D10ADA" w:rsidP="0066484E">
      <w:pPr>
        <w:numPr>
          <w:ilvl w:val="0"/>
          <w:numId w:val="15"/>
        </w:numPr>
        <w:tabs>
          <w:tab w:val="clear" w:pos="1516"/>
        </w:tabs>
        <w:ind w:left="1080" w:hanging="540"/>
        <w:rPr>
          <w:lang w:val="nb-NO"/>
        </w:rPr>
      </w:pPr>
      <w:r w:rsidRPr="00801D01">
        <w:rPr>
          <w:lang w:val="nb-NO"/>
        </w:rPr>
        <w:t xml:space="preserve">Program </w:t>
      </w:r>
      <w:r w:rsidR="00D616CF" w:rsidRPr="00801D01">
        <w:rPr>
          <w:lang w:val="nb-NO"/>
        </w:rPr>
        <w:t>Pendidikan</w:t>
      </w:r>
      <w:r w:rsidRPr="00801D01">
        <w:rPr>
          <w:lang w:val="nb-NO"/>
        </w:rPr>
        <w:t xml:space="preserve"> mengirimkan borang beserta lampiran-lampirannya dan laporan evaluasi-diri kepada BAN-PT, beserta surat p</w:t>
      </w:r>
      <w:r w:rsidR="00814B6C" w:rsidRPr="00801D01">
        <w:rPr>
          <w:lang w:val="nb-NO"/>
        </w:rPr>
        <w:t>ernyataan dari pimpinan</w:t>
      </w:r>
      <w:r w:rsidRPr="00801D01">
        <w:rPr>
          <w:lang w:val="nb-NO"/>
        </w:rPr>
        <w:t xml:space="preserve"> perguruan tinggi, </w:t>
      </w:r>
      <w:r w:rsidRPr="00801D01">
        <w:rPr>
          <w:lang w:val="id-ID"/>
        </w:rPr>
        <w:t>surat keputusan p</w:t>
      </w:r>
      <w:r w:rsidRPr="00801D01">
        <w:rPr>
          <w:lang w:val="nb-NO"/>
        </w:rPr>
        <w:t xml:space="preserve">endirian </w:t>
      </w:r>
      <w:r w:rsidRPr="00801D01">
        <w:rPr>
          <w:lang w:val="id-ID"/>
        </w:rPr>
        <w:t xml:space="preserve">program </w:t>
      </w:r>
      <w:r w:rsidR="00D616CF" w:rsidRPr="00801D01">
        <w:rPr>
          <w:lang w:val="id-ID"/>
        </w:rPr>
        <w:t>Pendidikan</w:t>
      </w:r>
      <w:r w:rsidR="00073CD7" w:rsidRPr="00801D01">
        <w:rPr>
          <w:lang w:val="nb-NO"/>
        </w:rPr>
        <w:t xml:space="preserve"> dan</w:t>
      </w:r>
      <w:r w:rsidRPr="00801D01">
        <w:rPr>
          <w:lang w:val="nb-NO"/>
        </w:rPr>
        <w:t xml:space="preserve"> </w:t>
      </w:r>
      <w:r w:rsidR="00073CD7" w:rsidRPr="00801D01">
        <w:t>rekomendasi dari kolegium.</w:t>
      </w:r>
    </w:p>
    <w:p w:rsidR="00D10ADA" w:rsidRPr="00801D01" w:rsidRDefault="00D10ADA" w:rsidP="0066484E">
      <w:pPr>
        <w:numPr>
          <w:ilvl w:val="0"/>
          <w:numId w:val="15"/>
        </w:numPr>
        <w:tabs>
          <w:tab w:val="clear" w:pos="1516"/>
        </w:tabs>
        <w:ind w:left="1080" w:hanging="540"/>
      </w:pPr>
      <w:r w:rsidRPr="00801D01">
        <w:t>BAN-PT memverifikasi kelengkapan instrumen tersebut.</w:t>
      </w:r>
    </w:p>
    <w:p w:rsidR="00D10ADA" w:rsidRPr="00801D01" w:rsidRDefault="00D10ADA" w:rsidP="0066484E">
      <w:pPr>
        <w:numPr>
          <w:ilvl w:val="0"/>
          <w:numId w:val="15"/>
        </w:numPr>
        <w:tabs>
          <w:tab w:val="clear" w:pos="1516"/>
        </w:tabs>
        <w:ind w:left="1080" w:hanging="540"/>
      </w:pPr>
      <w:r w:rsidRPr="00801D01">
        <w:t xml:space="preserve">BAN-PT menetapkan (melalui seleksi dan pelatihan) tim asesor yang terdiri atas </w:t>
      </w:r>
      <w:r w:rsidRPr="00801D01">
        <w:rPr>
          <w:lang w:val="id-ID"/>
        </w:rPr>
        <w:t>dua</w:t>
      </w:r>
      <w:r w:rsidRPr="00801D01">
        <w:t xml:space="preserve"> orang pakar sejawat yang memahami penyelenggaraan program </w:t>
      </w:r>
      <w:r w:rsidR="00D616CF" w:rsidRPr="00801D01">
        <w:t>Pendidikan</w:t>
      </w:r>
      <w:r w:rsidRPr="00801D01">
        <w:t>.</w:t>
      </w:r>
    </w:p>
    <w:p w:rsidR="00D10ADA" w:rsidRPr="00801D01" w:rsidRDefault="00D10ADA" w:rsidP="0066484E">
      <w:pPr>
        <w:numPr>
          <w:ilvl w:val="0"/>
          <w:numId w:val="15"/>
        </w:numPr>
        <w:tabs>
          <w:tab w:val="clear" w:pos="1516"/>
        </w:tabs>
        <w:ind w:left="1080" w:hanging="540"/>
      </w:pPr>
      <w:r w:rsidRPr="00801D01">
        <w:t xml:space="preserve">Setiap asesor secara mandiri menilai dokumen akreditasi program </w:t>
      </w:r>
      <w:r w:rsidR="00D616CF" w:rsidRPr="00801D01">
        <w:t>Pendidikan</w:t>
      </w:r>
      <w:r w:rsidRPr="00801D01">
        <w:t xml:space="preserve"> yang terdiri atas borang (Buku III), serta laporan evaluasi-diri program </w:t>
      </w:r>
      <w:r w:rsidR="00D616CF" w:rsidRPr="00801D01">
        <w:t>Pendidikan</w:t>
      </w:r>
      <w:r w:rsidRPr="00801D01">
        <w:t xml:space="preserve"> pada asesmen kecukupan di tempat yang disediakan oleh BAN-PT pada waktu yang ditetapkan. Tim asesor kemudian melakukan penyamaan persepsi untuk persiapan asesmen lapangan.</w:t>
      </w:r>
    </w:p>
    <w:p w:rsidR="00D10ADA" w:rsidRPr="00801D01" w:rsidRDefault="00D10ADA" w:rsidP="0066484E">
      <w:pPr>
        <w:numPr>
          <w:ilvl w:val="0"/>
          <w:numId w:val="15"/>
        </w:numPr>
        <w:tabs>
          <w:tab w:val="clear" w:pos="1516"/>
        </w:tabs>
        <w:ind w:left="1080" w:hanging="540"/>
      </w:pPr>
      <w:r w:rsidRPr="00801D01">
        <w:t>Pada akhir kegiatan asesmen kecukupan tersebut setiap anggota tim asesor menyerahkan hasilnya kepada BAN-PT.</w:t>
      </w:r>
    </w:p>
    <w:p w:rsidR="00D10ADA" w:rsidRPr="00801D01" w:rsidRDefault="00D10ADA" w:rsidP="0066484E">
      <w:pPr>
        <w:numPr>
          <w:ilvl w:val="0"/>
          <w:numId w:val="15"/>
        </w:numPr>
        <w:tabs>
          <w:tab w:val="clear" w:pos="1516"/>
        </w:tabs>
        <w:ind w:left="1080" w:hanging="540"/>
      </w:pPr>
      <w:r w:rsidRPr="00801D01">
        <w:t xml:space="preserve">Tim asesor melakukan asesmen lapangan ke lokasi perguruan tinggi selama </w:t>
      </w:r>
      <w:r w:rsidR="00AD10F8" w:rsidRPr="00801D01">
        <w:t>dua</w:t>
      </w:r>
      <w:r w:rsidRPr="00801D01">
        <w:t xml:space="preserve"> </w:t>
      </w:r>
      <w:r w:rsidRPr="00801D01">
        <w:rPr>
          <w:lang w:val="id-ID"/>
        </w:rPr>
        <w:t>sampai dengan</w:t>
      </w:r>
      <w:r w:rsidRPr="00801D01">
        <w:t xml:space="preserve"> </w:t>
      </w:r>
      <w:r w:rsidR="00AD10F8" w:rsidRPr="00801D01">
        <w:t>tiga</w:t>
      </w:r>
      <w:r w:rsidRPr="00801D01">
        <w:t xml:space="preserve"> hari kerja</w:t>
      </w:r>
      <w:r w:rsidRPr="00801D01">
        <w:rPr>
          <w:lang w:val="id-ID"/>
        </w:rPr>
        <w:t xml:space="preserve"> efektif</w:t>
      </w:r>
      <w:r w:rsidRPr="00801D01">
        <w:t>.</w:t>
      </w:r>
    </w:p>
    <w:p w:rsidR="00D10ADA" w:rsidRPr="00801D01" w:rsidRDefault="00D10ADA" w:rsidP="0066484E">
      <w:pPr>
        <w:numPr>
          <w:ilvl w:val="0"/>
          <w:numId w:val="15"/>
        </w:numPr>
        <w:tabs>
          <w:tab w:val="clear" w:pos="1516"/>
        </w:tabs>
        <w:ind w:left="1080" w:hanging="540"/>
      </w:pPr>
      <w:r w:rsidRPr="00801D01">
        <w:t xml:space="preserve">Tim asesor melaporkan hasil asesmen lapangan kepada BAN-PT paling lama </w:t>
      </w:r>
      <w:r w:rsidRPr="00801D01">
        <w:rPr>
          <w:lang w:val="id-ID"/>
        </w:rPr>
        <w:t xml:space="preserve">satu </w:t>
      </w:r>
      <w:r w:rsidRPr="00801D01">
        <w:t xml:space="preserve"> minggu setelah asesmen lapangan.</w:t>
      </w:r>
    </w:p>
    <w:p w:rsidR="00D10ADA" w:rsidRPr="00801D01" w:rsidRDefault="00D10ADA" w:rsidP="0066484E">
      <w:pPr>
        <w:numPr>
          <w:ilvl w:val="0"/>
          <w:numId w:val="15"/>
        </w:numPr>
        <w:tabs>
          <w:tab w:val="clear" w:pos="1516"/>
        </w:tabs>
        <w:ind w:left="1080" w:hanging="540"/>
        <w:rPr>
          <w:lang w:val="es-ES"/>
        </w:rPr>
      </w:pPr>
      <w:r w:rsidRPr="00801D01">
        <w:rPr>
          <w:lang w:val="es-ES"/>
        </w:rPr>
        <w:t>BAN-PT memvalidasi laporan tim asesor.</w:t>
      </w:r>
    </w:p>
    <w:p w:rsidR="00D10ADA" w:rsidRPr="00801D01" w:rsidRDefault="00D10ADA" w:rsidP="0066484E">
      <w:pPr>
        <w:numPr>
          <w:ilvl w:val="0"/>
          <w:numId w:val="15"/>
        </w:numPr>
        <w:tabs>
          <w:tab w:val="clear" w:pos="1516"/>
        </w:tabs>
        <w:ind w:left="1080" w:hanging="540"/>
        <w:rPr>
          <w:lang w:val="es-ES"/>
        </w:rPr>
      </w:pPr>
      <w:r w:rsidRPr="00801D01">
        <w:rPr>
          <w:lang w:val="es-ES"/>
        </w:rPr>
        <w:t xml:space="preserve">BAN-PT menetapkan hasil akreditasi program </w:t>
      </w:r>
      <w:r w:rsidR="00D616CF" w:rsidRPr="00801D01">
        <w:rPr>
          <w:lang w:val="es-ES"/>
        </w:rPr>
        <w:t>Pendidikan</w:t>
      </w:r>
      <w:r w:rsidRPr="00801D01">
        <w:rPr>
          <w:lang w:val="es-ES"/>
        </w:rPr>
        <w:t>.</w:t>
      </w:r>
    </w:p>
    <w:p w:rsidR="00D10ADA" w:rsidRPr="00801D01" w:rsidRDefault="00D10ADA" w:rsidP="0066484E">
      <w:pPr>
        <w:numPr>
          <w:ilvl w:val="0"/>
          <w:numId w:val="15"/>
        </w:numPr>
        <w:tabs>
          <w:tab w:val="clear" w:pos="1516"/>
        </w:tabs>
        <w:ind w:left="1080" w:hanging="540"/>
        <w:rPr>
          <w:lang w:val="es-ES"/>
        </w:rPr>
      </w:pPr>
      <w:r w:rsidRPr="00801D01">
        <w:rPr>
          <w:lang w:val="es-ES"/>
        </w:rPr>
        <w:t xml:space="preserve">BAN-PT mengumumkan hasil akreditasi kepada masyarakat luas, menginformasikan hasil keputusan kepada asesor yang terkait, dan menyampaikan sertifikat akreditasi program </w:t>
      </w:r>
      <w:r w:rsidR="00D616CF" w:rsidRPr="00801D01">
        <w:rPr>
          <w:lang w:val="es-ES"/>
        </w:rPr>
        <w:t>Pendidikan</w:t>
      </w:r>
      <w:r w:rsidRPr="00801D01">
        <w:rPr>
          <w:lang w:val="es-ES"/>
        </w:rPr>
        <w:t xml:space="preserve"> melalui perguruan tinggi yang bersangkutan.</w:t>
      </w:r>
    </w:p>
    <w:p w:rsidR="00D10ADA" w:rsidRPr="00801D01" w:rsidRDefault="00D10ADA" w:rsidP="005F4A5D">
      <w:pPr>
        <w:numPr>
          <w:ilvl w:val="0"/>
          <w:numId w:val="15"/>
        </w:numPr>
        <w:tabs>
          <w:tab w:val="clear" w:pos="1516"/>
        </w:tabs>
        <w:ind w:left="1080" w:hanging="540"/>
        <w:rPr>
          <w:lang w:val="es-ES"/>
        </w:rPr>
      </w:pPr>
      <w:r w:rsidRPr="00801D01">
        <w:rPr>
          <w:lang w:val="es-ES"/>
        </w:rPr>
        <w:lastRenderedPageBreak/>
        <w:t xml:space="preserve">Jika program </w:t>
      </w:r>
      <w:r w:rsidR="00D616CF" w:rsidRPr="00801D01">
        <w:rPr>
          <w:lang w:val="es-ES"/>
        </w:rPr>
        <w:t>Pendidikan</w:t>
      </w:r>
      <w:r w:rsidRPr="00801D01">
        <w:rPr>
          <w:lang w:val="es-ES"/>
        </w:rPr>
        <w:t xml:space="preserve"> keberatan dengan hasil akreditasi, program </w:t>
      </w:r>
      <w:r w:rsidR="00D616CF" w:rsidRPr="00801D01">
        <w:rPr>
          <w:lang w:val="es-ES"/>
        </w:rPr>
        <w:t>Pendidikan</w:t>
      </w:r>
      <w:r w:rsidRPr="00801D01">
        <w:rPr>
          <w:lang w:val="es-ES"/>
        </w:rPr>
        <w:t xml:space="preserve"> dapat mengajukan keberatannya dengan menyampaikan tambahan dokumen pendukung dal</w:t>
      </w:r>
      <w:r w:rsidR="007C1C2D" w:rsidRPr="00801D01">
        <w:rPr>
          <w:lang w:val="es-ES"/>
        </w:rPr>
        <w:t>am waktu selambat-lambatnya enam bul</w:t>
      </w:r>
      <w:r w:rsidRPr="00801D01">
        <w:rPr>
          <w:lang w:val="es-ES"/>
        </w:rPr>
        <w:t>an sejak diumumkan dalam situs BAN-PT:</w:t>
      </w:r>
    </w:p>
    <w:p w:rsidR="00A307F6" w:rsidRPr="00801D01" w:rsidRDefault="00A307F6" w:rsidP="00A307F6">
      <w:pPr>
        <w:ind w:left="1080"/>
        <w:rPr>
          <w:lang w:val="es-ES"/>
        </w:rPr>
      </w:pPr>
    </w:p>
    <w:p w:rsidR="00D10ADA" w:rsidRPr="00801D01" w:rsidRDefault="00D10ADA" w:rsidP="006774CB">
      <w:pPr>
        <w:ind w:left="1080"/>
        <w:jc w:val="center"/>
        <w:rPr>
          <w:lang w:val="es-ES"/>
        </w:rPr>
      </w:pPr>
      <w:r w:rsidRPr="00801D01">
        <w:rPr>
          <w:lang w:val="es-ES"/>
        </w:rPr>
        <w:t>http://www.ban-pt.</w:t>
      </w:r>
      <w:r w:rsidRPr="00801D01">
        <w:rPr>
          <w:lang w:val="id-ID"/>
        </w:rPr>
        <w:t>kem</w:t>
      </w:r>
      <w:r w:rsidRPr="00801D01">
        <w:rPr>
          <w:lang w:val="es-ES"/>
        </w:rPr>
        <w:t>dik</w:t>
      </w:r>
      <w:r w:rsidR="00F254A7" w:rsidRPr="00801D01">
        <w:t>nas</w:t>
      </w:r>
      <w:r w:rsidRPr="00801D01">
        <w:rPr>
          <w:lang w:val="es-ES"/>
        </w:rPr>
        <w:t>.go.id</w:t>
      </w:r>
    </w:p>
    <w:p w:rsidR="00D10ADA" w:rsidRPr="00801D01" w:rsidRDefault="00D10ADA" w:rsidP="006774CB">
      <w:pPr>
        <w:ind w:left="1080"/>
        <w:rPr>
          <w:lang w:val="id-ID"/>
        </w:rPr>
      </w:pPr>
    </w:p>
    <w:p w:rsidR="00D10ADA" w:rsidRPr="00801D01" w:rsidRDefault="00D10ADA" w:rsidP="006774CB">
      <w:pPr>
        <w:ind w:left="1080"/>
        <w:rPr>
          <w:rFonts w:cs="Arial"/>
          <w:lang w:val="id-ID"/>
        </w:rPr>
      </w:pPr>
      <w:r w:rsidRPr="00801D01">
        <w:rPr>
          <w:lang w:val="id-ID"/>
        </w:rPr>
        <w:t xml:space="preserve">BAN-PT menerima dan menanggapi keluhan atau pengaduan dari masyarakat, untuk mendukung transparansi dan akuntabilitas publik, baik dalam proses maupun hasil penilaian. </w:t>
      </w:r>
    </w:p>
    <w:p w:rsidR="00D10ADA" w:rsidRPr="00801D01" w:rsidRDefault="00D10ADA" w:rsidP="00732B92">
      <w:pPr>
        <w:ind w:left="426" w:hanging="426"/>
        <w:rPr>
          <w:rFonts w:cs="Arial"/>
          <w:lang w:val="id-ID"/>
        </w:rPr>
      </w:pPr>
    </w:p>
    <w:p w:rsidR="00D10ADA" w:rsidRPr="00801D01" w:rsidRDefault="00D10ADA" w:rsidP="00CA7D80">
      <w:pPr>
        <w:jc w:val="left"/>
        <w:rPr>
          <w:lang w:val="id-ID"/>
        </w:rPr>
      </w:pPr>
    </w:p>
    <w:sectPr w:rsidR="00D10ADA" w:rsidRPr="00801D01"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A22" w:rsidRDefault="00A85A22" w:rsidP="00A91C8D">
      <w:r>
        <w:separator/>
      </w:r>
    </w:p>
  </w:endnote>
  <w:endnote w:type="continuationSeparator" w:id="0">
    <w:p w:rsidR="00A85A22" w:rsidRDefault="00A85A22"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5A4675"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D616CF">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D0528A">
      <w:rPr>
        <w:rFonts w:cs="Arial"/>
        <w:color w:val="000000" w:themeColor="text1"/>
        <w:sz w:val="18"/>
        <w:szCs w:val="18"/>
      </w:rPr>
      <w:t>Forensik</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4C01B6"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4C01B6" w:rsidRPr="00941569">
      <w:rPr>
        <w:rStyle w:val="PageNumber"/>
        <w:color w:val="000000" w:themeColor="text1"/>
        <w:sz w:val="18"/>
        <w:szCs w:val="18"/>
      </w:rPr>
      <w:fldChar w:fldCharType="separate"/>
    </w:r>
    <w:r>
      <w:rPr>
        <w:rStyle w:val="PageNumber"/>
        <w:noProof/>
        <w:color w:val="000000" w:themeColor="text1"/>
        <w:sz w:val="18"/>
        <w:szCs w:val="18"/>
      </w:rPr>
      <w:t>ii</w:t>
    </w:r>
    <w:r w:rsidR="004C01B6"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5A4675">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705A6D">
      <w:rPr>
        <w:rFonts w:cs="Arial"/>
        <w:color w:val="000000" w:themeColor="text1"/>
        <w:sz w:val="18"/>
        <w:szCs w:val="18"/>
      </w:rPr>
      <w:t>Studi</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D0528A">
      <w:rPr>
        <w:rFonts w:cs="Arial"/>
        <w:color w:val="000000" w:themeColor="text1"/>
        <w:sz w:val="18"/>
        <w:szCs w:val="18"/>
      </w:rPr>
      <w:t>Forensik</w:t>
    </w:r>
    <w:r w:rsidR="0012376B">
      <w:rPr>
        <w:rFonts w:cs="Arial"/>
        <w:color w:val="000000" w:themeColor="text1"/>
        <w:sz w:val="18"/>
        <w:szCs w:val="18"/>
      </w:rPr>
      <w:t xml:space="preserve"> </w:t>
    </w:r>
    <w:r>
      <w:rPr>
        <w:rFonts w:cs="Arial"/>
        <w:color w:val="000000" w:themeColor="text1"/>
        <w:sz w:val="18"/>
        <w:szCs w:val="18"/>
      </w:rPr>
      <w:t>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4C01B6" w:rsidRPr="00753EB1">
      <w:rPr>
        <w:sz w:val="20"/>
        <w:szCs w:val="20"/>
      </w:rPr>
      <w:fldChar w:fldCharType="begin"/>
    </w:r>
    <w:r w:rsidR="00753EB1" w:rsidRPr="00753EB1">
      <w:rPr>
        <w:sz w:val="20"/>
        <w:szCs w:val="20"/>
      </w:rPr>
      <w:instrText xml:space="preserve"> PAGE   \* MERGEFORMAT </w:instrText>
    </w:r>
    <w:r w:rsidR="004C01B6" w:rsidRPr="00753EB1">
      <w:rPr>
        <w:sz w:val="20"/>
        <w:szCs w:val="20"/>
      </w:rPr>
      <w:fldChar w:fldCharType="separate"/>
    </w:r>
    <w:r w:rsidRPr="005A4675">
      <w:rPr>
        <w:rFonts w:asciiTheme="majorHAnsi" w:hAnsiTheme="majorHAnsi"/>
        <w:noProof/>
        <w:sz w:val="20"/>
        <w:szCs w:val="20"/>
      </w:rPr>
      <w:t>i</w:t>
    </w:r>
    <w:r w:rsidR="004C01B6"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A22" w:rsidRDefault="00A85A22" w:rsidP="00A91C8D">
      <w:r>
        <w:separator/>
      </w:r>
    </w:p>
  </w:footnote>
  <w:footnote w:type="continuationSeparator" w:id="0">
    <w:p w:rsidR="00A85A22" w:rsidRDefault="00A85A22"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A450C"/>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01B6"/>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A4675"/>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5A6D"/>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1D01"/>
    <w:rsid w:val="00807189"/>
    <w:rsid w:val="00811235"/>
    <w:rsid w:val="00813ACF"/>
    <w:rsid w:val="00814B6C"/>
    <w:rsid w:val="0081528E"/>
    <w:rsid w:val="008173F6"/>
    <w:rsid w:val="00817FC9"/>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5A22"/>
    <w:rsid w:val="00A866ED"/>
    <w:rsid w:val="00A91C8D"/>
    <w:rsid w:val="00A943C6"/>
    <w:rsid w:val="00AA12B6"/>
    <w:rsid w:val="00AA2CED"/>
    <w:rsid w:val="00AB03A2"/>
    <w:rsid w:val="00AB377E"/>
    <w:rsid w:val="00AB401E"/>
    <w:rsid w:val="00AB61AF"/>
    <w:rsid w:val="00AC14D1"/>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0528A"/>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16CF"/>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DF455A"/>
    <w:rsid w:val="00E05DD9"/>
    <w:rsid w:val="00E06445"/>
    <w:rsid w:val="00E10356"/>
    <w:rsid w:val="00E14221"/>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8"/>
    <w:rsid w:val="00E7328F"/>
    <w:rsid w:val="00E736F5"/>
    <w:rsid w:val="00E74D6E"/>
    <w:rsid w:val="00E764C3"/>
    <w:rsid w:val="00E83F04"/>
    <w:rsid w:val="00E91709"/>
    <w:rsid w:val="00E921B1"/>
    <w:rsid w:val="00E92793"/>
    <w:rsid w:val="00EB04E2"/>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624"/>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493BF-BA3F-4B90-801B-B1FB5162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6882</Words>
  <Characters>39230</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2016-06-20T04:08:00Z</dcterms:created>
  <dcterms:modified xsi:type="dcterms:W3CDTF">2016-06-20T04:08:00Z</dcterms:modified>
</cp:coreProperties>
</file>