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E47AEE" w:rsidRDefault="00424287">
      <w:pPr>
        <w:jc w:val="center"/>
        <w:rPr>
          <w:b/>
          <w:bCs/>
          <w:sz w:val="18"/>
          <w:szCs w:val="18"/>
          <w:lang w:val="nb-NO"/>
        </w:rPr>
      </w:pPr>
      <w:r>
        <w:rPr>
          <w:b/>
          <w:bCs/>
          <w:noProof/>
          <w:sz w:val="18"/>
          <w:szCs w:val="18"/>
        </w:rPr>
        <w:pict>
          <v:group id="Group 4" o:spid="_x0000_s1056" style="position:absolute;left:0;text-align:left;margin-left:146.8pt;margin-top:49.85pt;width:148.05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24287" w:rsidRDefault="00424287" w:rsidP="0042428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E47AEE" w:rsidRDefault="00143DB1">
      <w:pPr>
        <w:jc w:val="center"/>
        <w:rPr>
          <w:b/>
          <w:bCs/>
          <w:sz w:val="18"/>
          <w:szCs w:val="18"/>
          <w:lang w:val="nb-NO"/>
        </w:rPr>
      </w:pPr>
    </w:p>
    <w:p w:rsidR="0098797F" w:rsidRPr="00E47AEE" w:rsidRDefault="0098797F">
      <w:pPr>
        <w:jc w:val="center"/>
        <w:rPr>
          <w:b/>
          <w:bCs/>
          <w:sz w:val="18"/>
          <w:szCs w:val="18"/>
          <w:lang w:val="nb-NO"/>
        </w:rPr>
      </w:pPr>
    </w:p>
    <w:p w:rsidR="0098797F" w:rsidRPr="00E47AEE" w:rsidRDefault="0098797F">
      <w:pPr>
        <w:jc w:val="center"/>
        <w:rPr>
          <w:b/>
          <w:bCs/>
          <w:sz w:val="18"/>
          <w:szCs w:val="18"/>
          <w:lang w:val="nb-NO"/>
        </w:rPr>
      </w:pPr>
    </w:p>
    <w:p w:rsidR="0098797F" w:rsidRPr="00E47AEE" w:rsidRDefault="0098797F">
      <w:pPr>
        <w:jc w:val="center"/>
        <w:rPr>
          <w:b/>
          <w:bCs/>
          <w:sz w:val="18"/>
          <w:szCs w:val="18"/>
          <w:lang w:val="nb-NO"/>
        </w:rPr>
      </w:pPr>
    </w:p>
    <w:p w:rsidR="00143DB1" w:rsidRPr="00E47AEE" w:rsidRDefault="00143DB1">
      <w:pPr>
        <w:jc w:val="center"/>
        <w:rPr>
          <w:rFonts w:ascii="Century Gothic" w:hAnsi="Century Gothic" w:cs="Century Gothic"/>
          <w:b/>
          <w:bCs/>
          <w:sz w:val="18"/>
          <w:szCs w:val="18"/>
          <w:lang w:val="nb-NO"/>
        </w:rPr>
      </w:pPr>
    </w:p>
    <w:p w:rsidR="00EA54F4" w:rsidRPr="00E47AEE" w:rsidRDefault="00EA54F4" w:rsidP="00D1384B">
      <w:pPr>
        <w:jc w:val="right"/>
        <w:rPr>
          <w:sz w:val="18"/>
          <w:szCs w:val="18"/>
          <w:lang w:val="nb-NO"/>
        </w:rPr>
      </w:pPr>
    </w:p>
    <w:p w:rsidR="00EA54F4" w:rsidRPr="00E47AEE" w:rsidRDefault="00EA54F4" w:rsidP="00060339">
      <w:pPr>
        <w:jc w:val="center"/>
        <w:rPr>
          <w:sz w:val="18"/>
          <w:szCs w:val="18"/>
          <w:lang w:val="nb-NO"/>
        </w:rPr>
      </w:pPr>
    </w:p>
    <w:p w:rsidR="0098797F" w:rsidRPr="00E47AEE" w:rsidRDefault="0098797F" w:rsidP="00060339">
      <w:pPr>
        <w:jc w:val="center"/>
        <w:rPr>
          <w:sz w:val="32"/>
          <w:szCs w:val="32"/>
          <w:lang w:val="nb-NO"/>
        </w:rPr>
      </w:pPr>
    </w:p>
    <w:p w:rsidR="00424287" w:rsidRDefault="00424287" w:rsidP="006B674B">
      <w:pPr>
        <w:spacing w:line="240" w:lineRule="auto"/>
        <w:jc w:val="center"/>
        <w:rPr>
          <w:b/>
          <w:bCs/>
          <w:sz w:val="32"/>
          <w:szCs w:val="32"/>
          <w:lang w:val="nb-NO"/>
        </w:rPr>
      </w:pPr>
    </w:p>
    <w:p w:rsidR="00424287" w:rsidRPr="00424287" w:rsidRDefault="00424287" w:rsidP="00424287">
      <w:pPr>
        <w:spacing w:line="240" w:lineRule="auto"/>
        <w:jc w:val="center"/>
        <w:rPr>
          <w:b/>
          <w:sz w:val="40"/>
          <w:szCs w:val="40"/>
          <w:lang w:val="nb-NO"/>
        </w:rPr>
      </w:pPr>
      <w:r w:rsidRPr="00424287">
        <w:rPr>
          <w:b/>
          <w:sz w:val="40"/>
          <w:szCs w:val="40"/>
          <w:lang w:val="it-IT"/>
        </w:rPr>
        <w:t xml:space="preserve">AKREDITASI PROGRAM STUDI PENDIDIKAN DOKTER SPESIALIS BEDAH SARAF   </w:t>
      </w:r>
    </w:p>
    <w:p w:rsidR="00424287" w:rsidRPr="00424287" w:rsidRDefault="00424287" w:rsidP="00424287">
      <w:pPr>
        <w:spacing w:line="240" w:lineRule="auto"/>
        <w:jc w:val="center"/>
        <w:rPr>
          <w:sz w:val="40"/>
          <w:szCs w:val="40"/>
          <w:lang w:val="nb-NO"/>
        </w:rPr>
      </w:pPr>
    </w:p>
    <w:p w:rsidR="00EA54F4" w:rsidRPr="00424287" w:rsidRDefault="00EA54F4" w:rsidP="00424287">
      <w:pPr>
        <w:spacing w:line="240" w:lineRule="auto"/>
        <w:rPr>
          <w:sz w:val="32"/>
          <w:szCs w:val="32"/>
          <w:lang w:val="nb-NO"/>
        </w:rPr>
      </w:pPr>
    </w:p>
    <w:p w:rsidR="0063522D" w:rsidRPr="00424287" w:rsidRDefault="0063522D" w:rsidP="00424287">
      <w:pPr>
        <w:spacing w:line="240" w:lineRule="auto"/>
        <w:rPr>
          <w:sz w:val="32"/>
          <w:szCs w:val="32"/>
          <w:lang w:val="nb-NO"/>
        </w:rPr>
      </w:pPr>
    </w:p>
    <w:p w:rsidR="0098797F" w:rsidRPr="00424287" w:rsidRDefault="0098797F" w:rsidP="00424287">
      <w:pPr>
        <w:spacing w:line="240" w:lineRule="auto"/>
        <w:rPr>
          <w:sz w:val="32"/>
          <w:szCs w:val="32"/>
          <w:lang w:val="nb-NO"/>
        </w:rPr>
      </w:pPr>
    </w:p>
    <w:p w:rsidR="0098797F" w:rsidRPr="00424287" w:rsidRDefault="0098797F" w:rsidP="00424287">
      <w:pPr>
        <w:spacing w:line="240" w:lineRule="auto"/>
        <w:rPr>
          <w:sz w:val="32"/>
          <w:szCs w:val="32"/>
          <w:lang w:val="nb-NO"/>
        </w:rPr>
      </w:pPr>
    </w:p>
    <w:p w:rsidR="00EA54F4" w:rsidRPr="00424287" w:rsidRDefault="00EA54F4" w:rsidP="00424287">
      <w:pPr>
        <w:spacing w:line="240" w:lineRule="auto"/>
        <w:rPr>
          <w:sz w:val="32"/>
          <w:szCs w:val="32"/>
          <w:lang w:val="nb-NO"/>
        </w:rPr>
      </w:pPr>
    </w:p>
    <w:p w:rsidR="00EA54F4" w:rsidRPr="00424287" w:rsidRDefault="00F52612" w:rsidP="00424287">
      <w:pPr>
        <w:spacing w:line="240" w:lineRule="auto"/>
        <w:jc w:val="center"/>
        <w:rPr>
          <w:b/>
          <w:sz w:val="32"/>
          <w:szCs w:val="32"/>
          <w:lang w:val="fi-FI"/>
        </w:rPr>
      </w:pPr>
      <w:r w:rsidRPr="00424287">
        <w:rPr>
          <w:b/>
          <w:sz w:val="32"/>
          <w:szCs w:val="32"/>
          <w:lang w:val="fi-FI"/>
        </w:rPr>
        <w:t xml:space="preserve">BUKU </w:t>
      </w:r>
      <w:r w:rsidR="00FA278A" w:rsidRPr="00424287">
        <w:rPr>
          <w:b/>
          <w:sz w:val="32"/>
          <w:szCs w:val="32"/>
          <w:lang w:val="fi-FI"/>
        </w:rPr>
        <w:t>V</w:t>
      </w:r>
    </w:p>
    <w:p w:rsidR="009B7055" w:rsidRPr="00424287" w:rsidRDefault="00FA278A" w:rsidP="00424287">
      <w:pPr>
        <w:spacing w:line="240" w:lineRule="auto"/>
        <w:jc w:val="center"/>
        <w:rPr>
          <w:b/>
          <w:sz w:val="32"/>
          <w:szCs w:val="32"/>
          <w:lang w:val="fi-FI"/>
        </w:rPr>
      </w:pPr>
      <w:r w:rsidRPr="00424287">
        <w:rPr>
          <w:b/>
          <w:sz w:val="32"/>
          <w:szCs w:val="32"/>
          <w:lang w:val="fi-FI"/>
        </w:rPr>
        <w:t xml:space="preserve">PEDOMAN PENILAIAN </w:t>
      </w:r>
    </w:p>
    <w:p w:rsidR="00EA54F4" w:rsidRPr="00424287" w:rsidRDefault="00483A83" w:rsidP="00424287">
      <w:pPr>
        <w:spacing w:line="240" w:lineRule="auto"/>
        <w:jc w:val="center"/>
        <w:rPr>
          <w:b/>
          <w:sz w:val="32"/>
          <w:szCs w:val="32"/>
          <w:lang w:val="nb-NO"/>
        </w:rPr>
      </w:pPr>
      <w:r w:rsidRPr="00424287">
        <w:rPr>
          <w:b/>
          <w:sz w:val="32"/>
          <w:szCs w:val="32"/>
          <w:lang w:val="fi-FI"/>
        </w:rPr>
        <w:t xml:space="preserve">INSTRUMEN </w:t>
      </w:r>
      <w:r w:rsidR="00FA278A" w:rsidRPr="00424287">
        <w:rPr>
          <w:b/>
          <w:sz w:val="32"/>
          <w:szCs w:val="32"/>
          <w:lang w:val="nb-NO"/>
        </w:rPr>
        <w:t>AKRED</w:t>
      </w:r>
      <w:r w:rsidR="004C56A6" w:rsidRPr="00424287">
        <w:rPr>
          <w:b/>
          <w:sz w:val="32"/>
          <w:szCs w:val="32"/>
          <w:lang w:val="nb-NO"/>
        </w:rPr>
        <w:t xml:space="preserve">ITASI </w:t>
      </w:r>
    </w:p>
    <w:p w:rsidR="00EA54F4" w:rsidRPr="00424287" w:rsidRDefault="00EA54F4" w:rsidP="00424287">
      <w:pPr>
        <w:spacing w:line="240" w:lineRule="auto"/>
        <w:rPr>
          <w:sz w:val="32"/>
          <w:szCs w:val="32"/>
          <w:lang w:val="nb-NO"/>
        </w:rPr>
      </w:pPr>
    </w:p>
    <w:p w:rsidR="00D15CB7" w:rsidRPr="00424287" w:rsidRDefault="00D15CB7" w:rsidP="00424287">
      <w:pPr>
        <w:spacing w:line="240" w:lineRule="auto"/>
        <w:rPr>
          <w:sz w:val="32"/>
          <w:szCs w:val="32"/>
          <w:lang w:val="nb-NO"/>
        </w:rPr>
      </w:pPr>
    </w:p>
    <w:p w:rsidR="00D15CB7" w:rsidRPr="00424287" w:rsidRDefault="00D15CB7" w:rsidP="00424287">
      <w:pPr>
        <w:spacing w:line="240" w:lineRule="auto"/>
        <w:rPr>
          <w:sz w:val="32"/>
          <w:szCs w:val="32"/>
          <w:lang w:val="nb-NO"/>
        </w:rPr>
      </w:pPr>
    </w:p>
    <w:p w:rsidR="00EA54F4" w:rsidRPr="00424287" w:rsidRDefault="00EA54F4" w:rsidP="00424287">
      <w:pPr>
        <w:spacing w:line="240" w:lineRule="auto"/>
        <w:rPr>
          <w:sz w:val="32"/>
          <w:szCs w:val="32"/>
          <w:lang w:val="nb-NO"/>
        </w:rPr>
      </w:pPr>
    </w:p>
    <w:p w:rsidR="00424287" w:rsidRPr="00424287" w:rsidRDefault="00424287" w:rsidP="00424287">
      <w:pPr>
        <w:spacing w:line="240" w:lineRule="auto"/>
        <w:jc w:val="center"/>
        <w:rPr>
          <w:b/>
          <w:sz w:val="32"/>
          <w:szCs w:val="32"/>
          <w:lang w:val="nb-NO"/>
        </w:rPr>
      </w:pPr>
      <w:r w:rsidRPr="00424287">
        <w:rPr>
          <w:b/>
          <w:sz w:val="32"/>
          <w:szCs w:val="32"/>
          <w:lang w:val="nb-NO"/>
        </w:rPr>
        <w:t xml:space="preserve">LEMBAGA AKREDITASI MANDIRI </w:t>
      </w:r>
    </w:p>
    <w:p w:rsidR="00424287" w:rsidRPr="00424287" w:rsidRDefault="00424287" w:rsidP="00424287">
      <w:pPr>
        <w:spacing w:line="240" w:lineRule="auto"/>
        <w:jc w:val="center"/>
        <w:rPr>
          <w:b/>
          <w:sz w:val="32"/>
          <w:szCs w:val="32"/>
          <w:lang w:val="nb-NO"/>
        </w:rPr>
      </w:pPr>
      <w:r w:rsidRPr="00424287">
        <w:rPr>
          <w:b/>
          <w:sz w:val="32"/>
          <w:szCs w:val="32"/>
          <w:lang w:val="nb-NO"/>
        </w:rPr>
        <w:t>PENDIDIKAN TINGGI KESEHATAN</w:t>
      </w:r>
    </w:p>
    <w:p w:rsidR="00424287" w:rsidRPr="00424287" w:rsidRDefault="00424287" w:rsidP="00424287">
      <w:pPr>
        <w:spacing w:line="240" w:lineRule="auto"/>
        <w:jc w:val="center"/>
        <w:rPr>
          <w:b/>
          <w:sz w:val="32"/>
          <w:szCs w:val="32"/>
          <w:lang w:val="nb-NO"/>
        </w:rPr>
      </w:pPr>
    </w:p>
    <w:p w:rsidR="00424287" w:rsidRPr="003B7A60" w:rsidRDefault="00424287" w:rsidP="00424287">
      <w:pPr>
        <w:jc w:val="center"/>
        <w:rPr>
          <w:b/>
          <w:sz w:val="32"/>
          <w:szCs w:val="32"/>
        </w:rPr>
      </w:pPr>
      <w:r w:rsidRPr="003B7A60">
        <w:rPr>
          <w:b/>
          <w:sz w:val="32"/>
          <w:szCs w:val="32"/>
          <w:lang w:val="nb-NO"/>
        </w:rPr>
        <w:t xml:space="preserve">JAKARTA </w:t>
      </w:r>
      <w:r w:rsidRPr="003B7A60">
        <w:rPr>
          <w:b/>
          <w:sz w:val="32"/>
          <w:szCs w:val="32"/>
          <w:lang w:val="id-ID"/>
        </w:rPr>
        <w:t>201</w:t>
      </w:r>
      <w:r w:rsidRPr="003B7A60">
        <w:rPr>
          <w:b/>
          <w:sz w:val="32"/>
          <w:szCs w:val="32"/>
        </w:rPr>
        <w:t>5</w:t>
      </w:r>
    </w:p>
    <w:p w:rsidR="00EA54F4" w:rsidRPr="00E47AEE" w:rsidRDefault="00EA54F4" w:rsidP="00AA0120">
      <w:pPr>
        <w:jc w:val="center"/>
        <w:rPr>
          <w:b/>
          <w:bCs/>
          <w:sz w:val="32"/>
          <w:szCs w:val="32"/>
        </w:rPr>
      </w:pPr>
    </w:p>
    <w:p w:rsidR="0098797F" w:rsidRPr="00E47AEE" w:rsidRDefault="0098797F" w:rsidP="00AA0120">
      <w:pPr>
        <w:jc w:val="center"/>
        <w:rPr>
          <w:b/>
          <w:bCs/>
          <w:sz w:val="18"/>
          <w:szCs w:val="18"/>
        </w:rPr>
      </w:pPr>
    </w:p>
    <w:p w:rsidR="00CA07AD" w:rsidRPr="00E47AEE" w:rsidRDefault="00CA07AD" w:rsidP="00AA0120">
      <w:pPr>
        <w:jc w:val="center"/>
        <w:rPr>
          <w:b/>
          <w:bCs/>
          <w:sz w:val="18"/>
          <w:szCs w:val="18"/>
        </w:rPr>
      </w:pPr>
    </w:p>
    <w:p w:rsidR="00424287" w:rsidRDefault="00424287">
      <w:pPr>
        <w:spacing w:line="240" w:lineRule="auto"/>
        <w:jc w:val="left"/>
        <w:rPr>
          <w:b/>
          <w:bCs/>
          <w:sz w:val="18"/>
          <w:szCs w:val="18"/>
        </w:rPr>
      </w:pPr>
      <w:bookmarkStart w:id="0" w:name="_Toc120175458"/>
      <w:bookmarkStart w:id="1" w:name="_Toc207988160"/>
      <w:r>
        <w:rPr>
          <w:sz w:val="18"/>
          <w:szCs w:val="18"/>
        </w:rPr>
        <w:br w:type="page"/>
      </w:r>
    </w:p>
    <w:p w:rsidR="00EA54F4" w:rsidRPr="00E47AEE" w:rsidRDefault="00FA278A">
      <w:pPr>
        <w:pStyle w:val="Heading1"/>
        <w:rPr>
          <w:sz w:val="18"/>
          <w:szCs w:val="18"/>
        </w:rPr>
      </w:pPr>
      <w:r w:rsidRPr="00E47AEE">
        <w:rPr>
          <w:sz w:val="18"/>
          <w:szCs w:val="18"/>
        </w:rPr>
        <w:lastRenderedPageBreak/>
        <w:t>DAFTAR ISI</w:t>
      </w:r>
      <w:bookmarkEnd w:id="0"/>
      <w:bookmarkEnd w:id="1"/>
    </w:p>
    <w:p w:rsidR="007B3114" w:rsidRPr="00E47AEE" w:rsidRDefault="007B3114">
      <w:pPr>
        <w:jc w:val="right"/>
        <w:rPr>
          <w:sz w:val="18"/>
          <w:szCs w:val="18"/>
        </w:rPr>
      </w:pPr>
    </w:p>
    <w:p w:rsidR="007B3114" w:rsidRPr="00E47AEE" w:rsidRDefault="007B3114">
      <w:pPr>
        <w:jc w:val="right"/>
        <w:rPr>
          <w:sz w:val="18"/>
          <w:szCs w:val="18"/>
        </w:rPr>
      </w:pPr>
    </w:p>
    <w:tbl>
      <w:tblPr>
        <w:tblW w:w="0" w:type="auto"/>
        <w:tblLook w:val="04A0" w:firstRow="1" w:lastRow="0" w:firstColumn="1" w:lastColumn="0" w:noHBand="0" w:noVBand="1"/>
      </w:tblPr>
      <w:tblGrid>
        <w:gridCol w:w="1188"/>
        <w:gridCol w:w="6840"/>
        <w:gridCol w:w="1192"/>
      </w:tblGrid>
      <w:tr w:rsidR="00E47AEE" w:rsidRPr="00E47AEE" w:rsidTr="00814305">
        <w:tc>
          <w:tcPr>
            <w:tcW w:w="1188" w:type="dxa"/>
          </w:tcPr>
          <w:p w:rsidR="007B3114" w:rsidRPr="00E47AEE" w:rsidRDefault="007B3114" w:rsidP="00814305">
            <w:pPr>
              <w:jc w:val="center"/>
              <w:rPr>
                <w:sz w:val="18"/>
                <w:szCs w:val="18"/>
              </w:rPr>
            </w:pPr>
          </w:p>
        </w:tc>
        <w:tc>
          <w:tcPr>
            <w:tcW w:w="6840" w:type="dxa"/>
          </w:tcPr>
          <w:p w:rsidR="007B3114" w:rsidRPr="00E47AEE" w:rsidRDefault="007B3114" w:rsidP="00814305">
            <w:pPr>
              <w:jc w:val="center"/>
              <w:rPr>
                <w:sz w:val="18"/>
                <w:szCs w:val="18"/>
              </w:rPr>
            </w:pPr>
          </w:p>
        </w:tc>
        <w:tc>
          <w:tcPr>
            <w:tcW w:w="1192" w:type="dxa"/>
          </w:tcPr>
          <w:p w:rsidR="007B3114" w:rsidRPr="00E47AEE" w:rsidRDefault="007B3114" w:rsidP="00814305">
            <w:pPr>
              <w:jc w:val="center"/>
              <w:rPr>
                <w:sz w:val="18"/>
                <w:szCs w:val="18"/>
              </w:rPr>
            </w:pPr>
            <w:r w:rsidRPr="00E47AEE">
              <w:rPr>
                <w:sz w:val="18"/>
                <w:szCs w:val="18"/>
              </w:rPr>
              <w:t>Halaman</w:t>
            </w:r>
          </w:p>
        </w:tc>
      </w:tr>
      <w:tr w:rsidR="00E47AEE" w:rsidRPr="00E47AEE" w:rsidTr="00814305">
        <w:tc>
          <w:tcPr>
            <w:tcW w:w="1188" w:type="dxa"/>
          </w:tcPr>
          <w:p w:rsidR="007B3114" w:rsidRPr="00E47AEE" w:rsidRDefault="007B3114" w:rsidP="00814305">
            <w:pPr>
              <w:jc w:val="left"/>
              <w:rPr>
                <w:sz w:val="18"/>
                <w:szCs w:val="18"/>
              </w:rPr>
            </w:pPr>
            <w:r w:rsidRPr="00E47AEE">
              <w:rPr>
                <w:sz w:val="18"/>
                <w:szCs w:val="18"/>
              </w:rPr>
              <w:t>BAB I</w:t>
            </w:r>
          </w:p>
        </w:tc>
        <w:tc>
          <w:tcPr>
            <w:tcW w:w="6840" w:type="dxa"/>
          </w:tcPr>
          <w:p w:rsidR="007B3114" w:rsidRPr="00E47AEE" w:rsidRDefault="007B3114" w:rsidP="00814305">
            <w:pPr>
              <w:jc w:val="left"/>
              <w:rPr>
                <w:sz w:val="18"/>
                <w:szCs w:val="18"/>
                <w:lang w:val="nb-NO"/>
              </w:rPr>
            </w:pPr>
            <w:r w:rsidRPr="00E47AEE">
              <w:rPr>
                <w:sz w:val="18"/>
                <w:szCs w:val="18"/>
                <w:lang w:val="nb-NO"/>
              </w:rPr>
              <w:t xml:space="preserve">STANDAR DAN ELEMEN PENILAIAN AKREDITASI </w:t>
            </w:r>
            <w:r w:rsidR="00AA0120" w:rsidRPr="00E47AEE">
              <w:rPr>
                <w:sz w:val="18"/>
                <w:szCs w:val="18"/>
                <w:lang w:val="nb-NO"/>
              </w:rPr>
              <w:t xml:space="preserve">PROGRAM PENDIDIKANI </w:t>
            </w:r>
            <w:r w:rsidR="00A34C44" w:rsidRPr="00E47AEE">
              <w:rPr>
                <w:sz w:val="18"/>
                <w:szCs w:val="18"/>
                <w:lang w:val="nb-NO"/>
              </w:rPr>
              <w:t>DOKTER SPESIALIS BEDAH SARAF</w:t>
            </w:r>
          </w:p>
        </w:tc>
        <w:tc>
          <w:tcPr>
            <w:tcW w:w="1192" w:type="dxa"/>
          </w:tcPr>
          <w:p w:rsidR="007B3114" w:rsidRPr="00E47AEE" w:rsidRDefault="007B3114" w:rsidP="00814305">
            <w:pPr>
              <w:jc w:val="right"/>
              <w:rPr>
                <w:sz w:val="18"/>
                <w:szCs w:val="18"/>
              </w:rPr>
            </w:pPr>
            <w:r w:rsidRPr="00E47AEE">
              <w:rPr>
                <w:sz w:val="18"/>
                <w:szCs w:val="18"/>
              </w:rPr>
              <w:t>2</w:t>
            </w:r>
          </w:p>
        </w:tc>
      </w:tr>
      <w:tr w:rsidR="00E47AEE" w:rsidRPr="00E47AEE" w:rsidTr="00814305">
        <w:tc>
          <w:tcPr>
            <w:tcW w:w="1188" w:type="dxa"/>
          </w:tcPr>
          <w:p w:rsidR="007B3114" w:rsidRPr="00E47AEE" w:rsidRDefault="007B3114" w:rsidP="00814305">
            <w:pPr>
              <w:jc w:val="left"/>
              <w:rPr>
                <w:sz w:val="18"/>
                <w:szCs w:val="18"/>
              </w:rPr>
            </w:pPr>
            <w:r w:rsidRPr="00E47AEE">
              <w:rPr>
                <w:sz w:val="18"/>
                <w:szCs w:val="18"/>
              </w:rPr>
              <w:t>BAB II</w:t>
            </w:r>
          </w:p>
        </w:tc>
        <w:tc>
          <w:tcPr>
            <w:tcW w:w="6840" w:type="dxa"/>
          </w:tcPr>
          <w:p w:rsidR="007B3114" w:rsidRPr="00E47AEE" w:rsidRDefault="007B3114" w:rsidP="00814305">
            <w:pPr>
              <w:jc w:val="left"/>
              <w:rPr>
                <w:sz w:val="18"/>
                <w:szCs w:val="18"/>
                <w:lang w:val="nb-NO"/>
              </w:rPr>
            </w:pPr>
            <w:r w:rsidRPr="00E47AEE">
              <w:rPr>
                <w:sz w:val="18"/>
                <w:szCs w:val="18"/>
                <w:lang w:val="sv-SE"/>
              </w:rPr>
              <w:t xml:space="preserve">KRITERIA DAN PROSEDUR PENILAIAN AKREDITASI </w:t>
            </w:r>
            <w:r w:rsidR="00AA0120" w:rsidRPr="00E47AEE">
              <w:rPr>
                <w:sz w:val="18"/>
                <w:szCs w:val="18"/>
                <w:lang w:val="sv-SE"/>
              </w:rPr>
              <w:t xml:space="preserve">PROGRAM PENDIDIKANI </w:t>
            </w:r>
            <w:r w:rsidR="00A34C44" w:rsidRPr="00E47AEE">
              <w:rPr>
                <w:sz w:val="18"/>
                <w:szCs w:val="18"/>
                <w:lang w:val="sv-SE"/>
              </w:rPr>
              <w:t>DOKTER SPESIALIS BEDAH SARAF</w:t>
            </w:r>
          </w:p>
        </w:tc>
        <w:tc>
          <w:tcPr>
            <w:tcW w:w="1192" w:type="dxa"/>
          </w:tcPr>
          <w:p w:rsidR="007B3114" w:rsidRPr="00E47AEE" w:rsidRDefault="00A459B9" w:rsidP="00814305">
            <w:pPr>
              <w:jc w:val="right"/>
              <w:rPr>
                <w:sz w:val="18"/>
                <w:szCs w:val="18"/>
              </w:rPr>
            </w:pPr>
            <w:r w:rsidRPr="00E47AEE">
              <w:rPr>
                <w:sz w:val="18"/>
                <w:szCs w:val="18"/>
              </w:rPr>
              <w:t>3</w:t>
            </w:r>
          </w:p>
        </w:tc>
      </w:tr>
      <w:tr w:rsidR="00E47AEE" w:rsidRPr="00E47AEE" w:rsidTr="00814305">
        <w:tc>
          <w:tcPr>
            <w:tcW w:w="1188" w:type="dxa"/>
          </w:tcPr>
          <w:p w:rsidR="007B3114" w:rsidRPr="00E47AEE" w:rsidRDefault="007B3114" w:rsidP="00814305">
            <w:pPr>
              <w:jc w:val="left"/>
              <w:rPr>
                <w:sz w:val="18"/>
                <w:szCs w:val="18"/>
              </w:rPr>
            </w:pPr>
            <w:r w:rsidRPr="00E47AEE">
              <w:rPr>
                <w:sz w:val="18"/>
                <w:szCs w:val="18"/>
              </w:rPr>
              <w:t>BAB III</w:t>
            </w:r>
          </w:p>
        </w:tc>
        <w:tc>
          <w:tcPr>
            <w:tcW w:w="6840" w:type="dxa"/>
          </w:tcPr>
          <w:p w:rsidR="007B3114" w:rsidRPr="00E47AEE" w:rsidRDefault="007B3114" w:rsidP="00814305">
            <w:pPr>
              <w:jc w:val="left"/>
              <w:rPr>
                <w:sz w:val="18"/>
                <w:szCs w:val="18"/>
              </w:rPr>
            </w:pPr>
            <w:r w:rsidRPr="00E47AEE">
              <w:rPr>
                <w:sz w:val="18"/>
                <w:szCs w:val="18"/>
                <w:lang w:val="sv-SE"/>
              </w:rPr>
              <w:t xml:space="preserve">KEPUTUSAN PENILAIAN AKREDITASI </w:t>
            </w:r>
            <w:r w:rsidR="00AA0120" w:rsidRPr="00E47AEE">
              <w:rPr>
                <w:sz w:val="18"/>
                <w:szCs w:val="18"/>
                <w:lang w:val="sv-SE"/>
              </w:rPr>
              <w:t xml:space="preserve">PROGRAM PENDIDIKANI </w:t>
            </w:r>
            <w:r w:rsidR="00A34C44" w:rsidRPr="00E47AEE">
              <w:rPr>
                <w:sz w:val="18"/>
                <w:szCs w:val="18"/>
                <w:lang w:val="sv-SE"/>
              </w:rPr>
              <w:t>DOKTER SPESIALIS BEDAH SARAF</w:t>
            </w:r>
          </w:p>
        </w:tc>
        <w:tc>
          <w:tcPr>
            <w:tcW w:w="1192" w:type="dxa"/>
          </w:tcPr>
          <w:p w:rsidR="007B3114" w:rsidRPr="00E47AEE" w:rsidRDefault="00A459B9" w:rsidP="00814305">
            <w:pPr>
              <w:jc w:val="right"/>
              <w:rPr>
                <w:sz w:val="18"/>
                <w:szCs w:val="18"/>
              </w:rPr>
            </w:pPr>
            <w:r w:rsidRPr="00E47AEE">
              <w:rPr>
                <w:sz w:val="18"/>
                <w:szCs w:val="18"/>
              </w:rPr>
              <w:t>6</w:t>
            </w:r>
          </w:p>
        </w:tc>
      </w:tr>
      <w:tr w:rsidR="00E47AEE" w:rsidRPr="00E47AEE" w:rsidTr="00814305">
        <w:tc>
          <w:tcPr>
            <w:tcW w:w="8028" w:type="dxa"/>
            <w:gridSpan w:val="2"/>
          </w:tcPr>
          <w:p w:rsidR="007B3114" w:rsidRPr="00E47AEE" w:rsidRDefault="007B3114" w:rsidP="00814305">
            <w:pPr>
              <w:jc w:val="left"/>
              <w:rPr>
                <w:sz w:val="18"/>
                <w:szCs w:val="18"/>
              </w:rPr>
            </w:pPr>
            <w:r w:rsidRPr="00E47AEE">
              <w:rPr>
                <w:sz w:val="18"/>
                <w:szCs w:val="18"/>
              </w:rPr>
              <w:t>LAMPIRAN</w:t>
            </w:r>
          </w:p>
        </w:tc>
        <w:tc>
          <w:tcPr>
            <w:tcW w:w="1192" w:type="dxa"/>
          </w:tcPr>
          <w:p w:rsidR="007B3114" w:rsidRPr="00E47AEE" w:rsidRDefault="00A459B9" w:rsidP="00814305">
            <w:pPr>
              <w:jc w:val="right"/>
              <w:rPr>
                <w:sz w:val="18"/>
                <w:szCs w:val="18"/>
              </w:rPr>
            </w:pPr>
            <w:r w:rsidRPr="00E47AEE">
              <w:rPr>
                <w:sz w:val="18"/>
                <w:szCs w:val="18"/>
              </w:rPr>
              <w:t>8</w:t>
            </w:r>
          </w:p>
        </w:tc>
      </w:tr>
    </w:tbl>
    <w:p w:rsidR="007B3114" w:rsidRPr="00E47AEE" w:rsidRDefault="007B3114">
      <w:pPr>
        <w:jc w:val="right"/>
        <w:rPr>
          <w:sz w:val="18"/>
          <w:szCs w:val="18"/>
        </w:rPr>
      </w:pPr>
    </w:p>
    <w:p w:rsidR="007B3114" w:rsidRPr="00E47AEE" w:rsidRDefault="007B3114">
      <w:pPr>
        <w:spacing w:line="240" w:lineRule="auto"/>
        <w:jc w:val="left"/>
        <w:rPr>
          <w:b/>
          <w:bCs/>
          <w:sz w:val="18"/>
          <w:szCs w:val="18"/>
        </w:rPr>
      </w:pPr>
      <w:bookmarkStart w:id="2" w:name="_Toc180234366"/>
      <w:bookmarkStart w:id="3" w:name="_Toc207988161"/>
      <w:r w:rsidRPr="00E47AEE">
        <w:rPr>
          <w:sz w:val="18"/>
          <w:szCs w:val="18"/>
        </w:rPr>
        <w:br w:type="page"/>
      </w:r>
    </w:p>
    <w:p w:rsidR="0098797F" w:rsidRPr="00E47AEE" w:rsidRDefault="00FA278A" w:rsidP="0098797F">
      <w:pPr>
        <w:pStyle w:val="Heading1"/>
        <w:rPr>
          <w:sz w:val="18"/>
          <w:szCs w:val="18"/>
        </w:rPr>
      </w:pPr>
      <w:r w:rsidRPr="00E47AEE">
        <w:rPr>
          <w:sz w:val="18"/>
          <w:szCs w:val="18"/>
        </w:rPr>
        <w:lastRenderedPageBreak/>
        <w:t>BAB I</w:t>
      </w:r>
      <w:bookmarkStart w:id="4" w:name="_Toc120175460"/>
      <w:bookmarkEnd w:id="2"/>
    </w:p>
    <w:p w:rsidR="00EA54F4" w:rsidRPr="00E47AEE" w:rsidRDefault="00FA278A" w:rsidP="00CA3448">
      <w:pPr>
        <w:pStyle w:val="Heading1"/>
        <w:rPr>
          <w:sz w:val="18"/>
          <w:szCs w:val="18"/>
          <w:lang w:val="nb-NO"/>
        </w:rPr>
      </w:pPr>
      <w:r w:rsidRPr="00E47AEE">
        <w:rPr>
          <w:sz w:val="18"/>
          <w:szCs w:val="18"/>
          <w:lang w:val="nb-NO"/>
        </w:rPr>
        <w:t xml:space="preserve">STANDAR DAN </w:t>
      </w:r>
      <w:r w:rsidR="00F30A91" w:rsidRPr="00E47AEE">
        <w:rPr>
          <w:sz w:val="18"/>
          <w:szCs w:val="18"/>
          <w:lang w:val="nb-NO"/>
        </w:rPr>
        <w:t>ELEMEN PENILAIAN</w:t>
      </w:r>
      <w:r w:rsidRPr="00E47AEE">
        <w:rPr>
          <w:sz w:val="18"/>
          <w:szCs w:val="18"/>
          <w:lang w:val="nb-NO"/>
        </w:rPr>
        <w:t xml:space="preserve"> AKREDITASI </w:t>
      </w:r>
      <w:bookmarkEnd w:id="3"/>
      <w:bookmarkEnd w:id="4"/>
      <w:r w:rsidR="00AA0120" w:rsidRPr="00E47AEE">
        <w:rPr>
          <w:sz w:val="18"/>
          <w:szCs w:val="18"/>
          <w:lang w:val="nb-NO"/>
        </w:rPr>
        <w:t xml:space="preserve">PROGRAM PENDIDIKANI </w:t>
      </w:r>
      <w:r w:rsidR="00A34C44" w:rsidRPr="00E47AEE">
        <w:rPr>
          <w:sz w:val="18"/>
          <w:szCs w:val="18"/>
          <w:lang w:val="nb-NO"/>
        </w:rPr>
        <w:t>DOKTER SPESIALIS BEDAH SARAF</w:t>
      </w:r>
    </w:p>
    <w:p w:rsidR="00EA54F4" w:rsidRPr="00E47AEE" w:rsidRDefault="00EA54F4" w:rsidP="0047366C">
      <w:pPr>
        <w:spacing w:line="240" w:lineRule="auto"/>
        <w:rPr>
          <w:b/>
          <w:bCs/>
          <w:sz w:val="18"/>
          <w:szCs w:val="18"/>
          <w:lang w:val="nb-NO"/>
        </w:rPr>
      </w:pPr>
    </w:p>
    <w:p w:rsidR="00627F6D" w:rsidRPr="00E47AEE" w:rsidRDefault="00FA278A" w:rsidP="00CA3448">
      <w:pPr>
        <w:spacing w:line="240" w:lineRule="auto"/>
        <w:rPr>
          <w:noProof/>
          <w:sz w:val="18"/>
          <w:szCs w:val="18"/>
          <w:lang w:val="nb-NO"/>
        </w:rPr>
      </w:pPr>
      <w:r w:rsidRPr="00E47AEE">
        <w:rPr>
          <w:sz w:val="18"/>
          <w:szCs w:val="18"/>
          <w:lang w:val="nb-NO"/>
        </w:rPr>
        <w:t xml:space="preserve">Dokumen akreditasi yang berupa </w:t>
      </w:r>
      <w:r w:rsidR="00C21259" w:rsidRPr="00E47AEE">
        <w:rPr>
          <w:sz w:val="18"/>
          <w:szCs w:val="18"/>
          <w:lang w:val="nb-NO"/>
        </w:rPr>
        <w:t>evaluasi-diri</w:t>
      </w:r>
      <w:r w:rsidR="004C56A6" w:rsidRPr="00E47AEE">
        <w:rPr>
          <w:sz w:val="18"/>
          <w:szCs w:val="18"/>
          <w:lang w:val="nb-NO"/>
        </w:rPr>
        <w:t xml:space="preserve"> dan borang program </w:t>
      </w:r>
      <w:r w:rsidR="006D7F6E" w:rsidRPr="00E47AEE">
        <w:rPr>
          <w:sz w:val="18"/>
          <w:szCs w:val="18"/>
          <w:lang w:val="nb-NO"/>
        </w:rPr>
        <w:t>Pendidikan</w:t>
      </w:r>
      <w:r w:rsidR="004C56A6" w:rsidRPr="00E47AEE">
        <w:rPr>
          <w:sz w:val="18"/>
          <w:szCs w:val="18"/>
          <w:lang w:val="nb-NO"/>
        </w:rPr>
        <w:t xml:space="preserve"> serta borang </w:t>
      </w:r>
      <w:r w:rsidR="00AC6D8E" w:rsidRPr="00E47AEE">
        <w:rPr>
          <w:sz w:val="18"/>
          <w:szCs w:val="18"/>
          <w:lang w:val="id-ID"/>
        </w:rPr>
        <w:t>unit</w:t>
      </w:r>
      <w:r w:rsidR="00AC6D8E" w:rsidRPr="00E47AEE">
        <w:rPr>
          <w:sz w:val="18"/>
          <w:szCs w:val="18"/>
          <w:lang w:val="nb-NO"/>
        </w:rPr>
        <w:t xml:space="preserve"> pengelola program </w:t>
      </w:r>
      <w:r w:rsidR="006D7F6E" w:rsidRPr="00E47AEE">
        <w:rPr>
          <w:sz w:val="18"/>
          <w:szCs w:val="18"/>
          <w:lang w:val="nb-NO"/>
        </w:rPr>
        <w:t>Pendidikan</w:t>
      </w:r>
      <w:r w:rsidR="004C56A6" w:rsidRPr="00E47AEE">
        <w:rPr>
          <w:sz w:val="18"/>
          <w:szCs w:val="18"/>
          <w:lang w:val="nb-NO"/>
        </w:rPr>
        <w:t xml:space="preserve"> dinil</w:t>
      </w:r>
      <w:r w:rsidRPr="00E47AEE">
        <w:rPr>
          <w:sz w:val="18"/>
          <w:szCs w:val="18"/>
          <w:lang w:val="nb-NO"/>
        </w:rPr>
        <w:t xml:space="preserve">ai melalui </w:t>
      </w:r>
      <w:r w:rsidR="00CA3448" w:rsidRPr="00E47AEE">
        <w:rPr>
          <w:sz w:val="18"/>
          <w:szCs w:val="18"/>
          <w:lang w:val="nb-NO"/>
        </w:rPr>
        <w:t>tujuh</w:t>
      </w:r>
      <w:r w:rsidRPr="00E47AEE">
        <w:rPr>
          <w:sz w:val="18"/>
          <w:szCs w:val="18"/>
          <w:lang w:val="nb-NO"/>
        </w:rPr>
        <w:t xml:space="preserve"> standar</w:t>
      </w:r>
      <w:r w:rsidR="00CA3448" w:rsidRPr="00E47AEE">
        <w:rPr>
          <w:sz w:val="18"/>
          <w:szCs w:val="18"/>
          <w:lang w:val="nb-NO"/>
        </w:rPr>
        <w:t>, yaitu:</w:t>
      </w:r>
    </w:p>
    <w:p w:rsidR="00CA3448" w:rsidRPr="00E47AEE" w:rsidRDefault="00CA3448" w:rsidP="00E82994">
      <w:pPr>
        <w:pStyle w:val="BodyTextIndent"/>
        <w:numPr>
          <w:ilvl w:val="0"/>
          <w:numId w:val="3"/>
        </w:numPr>
        <w:rPr>
          <w:sz w:val="18"/>
          <w:szCs w:val="18"/>
          <w:lang w:val="es-ES"/>
        </w:rPr>
      </w:pPr>
      <w:r w:rsidRPr="00E47AEE">
        <w:rPr>
          <w:sz w:val="18"/>
          <w:szCs w:val="18"/>
          <w:lang w:val="es-ES"/>
        </w:rPr>
        <w:t>Visi</w:t>
      </w:r>
      <w:r w:rsidR="004C56A6" w:rsidRPr="00E47AEE">
        <w:rPr>
          <w:sz w:val="18"/>
          <w:szCs w:val="18"/>
          <w:lang w:val="es-ES"/>
        </w:rPr>
        <w:t>, misi, tujuan</w:t>
      </w:r>
      <w:r w:rsidR="00CB5940" w:rsidRPr="00E47AEE">
        <w:rPr>
          <w:sz w:val="18"/>
          <w:szCs w:val="18"/>
          <w:lang w:val="id-ID"/>
        </w:rPr>
        <w:t>,</w:t>
      </w:r>
      <w:r w:rsidR="004C56A6" w:rsidRPr="00E47AEE">
        <w:rPr>
          <w:sz w:val="18"/>
          <w:szCs w:val="18"/>
          <w:lang w:val="es-ES"/>
        </w:rPr>
        <w:t xml:space="preserve"> dan sasaran, </w:t>
      </w:r>
      <w:r w:rsidR="001E2B83" w:rsidRPr="00E47AEE">
        <w:rPr>
          <w:sz w:val="18"/>
          <w:szCs w:val="18"/>
          <w:lang w:val="es-ES"/>
        </w:rPr>
        <w:t>serta strategi pencapaian</w:t>
      </w:r>
    </w:p>
    <w:p w:rsidR="00CA3448" w:rsidRPr="00E47AEE" w:rsidRDefault="00CA3448" w:rsidP="00E82994">
      <w:pPr>
        <w:pStyle w:val="BodyTextIndent"/>
        <w:numPr>
          <w:ilvl w:val="0"/>
          <w:numId w:val="3"/>
        </w:numPr>
        <w:rPr>
          <w:sz w:val="18"/>
          <w:szCs w:val="18"/>
          <w:lang w:val="nb-NO"/>
        </w:rPr>
      </w:pPr>
      <w:r w:rsidRPr="00E47AEE">
        <w:rPr>
          <w:sz w:val="18"/>
          <w:szCs w:val="18"/>
          <w:lang w:val="nb-NO"/>
        </w:rPr>
        <w:t>Tatapamong</w:t>
      </w:r>
      <w:r w:rsidR="004C56A6" w:rsidRPr="00E47AEE">
        <w:rPr>
          <w:sz w:val="18"/>
          <w:szCs w:val="18"/>
          <w:lang w:val="nb-NO"/>
        </w:rPr>
        <w:t xml:space="preserve">, kepemimpinan, </w:t>
      </w:r>
      <w:r w:rsidR="00162CB6" w:rsidRPr="00E47AEE">
        <w:rPr>
          <w:sz w:val="18"/>
          <w:szCs w:val="18"/>
          <w:lang w:val="nb-NO"/>
        </w:rPr>
        <w:t>si</w:t>
      </w:r>
      <w:r w:rsidR="004C56A6" w:rsidRPr="00E47AEE">
        <w:rPr>
          <w:sz w:val="18"/>
          <w:szCs w:val="18"/>
          <w:lang w:val="nb-NO"/>
        </w:rPr>
        <w:t>stem pengelolaan dan penjaminan mutu</w:t>
      </w:r>
    </w:p>
    <w:p w:rsidR="00CA3448" w:rsidRPr="00E47AEE" w:rsidRDefault="007B6CD2" w:rsidP="00E82994">
      <w:pPr>
        <w:pStyle w:val="BodyTextIndent"/>
        <w:numPr>
          <w:ilvl w:val="0"/>
          <w:numId w:val="3"/>
        </w:numPr>
        <w:rPr>
          <w:sz w:val="18"/>
          <w:szCs w:val="18"/>
        </w:rPr>
      </w:pPr>
      <w:r w:rsidRPr="00E47AEE">
        <w:rPr>
          <w:sz w:val="18"/>
          <w:szCs w:val="18"/>
        </w:rPr>
        <w:t>Peserta didik</w:t>
      </w:r>
      <w:r w:rsidR="004C56A6" w:rsidRPr="00E47AEE">
        <w:rPr>
          <w:sz w:val="18"/>
          <w:szCs w:val="18"/>
        </w:rPr>
        <w:t xml:space="preserve"> dan l</w:t>
      </w:r>
      <w:r w:rsidR="00CA3448" w:rsidRPr="00E47AEE">
        <w:rPr>
          <w:sz w:val="18"/>
          <w:szCs w:val="18"/>
        </w:rPr>
        <w:t xml:space="preserve">ulusan </w:t>
      </w:r>
    </w:p>
    <w:p w:rsidR="00CA3448" w:rsidRPr="00E47AEE" w:rsidRDefault="004C56A6" w:rsidP="00E82994">
      <w:pPr>
        <w:pStyle w:val="BodyTextIndent"/>
        <w:numPr>
          <w:ilvl w:val="0"/>
          <w:numId w:val="3"/>
        </w:numPr>
        <w:rPr>
          <w:sz w:val="18"/>
          <w:szCs w:val="18"/>
        </w:rPr>
      </w:pPr>
      <w:r w:rsidRPr="00E47AEE">
        <w:rPr>
          <w:sz w:val="18"/>
          <w:szCs w:val="18"/>
        </w:rPr>
        <w:t>Sumber daya m</w:t>
      </w:r>
      <w:r w:rsidR="00CA3448" w:rsidRPr="00E47AEE">
        <w:rPr>
          <w:sz w:val="18"/>
          <w:szCs w:val="18"/>
        </w:rPr>
        <w:t xml:space="preserve">anusia </w:t>
      </w:r>
    </w:p>
    <w:p w:rsidR="00CA3448" w:rsidRPr="00E47AEE" w:rsidRDefault="00162CB6" w:rsidP="00E82994">
      <w:pPr>
        <w:pStyle w:val="BodyTextIndent"/>
        <w:numPr>
          <w:ilvl w:val="0"/>
          <w:numId w:val="3"/>
        </w:numPr>
        <w:rPr>
          <w:sz w:val="18"/>
          <w:szCs w:val="18"/>
        </w:rPr>
      </w:pPr>
      <w:r w:rsidRPr="00E47AEE">
        <w:rPr>
          <w:sz w:val="18"/>
          <w:szCs w:val="18"/>
        </w:rPr>
        <w:t>Kurikulum, p</w:t>
      </w:r>
      <w:r w:rsidR="00CA3448" w:rsidRPr="00E47AEE">
        <w:rPr>
          <w:sz w:val="18"/>
          <w:szCs w:val="18"/>
        </w:rPr>
        <w:t xml:space="preserve">embelajaran, </w:t>
      </w:r>
      <w:r w:rsidRPr="00E47AEE">
        <w:rPr>
          <w:sz w:val="18"/>
          <w:szCs w:val="18"/>
        </w:rPr>
        <w:t>dan suasana akademik</w:t>
      </w:r>
    </w:p>
    <w:p w:rsidR="00CA3448" w:rsidRPr="00E47AEE" w:rsidRDefault="00162CB6" w:rsidP="00E82994">
      <w:pPr>
        <w:pStyle w:val="BodyTextIndent"/>
        <w:numPr>
          <w:ilvl w:val="0"/>
          <w:numId w:val="3"/>
        </w:numPr>
        <w:rPr>
          <w:sz w:val="18"/>
          <w:szCs w:val="18"/>
          <w:lang w:val="nb-NO"/>
        </w:rPr>
      </w:pPr>
      <w:r w:rsidRPr="00E47AEE">
        <w:rPr>
          <w:sz w:val="18"/>
          <w:szCs w:val="18"/>
          <w:lang w:val="nb-NO"/>
        </w:rPr>
        <w:t>Pembiayaan, sarana dan p</w:t>
      </w:r>
      <w:r w:rsidR="00CA3448" w:rsidRPr="00E47AEE">
        <w:rPr>
          <w:sz w:val="18"/>
          <w:szCs w:val="18"/>
          <w:lang w:val="nb-NO"/>
        </w:rPr>
        <w:t>rasarana</w:t>
      </w:r>
      <w:r w:rsidRPr="00E47AEE">
        <w:rPr>
          <w:sz w:val="18"/>
          <w:szCs w:val="18"/>
          <w:lang w:val="nb-NO"/>
        </w:rPr>
        <w:t>, serta sistem informasi</w:t>
      </w:r>
    </w:p>
    <w:p w:rsidR="00CA3448" w:rsidRPr="00E47AEE" w:rsidRDefault="00162CB6" w:rsidP="00E82994">
      <w:pPr>
        <w:pStyle w:val="BodyTextIndent"/>
        <w:numPr>
          <w:ilvl w:val="0"/>
          <w:numId w:val="3"/>
        </w:numPr>
        <w:rPr>
          <w:sz w:val="18"/>
          <w:szCs w:val="18"/>
          <w:lang w:val="nb-NO"/>
        </w:rPr>
      </w:pPr>
      <w:r w:rsidRPr="00E47AEE">
        <w:rPr>
          <w:sz w:val="18"/>
          <w:szCs w:val="18"/>
          <w:lang w:val="nb-NO"/>
        </w:rPr>
        <w:t>Penelitian, pengabdian kepada masyarakat dan kerjasama</w:t>
      </w:r>
    </w:p>
    <w:p w:rsidR="00CA3448" w:rsidRPr="00E47AEE" w:rsidRDefault="00CA3448" w:rsidP="00CA3448">
      <w:pPr>
        <w:pStyle w:val="BodyTextIndent3"/>
        <w:ind w:left="0"/>
        <w:rPr>
          <w:sz w:val="18"/>
          <w:szCs w:val="18"/>
          <w:lang w:val="nb-NO"/>
        </w:rPr>
      </w:pPr>
    </w:p>
    <w:p w:rsidR="00CA3448" w:rsidRPr="00E47AEE" w:rsidRDefault="00CA3448" w:rsidP="00CA3448">
      <w:pPr>
        <w:pStyle w:val="BodyTextIndent3"/>
        <w:ind w:left="0"/>
        <w:rPr>
          <w:sz w:val="18"/>
          <w:szCs w:val="18"/>
          <w:lang w:val="id-ID"/>
        </w:rPr>
      </w:pPr>
    </w:p>
    <w:p w:rsidR="00AC6D8E" w:rsidRPr="00E47AEE" w:rsidRDefault="00AC6D8E" w:rsidP="00CA3448">
      <w:pPr>
        <w:pStyle w:val="BodyTextIndent3"/>
        <w:ind w:left="0"/>
        <w:rPr>
          <w:sz w:val="18"/>
          <w:szCs w:val="18"/>
          <w:lang w:val="id-ID"/>
        </w:rPr>
      </w:pPr>
    </w:p>
    <w:p w:rsidR="00A43689" w:rsidRPr="00E47AEE" w:rsidRDefault="00A43689" w:rsidP="00F2154C">
      <w:pPr>
        <w:spacing w:line="240" w:lineRule="auto"/>
        <w:rPr>
          <w:sz w:val="18"/>
          <w:szCs w:val="18"/>
          <w:lang w:val="nb-NO"/>
        </w:rPr>
        <w:sectPr w:rsidR="00A43689" w:rsidRPr="00E47AEE" w:rsidSect="00CA07AD">
          <w:footerReference w:type="even" r:id="rId10"/>
          <w:footerReference w:type="default" r:id="rId11"/>
          <w:footerReference w:type="first" r:id="rId12"/>
          <w:pgSz w:w="11909" w:h="16834" w:code="9"/>
          <w:pgMar w:top="1440" w:right="1440" w:bottom="1440" w:left="1440" w:header="1224" w:footer="1037" w:gutter="0"/>
          <w:pgNumType w:start="0"/>
          <w:cols w:space="720"/>
          <w:titlePg/>
          <w:docGrid w:linePitch="360"/>
        </w:sectPr>
      </w:pPr>
    </w:p>
    <w:p w:rsidR="00AC239B" w:rsidRPr="00E47AEE" w:rsidRDefault="00FA278A" w:rsidP="00CA3448">
      <w:pPr>
        <w:pStyle w:val="Heading1"/>
        <w:rPr>
          <w:sz w:val="18"/>
          <w:szCs w:val="18"/>
          <w:lang w:val="sv-SE"/>
        </w:rPr>
      </w:pPr>
      <w:bookmarkStart w:id="5" w:name="_Toc180234383"/>
      <w:bookmarkStart w:id="6" w:name="_Toc207988169"/>
      <w:r w:rsidRPr="00E47AEE">
        <w:rPr>
          <w:sz w:val="18"/>
          <w:szCs w:val="18"/>
          <w:lang w:val="sv-SE"/>
        </w:rPr>
        <w:lastRenderedPageBreak/>
        <w:t>BAB II</w:t>
      </w:r>
      <w:bookmarkStart w:id="7" w:name="_Toc120175478"/>
      <w:bookmarkEnd w:id="5"/>
    </w:p>
    <w:p w:rsidR="00D02C6E" w:rsidRPr="00E47AEE" w:rsidRDefault="00FA278A" w:rsidP="00CA3448">
      <w:pPr>
        <w:pStyle w:val="Heading1"/>
        <w:rPr>
          <w:sz w:val="18"/>
          <w:szCs w:val="18"/>
          <w:lang w:val="id-ID"/>
        </w:rPr>
      </w:pPr>
      <w:r w:rsidRPr="00E47AEE">
        <w:rPr>
          <w:sz w:val="18"/>
          <w:szCs w:val="18"/>
          <w:lang w:val="sv-SE"/>
        </w:rPr>
        <w:t xml:space="preserve">KRITERIA DAN PROSEDUR PENILAIAN </w:t>
      </w:r>
    </w:p>
    <w:p w:rsidR="00EA54F4" w:rsidRPr="00E47AEE" w:rsidRDefault="00FA278A" w:rsidP="00CA3448">
      <w:pPr>
        <w:pStyle w:val="Heading1"/>
        <w:rPr>
          <w:sz w:val="18"/>
          <w:szCs w:val="18"/>
          <w:lang w:val="sv-SE"/>
        </w:rPr>
      </w:pPr>
      <w:r w:rsidRPr="00E47AEE">
        <w:rPr>
          <w:sz w:val="18"/>
          <w:szCs w:val="18"/>
          <w:lang w:val="sv-SE"/>
        </w:rPr>
        <w:t xml:space="preserve">AKREDITASI </w:t>
      </w:r>
      <w:bookmarkEnd w:id="6"/>
      <w:bookmarkEnd w:id="7"/>
      <w:r w:rsidR="00BA33BE" w:rsidRPr="00E47AEE">
        <w:rPr>
          <w:sz w:val="18"/>
          <w:szCs w:val="18"/>
          <w:lang w:val="sv-SE"/>
        </w:rPr>
        <w:t xml:space="preserve">PROGRAM </w:t>
      </w:r>
      <w:r w:rsidR="00AA0120" w:rsidRPr="00E47AEE">
        <w:rPr>
          <w:sz w:val="18"/>
          <w:szCs w:val="18"/>
          <w:lang w:val="sv-SE"/>
        </w:rPr>
        <w:t xml:space="preserve">PENDIDIKAN </w:t>
      </w:r>
      <w:r w:rsidR="00A34C44" w:rsidRPr="00E47AEE">
        <w:rPr>
          <w:sz w:val="18"/>
          <w:szCs w:val="18"/>
          <w:lang w:val="sv-SE"/>
        </w:rPr>
        <w:t>DOKTER SPESIALIS BEDAH SARAF</w:t>
      </w:r>
    </w:p>
    <w:p w:rsidR="00EA54F4" w:rsidRPr="00E47AEE" w:rsidRDefault="00EA54F4" w:rsidP="00D31636">
      <w:pPr>
        <w:spacing w:line="240" w:lineRule="auto"/>
        <w:rPr>
          <w:sz w:val="18"/>
          <w:szCs w:val="18"/>
          <w:lang w:val="sv-SE"/>
        </w:rPr>
      </w:pPr>
    </w:p>
    <w:p w:rsidR="00EA54F4" w:rsidRPr="00E47AEE" w:rsidRDefault="00FA278A" w:rsidP="00032C22">
      <w:pPr>
        <w:spacing w:line="240" w:lineRule="auto"/>
        <w:rPr>
          <w:sz w:val="18"/>
          <w:szCs w:val="18"/>
          <w:lang w:val="sv-SE"/>
        </w:rPr>
      </w:pPr>
      <w:r w:rsidRPr="00E47AEE">
        <w:rPr>
          <w:sz w:val="18"/>
          <w:szCs w:val="18"/>
          <w:lang w:val="sv-SE"/>
        </w:rPr>
        <w:t>Evaluasi da</w:t>
      </w:r>
      <w:r w:rsidR="00CD2CD6" w:rsidRPr="00E47AEE">
        <w:rPr>
          <w:sz w:val="18"/>
          <w:szCs w:val="18"/>
          <w:lang w:val="sv-SE"/>
        </w:rPr>
        <w:t xml:space="preserve">n penilaian akreditasi </w:t>
      </w:r>
      <w:r w:rsidR="00AA0120" w:rsidRPr="00E47AEE">
        <w:rPr>
          <w:sz w:val="18"/>
          <w:szCs w:val="18"/>
          <w:lang w:val="sv-SE"/>
        </w:rPr>
        <w:t xml:space="preserve">Program pendidikani </w:t>
      </w:r>
      <w:r w:rsidR="00A34C44" w:rsidRPr="00E47AEE">
        <w:rPr>
          <w:sz w:val="18"/>
          <w:szCs w:val="18"/>
          <w:lang w:val="sv-SE"/>
        </w:rPr>
        <w:t>Dokter spesialis Bedah Saraf</w:t>
      </w:r>
      <w:r w:rsidRPr="00E47AEE">
        <w:rPr>
          <w:sz w:val="18"/>
          <w:szCs w:val="18"/>
          <w:lang w:val="sv-SE"/>
        </w:rPr>
        <w:t>dilakukan oleh pakar sejawat (</w:t>
      </w:r>
      <w:r w:rsidRPr="00E47AEE">
        <w:rPr>
          <w:i/>
          <w:iCs/>
          <w:sz w:val="18"/>
          <w:szCs w:val="18"/>
          <w:lang w:val="sv-SE"/>
        </w:rPr>
        <w:t>peer reviewer</w:t>
      </w:r>
      <w:r w:rsidRPr="00E47AEE">
        <w:rPr>
          <w:sz w:val="18"/>
          <w:szCs w:val="18"/>
          <w:lang w:val="sv-SE"/>
        </w:rPr>
        <w:t>) berdasarkan pa</w:t>
      </w:r>
      <w:r w:rsidR="00CD2CD6" w:rsidRPr="00E47AEE">
        <w:rPr>
          <w:sz w:val="18"/>
          <w:szCs w:val="18"/>
          <w:lang w:val="sv-SE"/>
        </w:rPr>
        <w:t xml:space="preserve">da kriteria akreditasi </w:t>
      </w:r>
      <w:r w:rsidR="00AA0120" w:rsidRPr="00E47AEE">
        <w:rPr>
          <w:sz w:val="18"/>
          <w:szCs w:val="18"/>
          <w:lang w:val="sv-SE"/>
        </w:rPr>
        <w:t xml:space="preserve">Program pendidikani </w:t>
      </w:r>
      <w:r w:rsidR="00A34C44" w:rsidRPr="00E47AEE">
        <w:rPr>
          <w:sz w:val="18"/>
          <w:szCs w:val="18"/>
          <w:lang w:val="sv-SE"/>
        </w:rPr>
        <w:t>Dokter spesialis Bedah Saraf</w:t>
      </w:r>
      <w:r w:rsidRPr="00E47AEE">
        <w:rPr>
          <w:sz w:val="18"/>
          <w:szCs w:val="18"/>
          <w:lang w:val="sv-SE"/>
        </w:rPr>
        <w:t xml:space="preserve">. Untuk membantu asesor memberikan penilaian yang lebih obyektif, </w:t>
      </w:r>
      <w:r w:rsidR="00424287">
        <w:rPr>
          <w:sz w:val="18"/>
          <w:szCs w:val="18"/>
          <w:lang w:val="sv-SE"/>
        </w:rPr>
        <w:t>LAM-PTKes</w:t>
      </w:r>
      <w:r w:rsidRPr="00E47AEE">
        <w:rPr>
          <w:sz w:val="18"/>
          <w:szCs w:val="18"/>
          <w:lang w:val="sv-SE"/>
        </w:rPr>
        <w:t xml:space="preserve"> menyiapkan kriteria penilaian yang mencerminkan mutu penyelenggaraan </w:t>
      </w:r>
      <w:r w:rsidR="00AA0120" w:rsidRPr="00E47AEE">
        <w:rPr>
          <w:sz w:val="18"/>
          <w:szCs w:val="18"/>
          <w:lang w:val="sv-SE"/>
        </w:rPr>
        <w:t>Program pendidikan</w:t>
      </w:r>
      <w:bookmarkStart w:id="8" w:name="_GoBack"/>
      <w:bookmarkEnd w:id="8"/>
      <w:r w:rsidR="00AA0120" w:rsidRPr="00E47AEE">
        <w:rPr>
          <w:sz w:val="18"/>
          <w:szCs w:val="18"/>
          <w:lang w:val="sv-SE"/>
        </w:rPr>
        <w:t xml:space="preserve"> </w:t>
      </w:r>
      <w:r w:rsidR="00A34C44" w:rsidRPr="00E47AEE">
        <w:rPr>
          <w:sz w:val="18"/>
          <w:szCs w:val="18"/>
          <w:lang w:val="sv-SE"/>
        </w:rPr>
        <w:t>Dokter spesialis Bedah Saraf</w:t>
      </w:r>
      <w:r w:rsidR="006F395E" w:rsidRPr="00E47AEE">
        <w:rPr>
          <w:sz w:val="18"/>
          <w:szCs w:val="18"/>
          <w:lang w:val="sv-SE"/>
        </w:rPr>
        <w:t>.</w:t>
      </w:r>
    </w:p>
    <w:p w:rsidR="00EA54F4" w:rsidRPr="00E47AEE" w:rsidRDefault="00EA54F4" w:rsidP="00D31636">
      <w:pPr>
        <w:spacing w:line="240" w:lineRule="auto"/>
        <w:rPr>
          <w:sz w:val="18"/>
          <w:szCs w:val="18"/>
          <w:lang w:val="sv-SE"/>
        </w:rPr>
      </w:pPr>
    </w:p>
    <w:p w:rsidR="006F395E" w:rsidRPr="00E47AEE" w:rsidRDefault="006F395E" w:rsidP="00D31636">
      <w:pPr>
        <w:spacing w:line="240" w:lineRule="auto"/>
        <w:rPr>
          <w:sz w:val="18"/>
          <w:szCs w:val="18"/>
          <w:lang w:val="nb-NO"/>
        </w:rPr>
      </w:pPr>
      <w:r w:rsidRPr="00E47AEE">
        <w:rPr>
          <w:sz w:val="18"/>
          <w:szCs w:val="18"/>
          <w:lang w:val="nb-NO"/>
        </w:rPr>
        <w:t xml:space="preserve">Instrumen akreditasi </w:t>
      </w:r>
      <w:r w:rsidR="00AA0120" w:rsidRPr="00E47AEE">
        <w:rPr>
          <w:sz w:val="18"/>
          <w:szCs w:val="18"/>
          <w:lang w:val="id-ID"/>
        </w:rPr>
        <w:t xml:space="preserve">Program pendidikani </w:t>
      </w:r>
      <w:r w:rsidR="00A34C44" w:rsidRPr="00E47AEE">
        <w:rPr>
          <w:sz w:val="18"/>
          <w:szCs w:val="18"/>
          <w:lang w:val="id-ID"/>
        </w:rPr>
        <w:t>Dokter spesialis Bedah Saraf</w:t>
      </w:r>
      <w:r w:rsidRPr="00E47AEE">
        <w:rPr>
          <w:sz w:val="18"/>
          <w:szCs w:val="18"/>
          <w:lang w:val="nb-NO"/>
        </w:rPr>
        <w:t xml:space="preserve">terdiri atas: (1) </w:t>
      </w:r>
      <w:r w:rsidR="00C21259" w:rsidRPr="00E47AEE">
        <w:rPr>
          <w:sz w:val="18"/>
          <w:szCs w:val="18"/>
          <w:lang w:val="nb-NO"/>
        </w:rPr>
        <w:t xml:space="preserve">Evaluasi-Diri Program </w:t>
      </w:r>
      <w:r w:rsidR="006D7F6E" w:rsidRPr="00E47AEE">
        <w:rPr>
          <w:sz w:val="18"/>
          <w:szCs w:val="18"/>
          <w:lang w:val="nb-NO"/>
        </w:rPr>
        <w:t>Pendidikan</w:t>
      </w:r>
      <w:r w:rsidR="00C21259" w:rsidRPr="00E47AEE">
        <w:rPr>
          <w:sz w:val="18"/>
          <w:szCs w:val="18"/>
          <w:lang w:val="nb-NO"/>
        </w:rPr>
        <w:t xml:space="preserve"> (2) Borang Program </w:t>
      </w:r>
      <w:r w:rsidR="006D7F6E" w:rsidRPr="00E47AEE">
        <w:rPr>
          <w:sz w:val="18"/>
          <w:szCs w:val="18"/>
          <w:lang w:val="nb-NO"/>
        </w:rPr>
        <w:t>Pendidikan</w:t>
      </w:r>
      <w:r w:rsidR="00C21259" w:rsidRPr="00E47AEE">
        <w:rPr>
          <w:sz w:val="18"/>
          <w:szCs w:val="18"/>
          <w:lang w:val="nb-NO"/>
        </w:rPr>
        <w:t xml:space="preserve">, </w:t>
      </w:r>
      <w:r w:rsidR="00363A37" w:rsidRPr="00E47AEE">
        <w:rPr>
          <w:sz w:val="18"/>
          <w:szCs w:val="18"/>
          <w:lang w:val="nb-NO"/>
        </w:rPr>
        <w:t xml:space="preserve">dan (3) Borang </w:t>
      </w:r>
      <w:r w:rsidR="00505721" w:rsidRPr="00E47AEE">
        <w:rPr>
          <w:sz w:val="18"/>
          <w:szCs w:val="18"/>
          <w:lang w:val="id-ID"/>
        </w:rPr>
        <w:t>U</w:t>
      </w:r>
      <w:r w:rsidR="005A15FB" w:rsidRPr="00E47AEE">
        <w:rPr>
          <w:sz w:val="18"/>
          <w:szCs w:val="18"/>
          <w:lang w:val="nb-NO"/>
        </w:rPr>
        <w:t xml:space="preserve">nit </w:t>
      </w:r>
      <w:r w:rsidR="00505721" w:rsidRPr="00E47AEE">
        <w:rPr>
          <w:sz w:val="18"/>
          <w:szCs w:val="18"/>
          <w:lang w:val="id-ID"/>
        </w:rPr>
        <w:t>P</w:t>
      </w:r>
      <w:r w:rsidR="005A15FB" w:rsidRPr="00E47AEE">
        <w:rPr>
          <w:sz w:val="18"/>
          <w:szCs w:val="18"/>
          <w:lang w:val="nb-NO"/>
        </w:rPr>
        <w:t xml:space="preserve">engelola </w:t>
      </w:r>
      <w:r w:rsidR="00505721" w:rsidRPr="00E47AEE">
        <w:rPr>
          <w:sz w:val="18"/>
          <w:szCs w:val="18"/>
          <w:lang w:val="id-ID"/>
        </w:rPr>
        <w:t>P</w:t>
      </w:r>
      <w:r w:rsidR="005A15FB" w:rsidRPr="00E47AEE">
        <w:rPr>
          <w:sz w:val="18"/>
          <w:szCs w:val="18"/>
          <w:lang w:val="nb-NO"/>
        </w:rPr>
        <w:t xml:space="preserve">rogram </w:t>
      </w:r>
      <w:r w:rsidR="006D7F6E" w:rsidRPr="00E47AEE">
        <w:rPr>
          <w:sz w:val="18"/>
          <w:szCs w:val="18"/>
          <w:lang w:val="id-ID"/>
        </w:rPr>
        <w:t>Pendidikan</w:t>
      </w:r>
      <w:r w:rsidR="00435AC9" w:rsidRPr="00E47AEE">
        <w:rPr>
          <w:sz w:val="18"/>
          <w:szCs w:val="18"/>
          <w:lang w:val="nb-NO"/>
        </w:rPr>
        <w:t xml:space="preserve"> (</w:t>
      </w:r>
      <w:r w:rsidR="00237E73" w:rsidRPr="00E47AEE">
        <w:rPr>
          <w:sz w:val="18"/>
          <w:szCs w:val="18"/>
          <w:lang w:val="nb-NO"/>
        </w:rPr>
        <w:t>Fakultas</w:t>
      </w:r>
      <w:r w:rsidR="00435AC9" w:rsidRPr="00E47AEE">
        <w:rPr>
          <w:sz w:val="18"/>
          <w:szCs w:val="18"/>
          <w:lang w:val="nb-NO"/>
        </w:rPr>
        <w:t>)</w:t>
      </w:r>
      <w:r w:rsidRPr="00E47AEE">
        <w:rPr>
          <w:sz w:val="18"/>
          <w:szCs w:val="18"/>
          <w:lang w:val="nb-NO"/>
        </w:rPr>
        <w:t>.</w:t>
      </w:r>
    </w:p>
    <w:p w:rsidR="006F395E" w:rsidRPr="00E47AEE" w:rsidRDefault="006F395E" w:rsidP="00D31636">
      <w:pPr>
        <w:spacing w:line="240" w:lineRule="auto"/>
        <w:rPr>
          <w:sz w:val="18"/>
          <w:szCs w:val="18"/>
          <w:lang w:val="nb-NO"/>
        </w:rPr>
      </w:pPr>
    </w:p>
    <w:p w:rsidR="00EA54F4" w:rsidRPr="00E47AEE" w:rsidRDefault="00FA278A" w:rsidP="00D31636">
      <w:pPr>
        <w:pStyle w:val="Heading2"/>
        <w:rPr>
          <w:sz w:val="18"/>
          <w:szCs w:val="18"/>
          <w:lang w:val="nb-NO"/>
        </w:rPr>
      </w:pPr>
      <w:bookmarkStart w:id="9" w:name="_Toc120175479"/>
      <w:bookmarkStart w:id="10" w:name="_Toc207988170"/>
      <w:r w:rsidRPr="00E47AEE">
        <w:rPr>
          <w:sz w:val="18"/>
          <w:szCs w:val="18"/>
          <w:lang w:val="nb-NO"/>
        </w:rPr>
        <w:t xml:space="preserve">A. Kriteria Penilaian </w:t>
      </w:r>
      <w:bookmarkEnd w:id="9"/>
      <w:bookmarkEnd w:id="10"/>
      <w:r w:rsidR="006F395E" w:rsidRPr="00E47AEE">
        <w:rPr>
          <w:sz w:val="18"/>
          <w:szCs w:val="18"/>
          <w:lang w:val="nb-NO"/>
        </w:rPr>
        <w:t>Instrumen</w:t>
      </w:r>
      <w:r w:rsidR="00D02C6E" w:rsidRPr="00E47AEE">
        <w:rPr>
          <w:sz w:val="18"/>
          <w:szCs w:val="18"/>
          <w:lang w:val="nb-NO"/>
        </w:rPr>
        <w:t xml:space="preserve">Akreditasi </w:t>
      </w:r>
      <w:r w:rsidR="00AA0120" w:rsidRPr="00E47AEE">
        <w:rPr>
          <w:sz w:val="18"/>
          <w:szCs w:val="18"/>
          <w:lang w:val="nb-NO"/>
        </w:rPr>
        <w:t xml:space="preserve">Program Pendidikan </w:t>
      </w:r>
      <w:r w:rsidR="00A34C44" w:rsidRPr="00E47AEE">
        <w:rPr>
          <w:sz w:val="18"/>
          <w:szCs w:val="18"/>
          <w:lang w:val="nb-NO"/>
        </w:rPr>
        <w:t>Dokter spesialis Bedah Saraf</w:t>
      </w:r>
    </w:p>
    <w:p w:rsidR="00EA54F4" w:rsidRPr="00E47AEE" w:rsidRDefault="00EA54F4" w:rsidP="00D31636">
      <w:pPr>
        <w:spacing w:line="240" w:lineRule="auto"/>
        <w:rPr>
          <w:sz w:val="18"/>
          <w:szCs w:val="18"/>
          <w:lang w:val="nb-NO"/>
        </w:rPr>
      </w:pPr>
    </w:p>
    <w:p w:rsidR="00EA54F4" w:rsidRPr="00E47AEE" w:rsidRDefault="00FA278A" w:rsidP="00D31636">
      <w:pPr>
        <w:spacing w:line="240" w:lineRule="auto"/>
        <w:rPr>
          <w:sz w:val="18"/>
          <w:szCs w:val="18"/>
          <w:lang w:val="nb-NO"/>
        </w:rPr>
      </w:pPr>
      <w:r w:rsidRPr="00E47AEE">
        <w:rPr>
          <w:sz w:val="18"/>
          <w:szCs w:val="18"/>
          <w:lang w:val="nb-NO"/>
        </w:rPr>
        <w:t xml:space="preserve">Penilaian </w:t>
      </w:r>
      <w:r w:rsidR="006F395E" w:rsidRPr="00E47AEE">
        <w:rPr>
          <w:sz w:val="18"/>
          <w:szCs w:val="18"/>
          <w:lang w:val="nb-NO"/>
        </w:rPr>
        <w:t xml:space="preserve">instrumen akreditasi </w:t>
      </w:r>
      <w:r w:rsidR="00AA0120" w:rsidRPr="00E47AEE">
        <w:rPr>
          <w:sz w:val="18"/>
          <w:szCs w:val="18"/>
          <w:lang w:val="nb-NO"/>
        </w:rPr>
        <w:t xml:space="preserve">Program pendidikani </w:t>
      </w:r>
      <w:r w:rsidR="00A34C44" w:rsidRPr="00E47AEE">
        <w:rPr>
          <w:sz w:val="18"/>
          <w:szCs w:val="18"/>
          <w:lang w:val="nb-NO"/>
        </w:rPr>
        <w:t>Dokter spesialis Bedah Saraf</w:t>
      </w:r>
      <w:r w:rsidRPr="00E47AEE">
        <w:rPr>
          <w:sz w:val="18"/>
          <w:szCs w:val="18"/>
          <w:lang w:val="nb-NO"/>
        </w:rPr>
        <w:t>ditujukan pada tingkat komit</w:t>
      </w:r>
      <w:r w:rsidR="006F395E" w:rsidRPr="00E47AEE">
        <w:rPr>
          <w:sz w:val="18"/>
          <w:szCs w:val="18"/>
          <w:lang w:val="nb-NO"/>
        </w:rPr>
        <w:t xml:space="preserve">men terhadap kapasitas dan efektivitas program </w:t>
      </w:r>
      <w:r w:rsidR="006D7F6E" w:rsidRPr="00E47AEE">
        <w:rPr>
          <w:sz w:val="18"/>
          <w:szCs w:val="18"/>
          <w:lang w:val="nb-NO"/>
        </w:rPr>
        <w:t>Pendidikan</w:t>
      </w:r>
      <w:r w:rsidR="006F395E" w:rsidRPr="00E47AEE">
        <w:rPr>
          <w:sz w:val="18"/>
          <w:szCs w:val="18"/>
          <w:lang w:val="nb-NO"/>
        </w:rPr>
        <w:t>yang dijabarkan menjadi 7</w:t>
      </w:r>
      <w:r w:rsidRPr="00E47AEE">
        <w:rPr>
          <w:sz w:val="18"/>
          <w:szCs w:val="18"/>
          <w:lang w:val="nb-NO"/>
        </w:rPr>
        <w:t xml:space="preserve"> standar akreditasi.</w:t>
      </w:r>
    </w:p>
    <w:p w:rsidR="00EA54F4" w:rsidRPr="00E47AEE" w:rsidRDefault="00EA54F4" w:rsidP="00D31636">
      <w:pPr>
        <w:spacing w:line="240" w:lineRule="auto"/>
        <w:rPr>
          <w:sz w:val="18"/>
          <w:szCs w:val="18"/>
          <w:lang w:val="nb-NO"/>
        </w:rPr>
      </w:pPr>
    </w:p>
    <w:p w:rsidR="00EA54F4" w:rsidRPr="00E47AEE" w:rsidRDefault="00FA278A" w:rsidP="00D31636">
      <w:pPr>
        <w:spacing w:line="240" w:lineRule="auto"/>
        <w:rPr>
          <w:sz w:val="18"/>
          <w:szCs w:val="18"/>
          <w:lang w:val="sv-SE"/>
        </w:rPr>
      </w:pPr>
      <w:r w:rsidRPr="00E47AEE">
        <w:rPr>
          <w:sz w:val="18"/>
          <w:szCs w:val="18"/>
          <w:lang w:val="nb-NO"/>
        </w:rPr>
        <w:t xml:space="preserve">Di dalam </w:t>
      </w:r>
      <w:r w:rsidR="006F395E" w:rsidRPr="00E47AEE">
        <w:rPr>
          <w:sz w:val="18"/>
          <w:szCs w:val="18"/>
          <w:lang w:val="nb-NO"/>
        </w:rPr>
        <w:t xml:space="preserve">instrumen ini, </w:t>
      </w:r>
      <w:r w:rsidRPr="00E47AEE">
        <w:rPr>
          <w:sz w:val="18"/>
          <w:szCs w:val="18"/>
          <w:lang w:val="nb-NO"/>
        </w:rPr>
        <w:t xml:space="preserve"> setiap standar dirinci menjadi sejumlah </w:t>
      </w:r>
      <w:r w:rsidR="004F56EB" w:rsidRPr="00E47AEE">
        <w:rPr>
          <w:sz w:val="18"/>
          <w:szCs w:val="18"/>
          <w:lang w:val="nb-NO"/>
        </w:rPr>
        <w:t>elemen</w:t>
      </w:r>
      <w:r w:rsidR="00927BDE" w:rsidRPr="00E47AEE">
        <w:rPr>
          <w:sz w:val="18"/>
          <w:szCs w:val="18"/>
          <w:lang w:val="id-ID"/>
        </w:rPr>
        <w:t xml:space="preserve"> pen</w:t>
      </w:r>
      <w:r w:rsidR="005A15FB" w:rsidRPr="00E47AEE">
        <w:rPr>
          <w:sz w:val="18"/>
          <w:szCs w:val="18"/>
          <w:lang w:val="id-ID"/>
        </w:rPr>
        <w:t xml:space="preserve">ilaian dan deskriptor </w:t>
      </w:r>
      <w:r w:rsidRPr="00E47AEE">
        <w:rPr>
          <w:sz w:val="18"/>
          <w:szCs w:val="18"/>
          <w:lang w:val="nb-NO"/>
        </w:rPr>
        <w:t xml:space="preserve"> yang harus ditunjukkan secara obyektif oleh </w:t>
      </w:r>
      <w:r w:rsidR="006F395E" w:rsidRPr="00E47AEE">
        <w:rPr>
          <w:sz w:val="18"/>
          <w:szCs w:val="18"/>
          <w:lang w:val="nb-NO"/>
        </w:rPr>
        <w:t xml:space="preserve">program </w:t>
      </w:r>
      <w:r w:rsidR="006D7F6E" w:rsidRPr="00E47AEE">
        <w:rPr>
          <w:sz w:val="18"/>
          <w:szCs w:val="18"/>
          <w:lang w:val="nb-NO"/>
        </w:rPr>
        <w:t>Pendidikan</w:t>
      </w:r>
      <w:r w:rsidR="006F395E" w:rsidRPr="00E47AEE">
        <w:rPr>
          <w:sz w:val="18"/>
          <w:szCs w:val="18"/>
          <w:lang w:val="nb-NO"/>
        </w:rPr>
        <w:t xml:space="preserve"> </w:t>
      </w:r>
      <w:r w:rsidR="00883311" w:rsidRPr="00E47AEE">
        <w:rPr>
          <w:sz w:val="18"/>
          <w:szCs w:val="18"/>
          <w:lang w:val="id-ID"/>
        </w:rPr>
        <w:t>dan</w:t>
      </w:r>
      <w:r w:rsidR="005A15FB" w:rsidRPr="00E47AEE">
        <w:rPr>
          <w:sz w:val="18"/>
          <w:szCs w:val="18"/>
          <w:lang w:val="id-ID"/>
        </w:rPr>
        <w:t>u</w:t>
      </w:r>
      <w:r w:rsidR="00AC6D8E" w:rsidRPr="00E47AEE">
        <w:rPr>
          <w:sz w:val="18"/>
          <w:szCs w:val="18"/>
          <w:lang w:val="nb-NO"/>
        </w:rPr>
        <w:t xml:space="preserve">nit pengelola program </w:t>
      </w:r>
      <w:r w:rsidR="006D7F6E" w:rsidRPr="00E47AEE">
        <w:rPr>
          <w:sz w:val="18"/>
          <w:szCs w:val="18"/>
          <w:lang w:val="nb-NO"/>
        </w:rPr>
        <w:t>Pendidikan</w:t>
      </w:r>
      <w:r w:rsidR="006F395E" w:rsidRPr="00E47AEE">
        <w:rPr>
          <w:sz w:val="18"/>
          <w:szCs w:val="18"/>
          <w:lang w:val="nb-NO"/>
        </w:rPr>
        <w:t>.</w:t>
      </w:r>
      <w:r w:rsidRPr="00E47AEE">
        <w:rPr>
          <w:sz w:val="18"/>
          <w:szCs w:val="18"/>
          <w:lang w:val="nb-NO"/>
        </w:rPr>
        <w:t xml:space="preserve"> Analisis setiap </w:t>
      </w:r>
      <w:r w:rsidR="004F56EB" w:rsidRPr="00E47AEE">
        <w:rPr>
          <w:sz w:val="18"/>
          <w:szCs w:val="18"/>
          <w:lang w:val="nb-NO"/>
        </w:rPr>
        <w:t>elemen</w:t>
      </w:r>
      <w:r w:rsidRPr="00E47AEE">
        <w:rPr>
          <w:sz w:val="18"/>
          <w:szCs w:val="18"/>
          <w:lang w:val="nb-NO"/>
        </w:rPr>
        <w:t xml:space="preserve"> dalam </w:t>
      </w:r>
      <w:r w:rsidR="006F395E" w:rsidRPr="00E47AEE">
        <w:rPr>
          <w:sz w:val="18"/>
          <w:szCs w:val="18"/>
          <w:lang w:val="nb-NO"/>
        </w:rPr>
        <w:t>instrumen</w:t>
      </w:r>
      <w:r w:rsidRPr="00E47AEE">
        <w:rPr>
          <w:sz w:val="18"/>
          <w:szCs w:val="18"/>
          <w:lang w:val="nb-NO"/>
        </w:rPr>
        <w:t xml:space="preserve"> yang disajikan harus mencerminkan proses dan pencapaian mutu penyelenggaraan program </w:t>
      </w:r>
      <w:r w:rsidR="006D7F6E" w:rsidRPr="00E47AEE">
        <w:rPr>
          <w:sz w:val="18"/>
          <w:szCs w:val="18"/>
          <w:lang w:val="nb-NO"/>
        </w:rPr>
        <w:t>Pendidikan</w:t>
      </w:r>
      <w:r w:rsidR="006F395E" w:rsidRPr="00E47AEE">
        <w:rPr>
          <w:sz w:val="18"/>
          <w:szCs w:val="18"/>
          <w:lang w:val="nb-NO"/>
        </w:rPr>
        <w:t xml:space="preserve"> </w:t>
      </w:r>
      <w:r w:rsidRPr="00E47AEE">
        <w:rPr>
          <w:sz w:val="18"/>
          <w:szCs w:val="18"/>
          <w:lang w:val="nb-NO"/>
        </w:rPr>
        <w:t xml:space="preserve">dibandingkan dengan target yang telah ditetapkan. </w:t>
      </w:r>
      <w:r w:rsidRPr="00E47AEE">
        <w:rPr>
          <w:sz w:val="18"/>
          <w:szCs w:val="18"/>
          <w:lang w:val="sv-SE"/>
        </w:rPr>
        <w:t>Analisis tersebut harus  memperlihatkan keterkaitan antara berbagai standar, dan didasarkan atas evaluasi-diri.</w:t>
      </w:r>
    </w:p>
    <w:p w:rsidR="00EA54F4" w:rsidRPr="00E47AEE" w:rsidRDefault="00EA54F4" w:rsidP="00D31636">
      <w:pPr>
        <w:spacing w:line="240" w:lineRule="auto"/>
        <w:rPr>
          <w:sz w:val="18"/>
          <w:szCs w:val="18"/>
          <w:lang w:val="nb-NO"/>
        </w:rPr>
      </w:pPr>
    </w:p>
    <w:p w:rsidR="00EA54F4" w:rsidRPr="00E47AEE" w:rsidRDefault="00FA278A" w:rsidP="00D31636">
      <w:pPr>
        <w:spacing w:line="240" w:lineRule="auto"/>
        <w:rPr>
          <w:sz w:val="18"/>
          <w:szCs w:val="18"/>
          <w:lang w:val="nb-NO"/>
        </w:rPr>
      </w:pPr>
      <w:r w:rsidRPr="00E47AEE">
        <w:rPr>
          <w:sz w:val="18"/>
          <w:szCs w:val="18"/>
          <w:lang w:val="nb-NO"/>
        </w:rPr>
        <w:t xml:space="preserve">Setiap standar danatau </w:t>
      </w:r>
      <w:r w:rsidR="004F56EB" w:rsidRPr="00E47AEE">
        <w:rPr>
          <w:sz w:val="18"/>
          <w:szCs w:val="18"/>
          <w:lang w:val="nb-NO"/>
        </w:rPr>
        <w:t>elemen</w:t>
      </w:r>
      <w:r w:rsidRPr="00E47AEE">
        <w:rPr>
          <w:sz w:val="18"/>
          <w:szCs w:val="18"/>
          <w:lang w:val="nb-NO"/>
        </w:rPr>
        <w:t xml:space="preserve"> dalam </w:t>
      </w:r>
      <w:r w:rsidR="0021738B" w:rsidRPr="00E47AEE">
        <w:rPr>
          <w:sz w:val="18"/>
          <w:szCs w:val="18"/>
          <w:lang w:val="nb-NO"/>
        </w:rPr>
        <w:t xml:space="preserve">instrumen akreditasi </w:t>
      </w:r>
      <w:r w:rsidRPr="00E47AEE">
        <w:rPr>
          <w:sz w:val="18"/>
          <w:szCs w:val="18"/>
          <w:lang w:val="nb-NO"/>
        </w:rPr>
        <w:t>dinilai secara kualitatif</w:t>
      </w:r>
      <w:r w:rsidR="0021738B" w:rsidRPr="00E47AEE">
        <w:rPr>
          <w:sz w:val="18"/>
          <w:szCs w:val="18"/>
          <w:lang w:val="nb-NO"/>
        </w:rPr>
        <w:t xml:space="preserve"> maupun kuantitatifdengan </w:t>
      </w:r>
      <w:r w:rsidRPr="00E47AEE">
        <w:rPr>
          <w:sz w:val="18"/>
          <w:szCs w:val="18"/>
          <w:lang w:val="nb-NO"/>
        </w:rPr>
        <w:t xml:space="preserve">menggunakan </w:t>
      </w:r>
      <w:r w:rsidRPr="00E47AEE">
        <w:rPr>
          <w:i/>
          <w:iCs/>
          <w:sz w:val="18"/>
          <w:szCs w:val="18"/>
          <w:lang w:val="nb-NO"/>
        </w:rPr>
        <w:t>quality grade descriptor</w:t>
      </w:r>
      <w:r w:rsidRPr="00E47AEE">
        <w:rPr>
          <w:sz w:val="18"/>
          <w:szCs w:val="18"/>
          <w:lang w:val="nb-NO"/>
        </w:rPr>
        <w:t xml:space="preserve"> sebagai berikut: </w:t>
      </w:r>
      <w:r w:rsidRPr="00E47AEE">
        <w:rPr>
          <w:b/>
          <w:bCs/>
          <w:sz w:val="18"/>
          <w:szCs w:val="18"/>
          <w:lang w:val="nb-NO"/>
        </w:rPr>
        <w:t>Sangat Baik, Baik, Cukup, Kurang</w:t>
      </w:r>
      <w:r w:rsidR="00927BDE" w:rsidRPr="00E47AEE">
        <w:rPr>
          <w:b/>
          <w:bCs/>
          <w:sz w:val="18"/>
          <w:szCs w:val="18"/>
          <w:lang w:val="nb-NO"/>
        </w:rPr>
        <w:t xml:space="preserve">, </w:t>
      </w:r>
      <w:r w:rsidR="00927BDE" w:rsidRPr="00E47AEE">
        <w:rPr>
          <w:bCs/>
          <w:sz w:val="18"/>
          <w:szCs w:val="18"/>
          <w:lang w:val="nb-NO"/>
        </w:rPr>
        <w:t>dan</w:t>
      </w:r>
      <w:r w:rsidR="00927BDE" w:rsidRPr="00E47AEE">
        <w:rPr>
          <w:b/>
          <w:bCs/>
          <w:sz w:val="18"/>
          <w:szCs w:val="18"/>
          <w:lang w:val="nb-NO"/>
        </w:rPr>
        <w:t xml:space="preserve"> Sangat Kurang</w:t>
      </w:r>
      <w:r w:rsidRPr="00E47AEE">
        <w:rPr>
          <w:b/>
          <w:bCs/>
          <w:sz w:val="18"/>
          <w:szCs w:val="18"/>
          <w:lang w:val="nb-NO"/>
        </w:rPr>
        <w:t>.</w:t>
      </w:r>
      <w:r w:rsidRPr="00E47AEE">
        <w:rPr>
          <w:sz w:val="18"/>
          <w:szCs w:val="18"/>
          <w:lang w:val="nb-NO"/>
        </w:rPr>
        <w:t xml:space="preserve"> Untuk menetapkan peringkat akreditasi, hasil penilaian kualitatif tersebut </w:t>
      </w:r>
      <w:r w:rsidR="00C21259" w:rsidRPr="00E47AEE">
        <w:rPr>
          <w:sz w:val="18"/>
          <w:szCs w:val="18"/>
          <w:lang w:val="nb-NO"/>
        </w:rPr>
        <w:t xml:space="preserve">pada umumnya </w:t>
      </w:r>
      <w:r w:rsidRPr="00E47AEE">
        <w:rPr>
          <w:sz w:val="18"/>
          <w:szCs w:val="18"/>
          <w:lang w:val="nb-NO"/>
        </w:rPr>
        <w:t>dikuantifikasikan sebagai berikut.</w:t>
      </w:r>
    </w:p>
    <w:p w:rsidR="00EA54F4" w:rsidRPr="00E47AEE" w:rsidRDefault="00FA278A" w:rsidP="008354AF">
      <w:pPr>
        <w:numPr>
          <w:ilvl w:val="0"/>
          <w:numId w:val="1"/>
        </w:numPr>
        <w:tabs>
          <w:tab w:val="clear" w:pos="720"/>
        </w:tabs>
        <w:spacing w:line="240" w:lineRule="auto"/>
        <w:ind w:left="426" w:hanging="426"/>
        <w:rPr>
          <w:sz w:val="18"/>
          <w:szCs w:val="18"/>
          <w:lang w:val="nb-NO"/>
        </w:rPr>
      </w:pPr>
      <w:r w:rsidRPr="00E47AEE">
        <w:rPr>
          <w:b/>
          <w:bCs/>
          <w:sz w:val="18"/>
          <w:szCs w:val="18"/>
          <w:lang w:val="nb-NO"/>
        </w:rPr>
        <w:t>Skor 4 (Sangat Baik),</w:t>
      </w:r>
      <w:r w:rsidRPr="00E47AEE">
        <w:rPr>
          <w:sz w:val="18"/>
          <w:szCs w:val="18"/>
          <w:lang w:val="nb-NO"/>
        </w:rPr>
        <w:t xml:space="preserve"> jika semua kinerja mutu setiap standar atau </w:t>
      </w:r>
      <w:r w:rsidR="004F56EB" w:rsidRPr="00E47AEE">
        <w:rPr>
          <w:sz w:val="18"/>
          <w:szCs w:val="18"/>
          <w:lang w:val="nb-NO"/>
        </w:rPr>
        <w:t>elemen</w:t>
      </w:r>
      <w:r w:rsidRPr="00E47AEE">
        <w:rPr>
          <w:sz w:val="18"/>
          <w:szCs w:val="18"/>
          <w:lang w:val="nb-NO"/>
        </w:rPr>
        <w:t xml:space="preserve"> yang diukur </w:t>
      </w:r>
      <w:r w:rsidRPr="00E47AEE">
        <w:rPr>
          <w:sz w:val="18"/>
          <w:szCs w:val="18"/>
          <w:u w:val="single"/>
          <w:lang w:val="nb-NO"/>
        </w:rPr>
        <w:t>sangat baik</w:t>
      </w:r>
      <w:r w:rsidRPr="00E47AEE">
        <w:rPr>
          <w:sz w:val="18"/>
          <w:szCs w:val="18"/>
          <w:lang w:val="nb-NO"/>
        </w:rPr>
        <w:t>.</w:t>
      </w:r>
    </w:p>
    <w:p w:rsidR="00EA54F4" w:rsidRPr="00E47AEE" w:rsidRDefault="00FA278A" w:rsidP="008354AF">
      <w:pPr>
        <w:numPr>
          <w:ilvl w:val="0"/>
          <w:numId w:val="1"/>
        </w:numPr>
        <w:tabs>
          <w:tab w:val="clear" w:pos="720"/>
        </w:tabs>
        <w:spacing w:line="240" w:lineRule="auto"/>
        <w:ind w:left="426" w:hanging="426"/>
        <w:rPr>
          <w:sz w:val="18"/>
          <w:szCs w:val="18"/>
          <w:lang w:val="nb-NO"/>
        </w:rPr>
      </w:pPr>
      <w:r w:rsidRPr="00E47AEE">
        <w:rPr>
          <w:b/>
          <w:bCs/>
          <w:sz w:val="18"/>
          <w:szCs w:val="18"/>
          <w:lang w:val="nb-NO"/>
        </w:rPr>
        <w:t>Skor 3 (Baik)</w:t>
      </w:r>
      <w:r w:rsidRPr="00E47AEE">
        <w:rPr>
          <w:sz w:val="18"/>
          <w:szCs w:val="18"/>
          <w:lang w:val="nb-NO"/>
        </w:rPr>
        <w:t xml:space="preserve">, jika semua kinerja mutu setiap standar atau </w:t>
      </w:r>
      <w:r w:rsidR="004F56EB" w:rsidRPr="00E47AEE">
        <w:rPr>
          <w:sz w:val="18"/>
          <w:szCs w:val="18"/>
          <w:lang w:val="nb-NO"/>
        </w:rPr>
        <w:t>elemen</w:t>
      </w:r>
      <w:r w:rsidRPr="00E47AEE">
        <w:rPr>
          <w:sz w:val="18"/>
          <w:szCs w:val="18"/>
          <w:lang w:val="nb-NO"/>
        </w:rPr>
        <w:t xml:space="preserve"> yang diukur </w:t>
      </w:r>
      <w:r w:rsidRPr="00E47AEE">
        <w:rPr>
          <w:sz w:val="18"/>
          <w:szCs w:val="18"/>
          <w:u w:val="single"/>
          <w:lang w:val="nb-NO"/>
        </w:rPr>
        <w:t>baik</w:t>
      </w:r>
      <w:r w:rsidRPr="00E47AEE">
        <w:rPr>
          <w:sz w:val="18"/>
          <w:szCs w:val="18"/>
          <w:lang w:val="nb-NO"/>
        </w:rPr>
        <w:t xml:space="preserve"> dan tidak ada kekurangan yang berarti.</w:t>
      </w:r>
    </w:p>
    <w:p w:rsidR="00EA54F4" w:rsidRPr="00E47AEE" w:rsidRDefault="00FA278A" w:rsidP="008354AF">
      <w:pPr>
        <w:numPr>
          <w:ilvl w:val="0"/>
          <w:numId w:val="1"/>
        </w:numPr>
        <w:tabs>
          <w:tab w:val="clear" w:pos="720"/>
        </w:tabs>
        <w:spacing w:line="240" w:lineRule="auto"/>
        <w:ind w:left="426" w:hanging="426"/>
        <w:rPr>
          <w:sz w:val="18"/>
          <w:szCs w:val="18"/>
          <w:lang w:val="nb-NO"/>
        </w:rPr>
      </w:pPr>
      <w:r w:rsidRPr="00E47AEE">
        <w:rPr>
          <w:b/>
          <w:bCs/>
          <w:sz w:val="18"/>
          <w:szCs w:val="18"/>
          <w:lang w:val="nb-NO"/>
        </w:rPr>
        <w:t>Skor 2 (Cukup)</w:t>
      </w:r>
      <w:r w:rsidRPr="00E47AEE">
        <w:rPr>
          <w:sz w:val="18"/>
          <w:szCs w:val="18"/>
          <w:lang w:val="nb-NO"/>
        </w:rPr>
        <w:t xml:space="preserve">, jika semua kinerja mutu setiap standar atau </w:t>
      </w:r>
      <w:r w:rsidR="004F56EB" w:rsidRPr="00E47AEE">
        <w:rPr>
          <w:sz w:val="18"/>
          <w:szCs w:val="18"/>
          <w:lang w:val="nb-NO"/>
        </w:rPr>
        <w:t>elemen</w:t>
      </w:r>
      <w:r w:rsidRPr="00E47AEE">
        <w:rPr>
          <w:sz w:val="18"/>
          <w:szCs w:val="18"/>
          <w:lang w:val="nb-NO"/>
        </w:rPr>
        <w:t xml:space="preserve"> yang diukur </w:t>
      </w:r>
      <w:r w:rsidRPr="00E47AEE">
        <w:rPr>
          <w:sz w:val="18"/>
          <w:szCs w:val="18"/>
          <w:u w:val="single"/>
          <w:lang w:val="nb-NO"/>
        </w:rPr>
        <w:t>cukup</w:t>
      </w:r>
      <w:r w:rsidRPr="00E47AEE">
        <w:rPr>
          <w:sz w:val="18"/>
          <w:szCs w:val="18"/>
          <w:lang w:val="nb-NO"/>
        </w:rPr>
        <w:t xml:space="preserve">, namun tidak ada yang menonjol; </w:t>
      </w:r>
    </w:p>
    <w:p w:rsidR="00EA54F4" w:rsidRPr="00E47AEE" w:rsidRDefault="00FA278A" w:rsidP="008354AF">
      <w:pPr>
        <w:numPr>
          <w:ilvl w:val="0"/>
          <w:numId w:val="1"/>
        </w:numPr>
        <w:tabs>
          <w:tab w:val="clear" w:pos="720"/>
        </w:tabs>
        <w:spacing w:line="240" w:lineRule="auto"/>
        <w:ind w:left="426" w:hanging="426"/>
        <w:rPr>
          <w:sz w:val="18"/>
          <w:szCs w:val="18"/>
          <w:lang w:val="nb-NO"/>
        </w:rPr>
      </w:pPr>
      <w:r w:rsidRPr="00E47AEE">
        <w:rPr>
          <w:b/>
          <w:bCs/>
          <w:sz w:val="18"/>
          <w:szCs w:val="18"/>
          <w:lang w:val="nb-NO"/>
        </w:rPr>
        <w:t>Skor 1 (Kurang)</w:t>
      </w:r>
      <w:r w:rsidRPr="00E47AEE">
        <w:rPr>
          <w:sz w:val="18"/>
          <w:szCs w:val="18"/>
          <w:lang w:val="nb-NO"/>
        </w:rPr>
        <w:t xml:space="preserve">, jika semua kinerja mutu setiap standar atau </w:t>
      </w:r>
      <w:r w:rsidR="004F56EB" w:rsidRPr="00E47AEE">
        <w:rPr>
          <w:sz w:val="18"/>
          <w:szCs w:val="18"/>
          <w:lang w:val="nb-NO"/>
        </w:rPr>
        <w:t>elemen</w:t>
      </w:r>
      <w:r w:rsidRPr="00E47AEE">
        <w:rPr>
          <w:sz w:val="18"/>
          <w:szCs w:val="18"/>
          <w:lang w:val="nb-NO"/>
        </w:rPr>
        <w:t xml:space="preserve"> yang diukur </w:t>
      </w:r>
      <w:r w:rsidRPr="00E47AEE">
        <w:rPr>
          <w:sz w:val="18"/>
          <w:szCs w:val="18"/>
          <w:u w:val="single"/>
          <w:lang w:val="nb-NO"/>
        </w:rPr>
        <w:t>kurang</w:t>
      </w:r>
      <w:r w:rsidRPr="00E47AEE">
        <w:rPr>
          <w:sz w:val="18"/>
          <w:szCs w:val="18"/>
          <w:lang w:val="nb-NO"/>
        </w:rPr>
        <w:t>.</w:t>
      </w:r>
    </w:p>
    <w:p w:rsidR="0021738B" w:rsidRPr="00E47AEE" w:rsidRDefault="0021738B" w:rsidP="0021738B">
      <w:pPr>
        <w:numPr>
          <w:ilvl w:val="0"/>
          <w:numId w:val="1"/>
        </w:numPr>
        <w:tabs>
          <w:tab w:val="clear" w:pos="720"/>
        </w:tabs>
        <w:spacing w:line="240" w:lineRule="auto"/>
        <w:ind w:left="426" w:hanging="426"/>
        <w:rPr>
          <w:sz w:val="18"/>
          <w:szCs w:val="18"/>
          <w:lang w:val="nb-NO"/>
        </w:rPr>
      </w:pPr>
      <w:r w:rsidRPr="00E47AEE">
        <w:rPr>
          <w:b/>
          <w:bCs/>
          <w:sz w:val="18"/>
          <w:szCs w:val="18"/>
          <w:lang w:val="nb-NO"/>
        </w:rPr>
        <w:t xml:space="preserve">Skor 0 (Sangat Kurang), </w:t>
      </w:r>
      <w:r w:rsidRPr="00E47AEE">
        <w:rPr>
          <w:sz w:val="18"/>
          <w:szCs w:val="18"/>
          <w:lang w:val="nb-NO"/>
        </w:rPr>
        <w:t xml:space="preserve">jika semua kinerja mutu setiap standar atau elemen yang diukur </w:t>
      </w:r>
      <w:r w:rsidRPr="00E47AEE">
        <w:rPr>
          <w:sz w:val="18"/>
          <w:szCs w:val="18"/>
          <w:u w:val="single"/>
          <w:lang w:val="nb-NO"/>
        </w:rPr>
        <w:t xml:space="preserve">sangat kurang </w:t>
      </w:r>
      <w:r w:rsidRPr="00E47AEE">
        <w:rPr>
          <w:sz w:val="18"/>
          <w:szCs w:val="18"/>
          <w:lang w:val="nb-NO"/>
        </w:rPr>
        <w:t>atau</w:t>
      </w:r>
      <w:r w:rsidRPr="00E47AEE">
        <w:rPr>
          <w:sz w:val="18"/>
          <w:szCs w:val="18"/>
          <w:u w:val="single"/>
          <w:lang w:val="nb-NO"/>
        </w:rPr>
        <w:t xml:space="preserve"> tidak ada</w:t>
      </w:r>
      <w:r w:rsidRPr="00E47AEE">
        <w:rPr>
          <w:sz w:val="18"/>
          <w:szCs w:val="18"/>
          <w:lang w:val="nb-NO"/>
        </w:rPr>
        <w:t>.</w:t>
      </w:r>
    </w:p>
    <w:p w:rsidR="00EA54F4" w:rsidRPr="00E47AEE" w:rsidRDefault="00EA54F4" w:rsidP="00D31636">
      <w:pPr>
        <w:spacing w:line="240" w:lineRule="auto"/>
        <w:rPr>
          <w:sz w:val="18"/>
          <w:szCs w:val="18"/>
          <w:lang w:val="nb-NO"/>
        </w:rPr>
      </w:pPr>
    </w:p>
    <w:p w:rsidR="00EA54F4" w:rsidRPr="00E47AEE" w:rsidRDefault="00FA278A" w:rsidP="00D31636">
      <w:pPr>
        <w:spacing w:line="240" w:lineRule="auto"/>
        <w:rPr>
          <w:sz w:val="18"/>
          <w:szCs w:val="18"/>
          <w:lang w:val="nb-NO"/>
        </w:rPr>
      </w:pPr>
      <w:r w:rsidRPr="00E47AEE">
        <w:rPr>
          <w:sz w:val="18"/>
          <w:szCs w:val="18"/>
          <w:lang w:val="nb-NO"/>
        </w:rPr>
        <w:t xml:space="preserve">Secara lebih rinci kriteria khusus penilaian </w:t>
      </w:r>
      <w:r w:rsidR="0021738B" w:rsidRPr="00E47AEE">
        <w:rPr>
          <w:sz w:val="18"/>
          <w:szCs w:val="18"/>
          <w:lang w:val="nb-NO"/>
        </w:rPr>
        <w:t>instrumen akreditasi</w:t>
      </w:r>
      <w:r w:rsidRPr="00E47AEE">
        <w:rPr>
          <w:sz w:val="18"/>
          <w:szCs w:val="18"/>
          <w:lang w:val="nb-NO"/>
        </w:rPr>
        <w:t xml:space="preserve"> disajikan pada Buku VI, berupa matriks penilaian.</w:t>
      </w:r>
    </w:p>
    <w:p w:rsidR="00EA54F4" w:rsidRPr="00E47AEE" w:rsidRDefault="00EA54F4" w:rsidP="00D31636">
      <w:pPr>
        <w:spacing w:line="240" w:lineRule="auto"/>
        <w:rPr>
          <w:sz w:val="18"/>
          <w:szCs w:val="18"/>
          <w:lang w:val="nb-NO"/>
        </w:rPr>
      </w:pPr>
    </w:p>
    <w:p w:rsidR="0021738B" w:rsidRPr="00E47AEE" w:rsidRDefault="0021738B" w:rsidP="00D31636">
      <w:pPr>
        <w:spacing w:line="240" w:lineRule="auto"/>
        <w:rPr>
          <w:sz w:val="18"/>
          <w:szCs w:val="18"/>
          <w:lang w:val="nb-NO"/>
        </w:rPr>
      </w:pPr>
    </w:p>
    <w:p w:rsidR="0021738B" w:rsidRPr="00E47AEE" w:rsidRDefault="0021738B" w:rsidP="00D31636">
      <w:pPr>
        <w:spacing w:line="240" w:lineRule="auto"/>
        <w:rPr>
          <w:sz w:val="18"/>
          <w:szCs w:val="18"/>
          <w:lang w:val="nb-NO"/>
        </w:rPr>
      </w:pPr>
    </w:p>
    <w:p w:rsidR="00C43595" w:rsidRPr="00E47AEE" w:rsidRDefault="00C43595" w:rsidP="00C43595">
      <w:pPr>
        <w:pStyle w:val="Heading2"/>
        <w:ind w:left="450" w:hanging="450"/>
        <w:rPr>
          <w:sz w:val="18"/>
          <w:szCs w:val="18"/>
          <w:lang w:val="nb-NO"/>
        </w:rPr>
      </w:pPr>
      <w:bookmarkStart w:id="11" w:name="_Toc120175482"/>
      <w:bookmarkStart w:id="12" w:name="_Toc207988171"/>
      <w:r w:rsidRPr="00E47AEE">
        <w:rPr>
          <w:sz w:val="18"/>
          <w:szCs w:val="18"/>
          <w:lang w:val="nb-NO"/>
        </w:rPr>
        <w:t xml:space="preserve">B.  Pentahapan dan Prosedur Penilaian </w:t>
      </w:r>
      <w:bookmarkEnd w:id="11"/>
      <w:bookmarkEnd w:id="12"/>
      <w:r w:rsidRPr="00E47AEE">
        <w:rPr>
          <w:sz w:val="18"/>
          <w:szCs w:val="18"/>
          <w:lang w:val="nb-NO"/>
        </w:rPr>
        <w:t xml:space="preserve">Instrumen Akreditasi Program </w:t>
      </w:r>
      <w:r w:rsidR="006D7F6E" w:rsidRPr="00E47AEE">
        <w:rPr>
          <w:sz w:val="18"/>
          <w:szCs w:val="18"/>
          <w:lang w:val="nb-NO"/>
        </w:rPr>
        <w:t>Pendidikan</w:t>
      </w:r>
      <w:r w:rsidRPr="00E47AEE">
        <w:rPr>
          <w:sz w:val="18"/>
          <w:szCs w:val="18"/>
          <w:lang w:val="nb-NO"/>
        </w:rPr>
        <w:t xml:space="preserve"> </w:t>
      </w:r>
      <w:r w:rsidR="00237E73" w:rsidRPr="00E47AEE">
        <w:rPr>
          <w:sz w:val="18"/>
          <w:szCs w:val="18"/>
          <w:lang w:val="nb-NO"/>
        </w:rPr>
        <w:t xml:space="preserve">Pendidikan </w:t>
      </w:r>
      <w:r w:rsidR="00A34C44" w:rsidRPr="00E47AEE">
        <w:rPr>
          <w:sz w:val="18"/>
          <w:szCs w:val="18"/>
          <w:lang w:val="nb-NO"/>
        </w:rPr>
        <w:t>Dokter spesialis Bedah Saraf</w:t>
      </w:r>
      <w:r w:rsidR="00AA0120" w:rsidRPr="00E47AEE">
        <w:rPr>
          <w:sz w:val="18"/>
          <w:szCs w:val="18"/>
          <w:lang w:val="nb-NO"/>
        </w:rPr>
        <w:t>.</w:t>
      </w:r>
    </w:p>
    <w:p w:rsidR="00C43595" w:rsidRPr="00E47AEE" w:rsidRDefault="00C43595" w:rsidP="00C43595">
      <w:pPr>
        <w:spacing w:line="240" w:lineRule="auto"/>
        <w:ind w:left="426"/>
        <w:rPr>
          <w:sz w:val="18"/>
          <w:szCs w:val="18"/>
          <w:lang w:val="nb-NO"/>
        </w:rPr>
      </w:pPr>
    </w:p>
    <w:p w:rsidR="00C43595" w:rsidRPr="00E47AEE" w:rsidRDefault="00C43595" w:rsidP="00C43595">
      <w:pPr>
        <w:spacing w:line="240" w:lineRule="auto"/>
        <w:ind w:left="426"/>
        <w:rPr>
          <w:sz w:val="18"/>
          <w:szCs w:val="18"/>
          <w:lang w:val="nb-NO"/>
        </w:rPr>
      </w:pPr>
      <w:r w:rsidRPr="00E47AEE">
        <w:rPr>
          <w:sz w:val="18"/>
          <w:szCs w:val="18"/>
          <w:lang w:val="nb-NO"/>
        </w:rPr>
        <w:t xml:space="preserve">Sebelum dinilai, dokumen akreditasi </w:t>
      </w:r>
      <w:r w:rsidR="00AA0120" w:rsidRPr="00E47AEE">
        <w:rPr>
          <w:sz w:val="18"/>
          <w:szCs w:val="18"/>
          <w:lang w:val="id-ID"/>
        </w:rPr>
        <w:t xml:space="preserve">Program pendidikani </w:t>
      </w:r>
      <w:r w:rsidR="00A34C44" w:rsidRPr="00E47AEE">
        <w:rPr>
          <w:sz w:val="18"/>
          <w:szCs w:val="18"/>
          <w:lang w:val="id-ID"/>
        </w:rPr>
        <w:t>Dokter spesialis Bedah Saraf</w:t>
      </w:r>
      <w:r w:rsidRPr="00E47AEE">
        <w:rPr>
          <w:sz w:val="18"/>
          <w:szCs w:val="18"/>
          <w:lang w:val="nb-NO"/>
        </w:rPr>
        <w:t xml:space="preserve">diverifikasi pemenuhan persyaratan awal oleh tim khusus </w:t>
      </w:r>
      <w:r w:rsidR="00424287">
        <w:rPr>
          <w:sz w:val="18"/>
          <w:szCs w:val="18"/>
          <w:lang w:val="nb-NO"/>
        </w:rPr>
        <w:t>LAM-PTKes</w:t>
      </w:r>
      <w:r w:rsidRPr="00E47AEE">
        <w:rPr>
          <w:sz w:val="18"/>
          <w:szCs w:val="18"/>
          <w:lang w:val="nb-NO"/>
        </w:rPr>
        <w:t>. Setelah terbukti memenuhi persyaratan awal, dokumen akreditasi dinilai melalui delapan tahap. Tahap 1 s.d. tahap 5 dilakukan oleh</w:t>
      </w:r>
      <w:r w:rsidRPr="00E47AEE">
        <w:rPr>
          <w:sz w:val="18"/>
          <w:szCs w:val="18"/>
          <w:lang w:val="id-ID"/>
        </w:rPr>
        <w:t xml:space="preserve"> tim asesor</w:t>
      </w:r>
      <w:r w:rsidRPr="00E47AEE">
        <w:rPr>
          <w:sz w:val="18"/>
          <w:szCs w:val="18"/>
          <w:lang w:val="nb-NO"/>
        </w:rPr>
        <w:t xml:space="preserve">, sedangkan tahap 6 s.d. tahap 8 dilakukan oleh </w:t>
      </w:r>
      <w:r w:rsidR="00424287">
        <w:rPr>
          <w:sz w:val="18"/>
          <w:szCs w:val="18"/>
          <w:lang w:val="nb-NO"/>
        </w:rPr>
        <w:t>LAM-PTKes</w:t>
      </w:r>
      <w:r w:rsidRPr="00E47AEE">
        <w:rPr>
          <w:sz w:val="18"/>
          <w:szCs w:val="18"/>
          <w:lang w:val="nb-NO"/>
        </w:rPr>
        <w:t>. Kedelapan tahap tersebut adalah sebagai berikut.</w:t>
      </w:r>
    </w:p>
    <w:p w:rsidR="00C43595" w:rsidRPr="00E47AEE" w:rsidRDefault="00C43595" w:rsidP="00C43595">
      <w:pPr>
        <w:spacing w:line="240" w:lineRule="auto"/>
        <w:ind w:left="426"/>
        <w:rPr>
          <w:sz w:val="18"/>
          <w:szCs w:val="18"/>
          <w:lang w:val="nb-NO"/>
        </w:rPr>
      </w:pPr>
    </w:p>
    <w:p w:rsidR="00C43595" w:rsidRPr="00E47AEE" w:rsidRDefault="00C43595" w:rsidP="00C43595">
      <w:pPr>
        <w:spacing w:line="240" w:lineRule="auto"/>
        <w:ind w:left="810" w:hanging="384"/>
        <w:rPr>
          <w:sz w:val="18"/>
          <w:szCs w:val="18"/>
          <w:lang w:val="nb-NO"/>
        </w:rPr>
      </w:pPr>
      <w:r w:rsidRPr="00E47AEE">
        <w:rPr>
          <w:sz w:val="18"/>
          <w:szCs w:val="18"/>
          <w:lang w:val="nb-NO"/>
        </w:rPr>
        <w:t xml:space="preserve">1. </w:t>
      </w:r>
      <w:r w:rsidRPr="00E47AEE">
        <w:rPr>
          <w:b/>
          <w:sz w:val="18"/>
          <w:szCs w:val="18"/>
          <w:lang w:val="nb-NO"/>
        </w:rPr>
        <w:t xml:space="preserve">Asesmen kecukupan, yang sebelumnya dikenal dengan istilah </w:t>
      </w:r>
      <w:r w:rsidRPr="00E47AEE">
        <w:rPr>
          <w:b/>
          <w:i/>
          <w:sz w:val="18"/>
          <w:szCs w:val="18"/>
          <w:lang w:val="nb-NO"/>
        </w:rPr>
        <w:t>desk evaluation</w:t>
      </w:r>
      <w:r w:rsidRPr="00E47AEE">
        <w:rPr>
          <w:i/>
          <w:sz w:val="18"/>
          <w:szCs w:val="18"/>
          <w:lang w:val="nb-NO"/>
        </w:rPr>
        <w:t xml:space="preserve">, </w:t>
      </w:r>
      <w:r w:rsidRPr="00E47AEE">
        <w:rPr>
          <w:sz w:val="18"/>
          <w:szCs w:val="18"/>
          <w:lang w:val="nb-NO"/>
        </w:rPr>
        <w:t xml:space="preserve">berupa: </w:t>
      </w:r>
    </w:p>
    <w:p w:rsidR="00C43595" w:rsidRPr="00E47AEE" w:rsidRDefault="00C43595" w:rsidP="00C43595">
      <w:pPr>
        <w:spacing w:line="240" w:lineRule="auto"/>
        <w:ind w:left="1843" w:hanging="1080"/>
        <w:rPr>
          <w:sz w:val="18"/>
          <w:szCs w:val="18"/>
          <w:lang w:val="nb-NO"/>
        </w:rPr>
      </w:pPr>
      <w:r w:rsidRPr="00E47AEE">
        <w:rPr>
          <w:sz w:val="18"/>
          <w:szCs w:val="18"/>
          <w:lang w:val="nb-NO"/>
        </w:rPr>
        <w:t>Tahap 1. Penilaian</w:t>
      </w:r>
      <w:r w:rsidRPr="00E47AEE">
        <w:rPr>
          <w:sz w:val="18"/>
          <w:szCs w:val="18"/>
          <w:lang w:val="id-ID"/>
        </w:rPr>
        <w:t>laporan evaluasi</w:t>
      </w:r>
      <w:r w:rsidRPr="00E47AEE">
        <w:rPr>
          <w:sz w:val="18"/>
          <w:szCs w:val="18"/>
          <w:lang w:val="nb-NO"/>
        </w:rPr>
        <w:t>-</w:t>
      </w:r>
      <w:r w:rsidRPr="00E47AEE">
        <w:rPr>
          <w:sz w:val="18"/>
          <w:szCs w:val="18"/>
          <w:lang w:val="id-ID"/>
        </w:rPr>
        <w:t xml:space="preserve">diri program </w:t>
      </w:r>
      <w:r w:rsidR="006D7F6E" w:rsidRPr="00E47AEE">
        <w:rPr>
          <w:sz w:val="18"/>
          <w:szCs w:val="18"/>
          <w:lang w:val="id-ID"/>
        </w:rPr>
        <w:t>Pendidikan</w:t>
      </w:r>
      <w:r w:rsidRPr="00E47AEE">
        <w:rPr>
          <w:sz w:val="18"/>
          <w:szCs w:val="18"/>
          <w:lang w:val="id-ID"/>
        </w:rPr>
        <w:t xml:space="preserve">, borang program </w:t>
      </w:r>
      <w:r w:rsidR="006D7F6E" w:rsidRPr="00E47AEE">
        <w:rPr>
          <w:sz w:val="18"/>
          <w:szCs w:val="18"/>
          <w:lang w:val="id-ID"/>
        </w:rPr>
        <w:t>Pendidikan</w:t>
      </w:r>
      <w:r w:rsidRPr="00E47AEE">
        <w:rPr>
          <w:sz w:val="18"/>
          <w:szCs w:val="18"/>
          <w:lang w:val="id-ID"/>
        </w:rPr>
        <w:t xml:space="preserve">, dan borang unit pengelola program </w:t>
      </w:r>
      <w:r w:rsidR="006D7F6E" w:rsidRPr="00E47AEE">
        <w:rPr>
          <w:sz w:val="18"/>
          <w:szCs w:val="18"/>
          <w:lang w:val="id-ID"/>
        </w:rPr>
        <w:t>Pendidikan</w:t>
      </w:r>
      <w:r w:rsidRPr="00E47AEE">
        <w:rPr>
          <w:sz w:val="18"/>
          <w:szCs w:val="18"/>
          <w:lang w:val="id-ID"/>
        </w:rPr>
        <w:t xml:space="preserve">, </w:t>
      </w:r>
      <w:r w:rsidRPr="00E47AEE">
        <w:rPr>
          <w:sz w:val="18"/>
          <w:szCs w:val="18"/>
          <w:lang w:val="nb-NO"/>
        </w:rPr>
        <w:t xml:space="preserve">secara kualitatif dan kuantitatif oleh masing-masing anggota </w:t>
      </w:r>
      <w:r w:rsidRPr="00E47AEE">
        <w:rPr>
          <w:sz w:val="18"/>
          <w:szCs w:val="18"/>
          <w:lang w:val="id-ID"/>
        </w:rPr>
        <w:t>t</w:t>
      </w:r>
      <w:r w:rsidRPr="00E47AEE">
        <w:rPr>
          <w:sz w:val="18"/>
          <w:szCs w:val="18"/>
          <w:lang w:val="nb-NO"/>
        </w:rPr>
        <w:t>im asesor</w:t>
      </w:r>
      <w:r w:rsidRPr="00E47AEE">
        <w:rPr>
          <w:sz w:val="18"/>
          <w:szCs w:val="18"/>
          <w:lang w:val="id-ID"/>
        </w:rPr>
        <w:t>, dengan bantuan Buku VI: Matriks Penilaian Instrumen Akreditasi</w:t>
      </w:r>
      <w:r w:rsidRPr="00E47AEE">
        <w:rPr>
          <w:sz w:val="18"/>
          <w:szCs w:val="18"/>
          <w:lang w:val="nb-NO"/>
        </w:rPr>
        <w:t>.</w:t>
      </w:r>
    </w:p>
    <w:p w:rsidR="00237E73" w:rsidRPr="00E47AEE" w:rsidRDefault="00237E73" w:rsidP="00C43595">
      <w:pPr>
        <w:spacing w:line="240" w:lineRule="auto"/>
        <w:ind w:left="1843" w:hanging="1080"/>
        <w:rPr>
          <w:sz w:val="18"/>
          <w:szCs w:val="18"/>
          <w:lang w:val="sv-SE"/>
        </w:rPr>
      </w:pPr>
    </w:p>
    <w:p w:rsidR="00C43595" w:rsidRPr="00E47AEE" w:rsidRDefault="00C43595" w:rsidP="00C43595">
      <w:pPr>
        <w:spacing w:line="240" w:lineRule="auto"/>
        <w:ind w:left="810" w:hanging="378"/>
        <w:rPr>
          <w:sz w:val="18"/>
          <w:szCs w:val="18"/>
          <w:lang w:val="sv-SE"/>
        </w:rPr>
      </w:pPr>
      <w:r w:rsidRPr="00E47AEE">
        <w:rPr>
          <w:sz w:val="18"/>
          <w:szCs w:val="18"/>
          <w:lang w:val="sv-SE"/>
        </w:rPr>
        <w:t xml:space="preserve">2. </w:t>
      </w:r>
      <w:r w:rsidRPr="00E47AEE">
        <w:rPr>
          <w:b/>
          <w:sz w:val="18"/>
          <w:szCs w:val="18"/>
          <w:lang w:val="sv-SE"/>
        </w:rPr>
        <w:t>Asesmen lapangan, yang sebelumnya dikenal dengan istilah visitasi</w:t>
      </w:r>
      <w:r w:rsidRPr="00E47AEE">
        <w:rPr>
          <w:sz w:val="18"/>
          <w:szCs w:val="18"/>
          <w:lang w:val="sv-SE"/>
        </w:rPr>
        <w:t>, berupa:</w:t>
      </w:r>
    </w:p>
    <w:p w:rsidR="00C43595" w:rsidRPr="00E47AEE" w:rsidRDefault="00C43595" w:rsidP="00C43595">
      <w:pPr>
        <w:spacing w:line="240" w:lineRule="auto"/>
        <w:ind w:left="1843" w:hanging="1033"/>
        <w:jc w:val="left"/>
        <w:rPr>
          <w:sz w:val="18"/>
          <w:szCs w:val="18"/>
          <w:lang w:val="id-ID"/>
        </w:rPr>
      </w:pPr>
      <w:r w:rsidRPr="00E47AEE">
        <w:rPr>
          <w:sz w:val="18"/>
          <w:szCs w:val="18"/>
          <w:lang w:val="sv-SE"/>
        </w:rPr>
        <w:t xml:space="preserve">Tahap </w:t>
      </w:r>
      <w:r w:rsidRPr="00E47AEE">
        <w:rPr>
          <w:sz w:val="18"/>
          <w:szCs w:val="18"/>
          <w:lang w:val="id-ID"/>
        </w:rPr>
        <w:t xml:space="preserve">2. </w:t>
      </w:r>
      <w:r w:rsidRPr="00E47AEE">
        <w:rPr>
          <w:sz w:val="18"/>
          <w:szCs w:val="18"/>
          <w:lang w:val="fr-FR"/>
        </w:rPr>
        <w:t>Penilaian secara kualitatif dan kuantitatif</w:t>
      </w:r>
      <w:r w:rsidRPr="00E47AEE">
        <w:rPr>
          <w:sz w:val="18"/>
          <w:szCs w:val="18"/>
          <w:lang w:val="id-ID"/>
        </w:rPr>
        <w:t xml:space="preserve"> oleh tim asesor</w:t>
      </w:r>
      <w:r w:rsidR="00927BDE" w:rsidRPr="00E47AEE">
        <w:rPr>
          <w:sz w:val="18"/>
          <w:szCs w:val="18"/>
        </w:rPr>
        <w:t>.</w:t>
      </w:r>
    </w:p>
    <w:p w:rsidR="00C43595" w:rsidRPr="00E47AEE" w:rsidRDefault="00C43595" w:rsidP="00C43595">
      <w:pPr>
        <w:spacing w:line="240" w:lineRule="auto"/>
        <w:ind w:left="1843" w:hanging="1033"/>
        <w:jc w:val="left"/>
        <w:rPr>
          <w:sz w:val="18"/>
          <w:szCs w:val="18"/>
        </w:rPr>
      </w:pPr>
      <w:r w:rsidRPr="00E47AEE">
        <w:rPr>
          <w:sz w:val="18"/>
          <w:szCs w:val="18"/>
          <w:lang w:val="id-ID"/>
        </w:rPr>
        <w:t xml:space="preserve">Tahap 3. </w:t>
      </w:r>
      <w:r w:rsidRPr="00E47AEE">
        <w:rPr>
          <w:sz w:val="18"/>
          <w:szCs w:val="18"/>
          <w:lang w:val="sv-SE"/>
        </w:rPr>
        <w:t xml:space="preserve">Penyusunan berita acara antara </w:t>
      </w:r>
      <w:r w:rsidRPr="00E47AEE">
        <w:rPr>
          <w:sz w:val="18"/>
          <w:szCs w:val="18"/>
          <w:lang w:val="id-ID"/>
        </w:rPr>
        <w:t>tim asesor</w:t>
      </w:r>
      <w:r w:rsidRPr="00E47AEE">
        <w:rPr>
          <w:sz w:val="18"/>
          <w:szCs w:val="18"/>
          <w:lang w:val="sv-SE"/>
        </w:rPr>
        <w:t xml:space="preserve"> dengan </w:t>
      </w:r>
      <w:r w:rsidRPr="00E47AEE">
        <w:rPr>
          <w:sz w:val="18"/>
          <w:szCs w:val="18"/>
          <w:lang w:val="id-ID"/>
        </w:rPr>
        <w:t>p</w:t>
      </w:r>
      <w:r w:rsidRPr="00E47AEE">
        <w:rPr>
          <w:sz w:val="18"/>
          <w:szCs w:val="18"/>
          <w:lang w:val="sv-SE"/>
        </w:rPr>
        <w:t>impinan</w:t>
      </w:r>
      <w:r w:rsidRPr="00E47AEE">
        <w:rPr>
          <w:sz w:val="18"/>
          <w:szCs w:val="18"/>
          <w:lang w:val="id-ID"/>
        </w:rPr>
        <w:t xml:space="preserve"> p</w:t>
      </w:r>
      <w:r w:rsidRPr="00E47AEE">
        <w:rPr>
          <w:sz w:val="18"/>
          <w:szCs w:val="18"/>
          <w:lang w:val="sv-SE"/>
        </w:rPr>
        <w:t>ro</w:t>
      </w:r>
      <w:r w:rsidRPr="00E47AEE">
        <w:rPr>
          <w:sz w:val="18"/>
          <w:szCs w:val="18"/>
          <w:lang w:val="id-ID"/>
        </w:rPr>
        <w:t xml:space="preserve">gram </w:t>
      </w:r>
      <w:r w:rsidR="006D7F6E" w:rsidRPr="00E47AEE">
        <w:rPr>
          <w:sz w:val="18"/>
          <w:szCs w:val="18"/>
          <w:lang w:val="id-ID"/>
        </w:rPr>
        <w:t>Pendidikan</w:t>
      </w:r>
      <w:r w:rsidR="00927BDE" w:rsidRPr="00E47AEE">
        <w:rPr>
          <w:sz w:val="18"/>
          <w:szCs w:val="18"/>
        </w:rPr>
        <w:t>.</w:t>
      </w:r>
    </w:p>
    <w:p w:rsidR="00C43595" w:rsidRPr="00E47AEE" w:rsidRDefault="00C43595" w:rsidP="00C43595">
      <w:pPr>
        <w:spacing w:line="240" w:lineRule="auto"/>
        <w:ind w:left="1843" w:hanging="1033"/>
        <w:jc w:val="left"/>
        <w:rPr>
          <w:sz w:val="18"/>
          <w:szCs w:val="18"/>
        </w:rPr>
      </w:pPr>
      <w:r w:rsidRPr="00E47AEE">
        <w:rPr>
          <w:sz w:val="18"/>
          <w:szCs w:val="18"/>
          <w:lang w:val="sv-SE"/>
        </w:rPr>
        <w:t xml:space="preserve">Tahap </w:t>
      </w:r>
      <w:r w:rsidRPr="00E47AEE">
        <w:rPr>
          <w:sz w:val="18"/>
          <w:szCs w:val="18"/>
          <w:lang w:val="id-ID"/>
        </w:rPr>
        <w:t>4</w:t>
      </w:r>
      <w:r w:rsidRPr="00E47AEE">
        <w:rPr>
          <w:sz w:val="18"/>
          <w:szCs w:val="18"/>
          <w:lang w:val="sv-SE"/>
        </w:rPr>
        <w:t xml:space="preserve">. Penyusunan berita acara antara </w:t>
      </w:r>
      <w:r w:rsidRPr="00E47AEE">
        <w:rPr>
          <w:sz w:val="18"/>
          <w:szCs w:val="18"/>
          <w:lang w:val="id-ID"/>
        </w:rPr>
        <w:t>tim asesor</w:t>
      </w:r>
      <w:r w:rsidRPr="00E47AEE">
        <w:rPr>
          <w:sz w:val="18"/>
          <w:szCs w:val="18"/>
          <w:lang w:val="sv-SE"/>
        </w:rPr>
        <w:t xml:space="preserve"> dengan </w:t>
      </w:r>
      <w:r w:rsidRPr="00E47AEE">
        <w:rPr>
          <w:sz w:val="18"/>
          <w:szCs w:val="18"/>
          <w:lang w:val="id-ID"/>
        </w:rPr>
        <w:t>p</w:t>
      </w:r>
      <w:r w:rsidRPr="00E47AEE">
        <w:rPr>
          <w:sz w:val="18"/>
          <w:szCs w:val="18"/>
          <w:lang w:val="sv-SE"/>
        </w:rPr>
        <w:t xml:space="preserve">impinan </w:t>
      </w:r>
      <w:r w:rsidRPr="00E47AEE">
        <w:rPr>
          <w:sz w:val="18"/>
          <w:szCs w:val="18"/>
          <w:lang w:val="id-ID"/>
        </w:rPr>
        <w:t xml:space="preserve">unit    pengelola program </w:t>
      </w:r>
      <w:r w:rsidR="006D7F6E" w:rsidRPr="00E47AEE">
        <w:rPr>
          <w:sz w:val="18"/>
          <w:szCs w:val="18"/>
          <w:lang w:val="id-ID"/>
        </w:rPr>
        <w:t>Pendidikan</w:t>
      </w:r>
      <w:r w:rsidR="00927BDE" w:rsidRPr="00E47AEE">
        <w:rPr>
          <w:sz w:val="18"/>
          <w:szCs w:val="18"/>
        </w:rPr>
        <w:t>.</w:t>
      </w:r>
    </w:p>
    <w:p w:rsidR="00C43595" w:rsidRPr="00E47AEE" w:rsidRDefault="00C43595" w:rsidP="00C43595">
      <w:pPr>
        <w:spacing w:line="240" w:lineRule="auto"/>
        <w:ind w:left="1890" w:hanging="1080"/>
        <w:rPr>
          <w:sz w:val="18"/>
          <w:szCs w:val="18"/>
        </w:rPr>
      </w:pPr>
      <w:r w:rsidRPr="00E47AEE">
        <w:rPr>
          <w:sz w:val="18"/>
          <w:szCs w:val="18"/>
          <w:lang w:val="sv-SE"/>
        </w:rPr>
        <w:t>Tahap 5. Penyusunan komentar dan rekomendasi</w:t>
      </w:r>
      <w:r w:rsidRPr="00E47AEE">
        <w:rPr>
          <w:sz w:val="18"/>
          <w:szCs w:val="18"/>
          <w:lang w:val="id-ID"/>
        </w:rPr>
        <w:t xml:space="preserve"> oleh tim asesor</w:t>
      </w:r>
      <w:r w:rsidR="00927BDE" w:rsidRPr="00E47AEE">
        <w:rPr>
          <w:sz w:val="18"/>
          <w:szCs w:val="18"/>
        </w:rPr>
        <w:t>.</w:t>
      </w:r>
    </w:p>
    <w:p w:rsidR="00237E73" w:rsidRPr="00E47AEE" w:rsidRDefault="00237E73" w:rsidP="00C43595">
      <w:pPr>
        <w:spacing w:line="240" w:lineRule="auto"/>
        <w:ind w:left="1890" w:hanging="1080"/>
        <w:rPr>
          <w:sz w:val="18"/>
          <w:szCs w:val="18"/>
        </w:rPr>
      </w:pPr>
    </w:p>
    <w:p w:rsidR="00C43595" w:rsidRPr="00E47AEE" w:rsidRDefault="00C43595" w:rsidP="00C43595">
      <w:pPr>
        <w:spacing w:line="240" w:lineRule="auto"/>
        <w:ind w:left="810" w:hanging="387"/>
        <w:jc w:val="left"/>
        <w:rPr>
          <w:sz w:val="18"/>
          <w:szCs w:val="18"/>
          <w:lang w:val="sv-SE"/>
        </w:rPr>
      </w:pPr>
      <w:r w:rsidRPr="00E47AEE">
        <w:rPr>
          <w:sz w:val="18"/>
          <w:szCs w:val="18"/>
          <w:lang w:val="sv-SE"/>
        </w:rPr>
        <w:t xml:space="preserve">3.   </w:t>
      </w:r>
      <w:r w:rsidRPr="00E47AEE">
        <w:rPr>
          <w:b/>
          <w:sz w:val="18"/>
          <w:szCs w:val="18"/>
          <w:lang w:val="sv-SE"/>
        </w:rPr>
        <w:t xml:space="preserve">Pembobotan nilai, validasi hasil asesmen lapangan dan keputusan akreditasi oleh </w:t>
      </w:r>
      <w:r w:rsidR="00424287">
        <w:rPr>
          <w:b/>
          <w:sz w:val="18"/>
          <w:szCs w:val="18"/>
          <w:lang w:val="sv-SE"/>
        </w:rPr>
        <w:t>LAM-PTKes</w:t>
      </w:r>
      <w:r w:rsidRPr="00E47AEE">
        <w:rPr>
          <w:b/>
          <w:sz w:val="18"/>
          <w:szCs w:val="18"/>
          <w:lang w:val="sv-SE"/>
        </w:rPr>
        <w:t xml:space="preserve">, </w:t>
      </w:r>
      <w:r w:rsidRPr="00E47AEE">
        <w:rPr>
          <w:sz w:val="18"/>
          <w:szCs w:val="18"/>
          <w:lang w:val="sv-SE"/>
        </w:rPr>
        <w:t>berupa:</w:t>
      </w:r>
    </w:p>
    <w:p w:rsidR="00C43595" w:rsidRPr="00E47AEE" w:rsidRDefault="00C43595" w:rsidP="00C43595">
      <w:pPr>
        <w:spacing w:line="240" w:lineRule="auto"/>
        <w:ind w:left="1890" w:hanging="1083"/>
        <w:jc w:val="left"/>
        <w:rPr>
          <w:sz w:val="18"/>
          <w:szCs w:val="18"/>
        </w:rPr>
      </w:pPr>
      <w:r w:rsidRPr="00E47AEE">
        <w:rPr>
          <w:sz w:val="18"/>
          <w:szCs w:val="18"/>
          <w:lang w:val="fi-FI"/>
        </w:rPr>
        <w:t xml:space="preserve">Tahap 6.  Perhitungan nilai terbobot hasil penilaian kuantitatif dan perhitungan nilai sementara akreditasi </w:t>
      </w:r>
      <w:r w:rsidR="00AA0120" w:rsidRPr="00E47AEE">
        <w:rPr>
          <w:sz w:val="18"/>
          <w:szCs w:val="18"/>
          <w:lang w:val="fi-FI"/>
        </w:rPr>
        <w:t xml:space="preserve">Program pendidikani </w:t>
      </w:r>
      <w:r w:rsidR="00A34C44" w:rsidRPr="00E47AEE">
        <w:rPr>
          <w:sz w:val="18"/>
          <w:szCs w:val="18"/>
          <w:lang w:val="fi-FI"/>
        </w:rPr>
        <w:t>Dokter spesialis Bedah Saraf</w:t>
      </w:r>
      <w:r w:rsidR="00927BDE" w:rsidRPr="00E47AEE">
        <w:rPr>
          <w:sz w:val="18"/>
          <w:szCs w:val="18"/>
        </w:rPr>
        <w:t>.</w:t>
      </w:r>
    </w:p>
    <w:p w:rsidR="00C43595" w:rsidRPr="00E47AEE" w:rsidRDefault="00C43595" w:rsidP="00C43595">
      <w:pPr>
        <w:spacing w:line="240" w:lineRule="auto"/>
        <w:ind w:left="810" w:hanging="3"/>
        <w:rPr>
          <w:sz w:val="18"/>
          <w:szCs w:val="18"/>
        </w:rPr>
      </w:pPr>
      <w:r w:rsidRPr="00E47AEE">
        <w:rPr>
          <w:sz w:val="18"/>
          <w:szCs w:val="18"/>
          <w:lang w:val="fi-FI"/>
        </w:rPr>
        <w:t xml:space="preserve">Tahap 7.  Validasi hasil asesmen lapangan </w:t>
      </w:r>
      <w:r w:rsidRPr="00E47AEE">
        <w:rPr>
          <w:sz w:val="18"/>
          <w:szCs w:val="18"/>
          <w:lang w:val="id-ID"/>
        </w:rPr>
        <w:t>tim asesor</w:t>
      </w:r>
      <w:r w:rsidR="00927BDE" w:rsidRPr="00E47AEE">
        <w:rPr>
          <w:sz w:val="18"/>
          <w:szCs w:val="18"/>
        </w:rPr>
        <w:t>.</w:t>
      </w:r>
    </w:p>
    <w:p w:rsidR="00C43595" w:rsidRPr="00E47AEE" w:rsidRDefault="00C43595" w:rsidP="00C43595">
      <w:pPr>
        <w:spacing w:line="240" w:lineRule="auto"/>
        <w:ind w:left="810" w:hanging="3"/>
        <w:rPr>
          <w:sz w:val="18"/>
          <w:szCs w:val="18"/>
          <w:lang w:val="fi-FI"/>
        </w:rPr>
      </w:pPr>
      <w:r w:rsidRPr="00E47AEE">
        <w:rPr>
          <w:sz w:val="18"/>
          <w:szCs w:val="18"/>
          <w:lang w:val="fi-FI"/>
        </w:rPr>
        <w:lastRenderedPageBreak/>
        <w:t xml:space="preserve">Tahap 8.  Keputusan </w:t>
      </w:r>
      <w:r w:rsidRPr="00E47AEE">
        <w:rPr>
          <w:sz w:val="18"/>
          <w:szCs w:val="18"/>
          <w:lang w:val="id-ID"/>
        </w:rPr>
        <w:t>a</w:t>
      </w:r>
      <w:r w:rsidRPr="00E47AEE">
        <w:rPr>
          <w:sz w:val="18"/>
          <w:szCs w:val="18"/>
          <w:lang w:val="fi-FI"/>
        </w:rPr>
        <w:t>kreditasi</w:t>
      </w:r>
      <w:r w:rsidR="00927BDE" w:rsidRPr="00E47AEE">
        <w:rPr>
          <w:sz w:val="18"/>
          <w:szCs w:val="18"/>
          <w:lang w:val="fi-FI"/>
        </w:rPr>
        <w:t>.</w:t>
      </w:r>
    </w:p>
    <w:p w:rsidR="00C43595" w:rsidRPr="00E47AEE" w:rsidRDefault="00C43595" w:rsidP="00C43595">
      <w:pPr>
        <w:ind w:left="360"/>
        <w:rPr>
          <w:sz w:val="18"/>
          <w:szCs w:val="18"/>
          <w:lang w:val="fi-FI"/>
        </w:rPr>
      </w:pPr>
      <w:bookmarkStart w:id="13" w:name="_Toc120175483"/>
      <w:r w:rsidRPr="00E47AEE">
        <w:rPr>
          <w:sz w:val="18"/>
          <w:szCs w:val="18"/>
          <w:lang w:val="fi-FI"/>
        </w:rPr>
        <w:t>Penjelasan lebih rinci mengenai tahap-tahap di atas adalah sebagai berikut.</w:t>
      </w:r>
    </w:p>
    <w:p w:rsidR="00C43595" w:rsidRPr="00E47AEE" w:rsidRDefault="00C43595" w:rsidP="00C43595">
      <w:pPr>
        <w:pStyle w:val="Heading3"/>
        <w:rPr>
          <w:sz w:val="18"/>
          <w:szCs w:val="18"/>
          <w:lang w:val="fi-FI"/>
        </w:rPr>
      </w:pPr>
      <w:bookmarkStart w:id="14" w:name="_Toc207988172"/>
      <w:r w:rsidRPr="00E47AEE">
        <w:rPr>
          <w:sz w:val="18"/>
          <w:szCs w:val="18"/>
          <w:lang w:val="fi-FI"/>
        </w:rPr>
        <w:t>1. Asesmen Kecukupan</w:t>
      </w:r>
      <w:bookmarkEnd w:id="13"/>
      <w:bookmarkEnd w:id="14"/>
    </w:p>
    <w:p w:rsidR="00C43595" w:rsidRPr="00E47AEE" w:rsidRDefault="00C43595" w:rsidP="00C43595">
      <w:pPr>
        <w:spacing w:line="240" w:lineRule="auto"/>
        <w:rPr>
          <w:sz w:val="18"/>
          <w:szCs w:val="18"/>
          <w:lang w:val="fi-FI"/>
        </w:rPr>
      </w:pPr>
    </w:p>
    <w:p w:rsidR="00C43595" w:rsidRPr="00E47AEE" w:rsidRDefault="00C43595" w:rsidP="00C43595">
      <w:pPr>
        <w:spacing w:line="240" w:lineRule="auto"/>
        <w:ind w:left="1440" w:hanging="1044"/>
        <w:rPr>
          <w:sz w:val="18"/>
          <w:szCs w:val="18"/>
          <w:lang w:val="sv-SE"/>
        </w:rPr>
      </w:pPr>
      <w:r w:rsidRPr="00E47AEE">
        <w:rPr>
          <w:sz w:val="18"/>
          <w:szCs w:val="18"/>
          <w:lang w:val="fi-FI"/>
        </w:rPr>
        <w:t xml:space="preserve">Tahap 1. </w:t>
      </w:r>
      <w:r w:rsidRPr="00E47AEE">
        <w:rPr>
          <w:sz w:val="18"/>
          <w:szCs w:val="18"/>
          <w:lang w:val="sv-SE"/>
        </w:rPr>
        <w:t>Penilaian secara kualitatif dan kuantitatif oleh masing-masing anggota tim asesor</w:t>
      </w:r>
    </w:p>
    <w:p w:rsidR="00927BDE" w:rsidRPr="00E47AEE" w:rsidRDefault="00927BDE" w:rsidP="00C43595">
      <w:pPr>
        <w:spacing w:line="240" w:lineRule="auto"/>
        <w:ind w:left="1440" w:hanging="1044"/>
        <w:rPr>
          <w:sz w:val="18"/>
          <w:szCs w:val="18"/>
          <w:lang w:val="sv-SE"/>
        </w:rPr>
      </w:pPr>
    </w:p>
    <w:p w:rsidR="00C43595" w:rsidRPr="00E47AEE" w:rsidRDefault="00C43595" w:rsidP="00C43595">
      <w:pPr>
        <w:spacing w:line="240" w:lineRule="auto"/>
        <w:ind w:left="1440"/>
        <w:rPr>
          <w:sz w:val="18"/>
          <w:szCs w:val="18"/>
          <w:lang w:val="id-ID"/>
        </w:rPr>
      </w:pPr>
      <w:r w:rsidRPr="00E47AEE">
        <w:rPr>
          <w:sz w:val="18"/>
          <w:szCs w:val="18"/>
          <w:lang w:val="sv-SE"/>
        </w:rPr>
        <w:t xml:space="preserve">Penilaian ini dilakukan secara kualitatif dan kuantitatif dengan menggunakan </w:t>
      </w:r>
      <w:r w:rsidRPr="00E47AEE">
        <w:rPr>
          <w:i/>
          <w:sz w:val="18"/>
          <w:szCs w:val="18"/>
          <w:lang w:val="sv-SE"/>
        </w:rPr>
        <w:t>expert judgment</w:t>
      </w:r>
      <w:r w:rsidRPr="00E47AEE">
        <w:rPr>
          <w:sz w:val="18"/>
          <w:szCs w:val="18"/>
          <w:lang w:val="sv-SE"/>
        </w:rPr>
        <w:t xml:space="preserve">, yang hasilnya dituangkan dalam Format 1, Format 2, Format 3. Format 1 berupa penilaian terhadap laporan evaluasi-diri program </w:t>
      </w:r>
      <w:r w:rsidR="006D7F6E" w:rsidRPr="00E47AEE">
        <w:rPr>
          <w:sz w:val="18"/>
          <w:szCs w:val="18"/>
          <w:lang w:val="sv-SE"/>
        </w:rPr>
        <w:t>Pendidikan</w:t>
      </w:r>
      <w:r w:rsidRPr="00E47AEE">
        <w:rPr>
          <w:sz w:val="18"/>
          <w:szCs w:val="18"/>
          <w:lang w:val="sv-SE"/>
        </w:rPr>
        <w:t xml:space="preserve">, Format 2 berupa penilaian terhadap borang program </w:t>
      </w:r>
      <w:r w:rsidR="006D7F6E" w:rsidRPr="00E47AEE">
        <w:rPr>
          <w:sz w:val="18"/>
          <w:szCs w:val="18"/>
          <w:lang w:val="sv-SE"/>
        </w:rPr>
        <w:t>Pendidikan</w:t>
      </w:r>
      <w:r w:rsidRPr="00E47AEE">
        <w:rPr>
          <w:sz w:val="18"/>
          <w:szCs w:val="18"/>
          <w:lang w:val="sv-SE"/>
        </w:rPr>
        <w:t xml:space="preserve">, dan Format 3 berupa penilaian terhadap borang </w:t>
      </w:r>
      <w:r w:rsidRPr="00E47AEE">
        <w:rPr>
          <w:sz w:val="18"/>
          <w:szCs w:val="18"/>
          <w:lang w:val="id-ID"/>
        </w:rPr>
        <w:t>u</w:t>
      </w:r>
      <w:r w:rsidRPr="00E47AEE">
        <w:rPr>
          <w:sz w:val="18"/>
          <w:szCs w:val="18"/>
          <w:lang w:val="sv-SE"/>
        </w:rPr>
        <w:t xml:space="preserve">nit pengelola program </w:t>
      </w:r>
      <w:r w:rsidR="006D7F6E" w:rsidRPr="00E47AEE">
        <w:rPr>
          <w:sz w:val="18"/>
          <w:szCs w:val="18"/>
          <w:lang w:val="sv-SE"/>
        </w:rPr>
        <w:t>Pendidikan</w:t>
      </w:r>
      <w:r w:rsidR="00927BDE" w:rsidRPr="00E47AEE">
        <w:rPr>
          <w:sz w:val="18"/>
          <w:szCs w:val="18"/>
          <w:lang w:val="sv-SE"/>
        </w:rPr>
        <w:t xml:space="preserve"> (fakultas/sekolah tinggi)</w:t>
      </w:r>
      <w:r w:rsidRPr="00E47AEE">
        <w:rPr>
          <w:sz w:val="18"/>
          <w:szCs w:val="18"/>
          <w:lang w:val="sv-SE"/>
        </w:rPr>
        <w:t>.  Ketiga format ini dilakukan secara mandiri oleh masing-masing asesor dan ditandatangani.  Penilaian terhadap ketiga dokumen di atas menggunakan kriteria yang diberikan pada Buku VI: Matriks Penilaian Instrumen Akreditasi</w:t>
      </w:r>
      <w:r w:rsidRPr="00E47AEE">
        <w:rPr>
          <w:sz w:val="18"/>
          <w:szCs w:val="18"/>
          <w:lang w:val="id-ID"/>
        </w:rPr>
        <w:t>.</w:t>
      </w:r>
    </w:p>
    <w:p w:rsidR="00C43595" w:rsidRPr="00E47AEE" w:rsidRDefault="00C43595" w:rsidP="00C43595">
      <w:pPr>
        <w:spacing w:line="240" w:lineRule="auto"/>
        <w:ind w:left="1440"/>
        <w:rPr>
          <w:sz w:val="18"/>
          <w:szCs w:val="18"/>
          <w:lang w:val="id-ID"/>
        </w:rPr>
      </w:pPr>
      <w:r w:rsidRPr="00E47AEE">
        <w:rPr>
          <w:sz w:val="18"/>
          <w:szCs w:val="18"/>
          <w:lang w:val="id-ID"/>
        </w:rPr>
        <w:t xml:space="preserve">Segera setelah penilaian, ketiga </w:t>
      </w:r>
      <w:r w:rsidR="00927BDE" w:rsidRPr="00E47AEE">
        <w:rPr>
          <w:sz w:val="18"/>
          <w:szCs w:val="18"/>
        </w:rPr>
        <w:t>f</w:t>
      </w:r>
      <w:r w:rsidRPr="00E47AEE">
        <w:rPr>
          <w:sz w:val="18"/>
          <w:szCs w:val="18"/>
          <w:lang w:val="id-ID"/>
        </w:rPr>
        <w:t xml:space="preserve">ormat tersebut diserahkan kepada </w:t>
      </w:r>
      <w:r w:rsidR="00424287">
        <w:rPr>
          <w:sz w:val="18"/>
          <w:szCs w:val="18"/>
          <w:lang w:val="id-ID"/>
        </w:rPr>
        <w:t>LAM-PTKes</w:t>
      </w:r>
      <w:r w:rsidRPr="00E47AEE">
        <w:rPr>
          <w:sz w:val="18"/>
          <w:szCs w:val="18"/>
        </w:rPr>
        <w:t>.</w:t>
      </w:r>
    </w:p>
    <w:p w:rsidR="00C43595" w:rsidRPr="00E47AEE" w:rsidRDefault="00C43595" w:rsidP="00C43595">
      <w:pPr>
        <w:spacing w:line="240" w:lineRule="auto"/>
        <w:ind w:left="1701"/>
        <w:rPr>
          <w:sz w:val="18"/>
          <w:szCs w:val="18"/>
          <w:lang w:val="id-ID"/>
        </w:rPr>
      </w:pPr>
    </w:p>
    <w:p w:rsidR="00C43595" w:rsidRPr="00E47AEE" w:rsidRDefault="00C43595" w:rsidP="00C43595">
      <w:pPr>
        <w:spacing w:line="240" w:lineRule="auto"/>
        <w:ind w:left="1701"/>
        <w:rPr>
          <w:sz w:val="18"/>
          <w:szCs w:val="18"/>
          <w:lang w:val="id-ID"/>
        </w:rPr>
      </w:pPr>
    </w:p>
    <w:p w:rsidR="00C43595" w:rsidRPr="00E47AEE" w:rsidRDefault="00C43595" w:rsidP="00C43595">
      <w:pPr>
        <w:spacing w:line="240" w:lineRule="auto"/>
        <w:ind w:left="1701"/>
        <w:rPr>
          <w:sz w:val="18"/>
          <w:szCs w:val="18"/>
          <w:lang w:val="id-ID"/>
        </w:rPr>
      </w:pPr>
    </w:p>
    <w:p w:rsidR="00C43595" w:rsidRPr="00E47AEE" w:rsidRDefault="00C43595" w:rsidP="00C43595">
      <w:pPr>
        <w:pStyle w:val="Heading3"/>
        <w:rPr>
          <w:sz w:val="18"/>
          <w:szCs w:val="18"/>
          <w:lang w:val="fi-FI"/>
        </w:rPr>
      </w:pPr>
      <w:bookmarkStart w:id="15" w:name="_Toc207988173"/>
      <w:bookmarkStart w:id="16" w:name="_Toc120175484"/>
      <w:r w:rsidRPr="00E47AEE">
        <w:rPr>
          <w:sz w:val="18"/>
          <w:szCs w:val="18"/>
          <w:lang w:val="fi-FI"/>
        </w:rPr>
        <w:t>2. Asesmen Lapang</w:t>
      </w:r>
      <w:bookmarkEnd w:id="15"/>
      <w:r w:rsidRPr="00E47AEE">
        <w:rPr>
          <w:sz w:val="18"/>
          <w:szCs w:val="18"/>
          <w:lang w:val="fi-FI"/>
        </w:rPr>
        <w:t>an</w:t>
      </w:r>
      <w:bookmarkEnd w:id="16"/>
    </w:p>
    <w:p w:rsidR="00C43595" w:rsidRPr="00E47AEE" w:rsidRDefault="00C43595" w:rsidP="00C43595">
      <w:pPr>
        <w:spacing w:line="240" w:lineRule="auto"/>
        <w:ind w:left="1701" w:hanging="1134"/>
        <w:rPr>
          <w:sz w:val="18"/>
          <w:szCs w:val="18"/>
          <w:lang w:val="id-ID"/>
        </w:rPr>
      </w:pPr>
    </w:p>
    <w:p w:rsidR="00C43595" w:rsidRPr="00E47AEE" w:rsidRDefault="00C43595" w:rsidP="00C43595">
      <w:pPr>
        <w:spacing w:line="240" w:lineRule="auto"/>
        <w:ind w:left="1560" w:hanging="1134"/>
        <w:rPr>
          <w:sz w:val="18"/>
          <w:szCs w:val="18"/>
          <w:lang w:val="fr-FR"/>
        </w:rPr>
      </w:pPr>
      <w:r w:rsidRPr="00E47AEE">
        <w:rPr>
          <w:sz w:val="18"/>
          <w:szCs w:val="18"/>
          <w:lang w:val="id-ID"/>
        </w:rPr>
        <w:t xml:space="preserve">Tahap 2. </w:t>
      </w:r>
      <w:r w:rsidRPr="00E47AEE">
        <w:rPr>
          <w:sz w:val="18"/>
          <w:szCs w:val="18"/>
          <w:lang w:val="fr-FR"/>
        </w:rPr>
        <w:t>Penilaian secara kualitatif dan kuantitatif</w:t>
      </w:r>
    </w:p>
    <w:p w:rsidR="00927BDE" w:rsidRPr="00E47AEE" w:rsidRDefault="00927BDE" w:rsidP="00C43595">
      <w:pPr>
        <w:spacing w:line="240" w:lineRule="auto"/>
        <w:ind w:left="1560" w:hanging="1134"/>
        <w:rPr>
          <w:sz w:val="18"/>
          <w:szCs w:val="18"/>
          <w:lang w:val="fr-FR"/>
        </w:rPr>
      </w:pPr>
    </w:p>
    <w:p w:rsidR="00C43595" w:rsidRPr="00E47AEE" w:rsidRDefault="00C43595" w:rsidP="00C43595">
      <w:pPr>
        <w:spacing w:line="240" w:lineRule="auto"/>
        <w:ind w:left="1440"/>
        <w:rPr>
          <w:sz w:val="18"/>
          <w:szCs w:val="18"/>
          <w:lang w:val="id-ID"/>
        </w:rPr>
      </w:pPr>
      <w:r w:rsidRPr="00E47AEE">
        <w:rPr>
          <w:sz w:val="18"/>
          <w:szCs w:val="18"/>
          <w:lang w:val="fr-FR"/>
        </w:rPr>
        <w:t>Informasi dari evaluasi-diri</w:t>
      </w:r>
      <w:r w:rsidR="00BF3F94" w:rsidRPr="00E47AEE">
        <w:rPr>
          <w:sz w:val="18"/>
          <w:szCs w:val="18"/>
          <w:lang w:val="id-ID"/>
        </w:rPr>
        <w:t xml:space="preserve"> program </w:t>
      </w:r>
      <w:r w:rsidR="006D7F6E" w:rsidRPr="00E47AEE">
        <w:rPr>
          <w:sz w:val="18"/>
          <w:szCs w:val="18"/>
          <w:lang w:val="id-ID"/>
        </w:rPr>
        <w:t>Pendidikan</w:t>
      </w:r>
      <w:proofErr w:type="gramStart"/>
      <w:r w:rsidR="00BF3F94" w:rsidRPr="00E47AEE">
        <w:rPr>
          <w:sz w:val="18"/>
          <w:szCs w:val="18"/>
          <w:lang w:val="id-ID"/>
        </w:rPr>
        <w:t>,</w:t>
      </w:r>
      <w:r w:rsidR="00BF3F94" w:rsidRPr="00E47AEE">
        <w:rPr>
          <w:sz w:val="18"/>
          <w:szCs w:val="18"/>
          <w:lang w:val="fr-FR"/>
        </w:rPr>
        <w:t>borang</w:t>
      </w:r>
      <w:proofErr w:type="gramEnd"/>
      <w:r w:rsidR="00BF3F94" w:rsidRPr="00E47AEE">
        <w:rPr>
          <w:sz w:val="18"/>
          <w:szCs w:val="18"/>
          <w:lang w:val="fr-FR"/>
        </w:rPr>
        <w:t xml:space="preserve"> </w:t>
      </w:r>
      <w:r w:rsidRPr="00E47AEE">
        <w:rPr>
          <w:sz w:val="18"/>
          <w:szCs w:val="18"/>
          <w:lang w:val="fr-FR"/>
        </w:rPr>
        <w:t xml:space="preserve">program </w:t>
      </w:r>
      <w:r w:rsidR="006D7F6E" w:rsidRPr="00E47AEE">
        <w:rPr>
          <w:sz w:val="18"/>
          <w:szCs w:val="18"/>
          <w:lang w:val="fr-FR"/>
        </w:rPr>
        <w:t>Pendidikan</w:t>
      </w:r>
      <w:r w:rsidRPr="00E47AEE">
        <w:rPr>
          <w:sz w:val="18"/>
          <w:szCs w:val="18"/>
          <w:lang w:val="fr-FR"/>
        </w:rPr>
        <w:t xml:space="preserve">, dan borang </w:t>
      </w:r>
      <w:r w:rsidRPr="00E47AEE">
        <w:rPr>
          <w:sz w:val="18"/>
          <w:szCs w:val="18"/>
          <w:lang w:val="id-ID"/>
        </w:rPr>
        <w:t>u</w:t>
      </w:r>
      <w:r w:rsidRPr="00E47AEE">
        <w:rPr>
          <w:sz w:val="18"/>
          <w:szCs w:val="18"/>
          <w:lang w:val="fr-FR"/>
        </w:rPr>
        <w:t xml:space="preserve">nit pengelola program </w:t>
      </w:r>
      <w:r w:rsidR="006D7F6E" w:rsidRPr="00E47AEE">
        <w:rPr>
          <w:sz w:val="18"/>
          <w:szCs w:val="18"/>
          <w:lang w:val="fr-FR"/>
        </w:rPr>
        <w:t>Pendidikan</w:t>
      </w:r>
      <w:r w:rsidRPr="00E47AEE">
        <w:rPr>
          <w:sz w:val="18"/>
          <w:szCs w:val="18"/>
          <w:lang w:val="fr-FR"/>
        </w:rPr>
        <w:t xml:space="preserve"> yang telah diverifikasi dan divalidasi selanjutnya dinilai dengan menggunakan kriteria yang diberikan pada </w:t>
      </w:r>
      <w:r w:rsidRPr="00E47AEE">
        <w:rPr>
          <w:sz w:val="18"/>
          <w:szCs w:val="18"/>
          <w:lang w:val="sv-SE"/>
        </w:rPr>
        <w:t xml:space="preserve">Buku VI: Matriks Penilaian Instrumen Akreditasi.  Hasil penilaian bersama dari </w:t>
      </w:r>
      <w:r w:rsidRPr="00E47AEE">
        <w:rPr>
          <w:sz w:val="18"/>
          <w:szCs w:val="18"/>
          <w:lang w:val="id-ID"/>
        </w:rPr>
        <w:t>t</w:t>
      </w:r>
      <w:r w:rsidRPr="00E47AEE">
        <w:rPr>
          <w:sz w:val="18"/>
          <w:szCs w:val="18"/>
          <w:lang w:val="sv-SE"/>
        </w:rPr>
        <w:t xml:space="preserve">im asesor ini dituangkan pada Format 6 (evaluasi-diri program </w:t>
      </w:r>
      <w:r w:rsidR="006D7F6E" w:rsidRPr="00E47AEE">
        <w:rPr>
          <w:sz w:val="18"/>
          <w:szCs w:val="18"/>
          <w:lang w:val="sv-SE"/>
        </w:rPr>
        <w:t>Pendidikan</w:t>
      </w:r>
      <w:r w:rsidRPr="00E47AEE">
        <w:rPr>
          <w:sz w:val="18"/>
          <w:szCs w:val="18"/>
          <w:lang w:val="sv-SE"/>
        </w:rPr>
        <w:t xml:space="preserve">), Format 7 (borang program </w:t>
      </w:r>
      <w:r w:rsidR="006D7F6E" w:rsidRPr="00E47AEE">
        <w:rPr>
          <w:sz w:val="18"/>
          <w:szCs w:val="18"/>
          <w:lang w:val="sv-SE"/>
        </w:rPr>
        <w:t>Pendidikan</w:t>
      </w:r>
      <w:r w:rsidRPr="00E47AEE">
        <w:rPr>
          <w:sz w:val="18"/>
          <w:szCs w:val="18"/>
          <w:lang w:val="sv-SE"/>
        </w:rPr>
        <w:t xml:space="preserve">), dan Format 8 (borang </w:t>
      </w:r>
      <w:r w:rsidRPr="00E47AEE">
        <w:rPr>
          <w:sz w:val="18"/>
          <w:szCs w:val="18"/>
          <w:lang w:val="id-ID"/>
        </w:rPr>
        <w:t xml:space="preserve">unit pengelola program </w:t>
      </w:r>
      <w:r w:rsidR="006D7F6E" w:rsidRPr="00E47AEE">
        <w:rPr>
          <w:sz w:val="18"/>
          <w:szCs w:val="18"/>
          <w:lang w:val="id-ID"/>
        </w:rPr>
        <w:t>Pendidikan</w:t>
      </w:r>
      <w:r w:rsidRPr="00E47AEE">
        <w:rPr>
          <w:sz w:val="18"/>
          <w:szCs w:val="18"/>
          <w:lang w:val="sv-SE"/>
        </w:rPr>
        <w:t>), dan ditandatangani bersama oleh para asesor.</w:t>
      </w:r>
    </w:p>
    <w:p w:rsidR="00C43595" w:rsidRPr="00E47AEE" w:rsidRDefault="00C43595" w:rsidP="00C43595">
      <w:pPr>
        <w:spacing w:line="240" w:lineRule="auto"/>
        <w:ind w:left="1440"/>
        <w:rPr>
          <w:sz w:val="18"/>
          <w:szCs w:val="18"/>
          <w:lang w:val="id-ID"/>
        </w:rPr>
      </w:pPr>
    </w:p>
    <w:p w:rsidR="00C43595" w:rsidRPr="00E47AEE" w:rsidRDefault="00C43595" w:rsidP="00C43595">
      <w:pPr>
        <w:spacing w:line="240" w:lineRule="auto"/>
        <w:ind w:left="1440" w:hanging="990"/>
        <w:jc w:val="left"/>
        <w:rPr>
          <w:sz w:val="18"/>
          <w:szCs w:val="18"/>
        </w:rPr>
      </w:pPr>
      <w:r w:rsidRPr="00E47AEE">
        <w:rPr>
          <w:sz w:val="18"/>
          <w:szCs w:val="18"/>
          <w:lang w:val="fi-FI"/>
        </w:rPr>
        <w:t xml:space="preserve">Tahap </w:t>
      </w:r>
      <w:r w:rsidRPr="00E47AEE">
        <w:rPr>
          <w:sz w:val="18"/>
          <w:szCs w:val="18"/>
          <w:lang w:val="id-ID"/>
        </w:rPr>
        <w:t>3</w:t>
      </w:r>
      <w:r w:rsidRPr="00E47AEE">
        <w:rPr>
          <w:sz w:val="18"/>
          <w:szCs w:val="18"/>
          <w:lang w:val="fi-FI"/>
        </w:rPr>
        <w:t xml:space="preserve">. </w:t>
      </w:r>
      <w:r w:rsidRPr="00E47AEE">
        <w:rPr>
          <w:sz w:val="18"/>
          <w:szCs w:val="18"/>
          <w:lang w:val="sv-SE"/>
        </w:rPr>
        <w:t xml:space="preserve">Penyusunan berita acara antara </w:t>
      </w:r>
      <w:r w:rsidRPr="00E47AEE">
        <w:rPr>
          <w:sz w:val="18"/>
          <w:szCs w:val="18"/>
          <w:lang w:val="id-ID"/>
        </w:rPr>
        <w:t>t</w:t>
      </w:r>
      <w:r w:rsidRPr="00E47AEE">
        <w:rPr>
          <w:sz w:val="18"/>
          <w:szCs w:val="18"/>
          <w:lang w:val="sv-SE"/>
        </w:rPr>
        <w:t xml:space="preserve">im asesor dengan </w:t>
      </w:r>
      <w:r w:rsidRPr="00E47AEE">
        <w:rPr>
          <w:sz w:val="18"/>
          <w:szCs w:val="18"/>
          <w:lang w:val="id-ID"/>
        </w:rPr>
        <w:t>p</w:t>
      </w:r>
      <w:r w:rsidRPr="00E47AEE">
        <w:rPr>
          <w:sz w:val="18"/>
          <w:szCs w:val="18"/>
          <w:lang w:val="sv-SE"/>
        </w:rPr>
        <w:t xml:space="preserve">impinan program </w:t>
      </w:r>
      <w:r w:rsidR="006D7F6E" w:rsidRPr="00E47AEE">
        <w:rPr>
          <w:sz w:val="18"/>
          <w:szCs w:val="18"/>
          <w:lang w:val="sv-SE"/>
        </w:rPr>
        <w:t>Pendidikan</w:t>
      </w:r>
      <w:r w:rsidRPr="00E47AEE">
        <w:rPr>
          <w:sz w:val="18"/>
          <w:szCs w:val="18"/>
          <w:lang w:val="id-ID"/>
        </w:rPr>
        <w:t>.</w:t>
      </w:r>
    </w:p>
    <w:p w:rsidR="00927BDE" w:rsidRPr="00E47AEE" w:rsidRDefault="00927BDE" w:rsidP="00C43595">
      <w:pPr>
        <w:spacing w:line="240" w:lineRule="auto"/>
        <w:ind w:left="1440" w:hanging="990"/>
        <w:jc w:val="left"/>
        <w:rPr>
          <w:sz w:val="18"/>
          <w:szCs w:val="18"/>
        </w:rPr>
      </w:pPr>
    </w:p>
    <w:p w:rsidR="00C43595" w:rsidRPr="00E47AEE" w:rsidRDefault="00C43595" w:rsidP="00C43595">
      <w:pPr>
        <w:spacing w:line="240" w:lineRule="auto"/>
        <w:ind w:left="1440"/>
        <w:rPr>
          <w:sz w:val="18"/>
          <w:szCs w:val="18"/>
          <w:lang w:val="fi-FI"/>
        </w:rPr>
      </w:pPr>
      <w:r w:rsidRPr="00E47AEE">
        <w:rPr>
          <w:sz w:val="18"/>
          <w:szCs w:val="18"/>
          <w:lang w:val="fi-FI"/>
        </w:rPr>
        <w:t xml:space="preserve">Asesmen lapangan dilakukan untuk verifikasi, validasi, dan penilaian kinerja program </w:t>
      </w:r>
      <w:r w:rsidR="006D7F6E" w:rsidRPr="00E47AEE">
        <w:rPr>
          <w:sz w:val="18"/>
          <w:szCs w:val="18"/>
          <w:lang w:val="fi-FI"/>
        </w:rPr>
        <w:t>Pendidikan</w:t>
      </w:r>
      <w:r w:rsidRPr="00E47AEE">
        <w:rPr>
          <w:sz w:val="18"/>
          <w:szCs w:val="18"/>
          <w:lang w:val="fi-FI"/>
        </w:rPr>
        <w:t xml:space="preserve"> dengan merujuk pada substansi yang ada dalam borang dan evaluasi-diri program </w:t>
      </w:r>
      <w:r w:rsidR="006D7F6E" w:rsidRPr="00E47AEE">
        <w:rPr>
          <w:sz w:val="18"/>
          <w:szCs w:val="18"/>
          <w:lang w:val="fi-FI"/>
        </w:rPr>
        <w:t>Pendidikan</w:t>
      </w:r>
      <w:r w:rsidRPr="00E47AEE">
        <w:rPr>
          <w:sz w:val="18"/>
          <w:szCs w:val="18"/>
          <w:lang w:val="fi-FI"/>
        </w:rPr>
        <w:t>. Penilaian pakar (</w:t>
      </w:r>
      <w:r w:rsidRPr="00E47AEE">
        <w:rPr>
          <w:i/>
          <w:iCs/>
          <w:sz w:val="18"/>
          <w:szCs w:val="18"/>
          <w:lang w:val="fi-FI"/>
        </w:rPr>
        <w:t>expert judgment</w:t>
      </w:r>
      <w:r w:rsidRPr="00E47AEE">
        <w:rPr>
          <w:sz w:val="18"/>
          <w:szCs w:val="18"/>
          <w:lang w:val="fi-FI"/>
        </w:rPr>
        <w:t xml:space="preserve">) sangat diperlukan pada saat kunjungan di lapangan terhadap kesahihan, keandalan dan keunggulan program </w:t>
      </w:r>
      <w:r w:rsidR="006D7F6E" w:rsidRPr="00E47AEE">
        <w:rPr>
          <w:sz w:val="18"/>
          <w:szCs w:val="18"/>
          <w:lang w:val="fi-FI"/>
        </w:rPr>
        <w:t>Pendidikan</w:t>
      </w:r>
      <w:r w:rsidRPr="00E47AEE">
        <w:rPr>
          <w:sz w:val="18"/>
          <w:szCs w:val="18"/>
          <w:lang w:val="fi-FI"/>
        </w:rPr>
        <w:t xml:space="preserve"> tersebut. Penilaian kualitatif terhadap borang program </w:t>
      </w:r>
      <w:r w:rsidR="006D7F6E" w:rsidRPr="00E47AEE">
        <w:rPr>
          <w:sz w:val="18"/>
          <w:szCs w:val="18"/>
          <w:lang w:val="fi-FI"/>
        </w:rPr>
        <w:t>Pendidikan</w:t>
      </w:r>
      <w:r w:rsidRPr="00E47AEE">
        <w:rPr>
          <w:sz w:val="18"/>
          <w:szCs w:val="18"/>
          <w:lang w:val="fi-FI"/>
        </w:rPr>
        <w:t xml:space="preserve"> ini dituangkan dalam bentuk deskripsi pada Format 4 (berita acara asesmen lapangan program </w:t>
      </w:r>
      <w:r w:rsidR="006D7F6E" w:rsidRPr="00E47AEE">
        <w:rPr>
          <w:sz w:val="18"/>
          <w:szCs w:val="18"/>
          <w:lang w:val="fi-FI"/>
        </w:rPr>
        <w:t>Pendidikan</w:t>
      </w:r>
      <w:r w:rsidRPr="00E47AEE">
        <w:rPr>
          <w:sz w:val="18"/>
          <w:szCs w:val="18"/>
          <w:lang w:val="fi-FI"/>
        </w:rPr>
        <w:t xml:space="preserve">), yang ditandatangani oleh </w:t>
      </w:r>
      <w:r w:rsidRPr="00E47AEE">
        <w:rPr>
          <w:sz w:val="18"/>
          <w:szCs w:val="18"/>
          <w:lang w:val="id-ID"/>
        </w:rPr>
        <w:t>semua anggota t</w:t>
      </w:r>
      <w:r w:rsidRPr="00E47AEE">
        <w:rPr>
          <w:sz w:val="18"/>
          <w:szCs w:val="18"/>
          <w:lang w:val="fi-FI"/>
        </w:rPr>
        <w:t xml:space="preserve">im asesor dan </w:t>
      </w:r>
      <w:r w:rsidRPr="00E47AEE">
        <w:rPr>
          <w:sz w:val="18"/>
          <w:szCs w:val="18"/>
          <w:lang w:val="id-ID"/>
        </w:rPr>
        <w:t>p</w:t>
      </w:r>
      <w:r w:rsidRPr="00E47AEE">
        <w:rPr>
          <w:sz w:val="18"/>
          <w:szCs w:val="18"/>
          <w:lang w:val="fi-FI"/>
        </w:rPr>
        <w:t xml:space="preserve">impinan </w:t>
      </w:r>
      <w:r w:rsidRPr="00E47AEE">
        <w:rPr>
          <w:sz w:val="18"/>
          <w:szCs w:val="18"/>
          <w:lang w:val="id-ID"/>
        </w:rPr>
        <w:t>p</w:t>
      </w:r>
      <w:r w:rsidRPr="00E47AEE">
        <w:rPr>
          <w:sz w:val="18"/>
          <w:szCs w:val="18"/>
          <w:lang w:val="fi-FI"/>
        </w:rPr>
        <w:t xml:space="preserve">rogram </w:t>
      </w:r>
      <w:r w:rsidR="006D7F6E" w:rsidRPr="00E47AEE">
        <w:rPr>
          <w:sz w:val="18"/>
          <w:szCs w:val="18"/>
          <w:lang w:val="id-ID"/>
        </w:rPr>
        <w:t>Pendidikan</w:t>
      </w:r>
      <w:r w:rsidRPr="00E47AEE">
        <w:rPr>
          <w:sz w:val="18"/>
          <w:szCs w:val="18"/>
          <w:lang w:val="fi-FI"/>
        </w:rPr>
        <w:t>.</w:t>
      </w:r>
    </w:p>
    <w:p w:rsidR="00C43595" w:rsidRPr="00E47AEE" w:rsidRDefault="00C43595" w:rsidP="00C43595">
      <w:pPr>
        <w:spacing w:line="240" w:lineRule="auto"/>
        <w:ind w:left="1440"/>
        <w:rPr>
          <w:sz w:val="18"/>
          <w:szCs w:val="18"/>
          <w:lang w:val="sv-SE"/>
        </w:rPr>
      </w:pPr>
    </w:p>
    <w:p w:rsidR="00C43595" w:rsidRPr="00E47AEE" w:rsidRDefault="00C43595" w:rsidP="00C43595">
      <w:pPr>
        <w:spacing w:line="240" w:lineRule="auto"/>
        <w:ind w:left="1440" w:hanging="990"/>
        <w:jc w:val="left"/>
        <w:rPr>
          <w:sz w:val="18"/>
          <w:szCs w:val="18"/>
        </w:rPr>
      </w:pPr>
      <w:r w:rsidRPr="00E47AEE">
        <w:rPr>
          <w:sz w:val="18"/>
          <w:szCs w:val="18"/>
          <w:lang w:val="fi-FI"/>
        </w:rPr>
        <w:t xml:space="preserve">Tahap </w:t>
      </w:r>
      <w:r w:rsidRPr="00E47AEE">
        <w:rPr>
          <w:sz w:val="18"/>
          <w:szCs w:val="18"/>
          <w:lang w:val="id-ID"/>
        </w:rPr>
        <w:t>4</w:t>
      </w:r>
      <w:r w:rsidRPr="00E47AEE">
        <w:rPr>
          <w:sz w:val="18"/>
          <w:szCs w:val="18"/>
          <w:lang w:val="fi-FI"/>
        </w:rPr>
        <w:t xml:space="preserve">. </w:t>
      </w:r>
      <w:r w:rsidRPr="00E47AEE">
        <w:rPr>
          <w:sz w:val="18"/>
          <w:szCs w:val="18"/>
          <w:lang w:val="sv-SE"/>
        </w:rPr>
        <w:t xml:space="preserve">Penyusunan berita acara antara </w:t>
      </w:r>
      <w:r w:rsidRPr="00E47AEE">
        <w:rPr>
          <w:sz w:val="18"/>
          <w:szCs w:val="18"/>
          <w:lang w:val="id-ID"/>
        </w:rPr>
        <w:t>t</w:t>
      </w:r>
      <w:r w:rsidRPr="00E47AEE">
        <w:rPr>
          <w:sz w:val="18"/>
          <w:szCs w:val="18"/>
          <w:lang w:val="sv-SE"/>
        </w:rPr>
        <w:t xml:space="preserve">im asesor dengan </w:t>
      </w:r>
      <w:r w:rsidRPr="00E47AEE">
        <w:rPr>
          <w:sz w:val="18"/>
          <w:szCs w:val="18"/>
          <w:lang w:val="id-ID"/>
        </w:rPr>
        <w:t>p</w:t>
      </w:r>
      <w:r w:rsidRPr="00E47AEE">
        <w:rPr>
          <w:sz w:val="18"/>
          <w:szCs w:val="18"/>
          <w:lang w:val="sv-SE"/>
        </w:rPr>
        <w:t xml:space="preserve">impinan </w:t>
      </w:r>
      <w:r w:rsidRPr="00E47AEE">
        <w:rPr>
          <w:sz w:val="18"/>
          <w:szCs w:val="18"/>
          <w:lang w:val="id-ID"/>
        </w:rPr>
        <w:t xml:space="preserve">unit pengelola program </w:t>
      </w:r>
      <w:r w:rsidR="006D7F6E" w:rsidRPr="00E47AEE">
        <w:rPr>
          <w:sz w:val="18"/>
          <w:szCs w:val="18"/>
          <w:lang w:val="id-ID"/>
        </w:rPr>
        <w:t>Pendidikan</w:t>
      </w:r>
    </w:p>
    <w:p w:rsidR="00927BDE" w:rsidRPr="00E47AEE" w:rsidRDefault="00927BDE" w:rsidP="00C43595">
      <w:pPr>
        <w:spacing w:line="240" w:lineRule="auto"/>
        <w:ind w:left="1440" w:hanging="990"/>
        <w:jc w:val="left"/>
        <w:rPr>
          <w:sz w:val="18"/>
          <w:szCs w:val="18"/>
        </w:rPr>
      </w:pPr>
    </w:p>
    <w:p w:rsidR="00C43595" w:rsidRPr="00E47AEE" w:rsidRDefault="00C43595" w:rsidP="00C43595">
      <w:pPr>
        <w:spacing w:line="240" w:lineRule="auto"/>
        <w:ind w:left="1440"/>
        <w:rPr>
          <w:sz w:val="18"/>
          <w:szCs w:val="18"/>
          <w:lang w:val="fi-FI"/>
        </w:rPr>
      </w:pPr>
      <w:r w:rsidRPr="00E47AEE">
        <w:rPr>
          <w:sz w:val="18"/>
          <w:szCs w:val="18"/>
          <w:lang w:val="fi-FI"/>
        </w:rPr>
        <w:t xml:space="preserve">Asesmen lapangan dilakukan untuk validasi, verifikasi dan penilaian kinerja program </w:t>
      </w:r>
      <w:r w:rsidR="006D7F6E" w:rsidRPr="00E47AEE">
        <w:rPr>
          <w:sz w:val="18"/>
          <w:szCs w:val="18"/>
          <w:lang w:val="fi-FI"/>
        </w:rPr>
        <w:t>Pendidikan</w:t>
      </w:r>
      <w:r w:rsidRPr="00E47AEE">
        <w:rPr>
          <w:sz w:val="18"/>
          <w:szCs w:val="18"/>
          <w:lang w:val="fi-FI"/>
        </w:rPr>
        <w:t xml:space="preserve"> dengan merujuk pada substansi yang ada dalam </w:t>
      </w:r>
      <w:r w:rsidRPr="00E47AEE">
        <w:rPr>
          <w:sz w:val="18"/>
          <w:szCs w:val="18"/>
          <w:lang w:val="id-ID"/>
        </w:rPr>
        <w:t>borangu</w:t>
      </w:r>
      <w:r w:rsidRPr="00E47AEE">
        <w:rPr>
          <w:sz w:val="18"/>
          <w:szCs w:val="18"/>
          <w:lang w:val="fi-FI"/>
        </w:rPr>
        <w:t xml:space="preserve">nit pengelola program </w:t>
      </w:r>
      <w:r w:rsidR="006D7F6E" w:rsidRPr="00E47AEE">
        <w:rPr>
          <w:sz w:val="18"/>
          <w:szCs w:val="18"/>
          <w:lang w:val="fi-FI"/>
        </w:rPr>
        <w:t>Pendidikan</w:t>
      </w:r>
      <w:r w:rsidRPr="00E47AEE">
        <w:rPr>
          <w:sz w:val="18"/>
          <w:szCs w:val="18"/>
          <w:lang w:val="fi-FI"/>
        </w:rPr>
        <w:t>. Penilaian pakar (</w:t>
      </w:r>
      <w:r w:rsidRPr="00E47AEE">
        <w:rPr>
          <w:i/>
          <w:iCs/>
          <w:sz w:val="18"/>
          <w:szCs w:val="18"/>
          <w:lang w:val="fi-FI"/>
        </w:rPr>
        <w:t>expert judgment</w:t>
      </w:r>
      <w:r w:rsidRPr="00E47AEE">
        <w:rPr>
          <w:sz w:val="18"/>
          <w:szCs w:val="18"/>
          <w:lang w:val="fi-FI"/>
        </w:rPr>
        <w:t xml:space="preserve">) sangat diperlukan pada saat kunjungan di lapangan terhadap kesahihan, keandalan dan keunggulan program </w:t>
      </w:r>
      <w:r w:rsidR="006D7F6E" w:rsidRPr="00E47AEE">
        <w:rPr>
          <w:sz w:val="18"/>
          <w:szCs w:val="18"/>
          <w:lang w:val="fi-FI"/>
        </w:rPr>
        <w:t>Pendidikan</w:t>
      </w:r>
      <w:r w:rsidRPr="00E47AEE">
        <w:rPr>
          <w:sz w:val="18"/>
          <w:szCs w:val="18"/>
          <w:lang w:val="fi-FI"/>
        </w:rPr>
        <w:t xml:space="preserve"> tersebut. Penilaian kualitatif ini dituangkan dalam bentuk deskripsi pada</w:t>
      </w:r>
      <w:r w:rsidR="00E5145E" w:rsidRPr="00E47AEE">
        <w:rPr>
          <w:sz w:val="18"/>
          <w:szCs w:val="18"/>
          <w:lang w:val="id-ID"/>
        </w:rPr>
        <w:t xml:space="preserve"> Format 4 (berita acara asesmen lapangan program </w:t>
      </w:r>
      <w:r w:rsidR="006D7F6E" w:rsidRPr="00E47AEE">
        <w:rPr>
          <w:sz w:val="18"/>
          <w:szCs w:val="18"/>
          <w:lang w:val="id-ID"/>
        </w:rPr>
        <w:t>Pendidikan</w:t>
      </w:r>
      <w:r w:rsidR="00E5145E" w:rsidRPr="00E47AEE">
        <w:rPr>
          <w:sz w:val="18"/>
          <w:szCs w:val="18"/>
          <w:lang w:val="id-ID"/>
        </w:rPr>
        <w:t xml:space="preserve">) yang ditandatangani oleh semua angggota tim asesor dan pimpinan program </w:t>
      </w:r>
      <w:r w:rsidR="006D7F6E" w:rsidRPr="00E47AEE">
        <w:rPr>
          <w:sz w:val="18"/>
          <w:szCs w:val="18"/>
          <w:lang w:val="id-ID"/>
        </w:rPr>
        <w:t>Pendidikan</w:t>
      </w:r>
      <w:r w:rsidR="00E5145E" w:rsidRPr="00E47AEE">
        <w:rPr>
          <w:sz w:val="18"/>
          <w:szCs w:val="18"/>
          <w:lang w:val="id-ID"/>
        </w:rPr>
        <w:t xml:space="preserve">, dan </w:t>
      </w:r>
      <w:r w:rsidRPr="00E47AEE">
        <w:rPr>
          <w:sz w:val="18"/>
          <w:szCs w:val="18"/>
          <w:lang w:val="fi-FI"/>
        </w:rPr>
        <w:t xml:space="preserve"> Format 5 (berita acara asesmen lapangan unit pengelola program </w:t>
      </w:r>
      <w:r w:rsidR="006D7F6E" w:rsidRPr="00E47AEE">
        <w:rPr>
          <w:sz w:val="18"/>
          <w:szCs w:val="18"/>
          <w:lang w:val="fi-FI"/>
        </w:rPr>
        <w:t>Pendidikan</w:t>
      </w:r>
      <w:r w:rsidRPr="00E47AEE">
        <w:rPr>
          <w:sz w:val="18"/>
          <w:szCs w:val="18"/>
          <w:lang w:val="fi-FI"/>
        </w:rPr>
        <w:t xml:space="preserve">), yang ditandatangani oleh </w:t>
      </w:r>
      <w:r w:rsidRPr="00E47AEE">
        <w:rPr>
          <w:sz w:val="18"/>
          <w:szCs w:val="18"/>
          <w:lang w:val="id-ID"/>
        </w:rPr>
        <w:t>semua anggota t</w:t>
      </w:r>
      <w:r w:rsidRPr="00E47AEE">
        <w:rPr>
          <w:sz w:val="18"/>
          <w:szCs w:val="18"/>
          <w:lang w:val="fi-FI"/>
        </w:rPr>
        <w:t xml:space="preserve">im asesor dan </w:t>
      </w:r>
      <w:r w:rsidRPr="00E47AEE">
        <w:rPr>
          <w:sz w:val="18"/>
          <w:szCs w:val="18"/>
          <w:lang w:val="id-ID"/>
        </w:rPr>
        <w:t>p</w:t>
      </w:r>
      <w:r w:rsidRPr="00E47AEE">
        <w:rPr>
          <w:sz w:val="18"/>
          <w:szCs w:val="18"/>
          <w:lang w:val="fi-FI"/>
        </w:rPr>
        <w:t xml:space="preserve">impinan </w:t>
      </w:r>
      <w:r w:rsidRPr="00E47AEE">
        <w:rPr>
          <w:sz w:val="18"/>
          <w:szCs w:val="18"/>
          <w:lang w:val="id-ID"/>
        </w:rPr>
        <w:t>u</w:t>
      </w:r>
      <w:r w:rsidRPr="00E47AEE">
        <w:rPr>
          <w:sz w:val="18"/>
          <w:szCs w:val="18"/>
          <w:lang w:val="fi-FI"/>
        </w:rPr>
        <w:t xml:space="preserve">nit pengelola program </w:t>
      </w:r>
      <w:r w:rsidR="006D7F6E" w:rsidRPr="00E47AEE">
        <w:rPr>
          <w:sz w:val="18"/>
          <w:szCs w:val="18"/>
          <w:lang w:val="fi-FI"/>
        </w:rPr>
        <w:t>Pendidikan</w:t>
      </w:r>
      <w:r w:rsidRPr="00E47AEE">
        <w:rPr>
          <w:sz w:val="18"/>
          <w:szCs w:val="18"/>
          <w:lang w:val="fi-FI"/>
        </w:rPr>
        <w:t>.</w:t>
      </w:r>
    </w:p>
    <w:p w:rsidR="00C43595" w:rsidRPr="00E47AEE" w:rsidRDefault="00C43595" w:rsidP="00C43595">
      <w:pPr>
        <w:spacing w:line="240" w:lineRule="auto"/>
        <w:ind w:left="1701" w:hanging="1134"/>
        <w:rPr>
          <w:sz w:val="18"/>
          <w:szCs w:val="18"/>
          <w:lang w:val="sv-SE"/>
        </w:rPr>
      </w:pPr>
    </w:p>
    <w:p w:rsidR="00927BDE" w:rsidRPr="00E47AEE" w:rsidRDefault="00927BDE" w:rsidP="00C43595">
      <w:pPr>
        <w:spacing w:line="240" w:lineRule="auto"/>
        <w:ind w:left="1701" w:hanging="1134"/>
        <w:rPr>
          <w:sz w:val="18"/>
          <w:szCs w:val="18"/>
          <w:lang w:val="sv-SE"/>
        </w:rPr>
      </w:pPr>
    </w:p>
    <w:p w:rsidR="00927BDE" w:rsidRPr="00E47AEE" w:rsidRDefault="00927BDE" w:rsidP="00C43595">
      <w:pPr>
        <w:spacing w:line="240" w:lineRule="auto"/>
        <w:ind w:left="1701" w:hanging="1134"/>
        <w:rPr>
          <w:sz w:val="18"/>
          <w:szCs w:val="18"/>
          <w:lang w:val="sv-SE"/>
        </w:rPr>
      </w:pPr>
    </w:p>
    <w:p w:rsidR="00C43595" w:rsidRPr="00E47AEE" w:rsidRDefault="00C43595" w:rsidP="00C43595">
      <w:pPr>
        <w:spacing w:line="240" w:lineRule="auto"/>
        <w:ind w:left="1560" w:hanging="1134"/>
        <w:rPr>
          <w:sz w:val="18"/>
          <w:szCs w:val="18"/>
        </w:rPr>
      </w:pPr>
      <w:r w:rsidRPr="00E47AEE">
        <w:rPr>
          <w:sz w:val="18"/>
          <w:szCs w:val="18"/>
          <w:lang w:val="sv-SE"/>
        </w:rPr>
        <w:t>Tahap 5. Penyusunan komentar dan rekomendasi</w:t>
      </w:r>
      <w:r w:rsidRPr="00E47AEE">
        <w:rPr>
          <w:sz w:val="18"/>
          <w:szCs w:val="18"/>
          <w:lang w:val="id-ID"/>
        </w:rPr>
        <w:t xml:space="preserve"> oleh tim asesor</w:t>
      </w:r>
    </w:p>
    <w:p w:rsidR="00927BDE" w:rsidRPr="00E47AEE" w:rsidRDefault="00927BDE" w:rsidP="00C43595">
      <w:pPr>
        <w:spacing w:line="240" w:lineRule="auto"/>
        <w:ind w:left="1560" w:hanging="1134"/>
        <w:rPr>
          <w:sz w:val="18"/>
          <w:szCs w:val="18"/>
        </w:rPr>
      </w:pPr>
    </w:p>
    <w:p w:rsidR="00C43595" w:rsidRPr="00E47AEE" w:rsidRDefault="00C43595" w:rsidP="00C43595">
      <w:pPr>
        <w:spacing w:line="240" w:lineRule="auto"/>
        <w:ind w:left="1440"/>
        <w:rPr>
          <w:sz w:val="18"/>
          <w:szCs w:val="18"/>
          <w:lang w:val="sv-SE"/>
        </w:rPr>
      </w:pPr>
      <w:r w:rsidRPr="00E47AEE">
        <w:rPr>
          <w:sz w:val="18"/>
          <w:szCs w:val="18"/>
          <w:lang w:val="sv-SE"/>
        </w:rPr>
        <w:t xml:space="preserve">Komentar dan rekomendasi terhadap kinerja mutu program </w:t>
      </w:r>
      <w:r w:rsidR="006D7F6E" w:rsidRPr="00E47AEE">
        <w:rPr>
          <w:sz w:val="18"/>
          <w:szCs w:val="18"/>
          <w:lang w:val="sv-SE"/>
        </w:rPr>
        <w:t>Pendidikan</w:t>
      </w:r>
      <w:r w:rsidRPr="00E47AEE">
        <w:rPr>
          <w:sz w:val="18"/>
          <w:szCs w:val="18"/>
          <w:lang w:val="sv-SE"/>
        </w:rPr>
        <w:t xml:space="preserve"> dituangkan dalam Format 9 (rekomendasi pembinaan </w:t>
      </w:r>
      <w:r w:rsidR="00AA0120" w:rsidRPr="00E47AEE">
        <w:rPr>
          <w:sz w:val="18"/>
          <w:szCs w:val="18"/>
          <w:lang w:val="sv-SE"/>
        </w:rPr>
        <w:t xml:space="preserve">Program pendidikani </w:t>
      </w:r>
      <w:r w:rsidR="00A34C44" w:rsidRPr="00E47AEE">
        <w:rPr>
          <w:sz w:val="18"/>
          <w:szCs w:val="18"/>
          <w:lang w:val="sv-SE"/>
        </w:rPr>
        <w:t>Dokter spesialis Bedah Saraf</w:t>
      </w:r>
      <w:r w:rsidRPr="00E47AEE">
        <w:rPr>
          <w:sz w:val="18"/>
          <w:szCs w:val="18"/>
          <w:lang w:val="sv-SE"/>
        </w:rPr>
        <w:t>), yang ditandatangani bersama oleh tim asesor.</w:t>
      </w:r>
    </w:p>
    <w:p w:rsidR="00C43595" w:rsidRPr="00E47AEE" w:rsidRDefault="00C43595" w:rsidP="00C43595">
      <w:pPr>
        <w:spacing w:line="240" w:lineRule="auto"/>
        <w:ind w:left="1440" w:hanging="873"/>
        <w:rPr>
          <w:sz w:val="18"/>
          <w:szCs w:val="18"/>
          <w:lang w:val="sv-SE"/>
        </w:rPr>
      </w:pPr>
    </w:p>
    <w:p w:rsidR="00C43595" w:rsidRPr="00E47AEE" w:rsidRDefault="00C43595" w:rsidP="00C43595">
      <w:pPr>
        <w:pStyle w:val="Heading3"/>
        <w:ind w:left="720" w:hanging="360"/>
        <w:rPr>
          <w:sz w:val="18"/>
          <w:szCs w:val="18"/>
          <w:lang w:val="es-ES"/>
        </w:rPr>
      </w:pPr>
      <w:bookmarkStart w:id="17" w:name="_Toc120175485"/>
      <w:bookmarkStart w:id="18" w:name="_Toc207988174"/>
      <w:r w:rsidRPr="00E47AEE">
        <w:rPr>
          <w:sz w:val="18"/>
          <w:szCs w:val="18"/>
          <w:lang w:val="es-ES"/>
        </w:rPr>
        <w:t xml:space="preserve">3. </w:t>
      </w:r>
      <w:bookmarkEnd w:id="17"/>
      <w:bookmarkEnd w:id="18"/>
      <w:r w:rsidRPr="00E47AEE">
        <w:rPr>
          <w:sz w:val="18"/>
          <w:szCs w:val="18"/>
          <w:lang w:val="sv-SE"/>
        </w:rPr>
        <w:t>Pembobotan nilai, validasi hasil asesmen lapangan dan keputusan akreditasi</w:t>
      </w:r>
    </w:p>
    <w:p w:rsidR="00C43595" w:rsidRPr="00E47AEE" w:rsidRDefault="00C43595" w:rsidP="00C43595">
      <w:pPr>
        <w:spacing w:line="240" w:lineRule="auto"/>
        <w:ind w:left="1560" w:hanging="1134"/>
        <w:rPr>
          <w:sz w:val="18"/>
          <w:szCs w:val="18"/>
          <w:lang w:val="es-ES"/>
        </w:rPr>
      </w:pPr>
    </w:p>
    <w:p w:rsidR="00C43595" w:rsidRPr="00E47AEE" w:rsidRDefault="00C43595" w:rsidP="00C43595">
      <w:pPr>
        <w:spacing w:line="240" w:lineRule="auto"/>
        <w:ind w:left="1560" w:hanging="1134"/>
        <w:rPr>
          <w:sz w:val="18"/>
          <w:szCs w:val="18"/>
          <w:lang w:val="sv-SE"/>
        </w:rPr>
      </w:pPr>
      <w:r w:rsidRPr="00E47AEE">
        <w:rPr>
          <w:sz w:val="18"/>
          <w:szCs w:val="18"/>
          <w:lang w:val="sv-SE"/>
        </w:rPr>
        <w:t>Tahap 6. Perhitungan nilai terbobot</w:t>
      </w:r>
    </w:p>
    <w:p w:rsidR="007B7040" w:rsidRPr="00E47AEE" w:rsidRDefault="007B7040" w:rsidP="00C43595">
      <w:pPr>
        <w:spacing w:line="240" w:lineRule="auto"/>
        <w:ind w:left="1560" w:hanging="1134"/>
        <w:rPr>
          <w:sz w:val="18"/>
          <w:szCs w:val="18"/>
          <w:lang w:val="sv-SE"/>
        </w:rPr>
      </w:pPr>
    </w:p>
    <w:p w:rsidR="00C43595" w:rsidRPr="00E47AEE" w:rsidRDefault="00C43595" w:rsidP="00C43595">
      <w:pPr>
        <w:spacing w:line="240" w:lineRule="auto"/>
        <w:ind w:left="1440"/>
        <w:rPr>
          <w:sz w:val="18"/>
          <w:szCs w:val="18"/>
          <w:lang w:val="sv-SE"/>
        </w:rPr>
      </w:pPr>
      <w:r w:rsidRPr="00E47AEE">
        <w:rPr>
          <w:sz w:val="18"/>
          <w:szCs w:val="18"/>
          <w:lang w:val="sv-SE"/>
        </w:rPr>
        <w:t xml:space="preserve">Nilai yang terdapat dalam Format 6, Format 7, dan Format 8 diproses oleh </w:t>
      </w:r>
      <w:r w:rsidR="00424287">
        <w:rPr>
          <w:sz w:val="18"/>
          <w:szCs w:val="18"/>
          <w:lang w:val="sv-SE"/>
        </w:rPr>
        <w:t>LAM-PTKes</w:t>
      </w:r>
      <w:r w:rsidRPr="00E47AEE">
        <w:rPr>
          <w:sz w:val="18"/>
          <w:szCs w:val="18"/>
          <w:lang w:val="sv-SE"/>
        </w:rPr>
        <w:t xml:space="preserve"> menjadi nilai total terbobot.</w:t>
      </w:r>
    </w:p>
    <w:p w:rsidR="00C43595" w:rsidRPr="00E47AEE" w:rsidRDefault="00C43595" w:rsidP="00C43595">
      <w:pPr>
        <w:spacing w:line="240" w:lineRule="auto"/>
        <w:ind w:left="1440"/>
        <w:rPr>
          <w:sz w:val="18"/>
          <w:szCs w:val="18"/>
          <w:lang w:val="sv-SE"/>
        </w:rPr>
      </w:pPr>
    </w:p>
    <w:p w:rsidR="00C43595" w:rsidRPr="00E47AEE" w:rsidRDefault="00C43595" w:rsidP="00C43595">
      <w:pPr>
        <w:spacing w:line="240" w:lineRule="auto"/>
        <w:ind w:left="450" w:hanging="3"/>
        <w:rPr>
          <w:sz w:val="18"/>
          <w:szCs w:val="18"/>
          <w:lang w:val="fi-FI"/>
        </w:rPr>
      </w:pPr>
      <w:r w:rsidRPr="00E47AEE">
        <w:rPr>
          <w:sz w:val="18"/>
          <w:szCs w:val="18"/>
          <w:lang w:val="fi-FI"/>
        </w:rPr>
        <w:t xml:space="preserve">Tahap 7. Validasi hasil asesmen lapangan </w:t>
      </w:r>
      <w:r w:rsidRPr="00E47AEE">
        <w:rPr>
          <w:sz w:val="18"/>
          <w:szCs w:val="18"/>
          <w:lang w:val="id-ID"/>
        </w:rPr>
        <w:t>t</w:t>
      </w:r>
      <w:r w:rsidRPr="00E47AEE">
        <w:rPr>
          <w:sz w:val="18"/>
          <w:szCs w:val="18"/>
          <w:lang w:val="fi-FI"/>
        </w:rPr>
        <w:t>im asesor</w:t>
      </w:r>
    </w:p>
    <w:p w:rsidR="007B7040" w:rsidRPr="00E47AEE" w:rsidRDefault="007B7040" w:rsidP="00C43595">
      <w:pPr>
        <w:spacing w:line="240" w:lineRule="auto"/>
        <w:ind w:left="450" w:hanging="3"/>
        <w:rPr>
          <w:sz w:val="18"/>
          <w:szCs w:val="18"/>
          <w:lang w:val="fi-FI"/>
        </w:rPr>
      </w:pPr>
    </w:p>
    <w:p w:rsidR="00C43595" w:rsidRPr="00E47AEE" w:rsidRDefault="00C43595" w:rsidP="00C43595">
      <w:pPr>
        <w:spacing w:line="240" w:lineRule="auto"/>
        <w:ind w:left="1440" w:hanging="3"/>
        <w:rPr>
          <w:sz w:val="18"/>
          <w:szCs w:val="18"/>
          <w:lang w:val="fi-FI"/>
        </w:rPr>
      </w:pPr>
      <w:r w:rsidRPr="00E47AEE">
        <w:rPr>
          <w:sz w:val="18"/>
          <w:szCs w:val="18"/>
          <w:lang w:val="fi-FI"/>
        </w:rPr>
        <w:t xml:space="preserve">Tim Validasi </w:t>
      </w:r>
      <w:r w:rsidR="00424287">
        <w:rPr>
          <w:sz w:val="18"/>
          <w:szCs w:val="18"/>
          <w:lang w:val="fi-FI"/>
        </w:rPr>
        <w:t>LAM-PTKes</w:t>
      </w:r>
      <w:r w:rsidRPr="00E47AEE">
        <w:rPr>
          <w:sz w:val="18"/>
          <w:szCs w:val="18"/>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424287">
        <w:rPr>
          <w:sz w:val="18"/>
          <w:szCs w:val="18"/>
          <w:lang w:val="fi-FI"/>
        </w:rPr>
        <w:t>LAM-PTKes</w:t>
      </w:r>
      <w:r w:rsidRPr="00E47AEE">
        <w:rPr>
          <w:sz w:val="18"/>
          <w:szCs w:val="18"/>
          <w:lang w:val="fi-FI"/>
        </w:rPr>
        <w:t xml:space="preserve"> untuk menetapkan keputusan akhir.</w:t>
      </w:r>
    </w:p>
    <w:p w:rsidR="00C43595" w:rsidRPr="00E47AEE" w:rsidRDefault="00C43595" w:rsidP="00C43595">
      <w:pPr>
        <w:spacing w:line="240" w:lineRule="auto"/>
        <w:ind w:left="450"/>
        <w:rPr>
          <w:sz w:val="18"/>
          <w:szCs w:val="18"/>
          <w:lang w:val="id-ID"/>
        </w:rPr>
      </w:pPr>
    </w:p>
    <w:p w:rsidR="00C43595" w:rsidRPr="00E47AEE" w:rsidRDefault="00C43595" w:rsidP="00C43595">
      <w:pPr>
        <w:spacing w:line="240" w:lineRule="auto"/>
        <w:ind w:left="450"/>
        <w:rPr>
          <w:sz w:val="18"/>
          <w:szCs w:val="18"/>
          <w:lang w:val="fi-FI"/>
        </w:rPr>
      </w:pPr>
      <w:r w:rsidRPr="00E47AEE">
        <w:rPr>
          <w:sz w:val="18"/>
          <w:szCs w:val="18"/>
          <w:lang w:val="fi-FI"/>
        </w:rPr>
        <w:t>Tahap 8.  Keputusan Akreditasi</w:t>
      </w:r>
    </w:p>
    <w:p w:rsidR="00C43595" w:rsidRPr="00E47AEE" w:rsidRDefault="00C43595" w:rsidP="00C43595">
      <w:pPr>
        <w:spacing w:line="240" w:lineRule="auto"/>
        <w:ind w:left="1530"/>
        <w:rPr>
          <w:sz w:val="18"/>
          <w:szCs w:val="18"/>
          <w:lang w:val="fi-FI"/>
        </w:rPr>
      </w:pPr>
      <w:r w:rsidRPr="00E47AEE">
        <w:rPr>
          <w:sz w:val="18"/>
          <w:szCs w:val="18"/>
          <w:lang w:val="fi-FI"/>
        </w:rPr>
        <w:t xml:space="preserve">Hasil akhir akreditasi diputuskan oleh Sidang Pleno </w:t>
      </w:r>
      <w:r w:rsidR="00424287">
        <w:rPr>
          <w:sz w:val="18"/>
          <w:szCs w:val="18"/>
          <w:lang w:val="fi-FI"/>
        </w:rPr>
        <w:t>LAM-PTKes</w:t>
      </w:r>
      <w:r w:rsidRPr="00E47AEE">
        <w:rPr>
          <w:sz w:val="18"/>
          <w:szCs w:val="18"/>
          <w:lang w:val="fi-FI"/>
        </w:rPr>
        <w:t xml:space="preserve">.  Sebagai bentuk akuntabilitas publik </w:t>
      </w:r>
      <w:r w:rsidR="00424287">
        <w:rPr>
          <w:sz w:val="18"/>
          <w:szCs w:val="18"/>
          <w:lang w:val="fi-FI"/>
        </w:rPr>
        <w:t>LAM-PTKes</w:t>
      </w:r>
      <w:r w:rsidRPr="00E47AEE">
        <w:rPr>
          <w:sz w:val="18"/>
          <w:szCs w:val="18"/>
          <w:lang w:val="fi-FI"/>
        </w:rPr>
        <w:t>, keputusan tersebut disampaikan kepada pemangku kepentingan (</w:t>
      </w:r>
      <w:r w:rsidRPr="00E47AEE">
        <w:rPr>
          <w:i/>
          <w:sz w:val="18"/>
          <w:szCs w:val="18"/>
          <w:lang w:val="fi-FI"/>
        </w:rPr>
        <w:t>stakeholders</w:t>
      </w:r>
      <w:r w:rsidRPr="00E47AEE">
        <w:rPr>
          <w:sz w:val="18"/>
          <w:szCs w:val="18"/>
          <w:lang w:val="fi-FI"/>
        </w:rPr>
        <w:t>) dan masyarakat luas.</w:t>
      </w:r>
    </w:p>
    <w:p w:rsidR="00C43595" w:rsidRPr="00E47AEE" w:rsidRDefault="00C43595" w:rsidP="00C43595">
      <w:pPr>
        <w:spacing w:line="240" w:lineRule="auto"/>
        <w:ind w:left="1530"/>
        <w:rPr>
          <w:sz w:val="18"/>
          <w:szCs w:val="18"/>
          <w:lang w:val="sv-SE"/>
        </w:rPr>
      </w:pPr>
    </w:p>
    <w:p w:rsidR="00EA54F4" w:rsidRPr="00E47AEE" w:rsidRDefault="00EA54F4" w:rsidP="00DF6E39">
      <w:pPr>
        <w:spacing w:line="240" w:lineRule="auto"/>
        <w:ind w:left="720"/>
        <w:rPr>
          <w:sz w:val="18"/>
          <w:szCs w:val="18"/>
          <w:lang w:val="sv-SE"/>
        </w:rPr>
      </w:pPr>
    </w:p>
    <w:p w:rsidR="00AC239B" w:rsidRPr="00E47AEE" w:rsidRDefault="00FA278A" w:rsidP="00233FE8">
      <w:pPr>
        <w:pStyle w:val="Heading1"/>
        <w:rPr>
          <w:sz w:val="18"/>
          <w:szCs w:val="18"/>
          <w:lang w:val="sv-SE"/>
        </w:rPr>
      </w:pPr>
      <w:bookmarkStart w:id="19" w:name="_Toc180234390"/>
      <w:bookmarkStart w:id="20" w:name="_Toc207988175"/>
      <w:r w:rsidRPr="00E47AEE">
        <w:rPr>
          <w:sz w:val="18"/>
          <w:szCs w:val="18"/>
          <w:lang w:val="sv-SE"/>
        </w:rPr>
        <w:t>BAB III</w:t>
      </w:r>
      <w:bookmarkStart w:id="21" w:name="_Toc120175486"/>
      <w:bookmarkEnd w:id="19"/>
    </w:p>
    <w:p w:rsidR="00D02C6E" w:rsidRPr="00E47AEE" w:rsidRDefault="00FA278A" w:rsidP="00233FE8">
      <w:pPr>
        <w:pStyle w:val="Heading1"/>
        <w:rPr>
          <w:sz w:val="18"/>
          <w:szCs w:val="18"/>
          <w:lang w:val="id-ID"/>
        </w:rPr>
      </w:pPr>
      <w:r w:rsidRPr="00E47AEE">
        <w:rPr>
          <w:sz w:val="18"/>
          <w:szCs w:val="18"/>
          <w:lang w:val="sv-SE"/>
        </w:rPr>
        <w:t>KEPUTUSAN PENILAIAN</w:t>
      </w:r>
      <w:bookmarkEnd w:id="20"/>
      <w:bookmarkEnd w:id="21"/>
    </w:p>
    <w:p w:rsidR="00EA54F4" w:rsidRPr="00E47AEE" w:rsidRDefault="007B3114" w:rsidP="00233FE8">
      <w:pPr>
        <w:pStyle w:val="Heading1"/>
        <w:rPr>
          <w:sz w:val="18"/>
          <w:szCs w:val="18"/>
          <w:lang w:val="sv-SE"/>
        </w:rPr>
      </w:pPr>
      <w:r w:rsidRPr="00E47AEE">
        <w:rPr>
          <w:sz w:val="18"/>
          <w:szCs w:val="18"/>
          <w:lang w:val="sv-SE"/>
        </w:rPr>
        <w:t xml:space="preserve">AKREDITASI </w:t>
      </w:r>
      <w:r w:rsidR="00AA0120" w:rsidRPr="00E47AEE">
        <w:rPr>
          <w:sz w:val="18"/>
          <w:szCs w:val="18"/>
          <w:lang w:val="sv-SE"/>
        </w:rPr>
        <w:t xml:space="preserve">PROGRAM PENDIDIKAN </w:t>
      </w:r>
      <w:r w:rsidR="00A34C44" w:rsidRPr="00E47AEE">
        <w:rPr>
          <w:sz w:val="18"/>
          <w:szCs w:val="18"/>
          <w:lang w:val="sv-SE"/>
        </w:rPr>
        <w:t>DOKTER SPESIALIS BEDAH SARAF</w:t>
      </w:r>
    </w:p>
    <w:p w:rsidR="00EA54F4" w:rsidRPr="00E47AEE" w:rsidRDefault="00EA54F4" w:rsidP="00D31636">
      <w:pPr>
        <w:spacing w:line="240" w:lineRule="auto"/>
        <w:rPr>
          <w:b/>
          <w:bCs/>
          <w:sz w:val="18"/>
          <w:szCs w:val="18"/>
          <w:lang w:val="sv-SE"/>
        </w:rPr>
      </w:pPr>
    </w:p>
    <w:p w:rsidR="00183285" w:rsidRPr="00E47AEE" w:rsidRDefault="00FA278A" w:rsidP="00D31636">
      <w:pPr>
        <w:spacing w:line="240" w:lineRule="auto"/>
        <w:rPr>
          <w:sz w:val="18"/>
          <w:szCs w:val="18"/>
          <w:lang w:val="id-ID"/>
        </w:rPr>
      </w:pPr>
      <w:r w:rsidRPr="00E47AEE">
        <w:rPr>
          <w:sz w:val="18"/>
          <w:szCs w:val="18"/>
          <w:lang w:val="sv-SE"/>
        </w:rPr>
        <w:t xml:space="preserve">Hasil akreditasi institusi perguruan tinggi dinyatakan sebagai </w:t>
      </w:r>
      <w:r w:rsidR="00183285" w:rsidRPr="00E47AEE">
        <w:rPr>
          <w:sz w:val="18"/>
          <w:szCs w:val="18"/>
          <w:lang w:val="id-ID"/>
        </w:rPr>
        <w:t>t</w:t>
      </w:r>
      <w:r w:rsidRPr="00E47AEE">
        <w:rPr>
          <w:sz w:val="18"/>
          <w:szCs w:val="18"/>
          <w:lang w:val="sv-SE"/>
        </w:rPr>
        <w:t xml:space="preserve">erakreditasi dan </w:t>
      </w:r>
      <w:r w:rsidR="00183285" w:rsidRPr="00E47AEE">
        <w:rPr>
          <w:sz w:val="18"/>
          <w:szCs w:val="18"/>
          <w:lang w:val="id-ID"/>
        </w:rPr>
        <w:t>t</w:t>
      </w:r>
      <w:r w:rsidRPr="00E47AEE">
        <w:rPr>
          <w:sz w:val="18"/>
          <w:szCs w:val="18"/>
          <w:lang w:val="sv-SE"/>
        </w:rPr>
        <w:t xml:space="preserve">idak </w:t>
      </w:r>
      <w:r w:rsidR="00183285" w:rsidRPr="00E47AEE">
        <w:rPr>
          <w:sz w:val="18"/>
          <w:szCs w:val="18"/>
          <w:lang w:val="id-ID"/>
        </w:rPr>
        <w:t>t</w:t>
      </w:r>
      <w:r w:rsidRPr="00E47AEE">
        <w:rPr>
          <w:sz w:val="18"/>
          <w:szCs w:val="18"/>
          <w:lang w:val="sv-SE"/>
        </w:rPr>
        <w:t xml:space="preserve">erakreditasi. </w:t>
      </w:r>
    </w:p>
    <w:p w:rsidR="00EA54F4" w:rsidRPr="00E47AEE" w:rsidRDefault="00FA278A" w:rsidP="00183285">
      <w:pPr>
        <w:numPr>
          <w:ilvl w:val="0"/>
          <w:numId w:val="2"/>
        </w:numPr>
        <w:spacing w:line="240" w:lineRule="auto"/>
        <w:rPr>
          <w:sz w:val="18"/>
          <w:szCs w:val="18"/>
          <w:lang w:val="fi-FI"/>
        </w:rPr>
      </w:pPr>
      <w:r w:rsidRPr="00E47AEE">
        <w:rPr>
          <w:sz w:val="18"/>
          <w:szCs w:val="18"/>
          <w:lang w:val="fi-FI"/>
        </w:rPr>
        <w:t xml:space="preserve">Yang terakreditasi diberi peringkat: </w:t>
      </w:r>
    </w:p>
    <w:p w:rsidR="00EA54F4" w:rsidRPr="00E47AEE" w:rsidRDefault="00FA278A" w:rsidP="00183285">
      <w:pPr>
        <w:spacing w:line="240" w:lineRule="auto"/>
        <w:ind w:left="420"/>
        <w:rPr>
          <w:sz w:val="18"/>
          <w:szCs w:val="18"/>
          <w:lang w:val="sv-SE"/>
        </w:rPr>
      </w:pPr>
      <w:r w:rsidRPr="00E47AEE">
        <w:rPr>
          <w:sz w:val="18"/>
          <w:szCs w:val="18"/>
          <w:lang w:val="sv-SE"/>
        </w:rPr>
        <w:t>A (Sangat Baik)</w:t>
      </w:r>
      <w:r w:rsidRPr="00E47AEE">
        <w:rPr>
          <w:sz w:val="18"/>
          <w:szCs w:val="18"/>
          <w:lang w:val="sv-SE"/>
        </w:rPr>
        <w:tab/>
        <w:t>dengan nilai akreditasi 361 - 400</w:t>
      </w:r>
    </w:p>
    <w:p w:rsidR="00EA54F4" w:rsidRPr="00E47AEE" w:rsidRDefault="00FA278A" w:rsidP="00183285">
      <w:pPr>
        <w:spacing w:line="240" w:lineRule="auto"/>
        <w:ind w:left="420"/>
        <w:rPr>
          <w:sz w:val="18"/>
          <w:szCs w:val="18"/>
          <w:lang w:val="sv-SE"/>
        </w:rPr>
      </w:pPr>
      <w:r w:rsidRPr="00E47AEE">
        <w:rPr>
          <w:sz w:val="18"/>
          <w:szCs w:val="18"/>
          <w:lang w:val="sv-SE"/>
        </w:rPr>
        <w:t>B (Baik)</w:t>
      </w:r>
      <w:r w:rsidRPr="00E47AEE">
        <w:rPr>
          <w:sz w:val="18"/>
          <w:szCs w:val="18"/>
          <w:lang w:val="sv-SE"/>
        </w:rPr>
        <w:tab/>
      </w:r>
      <w:r w:rsidRPr="00E47AEE">
        <w:rPr>
          <w:sz w:val="18"/>
          <w:szCs w:val="18"/>
          <w:lang w:val="sv-SE"/>
        </w:rPr>
        <w:tab/>
        <w:t>dengan nilai akreditasi 301 - 360</w:t>
      </w:r>
    </w:p>
    <w:p w:rsidR="00EA54F4" w:rsidRPr="00E47AEE" w:rsidRDefault="00FA278A" w:rsidP="00183285">
      <w:pPr>
        <w:spacing w:line="240" w:lineRule="auto"/>
        <w:ind w:left="420"/>
        <w:rPr>
          <w:sz w:val="18"/>
          <w:szCs w:val="18"/>
          <w:lang w:val="id-ID"/>
        </w:rPr>
      </w:pPr>
      <w:r w:rsidRPr="00E47AEE">
        <w:rPr>
          <w:sz w:val="18"/>
          <w:szCs w:val="18"/>
          <w:lang w:val="fi-FI"/>
        </w:rPr>
        <w:t>C (Cukup)</w:t>
      </w:r>
      <w:r w:rsidRPr="00E47AEE">
        <w:rPr>
          <w:sz w:val="18"/>
          <w:szCs w:val="18"/>
          <w:lang w:val="fi-FI"/>
        </w:rPr>
        <w:tab/>
        <w:t>dengan nilai akreditasi 200 – 300</w:t>
      </w:r>
    </w:p>
    <w:p w:rsidR="00183285" w:rsidRPr="00E47AEE" w:rsidRDefault="00183285" w:rsidP="00183285">
      <w:pPr>
        <w:spacing w:line="240" w:lineRule="auto"/>
        <w:ind w:left="420"/>
        <w:rPr>
          <w:sz w:val="18"/>
          <w:szCs w:val="18"/>
          <w:lang w:val="id-ID"/>
        </w:rPr>
      </w:pPr>
    </w:p>
    <w:p w:rsidR="00EA54F4" w:rsidRPr="00E47AEE" w:rsidRDefault="00FA278A" w:rsidP="00E82994">
      <w:pPr>
        <w:numPr>
          <w:ilvl w:val="0"/>
          <w:numId w:val="2"/>
        </w:numPr>
        <w:spacing w:line="240" w:lineRule="auto"/>
        <w:rPr>
          <w:sz w:val="18"/>
          <w:szCs w:val="18"/>
          <w:lang w:val="fi-FI"/>
        </w:rPr>
      </w:pPr>
      <w:r w:rsidRPr="00E47AEE">
        <w:rPr>
          <w:sz w:val="18"/>
          <w:szCs w:val="18"/>
          <w:lang w:val="fi-FI"/>
        </w:rPr>
        <w:t>Tidak Terakreditasi dengan nilai akreditasi kurang dari 200</w:t>
      </w:r>
    </w:p>
    <w:p w:rsidR="00EA54F4" w:rsidRPr="00E47AEE" w:rsidRDefault="00EA54F4" w:rsidP="00D31636">
      <w:pPr>
        <w:spacing w:line="240" w:lineRule="auto"/>
        <w:rPr>
          <w:sz w:val="18"/>
          <w:szCs w:val="18"/>
          <w:lang w:val="fi-FI"/>
        </w:rPr>
      </w:pPr>
    </w:p>
    <w:p w:rsidR="00DF6E39" w:rsidRPr="00E47AEE" w:rsidRDefault="0053740C" w:rsidP="00D31636">
      <w:pPr>
        <w:spacing w:line="240" w:lineRule="auto"/>
        <w:rPr>
          <w:sz w:val="18"/>
          <w:szCs w:val="18"/>
          <w:lang w:val="fi-FI"/>
        </w:rPr>
      </w:pPr>
      <w:r w:rsidRPr="00E47AEE">
        <w:rPr>
          <w:sz w:val="18"/>
          <w:szCs w:val="18"/>
          <w:lang w:val="fi-FI"/>
        </w:rPr>
        <w:t xml:space="preserve">Penentuan skor akhir merupakan jumlah dari </w:t>
      </w:r>
      <w:r w:rsidR="00DF6E39" w:rsidRPr="00E47AEE">
        <w:rPr>
          <w:sz w:val="18"/>
          <w:szCs w:val="18"/>
          <w:lang w:val="fi-FI"/>
        </w:rPr>
        <w:t xml:space="preserve">hasil penilaian </w:t>
      </w:r>
      <w:r w:rsidRPr="00E47AEE">
        <w:rPr>
          <w:sz w:val="18"/>
          <w:szCs w:val="18"/>
          <w:lang w:val="fi-FI"/>
        </w:rPr>
        <w:t xml:space="preserve">(1) </w:t>
      </w:r>
      <w:r w:rsidR="00A56707" w:rsidRPr="00E47AEE">
        <w:rPr>
          <w:sz w:val="18"/>
          <w:szCs w:val="18"/>
          <w:lang w:val="fi-FI"/>
        </w:rPr>
        <w:t xml:space="preserve">Evaluasi-diri program </w:t>
      </w:r>
      <w:r w:rsidR="006D7F6E" w:rsidRPr="00E47AEE">
        <w:rPr>
          <w:sz w:val="18"/>
          <w:szCs w:val="18"/>
          <w:lang w:val="fi-FI"/>
        </w:rPr>
        <w:t>Pendidikan</w:t>
      </w:r>
      <w:r w:rsidR="00A56707" w:rsidRPr="00E47AEE">
        <w:rPr>
          <w:sz w:val="18"/>
          <w:szCs w:val="18"/>
          <w:lang w:val="fi-FI"/>
        </w:rPr>
        <w:t xml:space="preserve"> (10%), </w:t>
      </w:r>
      <w:r w:rsidR="00DF6E39" w:rsidRPr="00E47AEE">
        <w:rPr>
          <w:sz w:val="18"/>
          <w:szCs w:val="18"/>
          <w:lang w:val="fi-FI"/>
        </w:rPr>
        <w:t xml:space="preserve">(2) </w:t>
      </w:r>
      <w:r w:rsidR="00A56707" w:rsidRPr="00E47AEE">
        <w:rPr>
          <w:sz w:val="18"/>
          <w:szCs w:val="18"/>
          <w:lang w:val="fi-FI"/>
        </w:rPr>
        <w:t xml:space="preserve">Borang program </w:t>
      </w:r>
      <w:r w:rsidR="006D7F6E" w:rsidRPr="00E47AEE">
        <w:rPr>
          <w:sz w:val="18"/>
          <w:szCs w:val="18"/>
          <w:lang w:val="fi-FI"/>
        </w:rPr>
        <w:t>Pendidikan</w:t>
      </w:r>
      <w:r w:rsidR="00A56707" w:rsidRPr="00E47AEE">
        <w:rPr>
          <w:sz w:val="18"/>
          <w:szCs w:val="18"/>
          <w:lang w:val="fi-FI"/>
        </w:rPr>
        <w:t xml:space="preserve"> (75%), </w:t>
      </w:r>
      <w:r w:rsidR="00DF6E39" w:rsidRPr="00E47AEE">
        <w:rPr>
          <w:sz w:val="18"/>
          <w:szCs w:val="18"/>
          <w:lang w:val="fi-FI"/>
        </w:rPr>
        <w:t xml:space="preserve">dan (3) </w:t>
      </w:r>
      <w:r w:rsidR="005A15FB" w:rsidRPr="00E47AEE">
        <w:rPr>
          <w:sz w:val="18"/>
          <w:szCs w:val="18"/>
          <w:lang w:val="fi-FI"/>
        </w:rPr>
        <w:t>Borang</w:t>
      </w:r>
      <w:r w:rsidR="00664BB0" w:rsidRPr="00E47AEE">
        <w:rPr>
          <w:sz w:val="18"/>
          <w:szCs w:val="18"/>
          <w:lang w:val="id-ID"/>
        </w:rPr>
        <w:t xml:space="preserve">unit pengelola program </w:t>
      </w:r>
      <w:r w:rsidR="006D7F6E" w:rsidRPr="00E47AEE">
        <w:rPr>
          <w:sz w:val="18"/>
          <w:szCs w:val="18"/>
          <w:lang w:val="id-ID"/>
        </w:rPr>
        <w:t>Pendidikan</w:t>
      </w:r>
      <w:r w:rsidR="00DF6E39" w:rsidRPr="00E47AEE">
        <w:rPr>
          <w:sz w:val="18"/>
          <w:szCs w:val="18"/>
          <w:lang w:val="fi-FI"/>
        </w:rPr>
        <w:t xml:space="preserve"> (15%).</w:t>
      </w:r>
    </w:p>
    <w:p w:rsidR="00DF6E39" w:rsidRPr="00E47AEE" w:rsidRDefault="00DF6E39" w:rsidP="00D31636">
      <w:pPr>
        <w:spacing w:line="240" w:lineRule="auto"/>
        <w:rPr>
          <w:sz w:val="18"/>
          <w:szCs w:val="18"/>
          <w:lang w:val="fi-FI"/>
        </w:rPr>
      </w:pPr>
    </w:p>
    <w:p w:rsidR="00EA54F4" w:rsidRPr="00E47AEE" w:rsidRDefault="00FA278A" w:rsidP="00D31636">
      <w:pPr>
        <w:spacing w:line="240" w:lineRule="auto"/>
        <w:rPr>
          <w:sz w:val="18"/>
          <w:szCs w:val="18"/>
          <w:lang w:val="fi-FI"/>
        </w:rPr>
      </w:pPr>
      <w:r w:rsidRPr="00E47AEE">
        <w:rPr>
          <w:sz w:val="18"/>
          <w:szCs w:val="18"/>
          <w:lang w:val="fi-FI"/>
        </w:rPr>
        <w:t>Masa berlaku akred</w:t>
      </w:r>
      <w:r w:rsidR="00714F33" w:rsidRPr="00E47AEE">
        <w:rPr>
          <w:sz w:val="18"/>
          <w:szCs w:val="18"/>
          <w:lang w:val="fi-FI"/>
        </w:rPr>
        <w:t xml:space="preserve">itasi </w:t>
      </w:r>
      <w:r w:rsidR="00AA0120" w:rsidRPr="00E47AEE">
        <w:rPr>
          <w:sz w:val="18"/>
          <w:szCs w:val="18"/>
          <w:lang w:val="fi-FI"/>
        </w:rPr>
        <w:t xml:space="preserve">Program pendidikani </w:t>
      </w:r>
      <w:r w:rsidR="00A34C44" w:rsidRPr="00E47AEE">
        <w:rPr>
          <w:sz w:val="18"/>
          <w:szCs w:val="18"/>
          <w:lang w:val="fi-FI"/>
        </w:rPr>
        <w:t>Dokter spesialis Bedah Saraf</w:t>
      </w:r>
      <w:r w:rsidR="008447F5" w:rsidRPr="00E47AEE">
        <w:rPr>
          <w:sz w:val="18"/>
          <w:szCs w:val="18"/>
          <w:lang w:val="fi-FI"/>
        </w:rPr>
        <w:t xml:space="preserve">untuk semua peringkat akreditasi </w:t>
      </w:r>
      <w:r w:rsidRPr="00E47AEE">
        <w:rPr>
          <w:sz w:val="18"/>
          <w:szCs w:val="18"/>
          <w:lang w:val="fi-FI"/>
        </w:rPr>
        <w:t>adalah</w:t>
      </w:r>
      <w:r w:rsidR="007B7040" w:rsidRPr="00E47AEE">
        <w:rPr>
          <w:sz w:val="18"/>
          <w:szCs w:val="18"/>
          <w:lang w:val="fi-FI"/>
        </w:rPr>
        <w:t xml:space="preserve"> selama lima</w:t>
      </w:r>
      <w:r w:rsidR="008447F5" w:rsidRPr="00E47AEE">
        <w:rPr>
          <w:sz w:val="18"/>
          <w:szCs w:val="18"/>
          <w:lang w:val="fi-FI"/>
        </w:rPr>
        <w:t xml:space="preserve"> tahun.</w:t>
      </w:r>
    </w:p>
    <w:p w:rsidR="00EA54F4" w:rsidRPr="00E47AEE" w:rsidRDefault="00EA54F4" w:rsidP="00D31636">
      <w:pPr>
        <w:spacing w:line="240" w:lineRule="auto"/>
        <w:rPr>
          <w:sz w:val="18"/>
          <w:szCs w:val="18"/>
          <w:lang w:val="fi-FI"/>
        </w:rPr>
      </w:pPr>
    </w:p>
    <w:p w:rsidR="00EA54F4" w:rsidRPr="00E47AEE" w:rsidRDefault="00085291" w:rsidP="00D31636">
      <w:pPr>
        <w:spacing w:line="240" w:lineRule="auto"/>
        <w:rPr>
          <w:sz w:val="18"/>
          <w:szCs w:val="18"/>
          <w:lang w:val="fi-FI"/>
        </w:rPr>
      </w:pPr>
      <w:r w:rsidRPr="00E47AEE">
        <w:rPr>
          <w:sz w:val="18"/>
          <w:szCs w:val="18"/>
          <w:lang w:val="fi-FI"/>
        </w:rPr>
        <w:t>P</w:t>
      </w:r>
      <w:r w:rsidR="00714F33" w:rsidRPr="00E47AEE">
        <w:rPr>
          <w:sz w:val="18"/>
          <w:szCs w:val="18"/>
          <w:lang w:val="fi-FI"/>
        </w:rPr>
        <w:t xml:space="preserve">rogram </w:t>
      </w:r>
      <w:r w:rsidR="006D7F6E" w:rsidRPr="00E47AEE">
        <w:rPr>
          <w:sz w:val="18"/>
          <w:szCs w:val="18"/>
          <w:lang w:val="fi-FI"/>
        </w:rPr>
        <w:t>Pendidikan</w:t>
      </w:r>
      <w:r w:rsidR="00FA278A" w:rsidRPr="00E47AEE">
        <w:rPr>
          <w:sz w:val="18"/>
          <w:szCs w:val="18"/>
          <w:lang w:val="fi-FI"/>
        </w:rPr>
        <w:t xml:space="preserve"> yang tidak terakreditasi dapat mengajukan usul untuk diakreditasi kembali setelah melakukan perbaikan-perbaik</w:t>
      </w:r>
      <w:r w:rsidR="00714F33" w:rsidRPr="00E47AEE">
        <w:rPr>
          <w:sz w:val="18"/>
          <w:szCs w:val="18"/>
          <w:lang w:val="fi-FI"/>
        </w:rPr>
        <w:t>an yang berarti paling cepat satu</w:t>
      </w:r>
      <w:r w:rsidR="00FA278A" w:rsidRPr="00E47AEE">
        <w:rPr>
          <w:sz w:val="18"/>
          <w:szCs w:val="18"/>
          <w:lang w:val="fi-FI"/>
        </w:rPr>
        <w:t xml:space="preserve"> tahun terhitung mulai tanggal surat keputusan tentang penetapan status tidak terakreditasinya yang dikeluarkan oleh </w:t>
      </w:r>
      <w:r w:rsidR="00424287">
        <w:rPr>
          <w:sz w:val="18"/>
          <w:szCs w:val="18"/>
          <w:lang w:val="fi-FI"/>
        </w:rPr>
        <w:t>LAM-PTKes</w:t>
      </w:r>
      <w:r w:rsidR="00FA278A" w:rsidRPr="00E47AEE">
        <w:rPr>
          <w:sz w:val="18"/>
          <w:szCs w:val="18"/>
          <w:lang w:val="fi-FI"/>
        </w:rPr>
        <w:t>.</w:t>
      </w:r>
    </w:p>
    <w:p w:rsidR="00EA54F4" w:rsidRPr="00E47AEE" w:rsidRDefault="00EA54F4" w:rsidP="00D31636">
      <w:pPr>
        <w:spacing w:line="240" w:lineRule="auto"/>
        <w:rPr>
          <w:sz w:val="18"/>
          <w:szCs w:val="18"/>
          <w:lang w:val="fi-FI"/>
        </w:rPr>
      </w:pPr>
    </w:p>
    <w:p w:rsidR="00202907" w:rsidRPr="00E47AEE" w:rsidRDefault="00202907" w:rsidP="00D31636">
      <w:pPr>
        <w:spacing w:line="240" w:lineRule="auto"/>
        <w:rPr>
          <w:sz w:val="18"/>
          <w:szCs w:val="18"/>
          <w:lang w:val="fi-FI"/>
        </w:rPr>
        <w:sectPr w:rsidR="00202907" w:rsidRPr="00E47AEE" w:rsidSect="007711D8">
          <w:pgSz w:w="11909" w:h="16834" w:code="9"/>
          <w:pgMar w:top="1440" w:right="1440" w:bottom="1440" w:left="1440" w:header="1225" w:footer="1033" w:gutter="0"/>
          <w:cols w:space="720"/>
          <w:docGrid w:linePitch="360"/>
        </w:sectPr>
      </w:pPr>
    </w:p>
    <w:p w:rsidR="00EA54F4" w:rsidRPr="00E47AEE" w:rsidRDefault="00EA54F4" w:rsidP="00D31636">
      <w:pPr>
        <w:spacing w:line="240" w:lineRule="auto"/>
        <w:rPr>
          <w:sz w:val="18"/>
          <w:szCs w:val="18"/>
          <w:lang w:val="fi-FI"/>
        </w:rPr>
      </w:pPr>
    </w:p>
    <w:p w:rsidR="00EA54F4" w:rsidRPr="00E47AEE" w:rsidRDefault="00EA54F4">
      <w:pPr>
        <w:rPr>
          <w:sz w:val="18"/>
          <w:szCs w:val="18"/>
          <w:lang w:val="fi-FI"/>
        </w:rPr>
      </w:pPr>
    </w:p>
    <w:p w:rsidR="00EA54F4" w:rsidRPr="00E47AEE" w:rsidRDefault="00EA54F4">
      <w:pPr>
        <w:rPr>
          <w:sz w:val="18"/>
          <w:szCs w:val="18"/>
          <w:lang w:val="fi-FI"/>
        </w:rPr>
      </w:pPr>
    </w:p>
    <w:p w:rsidR="00EA54F4" w:rsidRPr="00E47AEE" w:rsidRDefault="00EA54F4">
      <w:pPr>
        <w:rPr>
          <w:sz w:val="18"/>
          <w:szCs w:val="18"/>
          <w:lang w:val="fi-FI"/>
        </w:rPr>
      </w:pPr>
    </w:p>
    <w:p w:rsidR="00EA54F4" w:rsidRPr="00E47AEE" w:rsidRDefault="00EA54F4">
      <w:pPr>
        <w:rPr>
          <w:sz w:val="18"/>
          <w:szCs w:val="18"/>
          <w:lang w:val="fi-FI"/>
        </w:rPr>
      </w:pPr>
    </w:p>
    <w:p w:rsidR="005A1E53" w:rsidRPr="00E47AEE" w:rsidRDefault="005A1E53">
      <w:pPr>
        <w:rPr>
          <w:sz w:val="18"/>
          <w:szCs w:val="18"/>
          <w:lang w:val="fi-FI"/>
        </w:rPr>
      </w:pPr>
    </w:p>
    <w:p w:rsidR="005A1E53" w:rsidRPr="00E47AEE" w:rsidRDefault="005A1E53">
      <w:pPr>
        <w:rPr>
          <w:sz w:val="18"/>
          <w:szCs w:val="18"/>
          <w:lang w:val="fi-FI"/>
        </w:rPr>
      </w:pPr>
    </w:p>
    <w:p w:rsidR="005A1E53" w:rsidRPr="00E47AEE" w:rsidRDefault="005A1E53">
      <w:pPr>
        <w:rPr>
          <w:sz w:val="18"/>
          <w:szCs w:val="18"/>
          <w:lang w:val="fi-FI"/>
        </w:rPr>
      </w:pPr>
    </w:p>
    <w:p w:rsidR="005A1E53" w:rsidRPr="00E47AEE" w:rsidRDefault="005A1E53">
      <w:pPr>
        <w:rPr>
          <w:sz w:val="18"/>
          <w:szCs w:val="18"/>
          <w:lang w:val="fi-FI"/>
        </w:rPr>
      </w:pPr>
    </w:p>
    <w:p w:rsidR="005A1E53" w:rsidRPr="00E47AEE" w:rsidRDefault="005A1E53">
      <w:pPr>
        <w:rPr>
          <w:sz w:val="18"/>
          <w:szCs w:val="18"/>
          <w:lang w:val="fi-FI"/>
        </w:rPr>
      </w:pPr>
    </w:p>
    <w:p w:rsidR="005A1E53" w:rsidRPr="00E47AEE" w:rsidRDefault="005A1E53">
      <w:pPr>
        <w:rPr>
          <w:sz w:val="18"/>
          <w:szCs w:val="18"/>
          <w:lang w:val="fi-FI"/>
        </w:rPr>
      </w:pPr>
    </w:p>
    <w:p w:rsidR="005A1E53" w:rsidRPr="00E47AEE" w:rsidRDefault="005A1E53">
      <w:pPr>
        <w:rPr>
          <w:sz w:val="18"/>
          <w:szCs w:val="18"/>
          <w:lang w:val="fi-FI"/>
        </w:rPr>
      </w:pPr>
    </w:p>
    <w:p w:rsidR="00EA54F4" w:rsidRPr="00E47AEE" w:rsidRDefault="00EA54F4">
      <w:pPr>
        <w:pStyle w:val="Heading1"/>
        <w:rPr>
          <w:sz w:val="18"/>
          <w:szCs w:val="18"/>
          <w:lang w:val="fi-FI"/>
        </w:rPr>
      </w:pPr>
      <w:bookmarkStart w:id="22" w:name="_Toc120175488"/>
    </w:p>
    <w:p w:rsidR="00EA54F4" w:rsidRPr="00E47AEE" w:rsidRDefault="00EA54F4">
      <w:pPr>
        <w:pStyle w:val="Heading1"/>
        <w:rPr>
          <w:sz w:val="18"/>
          <w:szCs w:val="18"/>
          <w:lang w:val="fi-FI"/>
        </w:rPr>
      </w:pPr>
    </w:p>
    <w:p w:rsidR="00EA54F4" w:rsidRPr="00E47AEE" w:rsidRDefault="00FA278A">
      <w:pPr>
        <w:pStyle w:val="Heading1"/>
        <w:rPr>
          <w:sz w:val="18"/>
          <w:szCs w:val="18"/>
          <w:lang w:val="nb-NO"/>
        </w:rPr>
      </w:pPr>
      <w:bookmarkStart w:id="23" w:name="_Toc207988177"/>
      <w:r w:rsidRPr="00E47AEE">
        <w:rPr>
          <w:sz w:val="18"/>
          <w:szCs w:val="18"/>
          <w:lang w:val="nb-NO"/>
        </w:rPr>
        <w:t>LAMPIRAN</w:t>
      </w:r>
      <w:bookmarkEnd w:id="22"/>
      <w:bookmarkEnd w:id="23"/>
      <w:r w:rsidR="007B3114" w:rsidRPr="00E47AEE">
        <w:rPr>
          <w:sz w:val="18"/>
          <w:szCs w:val="18"/>
          <w:lang w:val="nb-NO"/>
        </w:rPr>
        <w:t xml:space="preserve"> FORMAT PENILAIAN</w:t>
      </w:r>
    </w:p>
    <w:p w:rsidR="00EA54F4" w:rsidRPr="00E47AEE" w:rsidRDefault="00EA54F4">
      <w:pPr>
        <w:rPr>
          <w:sz w:val="18"/>
          <w:szCs w:val="18"/>
          <w:lang w:val="nb-NO"/>
        </w:rPr>
      </w:pPr>
    </w:p>
    <w:p w:rsidR="00EA54F4" w:rsidRPr="00E47AEE" w:rsidRDefault="00EA54F4">
      <w:pPr>
        <w:rPr>
          <w:sz w:val="18"/>
          <w:szCs w:val="18"/>
          <w:lang w:val="nb-NO"/>
        </w:rPr>
      </w:pPr>
    </w:p>
    <w:p w:rsidR="00EA54F4" w:rsidRPr="00E47AEE" w:rsidRDefault="00EA54F4">
      <w:pPr>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4A04BF" w:rsidP="00714F33">
      <w:pPr>
        <w:spacing w:line="240" w:lineRule="auto"/>
        <w:rPr>
          <w:sz w:val="18"/>
          <w:szCs w:val="18"/>
          <w:lang w:val="nb-NO"/>
        </w:rPr>
      </w:pPr>
      <w:r w:rsidRPr="00E47AEE">
        <w:rPr>
          <w:sz w:val="18"/>
          <w:szCs w:val="18"/>
          <w:lang w:val="nb-NO"/>
        </w:rPr>
        <w:br w:type="page"/>
      </w: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4A04BF" w:rsidRPr="00E47AEE" w:rsidRDefault="004A04BF"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CC6C5D" w:rsidP="00714F33">
      <w:pPr>
        <w:spacing w:line="240" w:lineRule="auto"/>
        <w:rPr>
          <w:sz w:val="18"/>
          <w:szCs w:val="18"/>
          <w:lang w:val="nb-NO"/>
        </w:rPr>
      </w:pPr>
      <w:r>
        <w:rPr>
          <w:noProof/>
          <w:sz w:val="18"/>
          <w:szCs w:val="18"/>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next-textbox:#Text Box 107;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p>
    <w:p w:rsidR="0098797F" w:rsidRPr="00E47AEE" w:rsidRDefault="00714F33" w:rsidP="0098797F">
      <w:pPr>
        <w:pStyle w:val="Heading1"/>
        <w:rPr>
          <w:sz w:val="18"/>
          <w:szCs w:val="18"/>
          <w:lang w:val="nb-NO"/>
        </w:rPr>
      </w:pPr>
      <w:r w:rsidRPr="00E47AEE">
        <w:rPr>
          <w:sz w:val="18"/>
          <w:szCs w:val="18"/>
          <w:lang w:val="nb-NO"/>
        </w:rPr>
        <w:br w:type="page"/>
      </w:r>
      <w:bookmarkStart w:id="24" w:name="_Toc206868236"/>
      <w:r w:rsidR="0098797F" w:rsidRPr="00E47AEE">
        <w:rPr>
          <w:sz w:val="18"/>
          <w:szCs w:val="18"/>
          <w:lang w:val="nb-NO"/>
        </w:rPr>
        <w:lastRenderedPageBreak/>
        <w:t>FORMAT 1</w:t>
      </w:r>
    </w:p>
    <w:p w:rsidR="00870B81" w:rsidRPr="00E47AEE" w:rsidRDefault="00870B81" w:rsidP="0098797F">
      <w:pPr>
        <w:pStyle w:val="Heading1"/>
        <w:rPr>
          <w:sz w:val="18"/>
          <w:szCs w:val="18"/>
          <w:lang w:val="nb-NO"/>
        </w:rPr>
      </w:pPr>
      <w:r w:rsidRPr="00E47AEE">
        <w:rPr>
          <w:sz w:val="18"/>
          <w:szCs w:val="18"/>
          <w:lang w:val="nb-NO"/>
        </w:rPr>
        <w:t xml:space="preserve">PENILAIAN EVALUASI-DIRI PROGRAM </w:t>
      </w:r>
      <w:r w:rsidR="006D7F6E" w:rsidRPr="00E47AEE">
        <w:rPr>
          <w:sz w:val="18"/>
          <w:szCs w:val="18"/>
          <w:lang w:val="nb-NO"/>
        </w:rPr>
        <w:t>PENDIDIKAN</w:t>
      </w:r>
      <w:bookmarkEnd w:id="24"/>
    </w:p>
    <w:p w:rsidR="00870B81" w:rsidRPr="00E47AEE" w:rsidRDefault="00870B81" w:rsidP="00870B81">
      <w:pPr>
        <w:rPr>
          <w:sz w:val="18"/>
          <w:szCs w:val="18"/>
          <w:lang w:val="nb-NO"/>
        </w:rPr>
      </w:pPr>
    </w:p>
    <w:p w:rsidR="00870B81" w:rsidRPr="00E47AEE" w:rsidRDefault="00870B81" w:rsidP="00870B81">
      <w:pPr>
        <w:spacing w:line="240" w:lineRule="auto"/>
        <w:jc w:val="center"/>
        <w:rPr>
          <w:b/>
          <w:bCs/>
          <w:sz w:val="18"/>
          <w:szCs w:val="18"/>
          <w:u w:val="single"/>
          <w:lang w:val="nb-NO"/>
        </w:rPr>
      </w:pPr>
      <w:r w:rsidRPr="00E47AEE">
        <w:rPr>
          <w:sz w:val="18"/>
          <w:szCs w:val="18"/>
          <w:u w:val="single"/>
          <w:lang w:val="nb-NO"/>
        </w:rPr>
        <w:t xml:space="preserve">Penilaian Dokumen </w:t>
      </w:r>
      <w:r w:rsidRPr="00E47AEE">
        <w:rPr>
          <w:b/>
          <w:bCs/>
          <w:sz w:val="18"/>
          <w:szCs w:val="18"/>
          <w:u w:val="single"/>
          <w:lang w:val="nb-NO"/>
        </w:rPr>
        <w:t>Perorangan</w:t>
      </w:r>
    </w:p>
    <w:p w:rsidR="0098797F" w:rsidRPr="00E47AEE" w:rsidRDefault="0098797F" w:rsidP="00870B81">
      <w:pPr>
        <w:spacing w:line="240" w:lineRule="auto"/>
        <w:jc w:val="center"/>
        <w:rPr>
          <w:sz w:val="18"/>
          <w:szCs w:val="18"/>
          <w:u w:val="single"/>
          <w:lang w:val="nb-NO"/>
        </w:rPr>
      </w:pPr>
    </w:p>
    <w:tbl>
      <w:tblPr>
        <w:tblW w:w="9558" w:type="dxa"/>
        <w:tblLook w:val="04A0" w:firstRow="1" w:lastRow="0" w:firstColumn="1" w:lastColumn="0" w:noHBand="0" w:noVBand="1"/>
      </w:tblPr>
      <w:tblGrid>
        <w:gridCol w:w="4338"/>
        <w:gridCol w:w="5220"/>
      </w:tblGrid>
      <w:tr w:rsidR="00E47AEE" w:rsidRPr="00E47AEE" w:rsidTr="0098797F">
        <w:trPr>
          <w:trHeight w:val="432"/>
        </w:trPr>
        <w:tc>
          <w:tcPr>
            <w:tcW w:w="4338" w:type="dxa"/>
            <w:vAlign w:val="center"/>
          </w:tcPr>
          <w:p w:rsidR="0098797F" w:rsidRPr="00E47AEE" w:rsidRDefault="0098797F" w:rsidP="0098797F">
            <w:pPr>
              <w:spacing w:line="240" w:lineRule="auto"/>
              <w:jc w:val="left"/>
              <w:rPr>
                <w:sz w:val="18"/>
                <w:szCs w:val="18"/>
                <w:lang w:val="id-ID"/>
              </w:rPr>
            </w:pPr>
            <w:r w:rsidRPr="00E47AEE">
              <w:rPr>
                <w:sz w:val="18"/>
                <w:szCs w:val="18"/>
              </w:rPr>
              <w:t>Nama Perguruan Tinggi</w:t>
            </w:r>
            <w:r w:rsidRPr="00E47AEE">
              <w:rPr>
                <w:sz w:val="18"/>
                <w:szCs w:val="18"/>
                <w:lang w:val="id-ID"/>
              </w:rPr>
              <w:t xml:space="preserve">                  </w:t>
            </w:r>
          </w:p>
        </w:tc>
        <w:tc>
          <w:tcPr>
            <w:tcW w:w="5220" w:type="dxa"/>
          </w:tcPr>
          <w:p w:rsidR="0098797F" w:rsidRPr="00E47AEE" w:rsidRDefault="0098797F" w:rsidP="0098797F">
            <w:pPr>
              <w:spacing w:line="240" w:lineRule="auto"/>
              <w:jc w:val="left"/>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98797F">
        <w:trPr>
          <w:trHeight w:val="432"/>
        </w:trPr>
        <w:tc>
          <w:tcPr>
            <w:tcW w:w="4338" w:type="dxa"/>
            <w:vAlign w:val="center"/>
          </w:tcPr>
          <w:p w:rsidR="0098797F" w:rsidRPr="00E47AEE" w:rsidRDefault="0098797F" w:rsidP="0098797F">
            <w:pPr>
              <w:spacing w:line="240" w:lineRule="auto"/>
              <w:jc w:val="left"/>
              <w:rPr>
                <w:sz w:val="18"/>
                <w:szCs w:val="18"/>
              </w:rPr>
            </w:pPr>
            <w:r w:rsidRPr="00E47AEE">
              <w:rPr>
                <w:sz w:val="18"/>
                <w:szCs w:val="18"/>
              </w:rPr>
              <w:t xml:space="preserve">Nama </w:t>
            </w:r>
            <w:r w:rsidRPr="00E47AEE">
              <w:rPr>
                <w:sz w:val="18"/>
                <w:szCs w:val="18"/>
                <w:lang w:val="id-ID"/>
              </w:rPr>
              <w:t>Unit Pengelo</w:t>
            </w:r>
            <w:r w:rsidRPr="00E47AEE">
              <w:rPr>
                <w:sz w:val="18"/>
                <w:szCs w:val="18"/>
              </w:rPr>
              <w:t>la</w:t>
            </w:r>
            <w:r w:rsidRPr="00E47AEE">
              <w:rPr>
                <w:sz w:val="18"/>
                <w:szCs w:val="18"/>
                <w:lang w:val="id-ID"/>
              </w:rPr>
              <w:t xml:space="preserve"> Program</w:t>
            </w:r>
            <w:r w:rsidRPr="00E47AEE">
              <w:rPr>
                <w:sz w:val="18"/>
                <w:szCs w:val="18"/>
              </w:rPr>
              <w:t xml:space="preserve"> </w:t>
            </w:r>
            <w:r w:rsidR="006D7F6E" w:rsidRPr="00E47AEE">
              <w:rPr>
                <w:sz w:val="18"/>
                <w:szCs w:val="18"/>
                <w:lang w:val="id-ID"/>
              </w:rPr>
              <w:t>Pendidikan</w:t>
            </w:r>
            <w:r w:rsidRPr="00E47AEE">
              <w:rPr>
                <w:sz w:val="18"/>
                <w:szCs w:val="18"/>
                <w:lang w:val="id-ID"/>
              </w:rPr>
              <w:t xml:space="preserve">                                                 </w:t>
            </w:r>
          </w:p>
        </w:tc>
        <w:tc>
          <w:tcPr>
            <w:tcW w:w="5220" w:type="dxa"/>
          </w:tcPr>
          <w:p w:rsidR="0098797F" w:rsidRPr="00E47AEE" w:rsidRDefault="0098797F">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98797F">
        <w:trPr>
          <w:trHeight w:val="432"/>
        </w:trPr>
        <w:tc>
          <w:tcPr>
            <w:tcW w:w="4338" w:type="dxa"/>
            <w:vAlign w:val="center"/>
          </w:tcPr>
          <w:p w:rsidR="0098797F" w:rsidRPr="00E47AEE" w:rsidRDefault="0098797F" w:rsidP="0098797F">
            <w:pPr>
              <w:spacing w:line="240" w:lineRule="auto"/>
              <w:jc w:val="left"/>
              <w:rPr>
                <w:sz w:val="18"/>
                <w:szCs w:val="18"/>
                <w:lang w:val="id-ID"/>
              </w:rPr>
            </w:pPr>
            <w:r w:rsidRPr="00E47AEE">
              <w:rPr>
                <w:sz w:val="18"/>
                <w:szCs w:val="18"/>
              </w:rPr>
              <w:t xml:space="preserve">Nama Program </w:t>
            </w:r>
            <w:r w:rsidR="006D7F6E" w:rsidRPr="00E47AEE">
              <w:rPr>
                <w:sz w:val="18"/>
                <w:szCs w:val="18"/>
              </w:rPr>
              <w:t>Pendidikan</w:t>
            </w:r>
            <w:r w:rsidRPr="00E47AEE">
              <w:rPr>
                <w:sz w:val="18"/>
                <w:szCs w:val="18"/>
                <w:lang w:val="id-ID"/>
              </w:rPr>
              <w:t xml:space="preserve">            </w:t>
            </w:r>
          </w:p>
        </w:tc>
        <w:tc>
          <w:tcPr>
            <w:tcW w:w="5220" w:type="dxa"/>
          </w:tcPr>
          <w:p w:rsidR="0098797F" w:rsidRPr="00E47AEE" w:rsidRDefault="0098797F">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98797F">
        <w:trPr>
          <w:trHeight w:val="432"/>
        </w:trPr>
        <w:tc>
          <w:tcPr>
            <w:tcW w:w="4338" w:type="dxa"/>
            <w:vAlign w:val="center"/>
          </w:tcPr>
          <w:p w:rsidR="0098797F" w:rsidRPr="00E47AEE" w:rsidRDefault="0098797F" w:rsidP="0098797F">
            <w:pPr>
              <w:spacing w:line="240" w:lineRule="auto"/>
              <w:jc w:val="left"/>
              <w:rPr>
                <w:sz w:val="18"/>
                <w:szCs w:val="18"/>
                <w:lang w:val="id-ID"/>
              </w:rPr>
            </w:pPr>
            <w:r w:rsidRPr="00E47AEE">
              <w:rPr>
                <w:sz w:val="18"/>
                <w:szCs w:val="18"/>
              </w:rPr>
              <w:t>Nama Asesor</w:t>
            </w:r>
            <w:r w:rsidRPr="00E47AEE">
              <w:rPr>
                <w:sz w:val="18"/>
                <w:szCs w:val="18"/>
                <w:lang w:val="id-ID"/>
              </w:rPr>
              <w:t xml:space="preserve">                              </w:t>
            </w:r>
          </w:p>
        </w:tc>
        <w:tc>
          <w:tcPr>
            <w:tcW w:w="5220" w:type="dxa"/>
          </w:tcPr>
          <w:p w:rsidR="0098797F" w:rsidRPr="00E47AEE" w:rsidRDefault="0098797F">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98797F">
        <w:trPr>
          <w:trHeight w:val="432"/>
        </w:trPr>
        <w:tc>
          <w:tcPr>
            <w:tcW w:w="4338" w:type="dxa"/>
            <w:vAlign w:val="center"/>
          </w:tcPr>
          <w:p w:rsidR="0098797F" w:rsidRPr="00E47AEE" w:rsidRDefault="0098797F" w:rsidP="0098797F">
            <w:pPr>
              <w:spacing w:line="240" w:lineRule="auto"/>
              <w:jc w:val="left"/>
              <w:rPr>
                <w:sz w:val="18"/>
                <w:szCs w:val="18"/>
                <w:lang w:val="id-ID"/>
              </w:rPr>
            </w:pPr>
            <w:r w:rsidRPr="00E47AEE">
              <w:rPr>
                <w:sz w:val="18"/>
                <w:szCs w:val="18"/>
              </w:rPr>
              <w:t>Tanggal Penilaian</w:t>
            </w:r>
            <w:r w:rsidRPr="00E47AEE">
              <w:rPr>
                <w:sz w:val="18"/>
                <w:szCs w:val="18"/>
                <w:lang w:val="id-ID"/>
              </w:rPr>
              <w:t xml:space="preserve">                       </w:t>
            </w:r>
          </w:p>
        </w:tc>
        <w:tc>
          <w:tcPr>
            <w:tcW w:w="5220" w:type="dxa"/>
          </w:tcPr>
          <w:p w:rsidR="0098797F" w:rsidRPr="00E47AEE" w:rsidRDefault="0098797F">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bl>
    <w:p w:rsidR="00870B81" w:rsidRPr="00E47AEE" w:rsidRDefault="00870B81" w:rsidP="00870B81">
      <w:pPr>
        <w:spacing w:line="240" w:lineRule="auto"/>
        <w:rPr>
          <w:sz w:val="18"/>
          <w:szCs w:val="18"/>
          <w:lang w:val="nb-NO"/>
        </w:rPr>
      </w:pPr>
    </w:p>
    <w:p w:rsidR="00870B81" w:rsidRPr="00E47AEE" w:rsidRDefault="00870B81" w:rsidP="00870B81">
      <w:pPr>
        <w:spacing w:line="240" w:lineRule="auto"/>
        <w:rPr>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E47AEE" w:rsidRPr="00E47AEE" w:rsidTr="00DF7149">
        <w:trPr>
          <w:trHeight w:val="276"/>
          <w:tblHeader/>
        </w:trPr>
        <w:tc>
          <w:tcPr>
            <w:tcW w:w="590" w:type="dxa"/>
            <w:vMerge w:val="restart"/>
            <w:vAlign w:val="center"/>
          </w:tcPr>
          <w:p w:rsidR="00DF7149" w:rsidRPr="00E47AEE" w:rsidRDefault="00DF7149" w:rsidP="00DF7149">
            <w:pPr>
              <w:spacing w:line="240" w:lineRule="auto"/>
              <w:jc w:val="center"/>
              <w:rPr>
                <w:sz w:val="18"/>
                <w:szCs w:val="18"/>
              </w:rPr>
            </w:pPr>
            <w:r w:rsidRPr="00E47AEE">
              <w:rPr>
                <w:sz w:val="18"/>
                <w:szCs w:val="18"/>
              </w:rPr>
              <w:t>No.</w:t>
            </w:r>
          </w:p>
        </w:tc>
        <w:tc>
          <w:tcPr>
            <w:tcW w:w="3042" w:type="dxa"/>
            <w:vMerge w:val="restart"/>
            <w:vAlign w:val="center"/>
          </w:tcPr>
          <w:p w:rsidR="00DF7149" w:rsidRPr="00E47AEE" w:rsidRDefault="00DF7149" w:rsidP="00DF7149">
            <w:pPr>
              <w:spacing w:line="240" w:lineRule="auto"/>
              <w:jc w:val="center"/>
              <w:rPr>
                <w:sz w:val="18"/>
                <w:szCs w:val="18"/>
              </w:rPr>
            </w:pPr>
            <w:r w:rsidRPr="00E47AEE">
              <w:rPr>
                <w:sz w:val="18"/>
                <w:szCs w:val="18"/>
              </w:rPr>
              <w:t>Aspek Penilaian</w:t>
            </w:r>
          </w:p>
        </w:tc>
        <w:tc>
          <w:tcPr>
            <w:tcW w:w="3856" w:type="dxa"/>
            <w:vMerge w:val="restart"/>
            <w:vAlign w:val="center"/>
          </w:tcPr>
          <w:p w:rsidR="00DF7149" w:rsidRPr="00E47AEE" w:rsidRDefault="00DF7149" w:rsidP="00DF7149">
            <w:pPr>
              <w:spacing w:line="240" w:lineRule="auto"/>
              <w:jc w:val="center"/>
              <w:rPr>
                <w:sz w:val="18"/>
                <w:szCs w:val="18"/>
                <w:lang w:val="nb-NO"/>
              </w:rPr>
            </w:pPr>
            <w:r w:rsidRPr="00E47AEE">
              <w:rPr>
                <w:sz w:val="18"/>
                <w:szCs w:val="18"/>
                <w:lang w:val="nb-NO"/>
              </w:rPr>
              <w:t>Informasi dari</w:t>
            </w:r>
          </w:p>
          <w:p w:rsidR="00DF7149" w:rsidRPr="00E47AEE" w:rsidRDefault="00DF7149" w:rsidP="00DF7149">
            <w:pPr>
              <w:spacing w:line="240" w:lineRule="auto"/>
              <w:jc w:val="center"/>
              <w:rPr>
                <w:sz w:val="18"/>
                <w:szCs w:val="18"/>
                <w:lang w:val="nb-NO"/>
              </w:rPr>
            </w:pPr>
            <w:r w:rsidRPr="00E47AEE">
              <w:rPr>
                <w:sz w:val="18"/>
                <w:szCs w:val="18"/>
                <w:lang w:val="nb-NO"/>
              </w:rPr>
              <w:t>Laporan Evaluasi-diri</w:t>
            </w:r>
          </w:p>
        </w:tc>
        <w:tc>
          <w:tcPr>
            <w:tcW w:w="990" w:type="dxa"/>
            <w:vMerge w:val="restart"/>
            <w:vAlign w:val="center"/>
          </w:tcPr>
          <w:p w:rsidR="00DF7149" w:rsidRPr="00E47AEE" w:rsidRDefault="00DF7149" w:rsidP="00DF7149">
            <w:pPr>
              <w:jc w:val="center"/>
              <w:rPr>
                <w:sz w:val="18"/>
                <w:szCs w:val="18"/>
              </w:rPr>
            </w:pPr>
            <w:r w:rsidRPr="00E47AEE">
              <w:rPr>
                <w:sz w:val="18"/>
                <w:szCs w:val="18"/>
              </w:rPr>
              <w:t>Bobot</w:t>
            </w:r>
          </w:p>
        </w:tc>
        <w:tc>
          <w:tcPr>
            <w:tcW w:w="1080" w:type="dxa"/>
            <w:vMerge w:val="restart"/>
            <w:vAlign w:val="center"/>
          </w:tcPr>
          <w:p w:rsidR="00DF7149" w:rsidRPr="00E47AEE" w:rsidRDefault="00DF7149" w:rsidP="00DF7149">
            <w:pPr>
              <w:spacing w:line="240" w:lineRule="auto"/>
              <w:jc w:val="center"/>
              <w:rPr>
                <w:sz w:val="18"/>
                <w:szCs w:val="18"/>
                <w:lang w:val="nb-NO"/>
              </w:rPr>
            </w:pPr>
            <w:r w:rsidRPr="00E47AEE">
              <w:rPr>
                <w:sz w:val="18"/>
                <w:szCs w:val="18"/>
                <w:lang w:val="nb-NO"/>
              </w:rPr>
              <w:t>Nilai*</w:t>
            </w:r>
          </w:p>
        </w:tc>
      </w:tr>
      <w:tr w:rsidR="00E47AEE" w:rsidRPr="00E47AEE" w:rsidTr="00DF7149">
        <w:trPr>
          <w:trHeight w:val="276"/>
          <w:tblHeader/>
        </w:trPr>
        <w:tc>
          <w:tcPr>
            <w:tcW w:w="590" w:type="dxa"/>
            <w:vMerge/>
          </w:tcPr>
          <w:p w:rsidR="00DF7149" w:rsidRPr="00E47AEE" w:rsidRDefault="00DF7149" w:rsidP="00E82849">
            <w:pPr>
              <w:spacing w:line="240" w:lineRule="auto"/>
              <w:rPr>
                <w:sz w:val="18"/>
                <w:szCs w:val="18"/>
                <w:lang w:val="nb-NO"/>
              </w:rPr>
            </w:pPr>
          </w:p>
        </w:tc>
        <w:tc>
          <w:tcPr>
            <w:tcW w:w="3042" w:type="dxa"/>
            <w:vMerge/>
          </w:tcPr>
          <w:p w:rsidR="00DF7149" w:rsidRPr="00E47AEE" w:rsidRDefault="00DF7149" w:rsidP="00E82849">
            <w:pPr>
              <w:spacing w:line="240" w:lineRule="auto"/>
              <w:rPr>
                <w:sz w:val="18"/>
                <w:szCs w:val="18"/>
                <w:lang w:val="nb-NO"/>
              </w:rPr>
            </w:pPr>
          </w:p>
        </w:tc>
        <w:tc>
          <w:tcPr>
            <w:tcW w:w="3856" w:type="dxa"/>
            <w:vMerge/>
          </w:tcPr>
          <w:p w:rsidR="00DF7149" w:rsidRPr="00E47AEE" w:rsidRDefault="00DF7149" w:rsidP="00E82849">
            <w:pPr>
              <w:spacing w:line="240" w:lineRule="auto"/>
              <w:jc w:val="center"/>
              <w:rPr>
                <w:sz w:val="18"/>
                <w:szCs w:val="18"/>
                <w:lang w:val="nb-NO"/>
              </w:rPr>
            </w:pPr>
          </w:p>
        </w:tc>
        <w:tc>
          <w:tcPr>
            <w:tcW w:w="990" w:type="dxa"/>
            <w:vMerge/>
          </w:tcPr>
          <w:p w:rsidR="00DF7149" w:rsidRPr="00E47AEE" w:rsidRDefault="00DF7149" w:rsidP="00E82849">
            <w:pPr>
              <w:spacing w:line="240" w:lineRule="auto"/>
              <w:jc w:val="center"/>
              <w:rPr>
                <w:sz w:val="18"/>
                <w:szCs w:val="18"/>
              </w:rPr>
            </w:pPr>
          </w:p>
        </w:tc>
        <w:tc>
          <w:tcPr>
            <w:tcW w:w="1080" w:type="dxa"/>
            <w:vMerge/>
            <w:tcBorders>
              <w:bottom w:val="single" w:sz="4" w:space="0" w:color="auto"/>
            </w:tcBorders>
          </w:tcPr>
          <w:p w:rsidR="00DF7149" w:rsidRPr="00E47AEE" w:rsidRDefault="00DF7149" w:rsidP="00E82849">
            <w:pPr>
              <w:spacing w:line="240" w:lineRule="auto"/>
              <w:rPr>
                <w:sz w:val="18"/>
                <w:szCs w:val="18"/>
              </w:rPr>
            </w:pPr>
          </w:p>
        </w:tc>
      </w:tr>
      <w:tr w:rsidR="00E47AEE" w:rsidRPr="00E47AEE" w:rsidTr="00DF7149">
        <w:tc>
          <w:tcPr>
            <w:tcW w:w="590" w:type="dxa"/>
          </w:tcPr>
          <w:p w:rsidR="00DF7149" w:rsidRPr="00E47AEE" w:rsidRDefault="00DF7149" w:rsidP="00E82849">
            <w:pPr>
              <w:spacing w:line="240" w:lineRule="auto"/>
              <w:jc w:val="center"/>
              <w:rPr>
                <w:b/>
                <w:sz w:val="18"/>
                <w:szCs w:val="18"/>
              </w:rPr>
            </w:pPr>
            <w:r w:rsidRPr="00E47AEE">
              <w:rPr>
                <w:b/>
                <w:sz w:val="18"/>
                <w:szCs w:val="18"/>
              </w:rPr>
              <w:t>1</w:t>
            </w:r>
          </w:p>
        </w:tc>
        <w:tc>
          <w:tcPr>
            <w:tcW w:w="3042" w:type="dxa"/>
          </w:tcPr>
          <w:p w:rsidR="00DF7149" w:rsidRPr="00E47AEE" w:rsidRDefault="00DF7149" w:rsidP="00E82849">
            <w:pPr>
              <w:spacing w:line="240" w:lineRule="auto"/>
              <w:jc w:val="left"/>
              <w:rPr>
                <w:rFonts w:ascii="Arial Narrow" w:hAnsi="Arial Narrow"/>
                <w:iCs/>
                <w:sz w:val="18"/>
                <w:szCs w:val="18"/>
                <w:lang w:val="nb-NO"/>
              </w:rPr>
            </w:pPr>
            <w:r w:rsidRPr="00E47AEE">
              <w:rPr>
                <w:rFonts w:ascii="Arial Narrow" w:hAnsi="Arial Narrow"/>
                <w:b/>
                <w:bCs/>
                <w:sz w:val="18"/>
                <w:szCs w:val="18"/>
                <w:lang w:val="nb-NO"/>
              </w:rPr>
              <w:t>Akurasi dan kelengkapan data serta informasi yang digunakan untuk menyusun laporan evaluasi-diri</w:t>
            </w:r>
          </w:p>
        </w:tc>
        <w:tc>
          <w:tcPr>
            <w:tcW w:w="3856" w:type="dxa"/>
            <w:shd w:val="diagStripe" w:color="auto" w:fill="auto"/>
          </w:tcPr>
          <w:p w:rsidR="00DF7149" w:rsidRPr="00E47AEE" w:rsidRDefault="00DF7149" w:rsidP="00E82849">
            <w:pPr>
              <w:spacing w:line="240" w:lineRule="auto"/>
              <w:rPr>
                <w:sz w:val="18"/>
                <w:szCs w:val="18"/>
                <w:lang w:val="nb-NO"/>
              </w:rPr>
            </w:pPr>
          </w:p>
        </w:tc>
        <w:tc>
          <w:tcPr>
            <w:tcW w:w="990" w:type="dxa"/>
            <w:shd w:val="diagStripe" w:color="auto" w:fill="auto"/>
          </w:tcPr>
          <w:p w:rsidR="00DF7149" w:rsidRPr="00E47AEE" w:rsidRDefault="00DF7149" w:rsidP="00E82849">
            <w:pPr>
              <w:spacing w:line="240" w:lineRule="auto"/>
              <w:rPr>
                <w:sz w:val="18"/>
                <w:szCs w:val="18"/>
                <w:lang w:val="nb-NO"/>
              </w:rPr>
            </w:pPr>
          </w:p>
        </w:tc>
        <w:tc>
          <w:tcPr>
            <w:tcW w:w="1080" w:type="dxa"/>
            <w:shd w:val="diagStripe" w:color="auto" w:fill="auto"/>
          </w:tcPr>
          <w:p w:rsidR="00DF7149" w:rsidRPr="00E47AEE" w:rsidRDefault="00DF7149" w:rsidP="00E82849">
            <w:pPr>
              <w:spacing w:line="240" w:lineRule="auto"/>
              <w:rPr>
                <w:sz w:val="18"/>
                <w:szCs w:val="18"/>
                <w:lang w:val="nb-NO"/>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a</w:t>
            </w:r>
          </w:p>
        </w:tc>
        <w:tc>
          <w:tcPr>
            <w:tcW w:w="3042" w:type="dxa"/>
          </w:tcPr>
          <w:p w:rsidR="00DF7149" w:rsidRPr="00E47AEE" w:rsidRDefault="00DF7149"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 xml:space="preserve">Cara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 xml:space="preserve"> mengemukakan fakta tentang situasi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 xml:space="preserve">, pada semua komponen evaluasi-diri, a.l. kelengkapan data, kurun waktu yang cukup, </w:t>
            </w:r>
            <w:r w:rsidRPr="00E47AEE">
              <w:rPr>
                <w:rFonts w:ascii="Arial Narrow" w:hAnsi="Arial Narrow"/>
                <w:i/>
                <w:iCs/>
                <w:sz w:val="18"/>
                <w:szCs w:val="18"/>
                <w:lang w:val="nb-NO"/>
              </w:rPr>
              <w:t>cross-reference</w:t>
            </w:r>
            <w:r w:rsidRPr="00E47AEE">
              <w:rPr>
                <w:rFonts w:ascii="Arial Narrow" w:hAnsi="Arial Narrow"/>
                <w:iCs/>
                <w:sz w:val="18"/>
                <w:szCs w:val="18"/>
                <w:lang w:val="nb-NO"/>
              </w:rPr>
              <w:t>.</w:t>
            </w:r>
          </w:p>
        </w:tc>
        <w:tc>
          <w:tcPr>
            <w:tcW w:w="3856" w:type="dxa"/>
            <w:vAlign w:val="center"/>
          </w:tcPr>
          <w:p w:rsidR="00DF7149" w:rsidRPr="00E47AEE" w:rsidRDefault="00DF7149" w:rsidP="00E82849">
            <w:pPr>
              <w:spacing w:line="240" w:lineRule="auto"/>
              <w:jc w:val="center"/>
              <w:rPr>
                <w:rFonts w:ascii="Arial Narrow" w:hAnsi="Arial Narrow"/>
                <w:b/>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b/>
                <w:sz w:val="18"/>
                <w:szCs w:val="18"/>
                <w:lang w:val="es-ES"/>
              </w:rPr>
            </w:pPr>
            <w:r w:rsidRPr="00E47AEE">
              <w:rPr>
                <w:rFonts w:ascii="Arial Narrow" w:hAnsi="Arial Narrow"/>
                <w:sz w:val="18"/>
                <w:szCs w:val="18"/>
                <w:lang w:val="es-ES"/>
              </w:rPr>
              <w:t>12,5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b</w:t>
            </w:r>
          </w:p>
        </w:tc>
        <w:tc>
          <w:tcPr>
            <w:tcW w:w="3042" w:type="dxa"/>
          </w:tcPr>
          <w:p w:rsidR="00DF7149" w:rsidRPr="00E47AEE" w:rsidRDefault="00DF7149"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Pengolahan data menjadi informasi yang bermanfaat, a.l. menggunakan metode-metode kuantitatif yang tepat, serta teknik representasi yang relevan.</w:t>
            </w: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12,5</w:t>
            </w:r>
          </w:p>
        </w:tc>
        <w:tc>
          <w:tcPr>
            <w:tcW w:w="1080" w:type="dxa"/>
            <w:tcBorders>
              <w:bottom w:val="single" w:sz="4" w:space="0" w:color="auto"/>
            </w:tcBorders>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b/>
                <w:sz w:val="18"/>
                <w:szCs w:val="18"/>
              </w:rPr>
            </w:pPr>
            <w:r w:rsidRPr="00E47AEE">
              <w:rPr>
                <w:b/>
                <w:sz w:val="18"/>
                <w:szCs w:val="18"/>
              </w:rPr>
              <w:t>2</w:t>
            </w:r>
          </w:p>
        </w:tc>
        <w:tc>
          <w:tcPr>
            <w:tcW w:w="3042" w:type="dxa"/>
          </w:tcPr>
          <w:p w:rsidR="00DF7149" w:rsidRPr="00E47AEE" w:rsidRDefault="00DF7149" w:rsidP="00E82849">
            <w:pPr>
              <w:spacing w:line="240" w:lineRule="auto"/>
              <w:jc w:val="left"/>
              <w:rPr>
                <w:rFonts w:ascii="Arial Narrow" w:hAnsi="Arial Narrow"/>
                <w:iCs/>
                <w:sz w:val="18"/>
                <w:szCs w:val="18"/>
                <w:lang w:val="nb-NO"/>
              </w:rPr>
            </w:pPr>
            <w:r w:rsidRPr="00E47AEE">
              <w:rPr>
                <w:rFonts w:ascii="Arial Narrow" w:hAnsi="Arial Narrow"/>
                <w:b/>
                <w:bCs/>
                <w:sz w:val="18"/>
                <w:szCs w:val="18"/>
                <w:lang w:val="nb-NO"/>
              </w:rPr>
              <w:t>Kualitas analisis yang digunakan untuk mengidentifikasi dan merumuskan masalah pada semua komponen evaluasi-diri.</w:t>
            </w:r>
          </w:p>
        </w:tc>
        <w:tc>
          <w:tcPr>
            <w:tcW w:w="3856" w:type="dxa"/>
            <w:shd w:val="diagStripe" w:color="auto" w:fill="auto"/>
          </w:tcPr>
          <w:p w:rsidR="00DF7149" w:rsidRPr="00E47AEE" w:rsidRDefault="00DF7149" w:rsidP="00E82849">
            <w:pPr>
              <w:spacing w:line="240" w:lineRule="auto"/>
              <w:rPr>
                <w:sz w:val="18"/>
                <w:szCs w:val="18"/>
                <w:lang w:val="nb-NO"/>
              </w:rPr>
            </w:pPr>
          </w:p>
        </w:tc>
        <w:tc>
          <w:tcPr>
            <w:tcW w:w="990" w:type="dxa"/>
            <w:shd w:val="diagStripe" w:color="auto" w:fill="auto"/>
            <w:vAlign w:val="center"/>
          </w:tcPr>
          <w:p w:rsidR="00DF7149" w:rsidRPr="00E47AEE" w:rsidRDefault="00DF7149" w:rsidP="00DF7149">
            <w:pPr>
              <w:spacing w:line="240" w:lineRule="auto"/>
              <w:jc w:val="center"/>
              <w:rPr>
                <w:sz w:val="18"/>
                <w:szCs w:val="18"/>
                <w:lang w:val="nb-NO"/>
              </w:rPr>
            </w:pPr>
          </w:p>
        </w:tc>
        <w:tc>
          <w:tcPr>
            <w:tcW w:w="1080" w:type="dxa"/>
            <w:shd w:val="diagStripe" w:color="auto" w:fill="auto"/>
            <w:vAlign w:val="center"/>
          </w:tcPr>
          <w:p w:rsidR="00DF7149" w:rsidRPr="00E47AEE" w:rsidRDefault="00DF7149" w:rsidP="00DF7149">
            <w:pPr>
              <w:spacing w:line="240" w:lineRule="auto"/>
              <w:jc w:val="center"/>
              <w:rPr>
                <w:sz w:val="18"/>
                <w:szCs w:val="18"/>
                <w:lang w:val="nb-NO"/>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a</w:t>
            </w:r>
          </w:p>
        </w:tc>
        <w:tc>
          <w:tcPr>
            <w:tcW w:w="3042" w:type="dxa"/>
          </w:tcPr>
          <w:p w:rsidR="00DF7149" w:rsidRPr="00E47AEE" w:rsidRDefault="00DF7149" w:rsidP="00E82849">
            <w:pPr>
              <w:spacing w:line="240" w:lineRule="auto"/>
              <w:jc w:val="left"/>
              <w:rPr>
                <w:rFonts w:ascii="Arial Narrow" w:hAnsi="Arial Narrow"/>
                <w:iCs/>
                <w:sz w:val="18"/>
                <w:szCs w:val="18"/>
              </w:rPr>
            </w:pPr>
            <w:r w:rsidRPr="00E47AEE">
              <w:rPr>
                <w:rFonts w:ascii="Arial Narrow" w:hAnsi="Arial Narrow"/>
                <w:iCs/>
                <w:sz w:val="18"/>
                <w:szCs w:val="18"/>
              </w:rPr>
              <w:t xml:space="preserve">Identifikasi dan perumusan masalah dilakukan dengan baik.  </w:t>
            </w:r>
          </w:p>
          <w:p w:rsidR="00DF7149" w:rsidRPr="00E47AEE" w:rsidRDefault="00DF7149" w:rsidP="00E82849">
            <w:pPr>
              <w:spacing w:line="240" w:lineRule="auto"/>
              <w:jc w:val="left"/>
              <w:rPr>
                <w:rFonts w:ascii="Arial Narrow" w:hAnsi="Arial Narrow"/>
                <w:sz w:val="18"/>
                <w:szCs w:val="18"/>
              </w:rPr>
            </w:pP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7.5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b</w:t>
            </w:r>
          </w:p>
        </w:tc>
        <w:tc>
          <w:tcPr>
            <w:tcW w:w="3042" w:type="dxa"/>
          </w:tcPr>
          <w:p w:rsidR="00DF7149" w:rsidRPr="00E47AEE" w:rsidRDefault="00DF7149"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 xml:space="preserve">Ketepatan dalam melakukan </w:t>
            </w:r>
            <w:r w:rsidRPr="00E47AEE">
              <w:rPr>
                <w:rFonts w:ascii="Arial Narrow" w:hAnsi="Arial Narrow"/>
                <w:i/>
                <w:iCs/>
                <w:sz w:val="18"/>
                <w:szCs w:val="18"/>
                <w:lang w:val="nb-NO"/>
              </w:rPr>
              <w:t>appraisal,judgment</w:t>
            </w:r>
            <w:r w:rsidRPr="00E47AEE">
              <w:rPr>
                <w:rFonts w:ascii="Arial Narrow" w:hAnsi="Arial Narrow"/>
                <w:iCs/>
                <w:sz w:val="18"/>
                <w:szCs w:val="18"/>
                <w:lang w:val="nb-NO"/>
              </w:rPr>
              <w:t xml:space="preserve">, evaluasi, asesmen atas fakta tentang situasi di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w:t>
            </w:r>
          </w:p>
        </w:tc>
        <w:tc>
          <w:tcPr>
            <w:tcW w:w="3856" w:type="dxa"/>
            <w:vAlign w:val="center"/>
          </w:tcPr>
          <w:p w:rsidR="00DF7149" w:rsidRPr="00E47AEE" w:rsidRDefault="00DF7149" w:rsidP="00E82849">
            <w:pPr>
              <w:jc w:val="center"/>
              <w:rPr>
                <w:sz w:val="18"/>
                <w:szCs w:val="18"/>
                <w:lang w:val="nb-NO"/>
              </w:rPr>
            </w:pPr>
          </w:p>
        </w:tc>
        <w:tc>
          <w:tcPr>
            <w:tcW w:w="990" w:type="dxa"/>
            <w:vAlign w:val="center"/>
          </w:tcPr>
          <w:p w:rsidR="00DF7149" w:rsidRPr="00E47AEE" w:rsidRDefault="00DF7149" w:rsidP="00DF7149">
            <w:pPr>
              <w:jc w:val="center"/>
              <w:rPr>
                <w:sz w:val="18"/>
                <w:szCs w:val="18"/>
              </w:rPr>
            </w:pPr>
            <w:r w:rsidRPr="00E47AEE">
              <w:rPr>
                <w:rFonts w:ascii="Arial Narrow" w:hAnsi="Arial Narrow"/>
                <w:sz w:val="18"/>
                <w:szCs w:val="18"/>
                <w:lang w:val="es-ES"/>
              </w:rPr>
              <w:t>7.5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c</w:t>
            </w:r>
          </w:p>
        </w:tc>
        <w:tc>
          <w:tcPr>
            <w:tcW w:w="3042" w:type="dxa"/>
          </w:tcPr>
          <w:p w:rsidR="00DF7149" w:rsidRPr="00E47AEE" w:rsidRDefault="00DF7149"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Permasalahan dan kelemahan yang ada dirumuskan dengan baik.</w:t>
            </w:r>
          </w:p>
        </w:tc>
        <w:tc>
          <w:tcPr>
            <w:tcW w:w="3856" w:type="dxa"/>
            <w:vAlign w:val="center"/>
          </w:tcPr>
          <w:p w:rsidR="00DF7149" w:rsidRPr="00E47AEE" w:rsidRDefault="00DF7149" w:rsidP="00E82849">
            <w:pPr>
              <w:jc w:val="center"/>
              <w:rPr>
                <w:sz w:val="18"/>
                <w:szCs w:val="18"/>
                <w:lang w:val="nb-NO"/>
              </w:rPr>
            </w:pPr>
          </w:p>
        </w:tc>
        <w:tc>
          <w:tcPr>
            <w:tcW w:w="990" w:type="dxa"/>
            <w:vAlign w:val="center"/>
          </w:tcPr>
          <w:p w:rsidR="00DF7149" w:rsidRPr="00E47AEE" w:rsidRDefault="00DF7149" w:rsidP="00DF7149">
            <w:pPr>
              <w:jc w:val="center"/>
              <w:rPr>
                <w:sz w:val="18"/>
                <w:szCs w:val="18"/>
              </w:rPr>
            </w:pPr>
            <w:r w:rsidRPr="00E47AEE">
              <w:rPr>
                <w:rFonts w:ascii="Arial Narrow" w:hAnsi="Arial Narrow"/>
                <w:sz w:val="18"/>
                <w:szCs w:val="18"/>
                <w:lang w:val="es-ES"/>
              </w:rPr>
              <w:t>7.5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d</w:t>
            </w:r>
          </w:p>
        </w:tc>
        <w:tc>
          <w:tcPr>
            <w:tcW w:w="3042" w:type="dxa"/>
          </w:tcPr>
          <w:p w:rsidR="00DF7149" w:rsidRPr="00E47AEE" w:rsidRDefault="00DF7149" w:rsidP="00E82849">
            <w:pPr>
              <w:spacing w:line="240" w:lineRule="auto"/>
              <w:jc w:val="left"/>
              <w:rPr>
                <w:sz w:val="18"/>
                <w:szCs w:val="18"/>
                <w:lang w:val="nb-NO"/>
              </w:rPr>
            </w:pPr>
            <w:r w:rsidRPr="00E47AEE">
              <w:rPr>
                <w:rFonts w:ascii="Arial Narrow" w:hAnsi="Arial Narrow"/>
                <w:sz w:val="18"/>
                <w:szCs w:val="18"/>
                <w:lang w:val="nb-NO"/>
              </w:rPr>
              <w:t>Deskripsi/Analisis SWOT berkenaan dengan ketepatan penempatan aspek dalam komponen SWOT, tumpuan penekanan analisis.</w:t>
            </w:r>
          </w:p>
        </w:tc>
        <w:tc>
          <w:tcPr>
            <w:tcW w:w="3856" w:type="dxa"/>
            <w:vAlign w:val="center"/>
          </w:tcPr>
          <w:p w:rsidR="00DF7149" w:rsidRPr="00E47AEE" w:rsidRDefault="00DF7149" w:rsidP="00E82849">
            <w:pPr>
              <w:jc w:val="center"/>
              <w:rPr>
                <w:sz w:val="18"/>
                <w:szCs w:val="18"/>
                <w:lang w:val="nb-NO"/>
              </w:rPr>
            </w:pPr>
          </w:p>
        </w:tc>
        <w:tc>
          <w:tcPr>
            <w:tcW w:w="990" w:type="dxa"/>
            <w:vAlign w:val="center"/>
          </w:tcPr>
          <w:p w:rsidR="00DF7149" w:rsidRPr="00E47AEE" w:rsidRDefault="00DF7149" w:rsidP="00DF7149">
            <w:pPr>
              <w:spacing w:line="240" w:lineRule="auto"/>
              <w:jc w:val="center"/>
              <w:rPr>
                <w:sz w:val="18"/>
                <w:szCs w:val="18"/>
              </w:rPr>
            </w:pPr>
            <w:r w:rsidRPr="00E47AEE">
              <w:rPr>
                <w:rFonts w:ascii="Arial Narrow" w:hAnsi="Arial Narrow"/>
                <w:sz w:val="18"/>
                <w:szCs w:val="18"/>
                <w:lang w:val="es-ES"/>
              </w:rPr>
              <w:t>7.5</w:t>
            </w:r>
          </w:p>
        </w:tc>
        <w:tc>
          <w:tcPr>
            <w:tcW w:w="1080" w:type="dxa"/>
            <w:tcBorders>
              <w:bottom w:val="single" w:sz="4" w:space="0" w:color="auto"/>
            </w:tcBorders>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b/>
                <w:sz w:val="18"/>
                <w:szCs w:val="18"/>
              </w:rPr>
            </w:pPr>
            <w:r w:rsidRPr="00E47AEE">
              <w:rPr>
                <w:b/>
                <w:sz w:val="18"/>
                <w:szCs w:val="18"/>
              </w:rPr>
              <w:t>3</w:t>
            </w:r>
          </w:p>
        </w:tc>
        <w:tc>
          <w:tcPr>
            <w:tcW w:w="3042" w:type="dxa"/>
          </w:tcPr>
          <w:p w:rsidR="00DF7149" w:rsidRPr="00E47AEE" w:rsidRDefault="00DF7149" w:rsidP="00E82849">
            <w:pPr>
              <w:spacing w:line="240" w:lineRule="auto"/>
              <w:jc w:val="left"/>
              <w:rPr>
                <w:rFonts w:ascii="Arial Narrow" w:hAnsi="Arial Narrow"/>
                <w:iCs/>
                <w:sz w:val="18"/>
                <w:szCs w:val="18"/>
                <w:lang w:val="sv-SE"/>
              </w:rPr>
            </w:pPr>
            <w:r w:rsidRPr="00E47AEE">
              <w:rPr>
                <w:rFonts w:ascii="Arial Narrow" w:hAnsi="Arial Narrow"/>
                <w:b/>
                <w:bCs/>
                <w:sz w:val="18"/>
                <w:szCs w:val="18"/>
                <w:lang w:val="nb-NO"/>
              </w:rPr>
              <w:t>Strategi pengembangan dan perbaikan program</w:t>
            </w:r>
          </w:p>
        </w:tc>
        <w:tc>
          <w:tcPr>
            <w:tcW w:w="3856" w:type="dxa"/>
            <w:shd w:val="diagStripe" w:color="auto" w:fill="auto"/>
          </w:tcPr>
          <w:p w:rsidR="00DF7149" w:rsidRPr="00E47AEE" w:rsidRDefault="00DF7149" w:rsidP="00E82849">
            <w:pPr>
              <w:spacing w:line="240" w:lineRule="auto"/>
              <w:rPr>
                <w:sz w:val="18"/>
                <w:szCs w:val="18"/>
                <w:lang w:val="nb-NO"/>
              </w:rPr>
            </w:pPr>
          </w:p>
        </w:tc>
        <w:tc>
          <w:tcPr>
            <w:tcW w:w="990" w:type="dxa"/>
            <w:shd w:val="diagStripe" w:color="auto" w:fill="auto"/>
            <w:vAlign w:val="center"/>
          </w:tcPr>
          <w:p w:rsidR="00DF7149" w:rsidRPr="00E47AEE" w:rsidRDefault="00DF7149" w:rsidP="00DF7149">
            <w:pPr>
              <w:spacing w:line="240" w:lineRule="auto"/>
              <w:jc w:val="center"/>
              <w:rPr>
                <w:sz w:val="18"/>
                <w:szCs w:val="18"/>
                <w:lang w:val="nb-NO"/>
              </w:rPr>
            </w:pPr>
          </w:p>
        </w:tc>
        <w:tc>
          <w:tcPr>
            <w:tcW w:w="1080" w:type="dxa"/>
            <w:shd w:val="diagStripe" w:color="auto" w:fill="auto"/>
            <w:vAlign w:val="center"/>
          </w:tcPr>
          <w:p w:rsidR="00DF7149" w:rsidRPr="00E47AEE" w:rsidRDefault="00DF7149" w:rsidP="00DF7149">
            <w:pPr>
              <w:spacing w:line="240" w:lineRule="auto"/>
              <w:jc w:val="center"/>
              <w:rPr>
                <w:sz w:val="18"/>
                <w:szCs w:val="18"/>
                <w:lang w:val="nb-NO"/>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a</w:t>
            </w:r>
          </w:p>
        </w:tc>
        <w:tc>
          <w:tcPr>
            <w:tcW w:w="3042" w:type="dxa"/>
          </w:tcPr>
          <w:p w:rsidR="00DF7149" w:rsidRPr="00E47AEE" w:rsidRDefault="00DF7149" w:rsidP="00E82849">
            <w:pPr>
              <w:spacing w:line="240" w:lineRule="auto"/>
              <w:jc w:val="left"/>
              <w:rPr>
                <w:rFonts w:ascii="Arial Narrow" w:hAnsi="Arial Narrow"/>
                <w:sz w:val="18"/>
                <w:szCs w:val="18"/>
                <w:lang w:val="sv-SE"/>
              </w:rPr>
            </w:pPr>
            <w:r w:rsidRPr="00E47AEE">
              <w:rPr>
                <w:rFonts w:ascii="Arial Narrow" w:hAnsi="Arial Narrow"/>
                <w:iCs/>
                <w:sz w:val="18"/>
                <w:szCs w:val="18"/>
                <w:lang w:val="sv-SE"/>
              </w:rPr>
              <w:t xml:space="preserve">Ketepatan program </w:t>
            </w:r>
            <w:r w:rsidR="006D7F6E" w:rsidRPr="00E47AEE">
              <w:rPr>
                <w:rFonts w:ascii="Arial Narrow" w:hAnsi="Arial Narrow"/>
                <w:iCs/>
                <w:sz w:val="18"/>
                <w:szCs w:val="18"/>
                <w:lang w:val="sv-SE"/>
              </w:rPr>
              <w:t>Pendidikan</w:t>
            </w:r>
            <w:r w:rsidRPr="00E47AEE">
              <w:rPr>
                <w:rFonts w:ascii="Arial Narrow" w:hAnsi="Arial Narrow"/>
                <w:iCs/>
                <w:sz w:val="18"/>
                <w:szCs w:val="18"/>
                <w:lang w:val="sv-SE"/>
              </w:rPr>
              <w:t xml:space="preserve"> memilih/ menentukan rencana perbaikan dari kekurangan yang ada.</w:t>
            </w: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10</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b</w:t>
            </w:r>
          </w:p>
        </w:tc>
        <w:tc>
          <w:tcPr>
            <w:tcW w:w="3042" w:type="dxa"/>
          </w:tcPr>
          <w:p w:rsidR="00DF7149" w:rsidRPr="00E47AEE" w:rsidRDefault="00DF7149"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 xml:space="preserve">Kejelasan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 xml:space="preserve"> menunjukkan cara untuk mengatasi masalah yang ada.</w:t>
            </w:r>
          </w:p>
          <w:p w:rsidR="00DF7149" w:rsidRPr="00E47AEE" w:rsidRDefault="00DF7149" w:rsidP="00E82849">
            <w:pPr>
              <w:spacing w:line="240" w:lineRule="auto"/>
              <w:jc w:val="left"/>
              <w:rPr>
                <w:rFonts w:ascii="Arial Narrow" w:hAnsi="Arial Narrow"/>
                <w:sz w:val="18"/>
                <w:szCs w:val="18"/>
                <w:lang w:val="nb-NO"/>
              </w:rPr>
            </w:pP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c</w:t>
            </w:r>
          </w:p>
        </w:tc>
        <w:tc>
          <w:tcPr>
            <w:tcW w:w="3042" w:type="dxa"/>
          </w:tcPr>
          <w:p w:rsidR="00DF7149" w:rsidRPr="00E47AEE" w:rsidRDefault="00DF7149"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Kelayakan dan kerealistikan strategi dan sasaran yang ingin dicapai.</w:t>
            </w:r>
          </w:p>
          <w:p w:rsidR="00DF7149" w:rsidRPr="00E47AEE" w:rsidRDefault="00DF7149" w:rsidP="00E82849">
            <w:pPr>
              <w:spacing w:line="240" w:lineRule="auto"/>
              <w:jc w:val="left"/>
              <w:rPr>
                <w:rFonts w:ascii="Arial Narrow" w:hAnsi="Arial Narrow"/>
                <w:sz w:val="18"/>
                <w:szCs w:val="18"/>
                <w:lang w:val="nb-NO"/>
              </w:rPr>
            </w:pP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5</w:t>
            </w:r>
          </w:p>
        </w:tc>
        <w:tc>
          <w:tcPr>
            <w:tcW w:w="1080" w:type="dxa"/>
            <w:tcBorders>
              <w:bottom w:val="single" w:sz="4" w:space="0" w:color="auto"/>
            </w:tcBorders>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b/>
                <w:sz w:val="18"/>
                <w:szCs w:val="18"/>
              </w:rPr>
            </w:pPr>
            <w:r w:rsidRPr="00E47AEE">
              <w:rPr>
                <w:b/>
                <w:sz w:val="18"/>
                <w:szCs w:val="18"/>
              </w:rPr>
              <w:t>4</w:t>
            </w:r>
          </w:p>
        </w:tc>
        <w:tc>
          <w:tcPr>
            <w:tcW w:w="3042" w:type="dxa"/>
          </w:tcPr>
          <w:p w:rsidR="00DF7149" w:rsidRPr="00E47AEE" w:rsidRDefault="00DF7149" w:rsidP="00E82849">
            <w:pPr>
              <w:spacing w:line="240" w:lineRule="auto"/>
              <w:jc w:val="left"/>
              <w:rPr>
                <w:rFonts w:ascii="Arial Narrow" w:hAnsi="Arial Narrow"/>
                <w:iCs/>
                <w:sz w:val="18"/>
                <w:szCs w:val="18"/>
                <w:lang w:val="de-DE"/>
              </w:rPr>
            </w:pPr>
            <w:r w:rsidRPr="00E47AEE">
              <w:rPr>
                <w:rFonts w:ascii="Arial Narrow" w:hAnsi="Arial Narrow"/>
                <w:b/>
                <w:bCs/>
                <w:sz w:val="18"/>
                <w:szCs w:val="18"/>
                <w:lang w:val="nl-NL"/>
              </w:rPr>
              <w:t>Keterpaduan dan keterkaitan antar komponen evaluasi-diri</w:t>
            </w:r>
          </w:p>
        </w:tc>
        <w:tc>
          <w:tcPr>
            <w:tcW w:w="3856" w:type="dxa"/>
            <w:shd w:val="diagStripe" w:color="auto" w:fill="auto"/>
          </w:tcPr>
          <w:p w:rsidR="00DF7149" w:rsidRPr="00E47AEE" w:rsidRDefault="00DF7149" w:rsidP="00E82849">
            <w:pPr>
              <w:spacing w:line="240" w:lineRule="auto"/>
              <w:rPr>
                <w:sz w:val="18"/>
                <w:szCs w:val="18"/>
                <w:lang w:val="nb-NO"/>
              </w:rPr>
            </w:pPr>
          </w:p>
        </w:tc>
        <w:tc>
          <w:tcPr>
            <w:tcW w:w="990" w:type="dxa"/>
            <w:shd w:val="diagStripe" w:color="auto" w:fill="auto"/>
            <w:vAlign w:val="center"/>
          </w:tcPr>
          <w:p w:rsidR="00DF7149" w:rsidRPr="00E47AEE" w:rsidRDefault="00DF7149" w:rsidP="00DF7149">
            <w:pPr>
              <w:spacing w:line="240" w:lineRule="auto"/>
              <w:jc w:val="center"/>
              <w:rPr>
                <w:sz w:val="18"/>
                <w:szCs w:val="18"/>
                <w:lang w:val="nb-NO"/>
              </w:rPr>
            </w:pPr>
          </w:p>
        </w:tc>
        <w:tc>
          <w:tcPr>
            <w:tcW w:w="1080" w:type="dxa"/>
            <w:shd w:val="diagStripe" w:color="auto" w:fill="auto"/>
            <w:vAlign w:val="center"/>
          </w:tcPr>
          <w:p w:rsidR="00DF7149" w:rsidRPr="00E47AEE" w:rsidRDefault="00DF7149" w:rsidP="00DF7149">
            <w:pPr>
              <w:spacing w:line="240" w:lineRule="auto"/>
              <w:jc w:val="center"/>
              <w:rPr>
                <w:sz w:val="18"/>
                <w:szCs w:val="18"/>
                <w:lang w:val="nb-NO"/>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lastRenderedPageBreak/>
              <w:t>a</w:t>
            </w:r>
          </w:p>
        </w:tc>
        <w:tc>
          <w:tcPr>
            <w:tcW w:w="3042" w:type="dxa"/>
          </w:tcPr>
          <w:p w:rsidR="00DF7149" w:rsidRPr="00E47AEE" w:rsidRDefault="00DF7149" w:rsidP="00E82849">
            <w:pPr>
              <w:spacing w:line="240" w:lineRule="auto"/>
              <w:jc w:val="left"/>
              <w:rPr>
                <w:rFonts w:ascii="Arial Narrow" w:hAnsi="Arial Narrow"/>
                <w:sz w:val="18"/>
                <w:szCs w:val="18"/>
                <w:lang w:val="de-DE"/>
              </w:rPr>
            </w:pPr>
            <w:r w:rsidRPr="00E47AEE">
              <w:rPr>
                <w:rFonts w:ascii="Arial Narrow" w:hAnsi="Arial Narrow"/>
                <w:iCs/>
                <w:sz w:val="18"/>
                <w:szCs w:val="18"/>
                <w:lang w:val="de-DE"/>
              </w:rPr>
              <w:t>Komprehensif (dalam, luas dan terpadu)</w:t>
            </w:r>
            <w:r w:rsidRPr="00E47AEE">
              <w:rPr>
                <w:rFonts w:ascii="Arial Narrow" w:hAnsi="Arial Narrow"/>
                <w:sz w:val="18"/>
                <w:szCs w:val="18"/>
                <w:lang w:val="de-DE"/>
              </w:rPr>
              <w:t>.</w:t>
            </w:r>
          </w:p>
          <w:p w:rsidR="00DF7149" w:rsidRPr="00E47AEE" w:rsidRDefault="00DF7149" w:rsidP="00E82849">
            <w:pPr>
              <w:spacing w:line="240" w:lineRule="auto"/>
              <w:jc w:val="left"/>
              <w:rPr>
                <w:rFonts w:ascii="Arial Narrow" w:hAnsi="Arial Narrow"/>
                <w:sz w:val="18"/>
                <w:szCs w:val="18"/>
                <w:lang w:val="de-DE"/>
              </w:rPr>
            </w:pPr>
          </w:p>
          <w:p w:rsidR="00DF7149" w:rsidRPr="00E47AEE" w:rsidRDefault="00DF7149" w:rsidP="00E82849">
            <w:pPr>
              <w:spacing w:line="240" w:lineRule="auto"/>
              <w:jc w:val="left"/>
              <w:rPr>
                <w:rFonts w:ascii="Arial Narrow" w:hAnsi="Arial Narrow"/>
                <w:sz w:val="18"/>
                <w:szCs w:val="18"/>
                <w:lang w:val="de-DE"/>
              </w:rPr>
            </w:pP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12,5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590" w:type="dxa"/>
          </w:tcPr>
          <w:p w:rsidR="00DF7149" w:rsidRPr="00E47AEE" w:rsidRDefault="00DF7149" w:rsidP="00E82849">
            <w:pPr>
              <w:spacing w:line="240" w:lineRule="auto"/>
              <w:jc w:val="center"/>
              <w:rPr>
                <w:sz w:val="18"/>
                <w:szCs w:val="18"/>
              </w:rPr>
            </w:pPr>
            <w:r w:rsidRPr="00E47AEE">
              <w:rPr>
                <w:sz w:val="18"/>
                <w:szCs w:val="18"/>
              </w:rPr>
              <w:t>b</w:t>
            </w:r>
          </w:p>
        </w:tc>
        <w:tc>
          <w:tcPr>
            <w:tcW w:w="3042" w:type="dxa"/>
          </w:tcPr>
          <w:p w:rsidR="00DF7149" w:rsidRPr="00E47AEE" w:rsidRDefault="00DF7149" w:rsidP="00E82849">
            <w:pPr>
              <w:spacing w:line="240" w:lineRule="auto"/>
              <w:jc w:val="left"/>
              <w:rPr>
                <w:rFonts w:ascii="Arial Narrow" w:hAnsi="Arial Narrow"/>
                <w:sz w:val="18"/>
                <w:szCs w:val="18"/>
                <w:lang w:val="es-ES"/>
              </w:rPr>
            </w:pPr>
            <w:r w:rsidRPr="00E47AEE">
              <w:rPr>
                <w:rFonts w:ascii="Arial Narrow" w:hAnsi="Arial Narrow"/>
                <w:iCs/>
                <w:sz w:val="18"/>
                <w:szCs w:val="18"/>
                <w:lang w:val="es-ES"/>
              </w:rPr>
              <w:t>Kejelasan analisisintra dan antar komponen evaluasi-diri</w:t>
            </w:r>
            <w:r w:rsidRPr="00E47AEE">
              <w:rPr>
                <w:rFonts w:ascii="Arial Narrow" w:hAnsi="Arial Narrow"/>
                <w:sz w:val="18"/>
                <w:szCs w:val="18"/>
                <w:lang w:val="es-ES"/>
              </w:rPr>
              <w:t>.</w:t>
            </w:r>
          </w:p>
          <w:p w:rsidR="00DF7149" w:rsidRPr="00E47AEE" w:rsidRDefault="00DF7149" w:rsidP="00E82849">
            <w:pPr>
              <w:spacing w:line="240" w:lineRule="auto"/>
              <w:jc w:val="left"/>
              <w:rPr>
                <w:rFonts w:ascii="Arial Narrow" w:hAnsi="Arial Narrow"/>
                <w:sz w:val="18"/>
                <w:szCs w:val="18"/>
                <w:lang w:val="es-ES"/>
              </w:rPr>
            </w:pPr>
          </w:p>
          <w:p w:rsidR="00DF7149" w:rsidRPr="00E47AEE" w:rsidRDefault="00DF7149" w:rsidP="00E82849">
            <w:pPr>
              <w:spacing w:line="240" w:lineRule="auto"/>
              <w:jc w:val="left"/>
              <w:rPr>
                <w:rFonts w:ascii="Arial Narrow" w:hAnsi="Arial Narrow"/>
                <w:sz w:val="18"/>
                <w:szCs w:val="18"/>
                <w:lang w:val="es-ES"/>
              </w:rPr>
            </w:pPr>
          </w:p>
        </w:tc>
        <w:tc>
          <w:tcPr>
            <w:tcW w:w="3856" w:type="dxa"/>
            <w:vAlign w:val="center"/>
          </w:tcPr>
          <w:p w:rsidR="00DF7149" w:rsidRPr="00E47AEE" w:rsidRDefault="00DF7149" w:rsidP="00E82849">
            <w:pPr>
              <w:spacing w:line="240" w:lineRule="auto"/>
              <w:jc w:val="center"/>
              <w:rPr>
                <w:rFonts w:ascii="Arial Narrow" w:hAnsi="Arial Narrow"/>
                <w:sz w:val="18"/>
                <w:szCs w:val="18"/>
                <w:lang w:val="es-ES"/>
              </w:rPr>
            </w:pPr>
          </w:p>
        </w:tc>
        <w:tc>
          <w:tcPr>
            <w:tcW w:w="990" w:type="dxa"/>
            <w:vAlign w:val="center"/>
          </w:tcPr>
          <w:p w:rsidR="00DF7149" w:rsidRPr="00E47AEE" w:rsidRDefault="00DF7149" w:rsidP="00DF7149">
            <w:pPr>
              <w:spacing w:line="240" w:lineRule="auto"/>
              <w:jc w:val="center"/>
              <w:rPr>
                <w:rFonts w:ascii="Arial Narrow" w:hAnsi="Arial Narrow"/>
                <w:sz w:val="18"/>
                <w:szCs w:val="18"/>
                <w:lang w:val="es-ES"/>
              </w:rPr>
            </w:pPr>
            <w:r w:rsidRPr="00E47AEE">
              <w:rPr>
                <w:rFonts w:ascii="Arial Narrow" w:hAnsi="Arial Narrow"/>
                <w:sz w:val="18"/>
                <w:szCs w:val="18"/>
                <w:lang w:val="es-ES"/>
              </w:rPr>
              <w:t>12,5</w:t>
            </w:r>
          </w:p>
        </w:tc>
        <w:tc>
          <w:tcPr>
            <w:tcW w:w="1080" w:type="dxa"/>
            <w:vAlign w:val="center"/>
          </w:tcPr>
          <w:p w:rsidR="00DF7149" w:rsidRPr="00E47AEE" w:rsidRDefault="00DF7149" w:rsidP="00DF7149">
            <w:pPr>
              <w:spacing w:line="240" w:lineRule="auto"/>
              <w:jc w:val="center"/>
              <w:rPr>
                <w:sz w:val="18"/>
                <w:szCs w:val="18"/>
              </w:rPr>
            </w:pPr>
          </w:p>
        </w:tc>
      </w:tr>
      <w:tr w:rsidR="00E47AEE" w:rsidRPr="00E47AEE" w:rsidTr="00DF7149">
        <w:tc>
          <w:tcPr>
            <w:tcW w:w="3632" w:type="dxa"/>
            <w:gridSpan w:val="2"/>
          </w:tcPr>
          <w:p w:rsidR="00DF7149" w:rsidRPr="00E47AEE" w:rsidRDefault="00DF7149" w:rsidP="00E82849">
            <w:pPr>
              <w:spacing w:line="240" w:lineRule="auto"/>
              <w:rPr>
                <w:sz w:val="18"/>
                <w:szCs w:val="18"/>
              </w:rPr>
            </w:pPr>
          </w:p>
          <w:p w:rsidR="00DF7149" w:rsidRPr="00E47AEE" w:rsidRDefault="00DF7149" w:rsidP="00E82849">
            <w:pPr>
              <w:spacing w:line="240" w:lineRule="auto"/>
              <w:jc w:val="center"/>
              <w:rPr>
                <w:b/>
                <w:sz w:val="18"/>
                <w:szCs w:val="18"/>
              </w:rPr>
            </w:pPr>
            <w:r w:rsidRPr="00E47AEE">
              <w:rPr>
                <w:b/>
                <w:sz w:val="18"/>
                <w:szCs w:val="18"/>
              </w:rPr>
              <w:t>Jumlah</w:t>
            </w:r>
          </w:p>
          <w:p w:rsidR="00DF7149" w:rsidRPr="00E47AEE" w:rsidRDefault="00DF7149" w:rsidP="00E82849">
            <w:pPr>
              <w:spacing w:line="240" w:lineRule="auto"/>
              <w:rPr>
                <w:sz w:val="18"/>
                <w:szCs w:val="18"/>
              </w:rPr>
            </w:pPr>
          </w:p>
        </w:tc>
        <w:tc>
          <w:tcPr>
            <w:tcW w:w="3856" w:type="dxa"/>
            <w:vAlign w:val="center"/>
          </w:tcPr>
          <w:p w:rsidR="00DF7149" w:rsidRPr="00E47AEE" w:rsidRDefault="00DF7149" w:rsidP="00E82849">
            <w:pPr>
              <w:spacing w:line="240" w:lineRule="auto"/>
              <w:jc w:val="center"/>
              <w:rPr>
                <w:sz w:val="18"/>
                <w:szCs w:val="18"/>
              </w:rPr>
            </w:pPr>
          </w:p>
        </w:tc>
        <w:tc>
          <w:tcPr>
            <w:tcW w:w="990" w:type="dxa"/>
            <w:vAlign w:val="center"/>
          </w:tcPr>
          <w:p w:rsidR="00DF7149" w:rsidRPr="00E47AEE" w:rsidRDefault="00DF7149" w:rsidP="00DF7149">
            <w:pPr>
              <w:spacing w:line="240" w:lineRule="auto"/>
              <w:jc w:val="center"/>
              <w:rPr>
                <w:sz w:val="18"/>
                <w:szCs w:val="18"/>
              </w:rPr>
            </w:pPr>
            <w:r w:rsidRPr="00E47AEE">
              <w:rPr>
                <w:sz w:val="18"/>
                <w:szCs w:val="18"/>
              </w:rPr>
              <w:t>100</w:t>
            </w:r>
          </w:p>
        </w:tc>
        <w:tc>
          <w:tcPr>
            <w:tcW w:w="1080" w:type="dxa"/>
            <w:shd w:val="diagStripe" w:color="auto" w:fill="auto"/>
            <w:vAlign w:val="center"/>
          </w:tcPr>
          <w:p w:rsidR="00DF7149" w:rsidRPr="00E47AEE" w:rsidRDefault="00DF7149" w:rsidP="00DF7149">
            <w:pPr>
              <w:spacing w:line="240" w:lineRule="auto"/>
              <w:jc w:val="center"/>
              <w:rPr>
                <w:sz w:val="18"/>
                <w:szCs w:val="18"/>
              </w:rPr>
            </w:pPr>
          </w:p>
        </w:tc>
      </w:tr>
    </w:tbl>
    <w:p w:rsidR="00870B81" w:rsidRPr="00E47AEE" w:rsidRDefault="00870B81" w:rsidP="00870B81">
      <w:pPr>
        <w:spacing w:line="240" w:lineRule="auto"/>
        <w:rPr>
          <w:sz w:val="18"/>
          <w:szCs w:val="18"/>
        </w:rPr>
      </w:pPr>
      <w:r w:rsidRPr="00E47AEE">
        <w:rPr>
          <w:sz w:val="18"/>
          <w:szCs w:val="18"/>
        </w:rPr>
        <w:t>Catatan: *skor 1 - 4</w:t>
      </w:r>
    </w:p>
    <w:p w:rsidR="00870B81" w:rsidRPr="00E47AEE" w:rsidRDefault="00870B81" w:rsidP="00870B81">
      <w:pPr>
        <w:spacing w:line="240" w:lineRule="auto"/>
        <w:rPr>
          <w:sz w:val="18"/>
          <w:szCs w:val="18"/>
        </w:rPr>
      </w:pPr>
    </w:p>
    <w:p w:rsidR="00870B81" w:rsidRPr="00E47AEE" w:rsidRDefault="00DF7149" w:rsidP="00870B81">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870B81" w:rsidRPr="00E47AEE" w:rsidRDefault="00870B81" w:rsidP="00870B81">
      <w:pPr>
        <w:spacing w:line="240" w:lineRule="auto"/>
        <w:rPr>
          <w:sz w:val="18"/>
          <w:szCs w:val="18"/>
        </w:rPr>
      </w:pPr>
    </w:p>
    <w:p w:rsidR="00870B81" w:rsidRPr="00E47AEE" w:rsidRDefault="00870B81" w:rsidP="00870B81">
      <w:pPr>
        <w:spacing w:line="240" w:lineRule="auto"/>
        <w:rPr>
          <w:sz w:val="18"/>
          <w:szCs w:val="18"/>
        </w:rPr>
      </w:pPr>
    </w:p>
    <w:tbl>
      <w:tblPr>
        <w:tblW w:w="9918" w:type="dxa"/>
        <w:tblLook w:val="04A0" w:firstRow="1" w:lastRow="0" w:firstColumn="1" w:lastColumn="0" w:noHBand="0" w:noVBand="1"/>
      </w:tblPr>
      <w:tblGrid>
        <w:gridCol w:w="1998"/>
        <w:gridCol w:w="1980"/>
        <w:gridCol w:w="236"/>
        <w:gridCol w:w="2145"/>
        <w:gridCol w:w="3559"/>
      </w:tblGrid>
      <w:tr w:rsidR="00E47AEE" w:rsidRPr="00E47AEE" w:rsidTr="00E82849">
        <w:tc>
          <w:tcPr>
            <w:tcW w:w="1998" w:type="dxa"/>
          </w:tcPr>
          <w:p w:rsidR="00870B81" w:rsidRPr="00E47AEE" w:rsidRDefault="00870B81" w:rsidP="00E82849">
            <w:pPr>
              <w:spacing w:line="240" w:lineRule="auto"/>
              <w:rPr>
                <w:sz w:val="18"/>
                <w:szCs w:val="18"/>
              </w:rPr>
            </w:pPr>
          </w:p>
        </w:tc>
        <w:tc>
          <w:tcPr>
            <w:tcW w:w="1980" w:type="dxa"/>
          </w:tcPr>
          <w:p w:rsidR="00870B81" w:rsidRPr="00E47AEE" w:rsidRDefault="00870B81" w:rsidP="00E82849">
            <w:pPr>
              <w:spacing w:line="240" w:lineRule="auto"/>
              <w:rPr>
                <w:sz w:val="18"/>
                <w:szCs w:val="18"/>
              </w:rPr>
            </w:pPr>
          </w:p>
        </w:tc>
        <w:tc>
          <w:tcPr>
            <w:tcW w:w="236" w:type="dxa"/>
          </w:tcPr>
          <w:p w:rsidR="00870B81" w:rsidRPr="00E47AEE" w:rsidRDefault="00870B81" w:rsidP="00E82849">
            <w:pPr>
              <w:spacing w:line="240" w:lineRule="auto"/>
              <w:rPr>
                <w:sz w:val="18"/>
                <w:szCs w:val="18"/>
              </w:rPr>
            </w:pPr>
          </w:p>
        </w:tc>
        <w:tc>
          <w:tcPr>
            <w:tcW w:w="2145" w:type="dxa"/>
          </w:tcPr>
          <w:p w:rsidR="00870B81" w:rsidRPr="00E47AEE" w:rsidRDefault="00870B81" w:rsidP="00E82849">
            <w:pPr>
              <w:spacing w:line="240" w:lineRule="auto"/>
              <w:rPr>
                <w:sz w:val="18"/>
                <w:szCs w:val="18"/>
              </w:rPr>
            </w:pPr>
            <w:r w:rsidRPr="00E47AEE">
              <w:rPr>
                <w:sz w:val="18"/>
                <w:szCs w:val="18"/>
              </w:rPr>
              <w:t>Nama Asesor   :</w:t>
            </w:r>
          </w:p>
          <w:p w:rsidR="00870B81" w:rsidRPr="00E47AEE" w:rsidRDefault="00870B81" w:rsidP="00E82849">
            <w:pPr>
              <w:spacing w:line="240" w:lineRule="auto"/>
              <w:rPr>
                <w:sz w:val="18"/>
                <w:szCs w:val="18"/>
              </w:rPr>
            </w:pPr>
          </w:p>
          <w:p w:rsidR="00870B81" w:rsidRPr="00E47AEE" w:rsidRDefault="00870B81" w:rsidP="00E82849">
            <w:pPr>
              <w:spacing w:line="240" w:lineRule="auto"/>
              <w:rPr>
                <w:sz w:val="18"/>
                <w:szCs w:val="18"/>
              </w:rPr>
            </w:pPr>
          </w:p>
        </w:tc>
        <w:tc>
          <w:tcPr>
            <w:tcW w:w="3559" w:type="dxa"/>
          </w:tcPr>
          <w:p w:rsidR="00870B81" w:rsidRPr="00E47AEE" w:rsidRDefault="00870B81" w:rsidP="00E82849">
            <w:pPr>
              <w:spacing w:line="240" w:lineRule="auto"/>
              <w:rPr>
                <w:sz w:val="18"/>
                <w:szCs w:val="18"/>
              </w:rPr>
            </w:pPr>
          </w:p>
        </w:tc>
      </w:tr>
      <w:tr w:rsidR="00E47AEE" w:rsidRPr="00E47AEE" w:rsidTr="00E82849">
        <w:tc>
          <w:tcPr>
            <w:tcW w:w="1998" w:type="dxa"/>
          </w:tcPr>
          <w:p w:rsidR="00870B81" w:rsidRPr="00E47AEE" w:rsidRDefault="00870B81" w:rsidP="00E82849">
            <w:pPr>
              <w:spacing w:line="240" w:lineRule="auto"/>
              <w:rPr>
                <w:sz w:val="18"/>
                <w:szCs w:val="18"/>
              </w:rPr>
            </w:pPr>
          </w:p>
        </w:tc>
        <w:tc>
          <w:tcPr>
            <w:tcW w:w="1980" w:type="dxa"/>
          </w:tcPr>
          <w:p w:rsidR="00870B81" w:rsidRPr="00E47AEE" w:rsidRDefault="00870B81" w:rsidP="00E82849">
            <w:pPr>
              <w:spacing w:line="240" w:lineRule="auto"/>
              <w:rPr>
                <w:sz w:val="18"/>
                <w:szCs w:val="18"/>
              </w:rPr>
            </w:pPr>
          </w:p>
        </w:tc>
        <w:tc>
          <w:tcPr>
            <w:tcW w:w="236" w:type="dxa"/>
          </w:tcPr>
          <w:p w:rsidR="00870B81" w:rsidRPr="00E47AEE" w:rsidRDefault="00870B81" w:rsidP="00E82849">
            <w:pPr>
              <w:spacing w:line="240" w:lineRule="auto"/>
              <w:rPr>
                <w:sz w:val="18"/>
                <w:szCs w:val="18"/>
              </w:rPr>
            </w:pPr>
          </w:p>
        </w:tc>
        <w:tc>
          <w:tcPr>
            <w:tcW w:w="2145" w:type="dxa"/>
          </w:tcPr>
          <w:p w:rsidR="00870B81" w:rsidRPr="00E47AEE" w:rsidRDefault="00870B81" w:rsidP="00E82849">
            <w:pPr>
              <w:spacing w:line="240" w:lineRule="auto"/>
              <w:rPr>
                <w:sz w:val="18"/>
                <w:szCs w:val="18"/>
              </w:rPr>
            </w:pPr>
            <w:r w:rsidRPr="00E47AEE">
              <w:rPr>
                <w:sz w:val="18"/>
                <w:szCs w:val="18"/>
              </w:rPr>
              <w:t>Tanda Tangan :</w:t>
            </w:r>
          </w:p>
          <w:p w:rsidR="00870B81" w:rsidRPr="00E47AEE" w:rsidRDefault="00870B81" w:rsidP="00E82849">
            <w:pPr>
              <w:spacing w:line="240" w:lineRule="auto"/>
              <w:rPr>
                <w:sz w:val="18"/>
                <w:szCs w:val="18"/>
              </w:rPr>
            </w:pPr>
          </w:p>
          <w:p w:rsidR="00870B81" w:rsidRPr="00E47AEE" w:rsidRDefault="00870B81" w:rsidP="00E82849">
            <w:pPr>
              <w:spacing w:line="240" w:lineRule="auto"/>
              <w:rPr>
                <w:sz w:val="18"/>
                <w:szCs w:val="18"/>
              </w:rPr>
            </w:pPr>
          </w:p>
        </w:tc>
        <w:tc>
          <w:tcPr>
            <w:tcW w:w="3559" w:type="dxa"/>
          </w:tcPr>
          <w:p w:rsidR="00870B81" w:rsidRPr="00E47AEE" w:rsidRDefault="00870B81" w:rsidP="00E82849">
            <w:pPr>
              <w:spacing w:line="240" w:lineRule="auto"/>
              <w:rPr>
                <w:sz w:val="18"/>
                <w:szCs w:val="18"/>
              </w:rPr>
            </w:pPr>
          </w:p>
        </w:tc>
      </w:tr>
    </w:tbl>
    <w:p w:rsidR="00714F33" w:rsidRPr="00E47AEE" w:rsidRDefault="00714F33" w:rsidP="00714F33">
      <w:pPr>
        <w:spacing w:line="240" w:lineRule="auto"/>
        <w:jc w:val="left"/>
        <w:rPr>
          <w:sz w:val="18"/>
          <w:szCs w:val="18"/>
          <w:lang w:val="nb-NO"/>
        </w:rPr>
      </w:pPr>
    </w:p>
    <w:p w:rsidR="0098797F" w:rsidRPr="00E47AEE" w:rsidRDefault="00870B81" w:rsidP="0098797F">
      <w:pPr>
        <w:pStyle w:val="Heading1"/>
        <w:rPr>
          <w:sz w:val="18"/>
          <w:szCs w:val="18"/>
          <w:lang w:val="nb-NO"/>
        </w:rPr>
      </w:pPr>
      <w:r w:rsidRPr="00E47AEE">
        <w:rPr>
          <w:sz w:val="18"/>
          <w:szCs w:val="18"/>
          <w:lang w:val="nb-NO"/>
        </w:rPr>
        <w:t>FORMAT 2</w:t>
      </w:r>
    </w:p>
    <w:p w:rsidR="00714F33" w:rsidRPr="00E47AEE" w:rsidRDefault="00714F33" w:rsidP="0098797F">
      <w:pPr>
        <w:pStyle w:val="Heading1"/>
        <w:rPr>
          <w:sz w:val="18"/>
          <w:szCs w:val="18"/>
        </w:rPr>
      </w:pPr>
      <w:r w:rsidRPr="00E47AEE">
        <w:rPr>
          <w:sz w:val="18"/>
          <w:szCs w:val="18"/>
          <w:lang w:val="nb-NO"/>
        </w:rPr>
        <w:t xml:space="preserve">PENILAIAN BORANG PROGRAM </w:t>
      </w:r>
      <w:r w:rsidR="006D7F6E" w:rsidRPr="00E47AEE">
        <w:rPr>
          <w:sz w:val="18"/>
          <w:szCs w:val="18"/>
          <w:lang w:val="nb-NO"/>
        </w:rPr>
        <w:t>PENDIDIKAN</w:t>
      </w:r>
    </w:p>
    <w:p w:rsidR="00714F33" w:rsidRPr="00E47AEE" w:rsidRDefault="00714F33" w:rsidP="00714F33">
      <w:pPr>
        <w:spacing w:line="240" w:lineRule="auto"/>
        <w:jc w:val="center"/>
        <w:rPr>
          <w:b/>
          <w:bCs/>
          <w:sz w:val="18"/>
          <w:szCs w:val="18"/>
          <w:u w:val="single"/>
        </w:rPr>
      </w:pPr>
      <w:r w:rsidRPr="00E47AEE">
        <w:rPr>
          <w:sz w:val="18"/>
          <w:szCs w:val="18"/>
          <w:u w:val="single"/>
        </w:rPr>
        <w:t xml:space="preserve">Penilaian Dokumen </w:t>
      </w:r>
      <w:r w:rsidRPr="00E47AEE">
        <w:rPr>
          <w:b/>
          <w:bCs/>
          <w:sz w:val="18"/>
          <w:szCs w:val="18"/>
          <w:u w:val="single"/>
        </w:rPr>
        <w:t>Perorangan</w:t>
      </w:r>
    </w:p>
    <w:p w:rsidR="0098797F" w:rsidRPr="00E47AEE" w:rsidRDefault="0098797F" w:rsidP="00714F33">
      <w:pPr>
        <w:spacing w:line="240" w:lineRule="auto"/>
        <w:jc w:val="center"/>
        <w:rPr>
          <w:b/>
          <w:bCs/>
          <w:sz w:val="18"/>
          <w:szCs w:val="18"/>
          <w:u w:val="single"/>
        </w:rPr>
      </w:pPr>
    </w:p>
    <w:tbl>
      <w:tblPr>
        <w:tblW w:w="9558" w:type="dxa"/>
        <w:tblLook w:val="04A0" w:firstRow="1" w:lastRow="0" w:firstColumn="1" w:lastColumn="0" w:noHBand="0" w:noVBand="1"/>
      </w:tblPr>
      <w:tblGrid>
        <w:gridCol w:w="4338"/>
        <w:gridCol w:w="5220"/>
      </w:tblGrid>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Nama Perguruan Tinggi</w:t>
            </w:r>
            <w:r w:rsidRPr="00E47AEE">
              <w:rPr>
                <w:sz w:val="18"/>
                <w:szCs w:val="18"/>
                <w:lang w:val="id-ID"/>
              </w:rPr>
              <w:t xml:space="preserve">                  </w:t>
            </w:r>
          </w:p>
        </w:tc>
        <w:tc>
          <w:tcPr>
            <w:tcW w:w="5220" w:type="dxa"/>
          </w:tcPr>
          <w:p w:rsidR="0098797F" w:rsidRPr="00E47AEE" w:rsidRDefault="0098797F" w:rsidP="00A515F0">
            <w:pPr>
              <w:spacing w:line="240" w:lineRule="auto"/>
              <w:jc w:val="left"/>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rPr>
            </w:pPr>
            <w:r w:rsidRPr="00E47AEE">
              <w:rPr>
                <w:sz w:val="18"/>
                <w:szCs w:val="18"/>
              </w:rPr>
              <w:t xml:space="preserve">Nama </w:t>
            </w:r>
            <w:r w:rsidRPr="00E47AEE">
              <w:rPr>
                <w:sz w:val="18"/>
                <w:szCs w:val="18"/>
                <w:lang w:val="id-ID"/>
              </w:rPr>
              <w:t>Unit Pengelo</w:t>
            </w:r>
            <w:r w:rsidRPr="00E47AEE">
              <w:rPr>
                <w:sz w:val="18"/>
                <w:szCs w:val="18"/>
              </w:rPr>
              <w:t>la</w:t>
            </w:r>
            <w:r w:rsidRPr="00E47AEE">
              <w:rPr>
                <w:sz w:val="18"/>
                <w:szCs w:val="18"/>
                <w:lang w:val="id-ID"/>
              </w:rPr>
              <w:t xml:space="preserve"> Program</w:t>
            </w:r>
            <w:r w:rsidRPr="00E47AEE">
              <w:rPr>
                <w:sz w:val="18"/>
                <w:szCs w:val="18"/>
              </w:rPr>
              <w:t xml:space="preserve"> </w:t>
            </w:r>
            <w:r w:rsidR="006D7F6E" w:rsidRPr="00E47AEE">
              <w:rPr>
                <w:sz w:val="18"/>
                <w:szCs w:val="18"/>
                <w:lang w:val="id-ID"/>
              </w:rPr>
              <w:t>Pendidikan</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 xml:space="preserve">Nama Program </w:t>
            </w:r>
            <w:r w:rsidR="006D7F6E" w:rsidRPr="00E47AEE">
              <w:rPr>
                <w:sz w:val="18"/>
                <w:szCs w:val="18"/>
              </w:rPr>
              <w:t>Pendidikan</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Nama Asesor</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Tanggal Penilaian</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bl>
    <w:p w:rsidR="00714F33" w:rsidRPr="00E47AEE" w:rsidRDefault="00714F33" w:rsidP="00714F33">
      <w:pPr>
        <w:spacing w:line="240" w:lineRule="auto"/>
        <w:rPr>
          <w:sz w:val="18"/>
          <w:szCs w:val="18"/>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830"/>
        <w:gridCol w:w="879"/>
      </w:tblGrid>
      <w:tr w:rsidR="00E47AEE" w:rsidRPr="00E47AEE" w:rsidTr="00523144">
        <w:trPr>
          <w:tblHeader/>
        </w:trPr>
        <w:tc>
          <w:tcPr>
            <w:tcW w:w="647" w:type="dxa"/>
            <w:vAlign w:val="center"/>
          </w:tcPr>
          <w:p w:rsidR="00714F33" w:rsidRPr="00E47AEE" w:rsidRDefault="00AD0580" w:rsidP="00AD0580">
            <w:pPr>
              <w:pStyle w:val="ListParagraph"/>
              <w:ind w:left="360" w:hanging="378"/>
              <w:rPr>
                <w:b/>
                <w:sz w:val="18"/>
                <w:szCs w:val="18"/>
              </w:rPr>
            </w:pPr>
            <w:r w:rsidRPr="00E47AEE">
              <w:rPr>
                <w:b/>
                <w:sz w:val="18"/>
                <w:szCs w:val="18"/>
              </w:rPr>
              <w:t>No.</w:t>
            </w:r>
          </w:p>
        </w:tc>
        <w:tc>
          <w:tcPr>
            <w:tcW w:w="1243" w:type="dxa"/>
            <w:vAlign w:val="center"/>
          </w:tcPr>
          <w:p w:rsidR="00714F33" w:rsidRPr="00E47AEE" w:rsidRDefault="00714F33" w:rsidP="00814305">
            <w:pPr>
              <w:spacing w:line="240" w:lineRule="auto"/>
              <w:jc w:val="center"/>
              <w:rPr>
                <w:b/>
                <w:sz w:val="18"/>
                <w:szCs w:val="18"/>
              </w:rPr>
            </w:pPr>
            <w:r w:rsidRPr="00E47AEE">
              <w:rPr>
                <w:b/>
                <w:sz w:val="18"/>
                <w:szCs w:val="18"/>
              </w:rPr>
              <w:t>No. Butir Penilaian</w:t>
            </w:r>
          </w:p>
        </w:tc>
        <w:tc>
          <w:tcPr>
            <w:tcW w:w="2880" w:type="dxa"/>
            <w:vAlign w:val="center"/>
          </w:tcPr>
          <w:p w:rsidR="00714F33" w:rsidRPr="00E47AEE" w:rsidRDefault="00714F33" w:rsidP="00814305">
            <w:pPr>
              <w:spacing w:line="240" w:lineRule="auto"/>
              <w:jc w:val="center"/>
              <w:rPr>
                <w:b/>
                <w:sz w:val="18"/>
                <w:szCs w:val="18"/>
              </w:rPr>
            </w:pPr>
            <w:r w:rsidRPr="00E47AEE">
              <w:rPr>
                <w:b/>
                <w:sz w:val="18"/>
                <w:szCs w:val="18"/>
              </w:rPr>
              <w:t>Aspek Penilaian</w:t>
            </w:r>
          </w:p>
        </w:tc>
        <w:tc>
          <w:tcPr>
            <w:tcW w:w="3940" w:type="dxa"/>
            <w:vAlign w:val="center"/>
          </w:tcPr>
          <w:p w:rsidR="00714F33" w:rsidRPr="00E47AEE" w:rsidRDefault="00714F33" w:rsidP="00814305">
            <w:pPr>
              <w:spacing w:line="240" w:lineRule="auto"/>
              <w:jc w:val="center"/>
              <w:rPr>
                <w:b/>
                <w:sz w:val="18"/>
                <w:szCs w:val="18"/>
              </w:rPr>
            </w:pPr>
            <w:r w:rsidRPr="00E47AEE">
              <w:rPr>
                <w:b/>
                <w:sz w:val="18"/>
                <w:szCs w:val="18"/>
              </w:rPr>
              <w:t>Informasi dari Borang PS</w:t>
            </w:r>
          </w:p>
        </w:tc>
        <w:tc>
          <w:tcPr>
            <w:tcW w:w="830" w:type="dxa"/>
            <w:vAlign w:val="center"/>
          </w:tcPr>
          <w:p w:rsidR="00714F33" w:rsidRPr="00E47AEE" w:rsidRDefault="00714F33" w:rsidP="00814305">
            <w:pPr>
              <w:spacing w:line="240" w:lineRule="auto"/>
              <w:jc w:val="center"/>
              <w:rPr>
                <w:b/>
                <w:sz w:val="18"/>
                <w:szCs w:val="18"/>
              </w:rPr>
            </w:pPr>
            <w:r w:rsidRPr="00E47AEE">
              <w:rPr>
                <w:b/>
                <w:sz w:val="18"/>
                <w:szCs w:val="18"/>
              </w:rPr>
              <w:t>Bobot</w:t>
            </w:r>
          </w:p>
        </w:tc>
        <w:tc>
          <w:tcPr>
            <w:tcW w:w="879" w:type="dxa"/>
            <w:vAlign w:val="center"/>
          </w:tcPr>
          <w:p w:rsidR="00714F33" w:rsidRPr="00E47AEE" w:rsidRDefault="00714F33" w:rsidP="00814305">
            <w:pPr>
              <w:spacing w:line="240" w:lineRule="auto"/>
              <w:jc w:val="center"/>
              <w:rPr>
                <w:b/>
                <w:sz w:val="18"/>
                <w:szCs w:val="18"/>
              </w:rPr>
            </w:pPr>
            <w:r w:rsidRPr="00E47AEE">
              <w:rPr>
                <w:b/>
                <w:sz w:val="18"/>
                <w:szCs w:val="18"/>
              </w:rPr>
              <w:t>Nilai*</w:t>
            </w: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w:t>
            </w:r>
          </w:p>
        </w:tc>
        <w:tc>
          <w:tcPr>
            <w:tcW w:w="1243" w:type="dxa"/>
          </w:tcPr>
          <w:p w:rsidR="00CA3EEC" w:rsidRPr="00E47AEE" w:rsidRDefault="00CA3EEC" w:rsidP="00EA1B73">
            <w:pPr>
              <w:spacing w:line="240" w:lineRule="auto"/>
              <w:rPr>
                <w:sz w:val="18"/>
                <w:szCs w:val="18"/>
              </w:rPr>
            </w:pPr>
            <w:r w:rsidRPr="00E47AEE">
              <w:rPr>
                <w:sz w:val="18"/>
                <w:szCs w:val="18"/>
              </w:rPr>
              <w:t>1.1.1</w:t>
            </w:r>
          </w:p>
        </w:tc>
        <w:tc>
          <w:tcPr>
            <w:tcW w:w="2880" w:type="dxa"/>
            <w:vAlign w:val="center"/>
          </w:tcPr>
          <w:p w:rsidR="00CA3EEC" w:rsidRPr="00E47AEE" w:rsidRDefault="00CA3EEC" w:rsidP="00C83EF0">
            <w:pPr>
              <w:spacing w:line="240" w:lineRule="auto"/>
              <w:jc w:val="left"/>
              <w:rPr>
                <w:sz w:val="18"/>
                <w:szCs w:val="18"/>
              </w:rPr>
            </w:pPr>
            <w:r w:rsidRPr="00E47AEE">
              <w:rPr>
                <w:sz w:val="18"/>
                <w:szCs w:val="18"/>
              </w:rPr>
              <w:t>Kejelasan, kekonsistenan dan kerealistisan visi, misi, tujuan, dan sasaran program Pendidikan.</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w:t>
            </w:r>
          </w:p>
        </w:tc>
        <w:tc>
          <w:tcPr>
            <w:tcW w:w="1243" w:type="dxa"/>
          </w:tcPr>
          <w:p w:rsidR="00CA3EEC" w:rsidRPr="00E47AEE" w:rsidRDefault="00CA3EEC" w:rsidP="00EA1B73">
            <w:pPr>
              <w:spacing w:line="240" w:lineRule="auto"/>
              <w:rPr>
                <w:sz w:val="18"/>
                <w:szCs w:val="18"/>
              </w:rPr>
            </w:pPr>
            <w:r w:rsidRPr="00E47AEE">
              <w:rPr>
                <w:sz w:val="18"/>
                <w:szCs w:val="18"/>
              </w:rPr>
              <w:t>1.1.2</w:t>
            </w:r>
          </w:p>
        </w:tc>
        <w:tc>
          <w:tcPr>
            <w:tcW w:w="2880" w:type="dxa"/>
          </w:tcPr>
          <w:p w:rsidR="00CA3EEC" w:rsidRPr="00E47AEE" w:rsidRDefault="00CA3EEC" w:rsidP="00C83EF0">
            <w:pPr>
              <w:spacing w:line="240" w:lineRule="auto"/>
              <w:jc w:val="left"/>
              <w:rPr>
                <w:sz w:val="18"/>
                <w:szCs w:val="18"/>
              </w:rPr>
            </w:pPr>
            <w:r w:rsidRPr="00E47AEE">
              <w:rPr>
                <w:sz w:val="18"/>
                <w:szCs w:val="18"/>
              </w:rPr>
              <w:t>Strategi pencapaian sasaran yang didasarkan atas evaluasi-diri dan keterlaksanaannya.</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3</w:t>
            </w:r>
          </w:p>
        </w:tc>
        <w:tc>
          <w:tcPr>
            <w:tcW w:w="1243" w:type="dxa"/>
          </w:tcPr>
          <w:p w:rsidR="00CA3EEC" w:rsidRPr="00E47AEE" w:rsidRDefault="00CA3EEC" w:rsidP="00EA1B73">
            <w:pPr>
              <w:spacing w:line="240" w:lineRule="auto"/>
              <w:rPr>
                <w:sz w:val="18"/>
                <w:szCs w:val="18"/>
              </w:rPr>
            </w:pPr>
            <w:r w:rsidRPr="00E47AEE">
              <w:rPr>
                <w:sz w:val="18"/>
                <w:szCs w:val="18"/>
              </w:rPr>
              <w:t>1.2</w:t>
            </w:r>
          </w:p>
        </w:tc>
        <w:tc>
          <w:tcPr>
            <w:tcW w:w="2880" w:type="dxa"/>
          </w:tcPr>
          <w:p w:rsidR="00CA3EEC" w:rsidRPr="00E47AEE" w:rsidRDefault="00CA3EEC" w:rsidP="00C83EF0">
            <w:pPr>
              <w:spacing w:line="240" w:lineRule="auto"/>
              <w:jc w:val="left"/>
              <w:rPr>
                <w:sz w:val="18"/>
                <w:szCs w:val="18"/>
              </w:rPr>
            </w:pPr>
            <w:r w:rsidRPr="00E47AEE">
              <w:rPr>
                <w:sz w:val="18"/>
                <w:szCs w:val="18"/>
              </w:rPr>
              <w:t>Tingkat pemahaman sivitas akademika (dosen dan peserta didik) dan tenaga kependidikan terhadap visi, misi, tujuan, dan sasaran program Pendidikan.</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4</w:t>
            </w:r>
          </w:p>
        </w:tc>
        <w:tc>
          <w:tcPr>
            <w:tcW w:w="1243" w:type="dxa"/>
          </w:tcPr>
          <w:p w:rsidR="00CA3EEC" w:rsidRPr="00E47AEE" w:rsidRDefault="00CA3EEC" w:rsidP="00EA1B73">
            <w:pPr>
              <w:spacing w:line="240" w:lineRule="auto"/>
              <w:rPr>
                <w:sz w:val="18"/>
                <w:szCs w:val="18"/>
              </w:rPr>
            </w:pPr>
            <w:r w:rsidRPr="00E47AEE">
              <w:rPr>
                <w:sz w:val="18"/>
                <w:szCs w:val="18"/>
              </w:rPr>
              <w:t>2.1</w:t>
            </w:r>
          </w:p>
        </w:tc>
        <w:tc>
          <w:tcPr>
            <w:tcW w:w="2880" w:type="dxa"/>
            <w:vAlign w:val="center"/>
          </w:tcPr>
          <w:p w:rsidR="00CA3EEC" w:rsidRPr="00E47AEE" w:rsidRDefault="00CA3EEC" w:rsidP="00C83EF0">
            <w:pPr>
              <w:spacing w:line="240" w:lineRule="auto"/>
              <w:jc w:val="left"/>
              <w:rPr>
                <w:sz w:val="18"/>
                <w:szCs w:val="18"/>
              </w:rPr>
            </w:pPr>
            <w:r w:rsidRPr="00E47AEE">
              <w:rPr>
                <w:sz w:val="18"/>
                <w:szCs w:val="18"/>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CA3EEC" w:rsidRPr="00E47AEE" w:rsidRDefault="00CA3EEC" w:rsidP="00814305">
            <w:pPr>
              <w:spacing w:line="240" w:lineRule="auto"/>
              <w:rPr>
                <w:sz w:val="18"/>
                <w:szCs w:val="18"/>
                <w:lang w:val="id-ID"/>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lang w:val="id-ID"/>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lastRenderedPageBreak/>
              <w:t>5</w:t>
            </w:r>
          </w:p>
        </w:tc>
        <w:tc>
          <w:tcPr>
            <w:tcW w:w="1243" w:type="dxa"/>
          </w:tcPr>
          <w:p w:rsidR="00CA3EEC" w:rsidRPr="00E47AEE" w:rsidRDefault="00CA3EEC" w:rsidP="00EA1B73">
            <w:pPr>
              <w:spacing w:line="240" w:lineRule="auto"/>
              <w:rPr>
                <w:sz w:val="18"/>
                <w:szCs w:val="18"/>
              </w:rPr>
            </w:pPr>
            <w:r w:rsidRPr="00E47AEE">
              <w:rPr>
                <w:sz w:val="18"/>
                <w:szCs w:val="18"/>
              </w:rPr>
              <w:t>2.2.1</w:t>
            </w:r>
          </w:p>
        </w:tc>
        <w:tc>
          <w:tcPr>
            <w:tcW w:w="2880" w:type="dxa"/>
          </w:tcPr>
          <w:p w:rsidR="00CA3EEC" w:rsidRPr="00E47AEE" w:rsidRDefault="00CA3EEC" w:rsidP="00C83EF0">
            <w:pPr>
              <w:spacing w:line="240" w:lineRule="auto"/>
              <w:jc w:val="left"/>
              <w:rPr>
                <w:sz w:val="18"/>
                <w:szCs w:val="18"/>
              </w:rPr>
            </w:pPr>
            <w:r w:rsidRPr="00E47AEE">
              <w:rPr>
                <w:sz w:val="18"/>
                <w:szCs w:val="18"/>
              </w:rPr>
              <w:t>Tingkat pendidikan KPS.</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w:t>
            </w:r>
          </w:p>
        </w:tc>
        <w:tc>
          <w:tcPr>
            <w:tcW w:w="1243" w:type="dxa"/>
          </w:tcPr>
          <w:p w:rsidR="00CA3EEC" w:rsidRPr="00E47AEE" w:rsidRDefault="00CA3EEC" w:rsidP="00EA1B73">
            <w:pPr>
              <w:spacing w:line="240" w:lineRule="auto"/>
              <w:rPr>
                <w:sz w:val="18"/>
                <w:szCs w:val="18"/>
              </w:rPr>
            </w:pPr>
            <w:r w:rsidRPr="00E47AEE">
              <w:rPr>
                <w:sz w:val="18"/>
                <w:szCs w:val="18"/>
              </w:rPr>
              <w:t>2.2.2</w:t>
            </w:r>
          </w:p>
        </w:tc>
        <w:tc>
          <w:tcPr>
            <w:tcW w:w="2880" w:type="dxa"/>
          </w:tcPr>
          <w:p w:rsidR="00CA3EEC" w:rsidRPr="00E47AEE" w:rsidRDefault="00CA3EEC" w:rsidP="00C83EF0">
            <w:pPr>
              <w:spacing w:line="240" w:lineRule="auto"/>
              <w:jc w:val="left"/>
              <w:rPr>
                <w:sz w:val="18"/>
                <w:szCs w:val="18"/>
              </w:rPr>
            </w:pPr>
            <w:r w:rsidRPr="00E47AEE">
              <w:rPr>
                <w:sz w:val="18"/>
                <w:szCs w:val="18"/>
              </w:rPr>
              <w:t>Publikasi jurnal KPS.</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0.39</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7</w:t>
            </w:r>
          </w:p>
        </w:tc>
        <w:tc>
          <w:tcPr>
            <w:tcW w:w="1243" w:type="dxa"/>
          </w:tcPr>
          <w:p w:rsidR="00CA3EEC" w:rsidRPr="00E47AEE" w:rsidRDefault="00CA3EEC" w:rsidP="00EA1B73">
            <w:pPr>
              <w:spacing w:line="240" w:lineRule="auto"/>
              <w:rPr>
                <w:sz w:val="18"/>
                <w:szCs w:val="18"/>
              </w:rPr>
            </w:pPr>
            <w:r w:rsidRPr="00E47AEE">
              <w:rPr>
                <w:sz w:val="18"/>
                <w:szCs w:val="18"/>
              </w:rPr>
              <w:t>2.2.3</w:t>
            </w:r>
          </w:p>
        </w:tc>
        <w:tc>
          <w:tcPr>
            <w:tcW w:w="2880" w:type="dxa"/>
            <w:vAlign w:val="center"/>
          </w:tcPr>
          <w:p w:rsidR="00CA3EEC" w:rsidRPr="00E47AEE" w:rsidRDefault="00CA3EEC" w:rsidP="00C83EF0">
            <w:pPr>
              <w:spacing w:line="240" w:lineRule="auto"/>
              <w:jc w:val="left"/>
              <w:rPr>
                <w:sz w:val="18"/>
                <w:szCs w:val="18"/>
              </w:rPr>
            </w:pPr>
            <w:r w:rsidRPr="00E47AEE">
              <w:rPr>
                <w:sz w:val="18"/>
                <w:szCs w:val="18"/>
              </w:rPr>
              <w:t>Karakteristik kepemimpinan program Pendidikan yang efektif dalam hal: (1) kepemimpinan operasional, (2) kepemimpinan organisasi, dan (3) kepemimpinan publik.</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0.39</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8</w:t>
            </w:r>
          </w:p>
        </w:tc>
        <w:tc>
          <w:tcPr>
            <w:tcW w:w="1243" w:type="dxa"/>
          </w:tcPr>
          <w:p w:rsidR="00CA3EEC" w:rsidRPr="00E47AEE" w:rsidRDefault="00CA3EEC" w:rsidP="00EA1B73">
            <w:pPr>
              <w:spacing w:line="240" w:lineRule="auto"/>
              <w:rPr>
                <w:sz w:val="18"/>
                <w:szCs w:val="18"/>
              </w:rPr>
            </w:pPr>
            <w:r w:rsidRPr="00E47AEE">
              <w:rPr>
                <w:sz w:val="18"/>
                <w:szCs w:val="18"/>
              </w:rPr>
              <w:t>2.3</w:t>
            </w:r>
          </w:p>
        </w:tc>
        <w:tc>
          <w:tcPr>
            <w:tcW w:w="2880" w:type="dxa"/>
          </w:tcPr>
          <w:p w:rsidR="00CA3EEC" w:rsidRPr="00E47AEE" w:rsidRDefault="00CA3EEC" w:rsidP="00C83EF0">
            <w:pPr>
              <w:spacing w:line="240" w:lineRule="auto"/>
              <w:jc w:val="left"/>
              <w:rPr>
                <w:sz w:val="18"/>
                <w:szCs w:val="18"/>
              </w:rPr>
            </w:pPr>
            <w:r w:rsidRPr="00E47AEE">
              <w:rPr>
                <w:sz w:val="18"/>
                <w:szCs w:val="18"/>
              </w:rPr>
              <w:t>Sistem pengelolaan fungsional dan operasional program Pendidikan mencakup: perencanaan, pengorganisasian, penstafan, pengawasan, pengarahan, representasi, dan penganggaran</w:t>
            </w:r>
            <w:proofErr w:type="gramStart"/>
            <w:r w:rsidRPr="00E47AEE">
              <w:rPr>
                <w:sz w:val="18"/>
                <w:szCs w:val="18"/>
              </w:rPr>
              <w:t>,serta</w:t>
            </w:r>
            <w:proofErr w:type="gramEnd"/>
            <w:r w:rsidRPr="00E47AEE">
              <w:rPr>
                <w:sz w:val="18"/>
                <w:szCs w:val="18"/>
              </w:rPr>
              <w:t xml:space="preserve"> efektivitas pelaksanaannya.</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9</w:t>
            </w:r>
          </w:p>
        </w:tc>
        <w:tc>
          <w:tcPr>
            <w:tcW w:w="1243" w:type="dxa"/>
          </w:tcPr>
          <w:p w:rsidR="00CA3EEC" w:rsidRPr="00E47AEE" w:rsidRDefault="00CA3EEC" w:rsidP="00EA1B73">
            <w:pPr>
              <w:spacing w:line="240" w:lineRule="auto"/>
              <w:rPr>
                <w:sz w:val="18"/>
                <w:szCs w:val="18"/>
              </w:rPr>
            </w:pPr>
            <w:r w:rsidRPr="00E47AEE">
              <w:rPr>
                <w:sz w:val="18"/>
                <w:szCs w:val="18"/>
              </w:rPr>
              <w:t>2.4</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Pelaksanaan penjaminan mutu program Pendidikan. Pelaksanaannya antara </w:t>
            </w:r>
            <w:proofErr w:type="gramStart"/>
            <w:r w:rsidRPr="00E47AEE">
              <w:rPr>
                <w:sz w:val="18"/>
                <w:szCs w:val="18"/>
              </w:rPr>
              <w:t>lain</w:t>
            </w:r>
            <w:proofErr w:type="gramEnd"/>
            <w:r w:rsidRPr="00E47AEE">
              <w:rPr>
                <w:sz w:val="18"/>
                <w:szCs w:val="18"/>
              </w:rPr>
              <w:t xml:space="preserve"> ditandai dengan adanya: kebijakan, sistem, dan pelaksanaan penjaminan mutu pada program Pendidikan kedokteran, termasuk penjaminan mutu dari badan akreditasi selain </w:t>
            </w:r>
            <w:r w:rsidR="00424287">
              <w:rPr>
                <w:sz w:val="18"/>
                <w:szCs w:val="18"/>
              </w:rPr>
              <w:t>LAM-PTKes</w:t>
            </w:r>
            <w:r w:rsidRPr="00E47AEE">
              <w:rPr>
                <w:sz w:val="18"/>
                <w:szCs w:val="18"/>
              </w:rPr>
              <w:t xml:space="preserve"> atau external examiner.</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0.78</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10</w:t>
            </w:r>
          </w:p>
        </w:tc>
        <w:tc>
          <w:tcPr>
            <w:tcW w:w="1243" w:type="dxa"/>
          </w:tcPr>
          <w:p w:rsidR="00CA3EEC" w:rsidRPr="00E47AEE" w:rsidRDefault="00CA3EEC" w:rsidP="00EA1B73">
            <w:pPr>
              <w:spacing w:line="240" w:lineRule="auto"/>
              <w:rPr>
                <w:sz w:val="18"/>
                <w:szCs w:val="18"/>
              </w:rPr>
            </w:pPr>
            <w:r w:rsidRPr="00E47AEE">
              <w:rPr>
                <w:sz w:val="18"/>
                <w:szCs w:val="18"/>
              </w:rPr>
              <w:t>2.5</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Penjaringan umpan </w:t>
            </w:r>
            <w:proofErr w:type="gramStart"/>
            <w:r w:rsidRPr="00E47AEE">
              <w:rPr>
                <w:sz w:val="18"/>
                <w:szCs w:val="18"/>
              </w:rPr>
              <w:t>balik  dan</w:t>
            </w:r>
            <w:proofErr w:type="gramEnd"/>
            <w:r w:rsidRPr="00E47AEE">
              <w:rPr>
                <w:sz w:val="18"/>
                <w:szCs w:val="18"/>
              </w:rPr>
              <w:t xml:space="preserve"> tindak lanjutnya. Sumber umpan balik antara </w:t>
            </w:r>
            <w:proofErr w:type="gramStart"/>
            <w:r w:rsidRPr="00E47AEE">
              <w:rPr>
                <w:sz w:val="18"/>
                <w:szCs w:val="18"/>
              </w:rPr>
              <w:t>lain</w:t>
            </w:r>
            <w:proofErr w:type="gramEnd"/>
            <w:r w:rsidRPr="00E47AEE">
              <w:rPr>
                <w:sz w:val="18"/>
                <w:szCs w:val="18"/>
              </w:rPr>
              <w:t xml:space="preserve"> dari: dosen, mahasiswa, alumni, pengguna lulusan.</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0.39</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11</w:t>
            </w:r>
          </w:p>
        </w:tc>
        <w:tc>
          <w:tcPr>
            <w:tcW w:w="1243" w:type="dxa"/>
          </w:tcPr>
          <w:p w:rsidR="00CA3EEC" w:rsidRPr="00E47AEE" w:rsidRDefault="00CA3EEC" w:rsidP="00EA1B73">
            <w:pPr>
              <w:spacing w:line="240" w:lineRule="auto"/>
              <w:rPr>
                <w:sz w:val="18"/>
                <w:szCs w:val="18"/>
              </w:rPr>
            </w:pPr>
            <w:r w:rsidRPr="00E47AEE">
              <w:rPr>
                <w:sz w:val="18"/>
                <w:szCs w:val="18"/>
              </w:rPr>
              <w:t>2.6</w:t>
            </w:r>
          </w:p>
        </w:tc>
        <w:tc>
          <w:tcPr>
            <w:tcW w:w="2880" w:type="dxa"/>
          </w:tcPr>
          <w:p w:rsidR="00CA3EEC" w:rsidRPr="00E47AEE" w:rsidRDefault="00CA3EEC" w:rsidP="00C83EF0">
            <w:pPr>
              <w:spacing w:line="240" w:lineRule="auto"/>
              <w:jc w:val="left"/>
              <w:rPr>
                <w:sz w:val="18"/>
                <w:szCs w:val="18"/>
              </w:rPr>
            </w:pPr>
            <w:r w:rsidRPr="00E47AEE">
              <w:rPr>
                <w:sz w:val="18"/>
                <w:szCs w:val="18"/>
              </w:rPr>
              <w:t>Upaya-upaya yang telah dilakukan penyelenggara program Pendidikan untuk menjamin keberlanjutan (</w:t>
            </w:r>
            <w:r w:rsidRPr="00E47AEE">
              <w:rPr>
                <w:i/>
                <w:iCs/>
                <w:sz w:val="18"/>
                <w:szCs w:val="18"/>
              </w:rPr>
              <w:t>sustainability</w:t>
            </w:r>
            <w:r w:rsidRPr="00E47AEE">
              <w:rPr>
                <w:sz w:val="18"/>
                <w:szCs w:val="18"/>
              </w:rPr>
              <w:t>) program Pendidikan.</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0.39</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12</w:t>
            </w:r>
          </w:p>
        </w:tc>
        <w:tc>
          <w:tcPr>
            <w:tcW w:w="1243" w:type="dxa"/>
          </w:tcPr>
          <w:p w:rsidR="00CA3EEC" w:rsidRPr="00E47AEE" w:rsidRDefault="00CA3EEC" w:rsidP="00EA1B73">
            <w:pPr>
              <w:spacing w:line="240" w:lineRule="auto"/>
              <w:rPr>
                <w:sz w:val="18"/>
                <w:szCs w:val="18"/>
              </w:rPr>
            </w:pPr>
            <w:r w:rsidRPr="00E47AEE">
              <w:rPr>
                <w:sz w:val="18"/>
                <w:szCs w:val="18"/>
              </w:rPr>
              <w:t>3.1</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Ketersediaan </w:t>
            </w:r>
            <w:proofErr w:type="gramStart"/>
            <w:r w:rsidRPr="00E47AEE">
              <w:rPr>
                <w:sz w:val="18"/>
                <w:szCs w:val="18"/>
              </w:rPr>
              <w:t>dokumen  penerimaan</w:t>
            </w:r>
            <w:proofErr w:type="gramEnd"/>
            <w:r w:rsidRPr="00E47AEE">
              <w:rPr>
                <w:sz w:val="18"/>
                <w:szCs w:val="18"/>
              </w:rPr>
              <w:t xml:space="preserve">  peserta pendidikan baru  dan konsistensi pelaksanaannya. </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1.21</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13</w:t>
            </w:r>
          </w:p>
        </w:tc>
        <w:tc>
          <w:tcPr>
            <w:tcW w:w="1243" w:type="dxa"/>
          </w:tcPr>
          <w:p w:rsidR="00CA3EEC" w:rsidRPr="00E47AEE" w:rsidRDefault="00CA3EEC" w:rsidP="00EA1B73">
            <w:pPr>
              <w:spacing w:line="240" w:lineRule="auto"/>
              <w:rPr>
                <w:sz w:val="18"/>
                <w:szCs w:val="18"/>
              </w:rPr>
            </w:pPr>
            <w:r w:rsidRPr="00E47AEE">
              <w:rPr>
                <w:sz w:val="18"/>
                <w:szCs w:val="18"/>
              </w:rPr>
              <w:t>3.2.1.1</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Rasio calon mahasiswa yang ikut </w:t>
            </w:r>
            <w:proofErr w:type="gramStart"/>
            <w:r w:rsidRPr="00E47AEE">
              <w:rPr>
                <w:sz w:val="18"/>
                <w:szCs w:val="18"/>
              </w:rPr>
              <w:t>seleksi :</w:t>
            </w:r>
            <w:proofErr w:type="gramEnd"/>
            <w:r w:rsidRPr="00E47AEE">
              <w:rPr>
                <w:sz w:val="18"/>
                <w:szCs w:val="18"/>
              </w:rPr>
              <w:t xml:space="preserve"> lulus seleksi. </w:t>
            </w:r>
          </w:p>
        </w:tc>
        <w:tc>
          <w:tcPr>
            <w:tcW w:w="3940" w:type="dxa"/>
          </w:tcPr>
          <w:p w:rsidR="00CA3EEC" w:rsidRPr="00E47AEE" w:rsidRDefault="00CA3EEC" w:rsidP="00814305">
            <w:pPr>
              <w:spacing w:line="240" w:lineRule="auto"/>
              <w:rPr>
                <w:sz w:val="18"/>
                <w:szCs w:val="18"/>
                <w:lang w:val="id-ID"/>
              </w:rPr>
            </w:pPr>
          </w:p>
        </w:tc>
        <w:tc>
          <w:tcPr>
            <w:tcW w:w="830" w:type="dxa"/>
            <w:vAlign w:val="center"/>
          </w:tcPr>
          <w:p w:rsidR="00CA3EEC" w:rsidRPr="00E47AEE" w:rsidRDefault="00CA3EEC" w:rsidP="00B87D8A">
            <w:pPr>
              <w:jc w:val="center"/>
              <w:rPr>
                <w:b/>
                <w:bCs/>
                <w:sz w:val="20"/>
                <w:szCs w:val="20"/>
              </w:rPr>
            </w:pPr>
            <w:r w:rsidRPr="00E47AEE">
              <w:rPr>
                <w:b/>
                <w:bCs/>
                <w:sz w:val="20"/>
                <w:szCs w:val="20"/>
              </w:rPr>
              <w:t>1.21</w:t>
            </w:r>
          </w:p>
        </w:tc>
        <w:tc>
          <w:tcPr>
            <w:tcW w:w="879" w:type="dxa"/>
          </w:tcPr>
          <w:p w:rsidR="00CA3EEC" w:rsidRPr="00E47AEE" w:rsidRDefault="00CA3EEC" w:rsidP="00814305">
            <w:pPr>
              <w:spacing w:line="240" w:lineRule="auto"/>
              <w:rPr>
                <w:sz w:val="18"/>
                <w:szCs w:val="18"/>
                <w:lang w:val="id-ID"/>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14</w:t>
            </w:r>
          </w:p>
        </w:tc>
        <w:tc>
          <w:tcPr>
            <w:tcW w:w="1243" w:type="dxa"/>
          </w:tcPr>
          <w:p w:rsidR="00CA3EEC" w:rsidRPr="00E47AEE" w:rsidRDefault="00CA3EEC" w:rsidP="00EA1B73">
            <w:pPr>
              <w:spacing w:line="240" w:lineRule="auto"/>
              <w:rPr>
                <w:sz w:val="18"/>
                <w:szCs w:val="18"/>
              </w:rPr>
            </w:pPr>
            <w:r w:rsidRPr="00E47AEE">
              <w:rPr>
                <w:sz w:val="18"/>
                <w:szCs w:val="18"/>
              </w:rPr>
              <w:t>3.2.1.2</w:t>
            </w:r>
          </w:p>
        </w:tc>
        <w:tc>
          <w:tcPr>
            <w:tcW w:w="2880" w:type="dxa"/>
          </w:tcPr>
          <w:p w:rsidR="00CA3EEC" w:rsidRPr="00E47AEE" w:rsidRDefault="00CA3EEC" w:rsidP="00C83EF0">
            <w:pPr>
              <w:spacing w:line="240" w:lineRule="auto"/>
              <w:jc w:val="left"/>
              <w:rPr>
                <w:sz w:val="18"/>
                <w:szCs w:val="18"/>
              </w:rPr>
            </w:pPr>
            <w:r w:rsidRPr="00E47AEE">
              <w:rPr>
                <w:sz w:val="18"/>
                <w:szCs w:val="18"/>
              </w:rPr>
              <w:t>Rasio mahasiswa baru : total mahasiswa</w:t>
            </w:r>
          </w:p>
        </w:tc>
        <w:tc>
          <w:tcPr>
            <w:tcW w:w="3940" w:type="dxa"/>
          </w:tcPr>
          <w:p w:rsidR="00CA3EEC" w:rsidRPr="00E47AEE" w:rsidRDefault="00CA3EEC" w:rsidP="00814305">
            <w:pPr>
              <w:spacing w:line="240" w:lineRule="auto"/>
              <w:rPr>
                <w:sz w:val="18"/>
                <w:szCs w:val="18"/>
                <w:lang w:val="id-ID"/>
              </w:rPr>
            </w:pPr>
          </w:p>
        </w:tc>
        <w:tc>
          <w:tcPr>
            <w:tcW w:w="830" w:type="dxa"/>
            <w:vAlign w:val="center"/>
          </w:tcPr>
          <w:p w:rsidR="00CA3EEC" w:rsidRPr="00E47AEE" w:rsidRDefault="00CA3EEC" w:rsidP="00B87D8A">
            <w:pPr>
              <w:jc w:val="center"/>
              <w:rPr>
                <w:b/>
                <w:bCs/>
                <w:sz w:val="20"/>
                <w:szCs w:val="20"/>
              </w:rPr>
            </w:pPr>
            <w:r w:rsidRPr="00E47AEE">
              <w:rPr>
                <w:b/>
                <w:bCs/>
                <w:sz w:val="20"/>
                <w:szCs w:val="20"/>
              </w:rPr>
              <w:t>2.43</w:t>
            </w:r>
          </w:p>
        </w:tc>
        <w:tc>
          <w:tcPr>
            <w:tcW w:w="879" w:type="dxa"/>
          </w:tcPr>
          <w:p w:rsidR="00CA3EEC" w:rsidRPr="00E47AEE" w:rsidRDefault="00CA3EEC" w:rsidP="00814305">
            <w:pPr>
              <w:spacing w:line="240" w:lineRule="auto"/>
              <w:rPr>
                <w:sz w:val="18"/>
                <w:szCs w:val="18"/>
                <w:lang w:val="id-ID"/>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15</w:t>
            </w:r>
          </w:p>
        </w:tc>
        <w:tc>
          <w:tcPr>
            <w:tcW w:w="1243" w:type="dxa"/>
          </w:tcPr>
          <w:p w:rsidR="00CA3EEC" w:rsidRPr="00E47AEE" w:rsidRDefault="00CA3EEC" w:rsidP="00EA1B73">
            <w:pPr>
              <w:spacing w:line="240" w:lineRule="auto"/>
              <w:rPr>
                <w:sz w:val="18"/>
                <w:szCs w:val="18"/>
              </w:rPr>
            </w:pPr>
            <w:r w:rsidRPr="00E47AEE">
              <w:rPr>
                <w:sz w:val="18"/>
                <w:szCs w:val="18"/>
              </w:rPr>
              <w:t>3.2.2</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Indeks Prestasi Kumulatif (IPK) lulusan selama tiga tahun terakhir. </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1.21</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16</w:t>
            </w:r>
          </w:p>
        </w:tc>
        <w:tc>
          <w:tcPr>
            <w:tcW w:w="1243" w:type="dxa"/>
          </w:tcPr>
          <w:p w:rsidR="00CA3EEC" w:rsidRPr="00E47AEE" w:rsidRDefault="00CA3EEC" w:rsidP="00EA1B73">
            <w:pPr>
              <w:spacing w:line="240" w:lineRule="auto"/>
              <w:rPr>
                <w:sz w:val="18"/>
                <w:szCs w:val="18"/>
              </w:rPr>
            </w:pPr>
            <w:r w:rsidRPr="00E47AEE">
              <w:rPr>
                <w:sz w:val="18"/>
                <w:szCs w:val="18"/>
              </w:rPr>
              <w:t>3.2.3</w:t>
            </w:r>
          </w:p>
        </w:tc>
        <w:tc>
          <w:tcPr>
            <w:tcW w:w="2880" w:type="dxa"/>
          </w:tcPr>
          <w:p w:rsidR="00CA3EEC" w:rsidRPr="00E47AEE" w:rsidRDefault="00CA3EEC" w:rsidP="00C83EF0">
            <w:pPr>
              <w:spacing w:line="240" w:lineRule="auto"/>
              <w:jc w:val="left"/>
              <w:rPr>
                <w:sz w:val="18"/>
                <w:szCs w:val="18"/>
              </w:rPr>
            </w:pPr>
            <w:r w:rsidRPr="00E47AEE">
              <w:rPr>
                <w:sz w:val="18"/>
                <w:szCs w:val="18"/>
              </w:rPr>
              <w:t>Penghargaan atas prestasi peserta didik di bidang nalar, bakat dan minat diukur dari jenis kegiatan dan cakupannya.</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0.61</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17</w:t>
            </w:r>
          </w:p>
        </w:tc>
        <w:tc>
          <w:tcPr>
            <w:tcW w:w="1243" w:type="dxa"/>
          </w:tcPr>
          <w:p w:rsidR="00CA3EEC" w:rsidRPr="00E47AEE" w:rsidRDefault="00CA3EEC" w:rsidP="00EA1B73">
            <w:pPr>
              <w:spacing w:line="240" w:lineRule="auto"/>
              <w:rPr>
                <w:sz w:val="18"/>
                <w:szCs w:val="18"/>
              </w:rPr>
            </w:pPr>
            <w:r w:rsidRPr="00E47AEE">
              <w:rPr>
                <w:sz w:val="18"/>
                <w:szCs w:val="18"/>
              </w:rPr>
              <w:t>3.2.4</w:t>
            </w:r>
          </w:p>
        </w:tc>
        <w:tc>
          <w:tcPr>
            <w:tcW w:w="2880" w:type="dxa"/>
          </w:tcPr>
          <w:p w:rsidR="00CA3EEC" w:rsidRPr="00E47AEE" w:rsidRDefault="00CA3EEC" w:rsidP="00C83EF0">
            <w:pPr>
              <w:spacing w:line="240" w:lineRule="auto"/>
              <w:jc w:val="left"/>
              <w:rPr>
                <w:sz w:val="18"/>
                <w:szCs w:val="18"/>
              </w:rPr>
            </w:pPr>
            <w:r w:rsidRPr="00E47AEE">
              <w:rPr>
                <w:sz w:val="18"/>
                <w:szCs w:val="18"/>
              </w:rPr>
              <w:t>Persentase kelulusan dokter spesialis tepat waktu.</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2.43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18</w:t>
            </w:r>
          </w:p>
        </w:tc>
        <w:tc>
          <w:tcPr>
            <w:tcW w:w="1243" w:type="dxa"/>
          </w:tcPr>
          <w:p w:rsidR="00CA3EEC" w:rsidRPr="00E47AEE" w:rsidRDefault="00CA3EEC" w:rsidP="00EA1B73">
            <w:pPr>
              <w:spacing w:line="240" w:lineRule="auto"/>
              <w:rPr>
                <w:sz w:val="18"/>
                <w:szCs w:val="18"/>
              </w:rPr>
            </w:pPr>
            <w:r w:rsidRPr="00E47AEE">
              <w:rPr>
                <w:sz w:val="18"/>
                <w:szCs w:val="18"/>
              </w:rPr>
              <w:t>3.2.5</w:t>
            </w:r>
          </w:p>
        </w:tc>
        <w:tc>
          <w:tcPr>
            <w:tcW w:w="2880" w:type="dxa"/>
          </w:tcPr>
          <w:p w:rsidR="00CA3EEC" w:rsidRPr="00E47AEE" w:rsidRDefault="00CA3EEC" w:rsidP="001941B1">
            <w:pPr>
              <w:spacing w:line="240" w:lineRule="auto"/>
              <w:jc w:val="left"/>
              <w:rPr>
                <w:sz w:val="18"/>
                <w:szCs w:val="18"/>
              </w:rPr>
            </w:pPr>
            <w:r w:rsidRPr="00E47AEE">
              <w:rPr>
                <w:sz w:val="18"/>
                <w:szCs w:val="18"/>
              </w:rPr>
              <w:t>Ujian Nasional dalam tiga tahun terakhir. Persentase kelulusan first-taker (PFT).</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3.64</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19</w:t>
            </w:r>
          </w:p>
        </w:tc>
        <w:tc>
          <w:tcPr>
            <w:tcW w:w="1243" w:type="dxa"/>
          </w:tcPr>
          <w:p w:rsidR="00CA3EEC" w:rsidRPr="00E47AEE" w:rsidRDefault="00CA3EEC" w:rsidP="00EA1B73">
            <w:pPr>
              <w:spacing w:line="240" w:lineRule="auto"/>
              <w:rPr>
                <w:sz w:val="18"/>
                <w:szCs w:val="18"/>
              </w:rPr>
            </w:pPr>
            <w:r w:rsidRPr="00E47AEE">
              <w:rPr>
                <w:sz w:val="18"/>
                <w:szCs w:val="18"/>
              </w:rPr>
              <w:t>3.3</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Layanan program Pendidikan kepada peserta didik untuk </w:t>
            </w:r>
            <w:r w:rsidRPr="00E47AEE">
              <w:rPr>
                <w:sz w:val="18"/>
                <w:szCs w:val="18"/>
              </w:rPr>
              <w:lastRenderedPageBreak/>
              <w:t>membina dan mengembang-kanpenalaran, minat, bakat, seni, dan kesejahteraan, mencakup layanan: 1. Bimbingan dan konseling, 2. Pembinaan soft skills.</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0.61</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lastRenderedPageBreak/>
              <w:t>20</w:t>
            </w:r>
          </w:p>
        </w:tc>
        <w:tc>
          <w:tcPr>
            <w:tcW w:w="1243" w:type="dxa"/>
          </w:tcPr>
          <w:p w:rsidR="00CA3EEC" w:rsidRPr="00E47AEE" w:rsidRDefault="00CA3EEC" w:rsidP="00EA1B73">
            <w:pPr>
              <w:spacing w:line="240" w:lineRule="auto"/>
              <w:rPr>
                <w:sz w:val="18"/>
                <w:szCs w:val="18"/>
              </w:rPr>
            </w:pPr>
            <w:r w:rsidRPr="00E47AEE">
              <w:rPr>
                <w:sz w:val="18"/>
                <w:szCs w:val="18"/>
              </w:rPr>
              <w:t>3.4</w:t>
            </w:r>
          </w:p>
        </w:tc>
        <w:tc>
          <w:tcPr>
            <w:tcW w:w="2880" w:type="dxa"/>
          </w:tcPr>
          <w:p w:rsidR="00CA3EEC" w:rsidRPr="00E47AEE" w:rsidRDefault="00CA3EEC" w:rsidP="00C83EF0">
            <w:pPr>
              <w:spacing w:line="240" w:lineRule="auto"/>
              <w:jc w:val="left"/>
              <w:rPr>
                <w:sz w:val="18"/>
                <w:szCs w:val="18"/>
              </w:rPr>
            </w:pPr>
            <w:r w:rsidRPr="00E47AEE">
              <w:rPr>
                <w:sz w:val="18"/>
                <w:szCs w:val="18"/>
              </w:rPr>
              <w:t>Partisipasi alumni dalam mendukung pengembangan akademik dan non-akademik.</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0.61</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21</w:t>
            </w:r>
          </w:p>
        </w:tc>
        <w:tc>
          <w:tcPr>
            <w:tcW w:w="1243" w:type="dxa"/>
          </w:tcPr>
          <w:p w:rsidR="00CA3EEC" w:rsidRPr="00E47AEE" w:rsidRDefault="00CA3EEC" w:rsidP="00EA1B73">
            <w:pPr>
              <w:spacing w:line="240" w:lineRule="auto"/>
              <w:rPr>
                <w:sz w:val="18"/>
                <w:szCs w:val="18"/>
              </w:rPr>
            </w:pPr>
            <w:r w:rsidRPr="00E47AEE">
              <w:rPr>
                <w:sz w:val="18"/>
                <w:szCs w:val="18"/>
              </w:rPr>
              <w:t>4.1</w:t>
            </w:r>
          </w:p>
        </w:tc>
        <w:tc>
          <w:tcPr>
            <w:tcW w:w="2880" w:type="dxa"/>
            <w:vAlign w:val="center"/>
          </w:tcPr>
          <w:p w:rsidR="00CA3EEC" w:rsidRPr="00E47AEE" w:rsidRDefault="00CA3EEC" w:rsidP="00C83EF0">
            <w:pPr>
              <w:spacing w:line="240" w:lineRule="auto"/>
              <w:jc w:val="left"/>
              <w:rPr>
                <w:sz w:val="18"/>
                <w:szCs w:val="18"/>
              </w:rPr>
            </w:pPr>
            <w:r w:rsidRPr="00E47AEE">
              <w:rPr>
                <w:sz w:val="18"/>
                <w:szCs w:val="18"/>
              </w:rPr>
              <w:t xml:space="preserve">Keberadaan pedoman tertulis tentang sistem seleksi, perekrutan, penempatan, promosi, retensi, dan pemberhentian dosen dan tenaga kependidikan, serta </w:t>
            </w:r>
            <w:proofErr w:type="gramStart"/>
            <w:r w:rsidRPr="00E47AEE">
              <w:rPr>
                <w:sz w:val="18"/>
                <w:szCs w:val="18"/>
              </w:rPr>
              <w:t>konsistensi  pelaksanaannya</w:t>
            </w:r>
            <w:proofErr w:type="gramEnd"/>
            <w:r w:rsidRPr="00E47AEE">
              <w:rPr>
                <w:sz w:val="18"/>
                <w:szCs w:val="18"/>
              </w:rPr>
              <w:t>.</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22</w:t>
            </w:r>
          </w:p>
        </w:tc>
        <w:tc>
          <w:tcPr>
            <w:tcW w:w="1243" w:type="dxa"/>
          </w:tcPr>
          <w:p w:rsidR="00CA3EEC" w:rsidRPr="00E47AEE" w:rsidRDefault="00CA3EEC" w:rsidP="00EA1B73">
            <w:pPr>
              <w:spacing w:line="240" w:lineRule="auto"/>
              <w:rPr>
                <w:sz w:val="18"/>
                <w:szCs w:val="18"/>
              </w:rPr>
            </w:pPr>
            <w:r w:rsidRPr="00E47AEE">
              <w:rPr>
                <w:sz w:val="18"/>
                <w:szCs w:val="18"/>
              </w:rPr>
              <w:t>4.2</w:t>
            </w:r>
          </w:p>
        </w:tc>
        <w:tc>
          <w:tcPr>
            <w:tcW w:w="2880" w:type="dxa"/>
            <w:vAlign w:val="center"/>
          </w:tcPr>
          <w:p w:rsidR="00CA3EEC" w:rsidRPr="00E47AEE" w:rsidRDefault="00CA3EEC" w:rsidP="00C83EF0">
            <w:pPr>
              <w:spacing w:line="240" w:lineRule="auto"/>
              <w:jc w:val="left"/>
              <w:rPr>
                <w:sz w:val="18"/>
                <w:szCs w:val="18"/>
              </w:rPr>
            </w:pPr>
            <w:r w:rsidRPr="00E47AEE">
              <w:rPr>
                <w:sz w:val="18"/>
                <w:szCs w:val="18"/>
              </w:rPr>
              <w:t>Pedoman tertulis tentang sistem monitoring dan evaluasi, serta rekam jejak kinerja dosen dan tenaga kependidikan serta konsistensi pelaksanaannya.</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23</w:t>
            </w:r>
          </w:p>
        </w:tc>
        <w:tc>
          <w:tcPr>
            <w:tcW w:w="1243" w:type="dxa"/>
          </w:tcPr>
          <w:p w:rsidR="00CA3EEC" w:rsidRPr="00E47AEE" w:rsidRDefault="00CA3EEC" w:rsidP="00EA1B73">
            <w:pPr>
              <w:spacing w:line="240" w:lineRule="auto"/>
              <w:rPr>
                <w:sz w:val="18"/>
                <w:szCs w:val="18"/>
              </w:rPr>
            </w:pPr>
            <w:r w:rsidRPr="00E47AEE">
              <w:rPr>
                <w:sz w:val="18"/>
                <w:szCs w:val="18"/>
              </w:rPr>
              <w:t>4.3.1.1</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Persentase dosen di RS Pendidikan (Utama, Afiliasi dan Satelit) berpendidikan Sp.K  yang bidang keahliannya sesuai dengan kompetensi PS. </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3.49</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24</w:t>
            </w:r>
          </w:p>
        </w:tc>
        <w:tc>
          <w:tcPr>
            <w:tcW w:w="1243" w:type="dxa"/>
          </w:tcPr>
          <w:p w:rsidR="00CA3EEC" w:rsidRPr="00E47AEE" w:rsidRDefault="00CA3EEC" w:rsidP="00EA1B73">
            <w:pPr>
              <w:spacing w:line="240" w:lineRule="auto"/>
              <w:rPr>
                <w:sz w:val="18"/>
                <w:szCs w:val="18"/>
              </w:rPr>
            </w:pPr>
            <w:r w:rsidRPr="00E47AEE">
              <w:rPr>
                <w:sz w:val="18"/>
                <w:szCs w:val="18"/>
              </w:rPr>
              <w:t>4.3.1.2</w:t>
            </w:r>
          </w:p>
        </w:tc>
        <w:tc>
          <w:tcPr>
            <w:tcW w:w="2880" w:type="dxa"/>
          </w:tcPr>
          <w:p w:rsidR="00CA3EEC" w:rsidRPr="00E47AEE" w:rsidRDefault="00CA3EEC" w:rsidP="00C83EF0">
            <w:pPr>
              <w:spacing w:line="240" w:lineRule="auto"/>
              <w:jc w:val="left"/>
              <w:rPr>
                <w:sz w:val="18"/>
                <w:szCs w:val="18"/>
              </w:rPr>
            </w:pPr>
            <w:r w:rsidRPr="00E47AEE">
              <w:rPr>
                <w:sz w:val="18"/>
                <w:szCs w:val="18"/>
              </w:rPr>
              <w:t>Dosen di RS Pendidikan (Utama, Afiliasi dan Satelit) yang memiliki jabatan akademik yang bidang keahliannya sesuai dengan kompetensi PS.</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2.33</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25</w:t>
            </w:r>
          </w:p>
        </w:tc>
        <w:tc>
          <w:tcPr>
            <w:tcW w:w="1243" w:type="dxa"/>
          </w:tcPr>
          <w:p w:rsidR="00CA3EEC" w:rsidRPr="00E47AEE" w:rsidRDefault="00CA3EEC" w:rsidP="00EA1B73">
            <w:pPr>
              <w:spacing w:line="240" w:lineRule="auto"/>
              <w:rPr>
                <w:sz w:val="18"/>
                <w:szCs w:val="18"/>
              </w:rPr>
            </w:pPr>
            <w:r w:rsidRPr="00E47AEE">
              <w:rPr>
                <w:sz w:val="18"/>
                <w:szCs w:val="18"/>
              </w:rPr>
              <w:t>4.3.1.3</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Dosen yang memiliki Sertifikat </w:t>
            </w:r>
            <w:proofErr w:type="gramStart"/>
            <w:r w:rsidRPr="00E47AEE">
              <w:rPr>
                <w:sz w:val="18"/>
                <w:szCs w:val="18"/>
              </w:rPr>
              <w:t>Pendidik(</w:t>
            </w:r>
            <w:proofErr w:type="gramEnd"/>
            <w:r w:rsidRPr="00E47AEE">
              <w:rPr>
                <w:sz w:val="18"/>
                <w:szCs w:val="18"/>
              </w:rPr>
              <w:t>AA/Pekerti/Akta V/Certicate in Medical Education/Sertifikat Dosen). Persentase dosen yang memiliki Sertifikasi Pendidik.</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26</w:t>
            </w:r>
          </w:p>
        </w:tc>
        <w:tc>
          <w:tcPr>
            <w:tcW w:w="1243" w:type="dxa"/>
          </w:tcPr>
          <w:p w:rsidR="00CA3EEC" w:rsidRPr="00E47AEE" w:rsidRDefault="00CA3EEC" w:rsidP="00EA1B73">
            <w:pPr>
              <w:spacing w:line="240" w:lineRule="auto"/>
              <w:rPr>
                <w:sz w:val="18"/>
                <w:szCs w:val="18"/>
              </w:rPr>
            </w:pPr>
            <w:r w:rsidRPr="00E47AEE">
              <w:rPr>
                <w:sz w:val="18"/>
                <w:szCs w:val="18"/>
              </w:rPr>
              <w:t>4.3.1.4</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Rasio peserta didik terhadap dosen yang bidang keahliannya sesuai dengan bidang PS. </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3.49</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27</w:t>
            </w:r>
          </w:p>
        </w:tc>
        <w:tc>
          <w:tcPr>
            <w:tcW w:w="1243" w:type="dxa"/>
          </w:tcPr>
          <w:p w:rsidR="00CA3EEC" w:rsidRPr="00E47AEE" w:rsidRDefault="00CA3EEC" w:rsidP="00EA1B73">
            <w:pPr>
              <w:spacing w:line="240" w:lineRule="auto"/>
              <w:rPr>
                <w:sz w:val="18"/>
                <w:szCs w:val="18"/>
              </w:rPr>
            </w:pPr>
            <w:r w:rsidRPr="00E47AEE">
              <w:rPr>
                <w:sz w:val="18"/>
                <w:szCs w:val="18"/>
              </w:rPr>
              <w:t>4.3.1.5</w:t>
            </w:r>
          </w:p>
        </w:tc>
        <w:tc>
          <w:tcPr>
            <w:tcW w:w="2880" w:type="dxa"/>
          </w:tcPr>
          <w:p w:rsidR="00CA3EEC" w:rsidRPr="00E47AEE" w:rsidRDefault="00CA3EEC" w:rsidP="00C83EF0">
            <w:pPr>
              <w:spacing w:line="240" w:lineRule="auto"/>
              <w:jc w:val="left"/>
              <w:rPr>
                <w:sz w:val="18"/>
                <w:szCs w:val="18"/>
              </w:rPr>
            </w:pPr>
            <w:r w:rsidRPr="00E47AEE">
              <w:rPr>
                <w:sz w:val="18"/>
                <w:szCs w:val="18"/>
              </w:rPr>
              <w:t>Dosen di RS Pendidikan (Utama, Afiliasi dan Satelit) berdasarkan jenjang pendidikan profesi, dan masa kerja.</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2.33</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28</w:t>
            </w:r>
          </w:p>
        </w:tc>
        <w:tc>
          <w:tcPr>
            <w:tcW w:w="1243" w:type="dxa"/>
          </w:tcPr>
          <w:p w:rsidR="00CA3EEC" w:rsidRPr="00E47AEE" w:rsidRDefault="00CA3EEC" w:rsidP="00EA1B73">
            <w:pPr>
              <w:spacing w:line="240" w:lineRule="auto"/>
              <w:rPr>
                <w:sz w:val="18"/>
                <w:szCs w:val="18"/>
              </w:rPr>
            </w:pPr>
            <w:r w:rsidRPr="00E47AEE">
              <w:rPr>
                <w:sz w:val="18"/>
                <w:szCs w:val="18"/>
              </w:rPr>
              <w:t>4.3.2</w:t>
            </w:r>
          </w:p>
        </w:tc>
        <w:tc>
          <w:tcPr>
            <w:tcW w:w="2880" w:type="dxa"/>
          </w:tcPr>
          <w:p w:rsidR="00CA3EEC" w:rsidRPr="00E47AEE" w:rsidRDefault="00CA3EEC" w:rsidP="00C83EF0">
            <w:pPr>
              <w:spacing w:line="240" w:lineRule="auto"/>
              <w:jc w:val="left"/>
              <w:rPr>
                <w:sz w:val="18"/>
                <w:szCs w:val="18"/>
              </w:rPr>
            </w:pPr>
            <w:r w:rsidRPr="00E47AEE">
              <w:rPr>
                <w:sz w:val="18"/>
                <w:szCs w:val="18"/>
              </w:rPr>
              <w:t>Rata-rata beban kerja dosen di RS Pendidikan (Utama, Afiliasi dan Satelit) per tahun (dalam jam).</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29</w:t>
            </w:r>
          </w:p>
        </w:tc>
        <w:tc>
          <w:tcPr>
            <w:tcW w:w="1243" w:type="dxa"/>
          </w:tcPr>
          <w:p w:rsidR="00CA3EEC" w:rsidRPr="00E47AEE" w:rsidRDefault="00CA3EEC" w:rsidP="00EA1B73">
            <w:pPr>
              <w:spacing w:line="240" w:lineRule="auto"/>
              <w:rPr>
                <w:sz w:val="18"/>
                <w:szCs w:val="18"/>
              </w:rPr>
            </w:pPr>
            <w:r w:rsidRPr="00E47AEE">
              <w:rPr>
                <w:sz w:val="18"/>
                <w:szCs w:val="18"/>
              </w:rPr>
              <w:t xml:space="preserve">4.3.3 </w:t>
            </w:r>
          </w:p>
        </w:tc>
        <w:tc>
          <w:tcPr>
            <w:tcW w:w="2880" w:type="dxa"/>
          </w:tcPr>
          <w:p w:rsidR="00CA3EEC" w:rsidRPr="00E47AEE" w:rsidRDefault="00CA3EEC" w:rsidP="00C83EF0">
            <w:pPr>
              <w:spacing w:line="240" w:lineRule="auto"/>
              <w:jc w:val="left"/>
              <w:rPr>
                <w:sz w:val="18"/>
                <w:szCs w:val="18"/>
              </w:rPr>
            </w:pPr>
            <w:r w:rsidRPr="00E47AEE">
              <w:rPr>
                <w:sz w:val="18"/>
                <w:szCs w:val="18"/>
              </w:rPr>
              <w:t>Persentase realisasi aktivitas dosen di RS Pendidikan (Utama, Afiliasi dan Satelit) dalam pendidikan terhadap jumlah aktivitas yang direncanakan.</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Borders>
              <w:bottom w:val="single" w:sz="4" w:space="0" w:color="auto"/>
            </w:tcBorders>
          </w:tcPr>
          <w:p w:rsidR="00CA3EEC" w:rsidRPr="00E47AEE" w:rsidRDefault="00CA3EEC" w:rsidP="00DE69F9">
            <w:pPr>
              <w:spacing w:line="240" w:lineRule="auto"/>
              <w:jc w:val="left"/>
              <w:rPr>
                <w:sz w:val="18"/>
                <w:szCs w:val="18"/>
              </w:rPr>
            </w:pPr>
            <w:r w:rsidRPr="00E47AEE">
              <w:rPr>
                <w:sz w:val="18"/>
                <w:szCs w:val="18"/>
              </w:rPr>
              <w:t>30</w:t>
            </w:r>
          </w:p>
        </w:tc>
        <w:tc>
          <w:tcPr>
            <w:tcW w:w="1243" w:type="dxa"/>
            <w:tcBorders>
              <w:bottom w:val="single" w:sz="4" w:space="0" w:color="auto"/>
            </w:tcBorders>
          </w:tcPr>
          <w:p w:rsidR="00CA3EEC" w:rsidRPr="00E47AEE" w:rsidRDefault="00CA3EEC" w:rsidP="00EA1B73">
            <w:pPr>
              <w:spacing w:line="240" w:lineRule="auto"/>
              <w:rPr>
                <w:sz w:val="18"/>
                <w:szCs w:val="18"/>
              </w:rPr>
            </w:pPr>
            <w:r w:rsidRPr="00E47AEE">
              <w:rPr>
                <w:sz w:val="18"/>
                <w:szCs w:val="18"/>
              </w:rPr>
              <w:t>4.5.1</w:t>
            </w:r>
          </w:p>
        </w:tc>
        <w:tc>
          <w:tcPr>
            <w:tcW w:w="2880" w:type="dxa"/>
            <w:tcBorders>
              <w:bottom w:val="single" w:sz="4" w:space="0" w:color="auto"/>
            </w:tcBorders>
          </w:tcPr>
          <w:p w:rsidR="00CA3EEC" w:rsidRPr="00E47AEE" w:rsidRDefault="00CA3EEC" w:rsidP="00C83EF0">
            <w:pPr>
              <w:spacing w:line="240" w:lineRule="auto"/>
              <w:jc w:val="left"/>
              <w:rPr>
                <w:sz w:val="18"/>
                <w:szCs w:val="18"/>
              </w:rPr>
            </w:pPr>
            <w:r w:rsidRPr="00E47AEE">
              <w:rPr>
                <w:sz w:val="18"/>
                <w:szCs w:val="18"/>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CA3EEC" w:rsidRPr="00E47AEE" w:rsidRDefault="00CA3EEC" w:rsidP="00814305">
            <w:pPr>
              <w:spacing w:line="240" w:lineRule="auto"/>
              <w:rPr>
                <w:sz w:val="18"/>
                <w:szCs w:val="18"/>
                <w:lang w:val="id-ID"/>
              </w:rPr>
            </w:pPr>
          </w:p>
        </w:tc>
        <w:tc>
          <w:tcPr>
            <w:tcW w:w="830" w:type="dxa"/>
            <w:tcBorders>
              <w:bottom w:val="single" w:sz="4" w:space="0" w:color="auto"/>
            </w:tcBorders>
            <w:vAlign w:val="center"/>
          </w:tcPr>
          <w:p w:rsidR="00CA3EEC" w:rsidRPr="00E47AEE" w:rsidRDefault="00CA3EEC" w:rsidP="00B87D8A">
            <w:pPr>
              <w:jc w:val="center"/>
              <w:rPr>
                <w:b/>
                <w:bCs/>
                <w:sz w:val="20"/>
                <w:szCs w:val="20"/>
              </w:rPr>
            </w:pPr>
            <w:r w:rsidRPr="00E47AEE">
              <w:rPr>
                <w:b/>
                <w:bCs/>
                <w:sz w:val="20"/>
                <w:szCs w:val="20"/>
              </w:rPr>
              <w:t>1.16</w:t>
            </w:r>
          </w:p>
        </w:tc>
        <w:tc>
          <w:tcPr>
            <w:tcW w:w="879" w:type="dxa"/>
            <w:tcBorders>
              <w:bottom w:val="single" w:sz="4" w:space="0" w:color="auto"/>
            </w:tcBorders>
          </w:tcPr>
          <w:p w:rsidR="00CA3EEC" w:rsidRPr="00E47AEE" w:rsidRDefault="00CA3EEC" w:rsidP="00814305">
            <w:pPr>
              <w:spacing w:line="240" w:lineRule="auto"/>
              <w:rPr>
                <w:sz w:val="18"/>
                <w:szCs w:val="18"/>
                <w:lang w:val="nb-NO"/>
              </w:rPr>
            </w:pPr>
          </w:p>
        </w:tc>
      </w:tr>
      <w:tr w:rsidR="00E47AEE" w:rsidRPr="00E47AEE" w:rsidTr="00523144">
        <w:tc>
          <w:tcPr>
            <w:tcW w:w="647" w:type="dxa"/>
            <w:shd w:val="clear" w:color="auto" w:fill="auto"/>
          </w:tcPr>
          <w:p w:rsidR="00CA3EEC" w:rsidRPr="00E47AEE" w:rsidRDefault="00CA3EEC" w:rsidP="00DE69F9">
            <w:pPr>
              <w:spacing w:line="240" w:lineRule="auto"/>
              <w:jc w:val="left"/>
              <w:rPr>
                <w:sz w:val="18"/>
                <w:szCs w:val="18"/>
              </w:rPr>
            </w:pPr>
            <w:r w:rsidRPr="00E47AEE">
              <w:rPr>
                <w:sz w:val="18"/>
                <w:szCs w:val="18"/>
              </w:rPr>
              <w:t>31</w:t>
            </w:r>
          </w:p>
        </w:tc>
        <w:tc>
          <w:tcPr>
            <w:tcW w:w="1243" w:type="dxa"/>
            <w:shd w:val="clear" w:color="auto" w:fill="auto"/>
          </w:tcPr>
          <w:p w:rsidR="00CA3EEC" w:rsidRPr="00E47AEE" w:rsidRDefault="00CA3EEC" w:rsidP="00EA1B73">
            <w:pPr>
              <w:spacing w:line="240" w:lineRule="auto"/>
              <w:rPr>
                <w:sz w:val="18"/>
                <w:szCs w:val="18"/>
              </w:rPr>
            </w:pPr>
            <w:r w:rsidRPr="00E47AEE">
              <w:rPr>
                <w:sz w:val="18"/>
                <w:szCs w:val="18"/>
              </w:rPr>
              <w:t>4.5.2</w:t>
            </w:r>
          </w:p>
        </w:tc>
        <w:tc>
          <w:tcPr>
            <w:tcW w:w="2880" w:type="dxa"/>
            <w:shd w:val="clear" w:color="auto" w:fill="auto"/>
          </w:tcPr>
          <w:p w:rsidR="00CA3EEC" w:rsidRPr="00E47AEE" w:rsidRDefault="00CA3EEC" w:rsidP="00C83EF0">
            <w:pPr>
              <w:spacing w:line="240" w:lineRule="auto"/>
              <w:jc w:val="left"/>
              <w:rPr>
                <w:sz w:val="18"/>
                <w:szCs w:val="18"/>
              </w:rPr>
            </w:pPr>
            <w:r w:rsidRPr="00E47AEE">
              <w:rPr>
                <w:sz w:val="18"/>
                <w:szCs w:val="18"/>
              </w:rPr>
              <w:t xml:space="preserve">Jumlah dosen yang mengikuti tugas belajar jenjang S-3/Sp.K pada bidang keahlian yang </w:t>
            </w:r>
            <w:r w:rsidRPr="00E47AEE">
              <w:rPr>
                <w:sz w:val="18"/>
                <w:szCs w:val="18"/>
              </w:rPr>
              <w:lastRenderedPageBreak/>
              <w:t>sesuai dengan PS dalam kurun waktu tiga tahun terakhir.</w:t>
            </w:r>
          </w:p>
        </w:tc>
        <w:tc>
          <w:tcPr>
            <w:tcW w:w="3940" w:type="dxa"/>
            <w:shd w:val="clear" w:color="auto" w:fill="auto"/>
          </w:tcPr>
          <w:p w:rsidR="00CA3EEC" w:rsidRPr="00E47AEE" w:rsidRDefault="00CA3EEC" w:rsidP="00814305">
            <w:pPr>
              <w:spacing w:line="240" w:lineRule="auto"/>
              <w:rPr>
                <w:sz w:val="18"/>
                <w:szCs w:val="18"/>
                <w:lang w:val="id-ID"/>
              </w:rPr>
            </w:pPr>
          </w:p>
        </w:tc>
        <w:tc>
          <w:tcPr>
            <w:tcW w:w="830" w:type="dxa"/>
            <w:shd w:val="clear" w:color="auto" w:fill="auto"/>
            <w:vAlign w:val="center"/>
          </w:tcPr>
          <w:p w:rsidR="00CA3EEC" w:rsidRPr="00E47AEE" w:rsidRDefault="00CA3EEC" w:rsidP="00B87D8A">
            <w:pPr>
              <w:jc w:val="center"/>
              <w:rPr>
                <w:b/>
                <w:bCs/>
                <w:sz w:val="20"/>
                <w:szCs w:val="20"/>
              </w:rPr>
            </w:pPr>
            <w:r w:rsidRPr="00E47AEE">
              <w:rPr>
                <w:b/>
                <w:bCs/>
                <w:sz w:val="20"/>
                <w:szCs w:val="20"/>
              </w:rPr>
              <w:t>1.16</w:t>
            </w:r>
          </w:p>
        </w:tc>
        <w:tc>
          <w:tcPr>
            <w:tcW w:w="879" w:type="dxa"/>
            <w:shd w:val="clear" w:color="auto" w:fill="auto"/>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lastRenderedPageBreak/>
              <w:t>32</w:t>
            </w:r>
          </w:p>
        </w:tc>
        <w:tc>
          <w:tcPr>
            <w:tcW w:w="1243" w:type="dxa"/>
          </w:tcPr>
          <w:p w:rsidR="00CA3EEC" w:rsidRPr="00E47AEE" w:rsidRDefault="00CA3EEC" w:rsidP="00EA1B73">
            <w:pPr>
              <w:spacing w:line="240" w:lineRule="auto"/>
              <w:rPr>
                <w:sz w:val="18"/>
                <w:szCs w:val="18"/>
              </w:rPr>
            </w:pPr>
            <w:r w:rsidRPr="00E47AEE">
              <w:rPr>
                <w:sz w:val="18"/>
                <w:szCs w:val="18"/>
              </w:rPr>
              <w:t>4.5.3</w:t>
            </w:r>
          </w:p>
        </w:tc>
        <w:tc>
          <w:tcPr>
            <w:tcW w:w="2880" w:type="dxa"/>
          </w:tcPr>
          <w:p w:rsidR="00CA3EEC" w:rsidRPr="00E47AEE" w:rsidRDefault="00CA3EEC" w:rsidP="00C83EF0">
            <w:pPr>
              <w:spacing w:line="240" w:lineRule="auto"/>
              <w:jc w:val="left"/>
              <w:rPr>
                <w:sz w:val="18"/>
                <w:szCs w:val="18"/>
              </w:rPr>
            </w:pPr>
            <w:r w:rsidRPr="00E47AEE">
              <w:rPr>
                <w:sz w:val="18"/>
                <w:szCs w:val="18"/>
              </w:rPr>
              <w:t>Kegiatan dosen PS dalam pertemuan ilmiah.</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33</w:t>
            </w:r>
          </w:p>
        </w:tc>
        <w:tc>
          <w:tcPr>
            <w:tcW w:w="1243" w:type="dxa"/>
          </w:tcPr>
          <w:p w:rsidR="00CA3EEC" w:rsidRPr="00E47AEE" w:rsidRDefault="00CA3EEC" w:rsidP="00EA1B73">
            <w:pPr>
              <w:spacing w:line="240" w:lineRule="auto"/>
              <w:rPr>
                <w:sz w:val="18"/>
                <w:szCs w:val="18"/>
              </w:rPr>
            </w:pPr>
            <w:r w:rsidRPr="00E47AEE">
              <w:rPr>
                <w:sz w:val="18"/>
                <w:szCs w:val="18"/>
              </w:rPr>
              <w:t>4.5.4</w:t>
            </w:r>
          </w:p>
        </w:tc>
        <w:tc>
          <w:tcPr>
            <w:tcW w:w="2880" w:type="dxa"/>
          </w:tcPr>
          <w:p w:rsidR="00CA3EEC" w:rsidRPr="00E47AEE" w:rsidRDefault="00CA3EEC" w:rsidP="00C83EF0">
            <w:pPr>
              <w:spacing w:line="240" w:lineRule="auto"/>
              <w:jc w:val="left"/>
              <w:rPr>
                <w:sz w:val="18"/>
                <w:szCs w:val="18"/>
              </w:rPr>
            </w:pPr>
            <w:r w:rsidRPr="00E47AEE">
              <w:rPr>
                <w:sz w:val="18"/>
                <w:szCs w:val="18"/>
              </w:rPr>
              <w:t>Media publikasi karya ilmiah dosen PS.</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34</w:t>
            </w:r>
          </w:p>
        </w:tc>
        <w:tc>
          <w:tcPr>
            <w:tcW w:w="1243" w:type="dxa"/>
          </w:tcPr>
          <w:p w:rsidR="00CA3EEC" w:rsidRPr="00E47AEE" w:rsidRDefault="00CA3EEC" w:rsidP="00EA1B73">
            <w:pPr>
              <w:spacing w:line="240" w:lineRule="auto"/>
              <w:rPr>
                <w:sz w:val="18"/>
                <w:szCs w:val="18"/>
              </w:rPr>
            </w:pPr>
            <w:r w:rsidRPr="00E47AEE">
              <w:rPr>
                <w:sz w:val="18"/>
                <w:szCs w:val="18"/>
              </w:rPr>
              <w:t>4.5.5</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Persentase dosen yang menjadi anggota organisasi keilmuan atau organisasi profesi </w:t>
            </w:r>
            <w:proofErr w:type="gramStart"/>
            <w:r w:rsidRPr="00E47AEE">
              <w:rPr>
                <w:sz w:val="18"/>
                <w:szCs w:val="18"/>
              </w:rPr>
              <w:t>tingkat  internasional</w:t>
            </w:r>
            <w:proofErr w:type="gramEnd"/>
            <w:r w:rsidRPr="00E47AEE">
              <w:rPr>
                <w:sz w:val="18"/>
                <w:szCs w:val="18"/>
              </w:rPr>
              <w:t>.</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1.16</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35</w:t>
            </w:r>
          </w:p>
        </w:tc>
        <w:tc>
          <w:tcPr>
            <w:tcW w:w="1243" w:type="dxa"/>
          </w:tcPr>
          <w:p w:rsidR="004C6DAB" w:rsidRPr="00E47AEE" w:rsidRDefault="004C6DAB" w:rsidP="00EA1B73">
            <w:pPr>
              <w:spacing w:line="240" w:lineRule="auto"/>
              <w:rPr>
                <w:sz w:val="18"/>
                <w:szCs w:val="18"/>
              </w:rPr>
            </w:pPr>
            <w:r w:rsidRPr="00E47AEE">
              <w:rPr>
                <w:sz w:val="18"/>
                <w:szCs w:val="18"/>
              </w:rPr>
              <w:t>5.1.1</w:t>
            </w:r>
          </w:p>
        </w:tc>
        <w:tc>
          <w:tcPr>
            <w:tcW w:w="2880" w:type="dxa"/>
          </w:tcPr>
          <w:p w:rsidR="004C6DAB" w:rsidRPr="00E47AEE" w:rsidRDefault="004C6DAB" w:rsidP="00C83EF0">
            <w:pPr>
              <w:spacing w:line="240" w:lineRule="auto"/>
              <w:jc w:val="left"/>
              <w:rPr>
                <w:sz w:val="18"/>
                <w:szCs w:val="18"/>
              </w:rPr>
            </w:pPr>
            <w:r w:rsidRPr="00E47AEE">
              <w:rPr>
                <w:sz w:val="18"/>
                <w:szCs w:val="18"/>
              </w:rPr>
              <w:t xml:space="preserve">Kompetensi pendukung dan kompetensi lainnya dalam mendukung terwujudnya visi dan terlaksananya misi PS. Deskripsi kompetensi lulusan sesuai dengan Standar Kompetensi Dokter Spesialis Bedah </w:t>
            </w:r>
            <w:proofErr w:type="gramStart"/>
            <w:r w:rsidRPr="00E47AEE">
              <w:rPr>
                <w:sz w:val="18"/>
                <w:szCs w:val="18"/>
              </w:rPr>
              <w:t>Saraf  sebagai</w:t>
            </w:r>
            <w:proofErr w:type="gramEnd"/>
            <w:r w:rsidRPr="00E47AEE">
              <w:rPr>
                <w:sz w:val="18"/>
                <w:szCs w:val="18"/>
              </w:rPr>
              <w:t xml:space="preserve"> dasar untuk penilaian proses dan ketercapaiannya.</w:t>
            </w:r>
          </w:p>
        </w:tc>
        <w:tc>
          <w:tcPr>
            <w:tcW w:w="3940" w:type="dxa"/>
          </w:tcPr>
          <w:p w:rsidR="004C6DAB" w:rsidRPr="00E47AEE" w:rsidRDefault="004C6DAB" w:rsidP="00814305">
            <w:pPr>
              <w:spacing w:line="240" w:lineRule="auto"/>
              <w:rPr>
                <w:sz w:val="18"/>
                <w:szCs w:val="18"/>
                <w:lang w:val="nb-NO"/>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nb-NO"/>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36</w:t>
            </w:r>
          </w:p>
        </w:tc>
        <w:tc>
          <w:tcPr>
            <w:tcW w:w="1243" w:type="dxa"/>
          </w:tcPr>
          <w:p w:rsidR="004C6DAB" w:rsidRPr="00E47AEE" w:rsidRDefault="004C6DAB" w:rsidP="00EA1B73">
            <w:pPr>
              <w:spacing w:line="240" w:lineRule="auto"/>
              <w:rPr>
                <w:sz w:val="18"/>
                <w:szCs w:val="18"/>
              </w:rPr>
            </w:pPr>
            <w:r w:rsidRPr="00E47AEE">
              <w:rPr>
                <w:sz w:val="18"/>
                <w:szCs w:val="18"/>
              </w:rPr>
              <w:t>5.1.2</w:t>
            </w:r>
          </w:p>
        </w:tc>
        <w:tc>
          <w:tcPr>
            <w:tcW w:w="2880" w:type="dxa"/>
          </w:tcPr>
          <w:p w:rsidR="004C6DAB" w:rsidRPr="00E47AEE" w:rsidRDefault="004C6DAB" w:rsidP="00C83EF0">
            <w:pPr>
              <w:spacing w:line="240" w:lineRule="auto"/>
              <w:jc w:val="left"/>
              <w:rPr>
                <w:sz w:val="18"/>
                <w:szCs w:val="18"/>
              </w:rPr>
            </w:pPr>
            <w:r w:rsidRPr="00E47AEE">
              <w:rPr>
                <w:sz w:val="18"/>
                <w:szCs w:val="18"/>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4C6DAB" w:rsidRPr="00E47AEE" w:rsidRDefault="004C6DAB" w:rsidP="00814305">
            <w:pPr>
              <w:spacing w:line="240" w:lineRule="auto"/>
              <w:rPr>
                <w:sz w:val="18"/>
                <w:szCs w:val="18"/>
                <w:lang w:val="nb-NO"/>
              </w:rPr>
            </w:pPr>
          </w:p>
        </w:tc>
        <w:tc>
          <w:tcPr>
            <w:tcW w:w="830" w:type="dxa"/>
            <w:vAlign w:val="center"/>
          </w:tcPr>
          <w:p w:rsidR="004C6DAB" w:rsidRPr="00E47AEE" w:rsidRDefault="004C6DAB" w:rsidP="00F52D1B">
            <w:pPr>
              <w:jc w:val="center"/>
              <w:rPr>
                <w:b/>
                <w:bCs/>
                <w:sz w:val="20"/>
                <w:szCs w:val="20"/>
              </w:rPr>
            </w:pPr>
            <w:r w:rsidRPr="00E47AEE">
              <w:rPr>
                <w:b/>
                <w:bCs/>
                <w:sz w:val="20"/>
                <w:szCs w:val="20"/>
              </w:rPr>
              <w:t>1,03</w:t>
            </w:r>
          </w:p>
        </w:tc>
        <w:tc>
          <w:tcPr>
            <w:tcW w:w="879" w:type="dxa"/>
          </w:tcPr>
          <w:p w:rsidR="004C6DAB" w:rsidRPr="00E47AEE" w:rsidRDefault="004C6DAB" w:rsidP="00814305">
            <w:pPr>
              <w:spacing w:line="240" w:lineRule="auto"/>
              <w:rPr>
                <w:sz w:val="18"/>
                <w:szCs w:val="18"/>
                <w:lang w:val="nb-NO"/>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37</w:t>
            </w:r>
          </w:p>
        </w:tc>
        <w:tc>
          <w:tcPr>
            <w:tcW w:w="1243" w:type="dxa"/>
          </w:tcPr>
          <w:p w:rsidR="004C6DAB" w:rsidRPr="00E47AEE" w:rsidRDefault="004C6DAB" w:rsidP="00EA1B73">
            <w:pPr>
              <w:spacing w:line="240" w:lineRule="auto"/>
              <w:rPr>
                <w:sz w:val="18"/>
                <w:szCs w:val="18"/>
              </w:rPr>
            </w:pPr>
            <w:r w:rsidRPr="00E47AEE">
              <w:rPr>
                <w:sz w:val="18"/>
                <w:szCs w:val="18"/>
              </w:rPr>
              <w:t>5.1.3.1</w:t>
            </w:r>
          </w:p>
        </w:tc>
        <w:tc>
          <w:tcPr>
            <w:tcW w:w="2880" w:type="dxa"/>
          </w:tcPr>
          <w:p w:rsidR="004C6DAB" w:rsidRPr="00E47AEE" w:rsidRDefault="004C6DAB" w:rsidP="00CE2C57">
            <w:pPr>
              <w:spacing w:line="240" w:lineRule="auto"/>
              <w:jc w:val="left"/>
              <w:rPr>
                <w:sz w:val="20"/>
                <w:szCs w:val="20"/>
              </w:rPr>
            </w:pPr>
            <w:r w:rsidRPr="00E47AEE">
              <w:rPr>
                <w:sz w:val="20"/>
                <w:szCs w:val="20"/>
              </w:rPr>
              <w:t>Kompetensi Umum (Etika, Komunikasi, Kerjasama dan Patien safety,) PS.</w:t>
            </w:r>
          </w:p>
        </w:tc>
        <w:tc>
          <w:tcPr>
            <w:tcW w:w="3940" w:type="dxa"/>
          </w:tcPr>
          <w:p w:rsidR="004C6DAB" w:rsidRPr="00E47AEE" w:rsidRDefault="004C6DAB" w:rsidP="00814305">
            <w:pPr>
              <w:spacing w:line="240" w:lineRule="auto"/>
              <w:rPr>
                <w:sz w:val="18"/>
                <w:szCs w:val="18"/>
                <w:lang w:val="nb-NO"/>
              </w:rPr>
            </w:pPr>
          </w:p>
        </w:tc>
        <w:tc>
          <w:tcPr>
            <w:tcW w:w="830" w:type="dxa"/>
            <w:vAlign w:val="center"/>
          </w:tcPr>
          <w:p w:rsidR="004C6DAB" w:rsidRPr="00E47AEE" w:rsidRDefault="004C6DAB" w:rsidP="00F52D1B">
            <w:pPr>
              <w:jc w:val="center"/>
              <w:rPr>
                <w:b/>
                <w:bCs/>
                <w:sz w:val="20"/>
                <w:szCs w:val="20"/>
              </w:rPr>
            </w:pPr>
            <w:r w:rsidRPr="00E47AEE">
              <w:rPr>
                <w:b/>
                <w:bCs/>
                <w:sz w:val="20"/>
                <w:szCs w:val="20"/>
              </w:rPr>
              <w:t>2,58</w:t>
            </w:r>
          </w:p>
        </w:tc>
        <w:tc>
          <w:tcPr>
            <w:tcW w:w="879" w:type="dxa"/>
          </w:tcPr>
          <w:p w:rsidR="004C6DAB" w:rsidRPr="00E47AEE" w:rsidRDefault="004C6DAB" w:rsidP="00814305">
            <w:pPr>
              <w:spacing w:line="240" w:lineRule="auto"/>
              <w:rPr>
                <w:sz w:val="18"/>
                <w:szCs w:val="18"/>
                <w:lang w:val="nb-NO"/>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38</w:t>
            </w:r>
          </w:p>
        </w:tc>
        <w:tc>
          <w:tcPr>
            <w:tcW w:w="1243" w:type="dxa"/>
          </w:tcPr>
          <w:p w:rsidR="004C6DAB" w:rsidRPr="00E47AEE" w:rsidRDefault="004C6DAB" w:rsidP="00EA1B73">
            <w:pPr>
              <w:spacing w:line="240" w:lineRule="auto"/>
              <w:rPr>
                <w:sz w:val="18"/>
                <w:szCs w:val="18"/>
              </w:rPr>
            </w:pPr>
            <w:r w:rsidRPr="00E47AEE">
              <w:rPr>
                <w:sz w:val="18"/>
                <w:szCs w:val="18"/>
              </w:rPr>
              <w:t>5.1.3.2</w:t>
            </w:r>
          </w:p>
        </w:tc>
        <w:tc>
          <w:tcPr>
            <w:tcW w:w="2880" w:type="dxa"/>
          </w:tcPr>
          <w:p w:rsidR="004C6DAB" w:rsidRPr="00E47AEE" w:rsidRDefault="004C6DAB" w:rsidP="00C83EF0">
            <w:pPr>
              <w:spacing w:line="240" w:lineRule="auto"/>
              <w:jc w:val="left"/>
              <w:rPr>
                <w:sz w:val="18"/>
                <w:szCs w:val="18"/>
              </w:rPr>
            </w:pPr>
            <w:r w:rsidRPr="00E47AEE">
              <w:rPr>
                <w:sz w:val="18"/>
                <w:szCs w:val="18"/>
              </w:rPr>
              <w:t>Kompetensi Dasar dari lulusan PS.</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5,17</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39</w:t>
            </w:r>
          </w:p>
        </w:tc>
        <w:tc>
          <w:tcPr>
            <w:tcW w:w="1243" w:type="dxa"/>
          </w:tcPr>
          <w:p w:rsidR="004C6DAB" w:rsidRPr="00E47AEE" w:rsidRDefault="004C6DAB" w:rsidP="00EA1B73">
            <w:pPr>
              <w:spacing w:line="240" w:lineRule="auto"/>
              <w:rPr>
                <w:sz w:val="18"/>
                <w:szCs w:val="18"/>
              </w:rPr>
            </w:pPr>
            <w:r w:rsidRPr="00E47AEE">
              <w:rPr>
                <w:sz w:val="18"/>
                <w:szCs w:val="18"/>
              </w:rPr>
              <w:t>5.1.3.3</w:t>
            </w:r>
          </w:p>
        </w:tc>
        <w:tc>
          <w:tcPr>
            <w:tcW w:w="2880" w:type="dxa"/>
          </w:tcPr>
          <w:p w:rsidR="004C6DAB" w:rsidRPr="00E47AEE" w:rsidRDefault="004C6DAB" w:rsidP="00C83EF0">
            <w:pPr>
              <w:spacing w:line="240" w:lineRule="auto"/>
              <w:jc w:val="left"/>
              <w:rPr>
                <w:sz w:val="18"/>
                <w:szCs w:val="18"/>
              </w:rPr>
            </w:pPr>
            <w:r w:rsidRPr="00E47AEE">
              <w:rPr>
                <w:sz w:val="18"/>
                <w:szCs w:val="18"/>
              </w:rPr>
              <w:t>Kompetensi Lanjut dari lulusan PS.</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5,17</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40</w:t>
            </w:r>
          </w:p>
        </w:tc>
        <w:tc>
          <w:tcPr>
            <w:tcW w:w="1243" w:type="dxa"/>
          </w:tcPr>
          <w:p w:rsidR="004C6DAB" w:rsidRPr="00E47AEE" w:rsidRDefault="004C6DAB" w:rsidP="00EA1B73">
            <w:pPr>
              <w:spacing w:line="240" w:lineRule="auto"/>
              <w:rPr>
                <w:sz w:val="18"/>
                <w:szCs w:val="18"/>
              </w:rPr>
            </w:pPr>
            <w:r w:rsidRPr="00E47AEE">
              <w:rPr>
                <w:sz w:val="18"/>
                <w:szCs w:val="18"/>
              </w:rPr>
              <w:t>5.1.4</w:t>
            </w:r>
          </w:p>
        </w:tc>
        <w:tc>
          <w:tcPr>
            <w:tcW w:w="2880" w:type="dxa"/>
          </w:tcPr>
          <w:p w:rsidR="004C6DAB" w:rsidRPr="00E47AEE" w:rsidRDefault="004C6DAB" w:rsidP="00C83EF0">
            <w:pPr>
              <w:spacing w:line="240" w:lineRule="auto"/>
              <w:jc w:val="left"/>
              <w:rPr>
                <w:sz w:val="18"/>
                <w:szCs w:val="18"/>
              </w:rPr>
            </w:pPr>
            <w:r w:rsidRPr="00E47AEE">
              <w:rPr>
                <w:sz w:val="18"/>
                <w:szCs w:val="18"/>
              </w:rPr>
              <w:t>Proses pembelajaran.</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1,03</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41</w:t>
            </w:r>
          </w:p>
        </w:tc>
        <w:tc>
          <w:tcPr>
            <w:tcW w:w="1243" w:type="dxa"/>
          </w:tcPr>
          <w:p w:rsidR="004C6DAB" w:rsidRPr="00E47AEE" w:rsidRDefault="004C6DAB" w:rsidP="00EA1B73">
            <w:pPr>
              <w:spacing w:line="240" w:lineRule="auto"/>
              <w:rPr>
                <w:sz w:val="18"/>
                <w:szCs w:val="18"/>
              </w:rPr>
            </w:pPr>
            <w:r w:rsidRPr="00E47AEE">
              <w:rPr>
                <w:sz w:val="18"/>
                <w:szCs w:val="18"/>
              </w:rPr>
              <w:t>5.2</w:t>
            </w:r>
          </w:p>
        </w:tc>
        <w:tc>
          <w:tcPr>
            <w:tcW w:w="2880" w:type="dxa"/>
          </w:tcPr>
          <w:p w:rsidR="004C6DAB" w:rsidRPr="00E47AEE" w:rsidRDefault="004C6DAB" w:rsidP="00C83EF0">
            <w:pPr>
              <w:spacing w:line="240" w:lineRule="auto"/>
              <w:jc w:val="left"/>
              <w:rPr>
                <w:sz w:val="18"/>
                <w:szCs w:val="18"/>
              </w:rPr>
            </w:pPr>
            <w:r w:rsidRPr="00E47AEE">
              <w:rPr>
                <w:sz w:val="18"/>
                <w:szCs w:val="18"/>
              </w:rPr>
              <w:t>Persentase banyaknya modul ditinjau tiga tahun terakhir. Kriteria morbiditas sesuai dengan ketentuan Kolegium masing-masing.</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0,26</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42</w:t>
            </w:r>
          </w:p>
        </w:tc>
        <w:tc>
          <w:tcPr>
            <w:tcW w:w="1243" w:type="dxa"/>
          </w:tcPr>
          <w:p w:rsidR="004C6DAB" w:rsidRPr="00E47AEE" w:rsidRDefault="004C6DAB" w:rsidP="00EA1B73">
            <w:pPr>
              <w:spacing w:line="240" w:lineRule="auto"/>
              <w:rPr>
                <w:sz w:val="18"/>
                <w:szCs w:val="18"/>
              </w:rPr>
            </w:pPr>
            <w:r w:rsidRPr="00E47AEE">
              <w:rPr>
                <w:sz w:val="18"/>
                <w:szCs w:val="18"/>
              </w:rPr>
              <w:t>5.3</w:t>
            </w:r>
          </w:p>
        </w:tc>
        <w:tc>
          <w:tcPr>
            <w:tcW w:w="2880" w:type="dxa"/>
          </w:tcPr>
          <w:p w:rsidR="004C6DAB" w:rsidRPr="00E47AEE" w:rsidRDefault="004C6DAB" w:rsidP="00C83EF0">
            <w:pPr>
              <w:spacing w:line="240" w:lineRule="auto"/>
              <w:jc w:val="left"/>
              <w:rPr>
                <w:sz w:val="18"/>
                <w:szCs w:val="18"/>
              </w:rPr>
            </w:pPr>
            <w:r w:rsidRPr="00E47AEE">
              <w:rPr>
                <w:sz w:val="18"/>
                <w:szCs w:val="18"/>
              </w:rPr>
              <w:t>Persentase morbiditas dan mortalitas dalam empat bulan terakhir.</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1,03</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43</w:t>
            </w:r>
          </w:p>
        </w:tc>
        <w:tc>
          <w:tcPr>
            <w:tcW w:w="1243" w:type="dxa"/>
          </w:tcPr>
          <w:p w:rsidR="004C6DAB" w:rsidRPr="00E47AEE" w:rsidRDefault="004C6DAB" w:rsidP="00EA1B73">
            <w:pPr>
              <w:spacing w:line="240" w:lineRule="auto"/>
              <w:rPr>
                <w:sz w:val="18"/>
                <w:szCs w:val="18"/>
              </w:rPr>
            </w:pPr>
            <w:r w:rsidRPr="00E47AEE">
              <w:rPr>
                <w:sz w:val="18"/>
                <w:szCs w:val="18"/>
              </w:rPr>
              <w:t>5.4.1</w:t>
            </w:r>
          </w:p>
        </w:tc>
        <w:tc>
          <w:tcPr>
            <w:tcW w:w="2880" w:type="dxa"/>
          </w:tcPr>
          <w:p w:rsidR="004C6DAB" w:rsidRPr="00E47AEE" w:rsidRDefault="004C6DAB" w:rsidP="00C83EF0">
            <w:pPr>
              <w:spacing w:line="240" w:lineRule="auto"/>
              <w:jc w:val="left"/>
              <w:rPr>
                <w:sz w:val="18"/>
                <w:szCs w:val="18"/>
              </w:rPr>
            </w:pPr>
            <w:r w:rsidRPr="00E47AEE">
              <w:rPr>
                <w:sz w:val="18"/>
                <w:szCs w:val="18"/>
              </w:rPr>
              <w:t>Ketersediaan panduan pembimbingan Karya Tulis Ilmiah, sosialisasi</w:t>
            </w:r>
            <w:proofErr w:type="gramStart"/>
            <w:r w:rsidRPr="00E47AEE">
              <w:rPr>
                <w:sz w:val="18"/>
                <w:szCs w:val="18"/>
              </w:rPr>
              <w:t>,dan</w:t>
            </w:r>
            <w:proofErr w:type="gramEnd"/>
            <w:r w:rsidRPr="00E47AEE">
              <w:rPr>
                <w:sz w:val="18"/>
                <w:szCs w:val="18"/>
              </w:rPr>
              <w:t xml:space="preserve"> konsistensi pelaksanaannya.</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44</w:t>
            </w:r>
          </w:p>
        </w:tc>
        <w:tc>
          <w:tcPr>
            <w:tcW w:w="1243" w:type="dxa"/>
          </w:tcPr>
          <w:p w:rsidR="004C6DAB" w:rsidRPr="00E47AEE" w:rsidRDefault="004C6DAB" w:rsidP="00EA1B73">
            <w:pPr>
              <w:spacing w:line="240" w:lineRule="auto"/>
              <w:rPr>
                <w:sz w:val="18"/>
                <w:szCs w:val="18"/>
              </w:rPr>
            </w:pPr>
            <w:r w:rsidRPr="00E47AEE">
              <w:rPr>
                <w:sz w:val="18"/>
                <w:szCs w:val="18"/>
              </w:rPr>
              <w:t>5.4.2</w:t>
            </w:r>
          </w:p>
        </w:tc>
        <w:tc>
          <w:tcPr>
            <w:tcW w:w="2880" w:type="dxa"/>
          </w:tcPr>
          <w:p w:rsidR="004C6DAB" w:rsidRPr="00E47AEE" w:rsidRDefault="004C6DAB" w:rsidP="00C83EF0">
            <w:pPr>
              <w:spacing w:line="240" w:lineRule="auto"/>
              <w:jc w:val="left"/>
              <w:rPr>
                <w:sz w:val="18"/>
                <w:szCs w:val="18"/>
              </w:rPr>
            </w:pPr>
            <w:r w:rsidRPr="00E47AEE">
              <w:rPr>
                <w:sz w:val="18"/>
                <w:szCs w:val="18"/>
              </w:rPr>
              <w:t>Kualifikasi akademik dosen pembimbing Karya Tulis Ilmiah.</w:t>
            </w:r>
          </w:p>
        </w:tc>
        <w:tc>
          <w:tcPr>
            <w:tcW w:w="3940" w:type="dxa"/>
          </w:tcPr>
          <w:p w:rsidR="004C6DAB" w:rsidRPr="00E47AEE" w:rsidRDefault="004C6DAB" w:rsidP="00814305">
            <w:pPr>
              <w:spacing w:line="240" w:lineRule="auto"/>
              <w:rPr>
                <w:sz w:val="18"/>
                <w:szCs w:val="18"/>
              </w:rPr>
            </w:pPr>
          </w:p>
        </w:tc>
        <w:tc>
          <w:tcPr>
            <w:tcW w:w="830" w:type="dxa"/>
            <w:vAlign w:val="center"/>
          </w:tcPr>
          <w:p w:rsidR="004C6DAB" w:rsidRPr="00E47AEE" w:rsidRDefault="004C6DAB" w:rsidP="00F52D1B">
            <w:pPr>
              <w:jc w:val="center"/>
              <w:rPr>
                <w:b/>
                <w:bCs/>
                <w:sz w:val="20"/>
                <w:szCs w:val="20"/>
              </w:rPr>
            </w:pPr>
            <w:r w:rsidRPr="00E47AEE">
              <w:rPr>
                <w:b/>
                <w:bCs/>
                <w:sz w:val="20"/>
                <w:szCs w:val="20"/>
              </w:rPr>
              <w:t>0,78</w:t>
            </w:r>
          </w:p>
        </w:tc>
        <w:tc>
          <w:tcPr>
            <w:tcW w:w="879" w:type="dxa"/>
          </w:tcPr>
          <w:p w:rsidR="004C6DAB" w:rsidRPr="00E47AEE" w:rsidRDefault="004C6DAB" w:rsidP="00814305">
            <w:pPr>
              <w:spacing w:line="240" w:lineRule="auto"/>
              <w:rPr>
                <w:sz w:val="18"/>
                <w:szCs w:val="18"/>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45</w:t>
            </w:r>
          </w:p>
        </w:tc>
        <w:tc>
          <w:tcPr>
            <w:tcW w:w="1243" w:type="dxa"/>
          </w:tcPr>
          <w:p w:rsidR="004C6DAB" w:rsidRPr="00E47AEE" w:rsidRDefault="004C6DAB" w:rsidP="00EA1B73">
            <w:pPr>
              <w:spacing w:line="240" w:lineRule="auto"/>
              <w:rPr>
                <w:sz w:val="18"/>
                <w:szCs w:val="18"/>
              </w:rPr>
            </w:pPr>
            <w:r w:rsidRPr="00E47AEE">
              <w:rPr>
                <w:sz w:val="18"/>
                <w:szCs w:val="18"/>
              </w:rPr>
              <w:t>5.4.3</w:t>
            </w:r>
          </w:p>
        </w:tc>
        <w:tc>
          <w:tcPr>
            <w:tcW w:w="2880" w:type="dxa"/>
          </w:tcPr>
          <w:p w:rsidR="004C6DAB" w:rsidRPr="00E47AEE" w:rsidRDefault="004C6DAB" w:rsidP="00C83EF0">
            <w:pPr>
              <w:spacing w:line="240" w:lineRule="auto"/>
              <w:jc w:val="left"/>
              <w:rPr>
                <w:sz w:val="18"/>
                <w:szCs w:val="18"/>
              </w:rPr>
            </w:pPr>
            <w:r w:rsidRPr="00E47AEE">
              <w:rPr>
                <w:sz w:val="18"/>
                <w:szCs w:val="18"/>
              </w:rPr>
              <w:t>Rata-rata peserta didik per dosen pembimbing Karya Tulis Ilmiah.</w:t>
            </w:r>
          </w:p>
        </w:tc>
        <w:tc>
          <w:tcPr>
            <w:tcW w:w="3940" w:type="dxa"/>
          </w:tcPr>
          <w:p w:rsidR="004C6DAB" w:rsidRPr="00E47AEE" w:rsidRDefault="004C6DAB" w:rsidP="00814305">
            <w:pPr>
              <w:spacing w:line="240" w:lineRule="auto"/>
              <w:rPr>
                <w:sz w:val="18"/>
                <w:szCs w:val="18"/>
                <w:lang w:val="fi-FI"/>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fi-FI"/>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46</w:t>
            </w:r>
          </w:p>
        </w:tc>
        <w:tc>
          <w:tcPr>
            <w:tcW w:w="1243" w:type="dxa"/>
          </w:tcPr>
          <w:p w:rsidR="004C6DAB" w:rsidRPr="00E47AEE" w:rsidRDefault="004C6DAB" w:rsidP="00EA1B73">
            <w:pPr>
              <w:spacing w:line="240" w:lineRule="auto"/>
              <w:rPr>
                <w:sz w:val="18"/>
                <w:szCs w:val="18"/>
              </w:rPr>
            </w:pPr>
            <w:r w:rsidRPr="00E47AEE">
              <w:rPr>
                <w:sz w:val="18"/>
                <w:szCs w:val="18"/>
              </w:rPr>
              <w:t>5.5.1</w:t>
            </w:r>
          </w:p>
        </w:tc>
        <w:tc>
          <w:tcPr>
            <w:tcW w:w="2880" w:type="dxa"/>
          </w:tcPr>
          <w:p w:rsidR="004C6DAB" w:rsidRPr="00E47AEE" w:rsidRDefault="004C6DAB" w:rsidP="00C83EF0">
            <w:pPr>
              <w:spacing w:line="240" w:lineRule="auto"/>
              <w:jc w:val="left"/>
              <w:rPr>
                <w:sz w:val="18"/>
                <w:szCs w:val="18"/>
              </w:rPr>
            </w:pPr>
            <w:r w:rsidRPr="00E47AEE">
              <w:rPr>
                <w:sz w:val="18"/>
                <w:szCs w:val="18"/>
              </w:rPr>
              <w:t xml:space="preserve">Sistem monitoring dan evaluasi (monev) kurikulum untuk menjamin terlaksananya program pendidikan sehingga mampu mencapai kompetensi yang diharapkan. Jelaskan jumlah bimbingan </w:t>
            </w:r>
            <w:r w:rsidRPr="00E47AEE">
              <w:rPr>
                <w:sz w:val="18"/>
                <w:szCs w:val="18"/>
              </w:rPr>
              <w:lastRenderedPageBreak/>
              <w:t>operasi/tindakan per tahun, ketersediaan log book dan mutunya.</w:t>
            </w:r>
          </w:p>
        </w:tc>
        <w:tc>
          <w:tcPr>
            <w:tcW w:w="3940" w:type="dxa"/>
          </w:tcPr>
          <w:p w:rsidR="004C6DAB" w:rsidRPr="00E47AEE" w:rsidRDefault="004C6DAB" w:rsidP="00814305">
            <w:pPr>
              <w:spacing w:line="240" w:lineRule="auto"/>
              <w:rPr>
                <w:sz w:val="18"/>
                <w:szCs w:val="18"/>
                <w:lang w:val="fi-FI"/>
              </w:rPr>
            </w:pPr>
          </w:p>
        </w:tc>
        <w:tc>
          <w:tcPr>
            <w:tcW w:w="830" w:type="dxa"/>
            <w:vAlign w:val="center"/>
          </w:tcPr>
          <w:p w:rsidR="004C6DAB" w:rsidRPr="00E47AEE" w:rsidRDefault="004C6DAB" w:rsidP="00F52D1B">
            <w:pPr>
              <w:jc w:val="center"/>
              <w:rPr>
                <w:b/>
                <w:bCs/>
                <w:sz w:val="20"/>
                <w:szCs w:val="20"/>
              </w:rPr>
            </w:pPr>
            <w:r w:rsidRPr="00E47AEE">
              <w:rPr>
                <w:b/>
                <w:bCs/>
                <w:sz w:val="20"/>
                <w:szCs w:val="20"/>
              </w:rPr>
              <w:t>1,03</w:t>
            </w:r>
          </w:p>
        </w:tc>
        <w:tc>
          <w:tcPr>
            <w:tcW w:w="879" w:type="dxa"/>
          </w:tcPr>
          <w:p w:rsidR="004C6DAB" w:rsidRPr="00E47AEE" w:rsidRDefault="004C6DAB" w:rsidP="00814305">
            <w:pPr>
              <w:spacing w:line="240" w:lineRule="auto"/>
              <w:rPr>
                <w:sz w:val="18"/>
                <w:szCs w:val="18"/>
                <w:lang w:val="fi-FI"/>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lastRenderedPageBreak/>
              <w:t>47</w:t>
            </w:r>
          </w:p>
        </w:tc>
        <w:tc>
          <w:tcPr>
            <w:tcW w:w="1243" w:type="dxa"/>
          </w:tcPr>
          <w:p w:rsidR="004C6DAB" w:rsidRPr="00E47AEE" w:rsidRDefault="004C6DAB" w:rsidP="00EA1B73">
            <w:pPr>
              <w:spacing w:line="240" w:lineRule="auto"/>
              <w:rPr>
                <w:sz w:val="18"/>
                <w:szCs w:val="18"/>
              </w:rPr>
            </w:pPr>
            <w:r w:rsidRPr="00E47AEE">
              <w:rPr>
                <w:sz w:val="18"/>
                <w:szCs w:val="18"/>
              </w:rPr>
              <w:t>5.5.2</w:t>
            </w:r>
          </w:p>
        </w:tc>
        <w:tc>
          <w:tcPr>
            <w:tcW w:w="2880" w:type="dxa"/>
          </w:tcPr>
          <w:p w:rsidR="004C6DAB" w:rsidRPr="00E47AEE" w:rsidRDefault="004C6DAB" w:rsidP="00C83EF0">
            <w:pPr>
              <w:spacing w:line="240" w:lineRule="auto"/>
              <w:jc w:val="left"/>
              <w:rPr>
                <w:sz w:val="18"/>
                <w:szCs w:val="18"/>
              </w:rPr>
            </w:pPr>
            <w:r w:rsidRPr="00E47AEE">
              <w:rPr>
                <w:sz w:val="18"/>
                <w:szCs w:val="18"/>
              </w:rPr>
              <w:t>Sistem supervisi pendidikan untuk menjamin terlaksananya program pendidikan sehingga mampu mencapai kompetensi yang diharapkan. Rata-rata jumlah bimbingan operasi/tindakan per tahun.</w:t>
            </w:r>
          </w:p>
        </w:tc>
        <w:tc>
          <w:tcPr>
            <w:tcW w:w="3940" w:type="dxa"/>
          </w:tcPr>
          <w:p w:rsidR="004C6DAB" w:rsidRPr="00E47AEE" w:rsidRDefault="004C6DAB" w:rsidP="00814305">
            <w:pPr>
              <w:spacing w:line="240" w:lineRule="auto"/>
              <w:rPr>
                <w:sz w:val="18"/>
                <w:szCs w:val="18"/>
                <w:lang w:val="fi-FI"/>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fi-FI"/>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48</w:t>
            </w:r>
          </w:p>
        </w:tc>
        <w:tc>
          <w:tcPr>
            <w:tcW w:w="1243" w:type="dxa"/>
          </w:tcPr>
          <w:p w:rsidR="004C6DAB" w:rsidRPr="00E47AEE" w:rsidRDefault="004C6DAB" w:rsidP="00EA1B73">
            <w:pPr>
              <w:spacing w:line="240" w:lineRule="auto"/>
              <w:rPr>
                <w:sz w:val="18"/>
                <w:szCs w:val="18"/>
              </w:rPr>
            </w:pPr>
            <w:r w:rsidRPr="00E47AEE">
              <w:rPr>
                <w:sz w:val="18"/>
                <w:szCs w:val="18"/>
              </w:rPr>
              <w:t>5.5.3</w:t>
            </w:r>
          </w:p>
        </w:tc>
        <w:tc>
          <w:tcPr>
            <w:tcW w:w="2880" w:type="dxa"/>
          </w:tcPr>
          <w:p w:rsidR="004C6DAB" w:rsidRPr="00E47AEE" w:rsidRDefault="004C6DAB" w:rsidP="00C83EF0">
            <w:pPr>
              <w:spacing w:line="240" w:lineRule="auto"/>
              <w:jc w:val="left"/>
              <w:rPr>
                <w:sz w:val="18"/>
                <w:szCs w:val="18"/>
              </w:rPr>
            </w:pPr>
            <w:r w:rsidRPr="00E47AEE">
              <w:rPr>
                <w:sz w:val="18"/>
                <w:szCs w:val="18"/>
              </w:rPr>
              <w:t>Sistem evaluasi peserta didik dan kriteria kelulusan untuk menilai kompetensi peserta didik.</w:t>
            </w:r>
          </w:p>
        </w:tc>
        <w:tc>
          <w:tcPr>
            <w:tcW w:w="3940" w:type="dxa"/>
          </w:tcPr>
          <w:p w:rsidR="004C6DAB" w:rsidRPr="00E47AEE" w:rsidRDefault="004C6DAB" w:rsidP="00814305">
            <w:pPr>
              <w:spacing w:line="240" w:lineRule="auto"/>
              <w:rPr>
                <w:sz w:val="18"/>
                <w:szCs w:val="18"/>
                <w:lang w:val="id-ID"/>
              </w:rPr>
            </w:pPr>
          </w:p>
        </w:tc>
        <w:tc>
          <w:tcPr>
            <w:tcW w:w="830" w:type="dxa"/>
            <w:vAlign w:val="center"/>
          </w:tcPr>
          <w:p w:rsidR="004C6DAB" w:rsidRPr="00E47AEE" w:rsidRDefault="004C6DAB" w:rsidP="00F52D1B">
            <w:pPr>
              <w:jc w:val="center"/>
              <w:rPr>
                <w:b/>
                <w:bCs/>
                <w:sz w:val="20"/>
                <w:szCs w:val="20"/>
              </w:rPr>
            </w:pPr>
            <w:r w:rsidRPr="00E47AEE">
              <w:rPr>
                <w:b/>
                <w:bCs/>
                <w:sz w:val="20"/>
                <w:szCs w:val="20"/>
              </w:rPr>
              <w:t>1,03</w:t>
            </w:r>
          </w:p>
        </w:tc>
        <w:tc>
          <w:tcPr>
            <w:tcW w:w="879" w:type="dxa"/>
          </w:tcPr>
          <w:p w:rsidR="004C6DAB" w:rsidRPr="00E47AEE" w:rsidRDefault="004C6DAB" w:rsidP="00814305">
            <w:pPr>
              <w:spacing w:line="240" w:lineRule="auto"/>
              <w:rPr>
                <w:sz w:val="18"/>
                <w:szCs w:val="18"/>
                <w:lang w:val="id-ID"/>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49</w:t>
            </w:r>
          </w:p>
        </w:tc>
        <w:tc>
          <w:tcPr>
            <w:tcW w:w="1243" w:type="dxa"/>
          </w:tcPr>
          <w:p w:rsidR="004C6DAB" w:rsidRPr="00E47AEE" w:rsidRDefault="004C6DAB" w:rsidP="00EA1B73">
            <w:pPr>
              <w:spacing w:line="240" w:lineRule="auto"/>
              <w:rPr>
                <w:sz w:val="18"/>
                <w:szCs w:val="18"/>
              </w:rPr>
            </w:pPr>
            <w:r w:rsidRPr="00E47AEE">
              <w:rPr>
                <w:sz w:val="18"/>
                <w:szCs w:val="18"/>
              </w:rPr>
              <w:t>5.6.1</w:t>
            </w:r>
          </w:p>
        </w:tc>
        <w:tc>
          <w:tcPr>
            <w:tcW w:w="2880" w:type="dxa"/>
          </w:tcPr>
          <w:p w:rsidR="004C6DAB" w:rsidRPr="00E47AEE" w:rsidRDefault="004C6DAB" w:rsidP="00C83EF0">
            <w:pPr>
              <w:spacing w:line="240" w:lineRule="auto"/>
              <w:jc w:val="left"/>
              <w:rPr>
                <w:sz w:val="18"/>
                <w:szCs w:val="18"/>
              </w:rPr>
            </w:pPr>
            <w:r w:rsidRPr="00E47AEE">
              <w:rPr>
                <w:sz w:val="18"/>
                <w:szCs w:val="18"/>
              </w:rPr>
              <w:t>Kebijakan tentang suasana akademik (otonomi keilmuan, kebebasan akademik, kebebasan mimbar akademik).</w:t>
            </w:r>
          </w:p>
        </w:tc>
        <w:tc>
          <w:tcPr>
            <w:tcW w:w="3940" w:type="dxa"/>
          </w:tcPr>
          <w:p w:rsidR="004C6DAB" w:rsidRPr="00E47AEE" w:rsidRDefault="004C6DAB" w:rsidP="00814305">
            <w:pPr>
              <w:spacing w:line="240" w:lineRule="auto"/>
              <w:rPr>
                <w:sz w:val="18"/>
                <w:szCs w:val="18"/>
                <w:lang w:val="nb-NO"/>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nb-NO"/>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50</w:t>
            </w:r>
          </w:p>
        </w:tc>
        <w:tc>
          <w:tcPr>
            <w:tcW w:w="1243" w:type="dxa"/>
          </w:tcPr>
          <w:p w:rsidR="004C6DAB" w:rsidRPr="00E47AEE" w:rsidRDefault="004C6DAB" w:rsidP="00EA1B73">
            <w:pPr>
              <w:spacing w:line="240" w:lineRule="auto"/>
              <w:rPr>
                <w:sz w:val="18"/>
                <w:szCs w:val="18"/>
              </w:rPr>
            </w:pPr>
            <w:r w:rsidRPr="00E47AEE">
              <w:rPr>
                <w:sz w:val="18"/>
                <w:szCs w:val="18"/>
              </w:rPr>
              <w:t>5.6.2</w:t>
            </w:r>
          </w:p>
        </w:tc>
        <w:tc>
          <w:tcPr>
            <w:tcW w:w="2880" w:type="dxa"/>
          </w:tcPr>
          <w:p w:rsidR="004C6DAB" w:rsidRPr="00E47AEE" w:rsidRDefault="004C6DAB" w:rsidP="00C83EF0">
            <w:pPr>
              <w:spacing w:line="240" w:lineRule="auto"/>
              <w:jc w:val="left"/>
              <w:rPr>
                <w:sz w:val="18"/>
                <w:szCs w:val="18"/>
              </w:rPr>
            </w:pPr>
            <w:r w:rsidRPr="00E47AEE">
              <w:rPr>
                <w:sz w:val="18"/>
                <w:szCs w:val="18"/>
              </w:rPr>
              <w:t>Ketersediaan dan jenis prasarana, sarana dan dana yang memungkinkan terciptanya interaksi akademik antara sivitas akademika.</w:t>
            </w:r>
          </w:p>
        </w:tc>
        <w:tc>
          <w:tcPr>
            <w:tcW w:w="3940" w:type="dxa"/>
          </w:tcPr>
          <w:p w:rsidR="004C6DAB" w:rsidRPr="00E47AEE" w:rsidRDefault="004C6DAB" w:rsidP="00814305">
            <w:pPr>
              <w:spacing w:line="240" w:lineRule="auto"/>
              <w:rPr>
                <w:sz w:val="18"/>
                <w:szCs w:val="18"/>
                <w:lang w:val="nb-NO"/>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nb-NO"/>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51</w:t>
            </w:r>
          </w:p>
        </w:tc>
        <w:tc>
          <w:tcPr>
            <w:tcW w:w="1243" w:type="dxa"/>
          </w:tcPr>
          <w:p w:rsidR="004C6DAB" w:rsidRPr="00E47AEE" w:rsidRDefault="004C6DAB" w:rsidP="00EA1B73">
            <w:pPr>
              <w:spacing w:line="240" w:lineRule="auto"/>
              <w:rPr>
                <w:sz w:val="18"/>
                <w:szCs w:val="18"/>
              </w:rPr>
            </w:pPr>
            <w:r w:rsidRPr="00E47AEE">
              <w:rPr>
                <w:sz w:val="18"/>
                <w:szCs w:val="18"/>
              </w:rPr>
              <w:t>5.6.3</w:t>
            </w:r>
          </w:p>
        </w:tc>
        <w:tc>
          <w:tcPr>
            <w:tcW w:w="2880" w:type="dxa"/>
          </w:tcPr>
          <w:p w:rsidR="004C6DAB" w:rsidRPr="00E47AEE" w:rsidRDefault="004C6DAB" w:rsidP="00C83EF0">
            <w:pPr>
              <w:spacing w:line="240" w:lineRule="auto"/>
              <w:jc w:val="left"/>
              <w:rPr>
                <w:sz w:val="18"/>
                <w:szCs w:val="18"/>
              </w:rPr>
            </w:pPr>
            <w:r w:rsidRPr="00E47AEE">
              <w:rPr>
                <w:sz w:val="18"/>
                <w:szCs w:val="18"/>
              </w:rPr>
              <w:t>Program dan kegiatan akademik untuk menciptakan suasana akademik (seminar, simposium, lokakarya, bedah buku, penelitian bersama dll).</w:t>
            </w:r>
          </w:p>
        </w:tc>
        <w:tc>
          <w:tcPr>
            <w:tcW w:w="3940" w:type="dxa"/>
          </w:tcPr>
          <w:p w:rsidR="004C6DAB" w:rsidRPr="00E47AEE" w:rsidRDefault="004C6DAB" w:rsidP="00814305">
            <w:pPr>
              <w:spacing w:line="240" w:lineRule="auto"/>
              <w:rPr>
                <w:sz w:val="18"/>
                <w:szCs w:val="18"/>
                <w:lang w:val="id-ID"/>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id-ID"/>
              </w:rPr>
            </w:pPr>
          </w:p>
        </w:tc>
      </w:tr>
      <w:tr w:rsidR="00E47AEE" w:rsidRPr="00E47AEE" w:rsidTr="00523144">
        <w:tc>
          <w:tcPr>
            <w:tcW w:w="647" w:type="dxa"/>
          </w:tcPr>
          <w:p w:rsidR="004C6DAB" w:rsidRPr="00E47AEE" w:rsidRDefault="004C6DAB" w:rsidP="00DE69F9">
            <w:pPr>
              <w:spacing w:line="240" w:lineRule="auto"/>
              <w:jc w:val="left"/>
              <w:rPr>
                <w:sz w:val="18"/>
                <w:szCs w:val="18"/>
              </w:rPr>
            </w:pPr>
            <w:r w:rsidRPr="00E47AEE">
              <w:rPr>
                <w:sz w:val="18"/>
                <w:szCs w:val="18"/>
              </w:rPr>
              <w:t>52</w:t>
            </w:r>
          </w:p>
        </w:tc>
        <w:tc>
          <w:tcPr>
            <w:tcW w:w="1243" w:type="dxa"/>
          </w:tcPr>
          <w:p w:rsidR="004C6DAB" w:rsidRPr="00E47AEE" w:rsidRDefault="004C6DAB" w:rsidP="00EA1B73">
            <w:pPr>
              <w:spacing w:line="240" w:lineRule="auto"/>
              <w:rPr>
                <w:sz w:val="18"/>
                <w:szCs w:val="18"/>
              </w:rPr>
            </w:pPr>
            <w:r w:rsidRPr="00E47AEE">
              <w:rPr>
                <w:sz w:val="18"/>
                <w:szCs w:val="18"/>
              </w:rPr>
              <w:t>5.6.4</w:t>
            </w:r>
          </w:p>
        </w:tc>
        <w:tc>
          <w:tcPr>
            <w:tcW w:w="2880" w:type="dxa"/>
          </w:tcPr>
          <w:p w:rsidR="004C6DAB" w:rsidRPr="00E47AEE" w:rsidRDefault="004C6DAB" w:rsidP="00C83EF0">
            <w:pPr>
              <w:spacing w:line="240" w:lineRule="auto"/>
              <w:jc w:val="left"/>
              <w:rPr>
                <w:sz w:val="18"/>
                <w:szCs w:val="18"/>
              </w:rPr>
            </w:pPr>
            <w:r w:rsidRPr="00E47AEE">
              <w:rPr>
                <w:sz w:val="18"/>
                <w:szCs w:val="18"/>
              </w:rPr>
              <w:t>Pengembangan sikap professional, mencakup aspek etika kedokteran, kemampuan kerjasama dalam tim, dan hubungan dokter pasien.</w:t>
            </w:r>
          </w:p>
        </w:tc>
        <w:tc>
          <w:tcPr>
            <w:tcW w:w="3940" w:type="dxa"/>
          </w:tcPr>
          <w:p w:rsidR="004C6DAB" w:rsidRPr="00E47AEE" w:rsidRDefault="004C6DAB" w:rsidP="00814305">
            <w:pPr>
              <w:spacing w:line="240" w:lineRule="auto"/>
              <w:rPr>
                <w:sz w:val="18"/>
                <w:szCs w:val="18"/>
                <w:lang w:val="id-ID"/>
              </w:rPr>
            </w:pPr>
          </w:p>
        </w:tc>
        <w:tc>
          <w:tcPr>
            <w:tcW w:w="830" w:type="dxa"/>
            <w:vAlign w:val="center"/>
          </w:tcPr>
          <w:p w:rsidR="004C6DAB" w:rsidRPr="00E47AEE" w:rsidRDefault="004C6DAB" w:rsidP="00F52D1B">
            <w:pPr>
              <w:jc w:val="center"/>
              <w:rPr>
                <w:b/>
                <w:bCs/>
                <w:sz w:val="20"/>
                <w:szCs w:val="20"/>
              </w:rPr>
            </w:pPr>
            <w:r w:rsidRPr="00E47AEE">
              <w:rPr>
                <w:b/>
                <w:bCs/>
                <w:sz w:val="20"/>
                <w:szCs w:val="20"/>
              </w:rPr>
              <w:t>0,52</w:t>
            </w:r>
          </w:p>
        </w:tc>
        <w:tc>
          <w:tcPr>
            <w:tcW w:w="879" w:type="dxa"/>
          </w:tcPr>
          <w:p w:rsidR="004C6DAB" w:rsidRPr="00E47AEE" w:rsidRDefault="004C6DAB" w:rsidP="00814305">
            <w:pPr>
              <w:spacing w:line="240" w:lineRule="auto"/>
              <w:rPr>
                <w:sz w:val="18"/>
                <w:szCs w:val="18"/>
                <w:lang w:val="id-ID"/>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53</w:t>
            </w:r>
          </w:p>
        </w:tc>
        <w:tc>
          <w:tcPr>
            <w:tcW w:w="1243" w:type="dxa"/>
          </w:tcPr>
          <w:p w:rsidR="00CA3EEC" w:rsidRPr="00E47AEE" w:rsidRDefault="00CA3EEC" w:rsidP="00EA1B73">
            <w:pPr>
              <w:spacing w:line="240" w:lineRule="auto"/>
              <w:rPr>
                <w:sz w:val="18"/>
                <w:szCs w:val="18"/>
              </w:rPr>
            </w:pPr>
            <w:r w:rsidRPr="00E47AEE">
              <w:rPr>
                <w:sz w:val="18"/>
                <w:szCs w:val="18"/>
              </w:rPr>
              <w:t>6.1.1</w:t>
            </w:r>
          </w:p>
        </w:tc>
        <w:tc>
          <w:tcPr>
            <w:tcW w:w="2880" w:type="dxa"/>
          </w:tcPr>
          <w:p w:rsidR="00CA3EEC" w:rsidRPr="00E47AEE" w:rsidRDefault="00CA3EEC" w:rsidP="00C83EF0">
            <w:pPr>
              <w:spacing w:line="240" w:lineRule="auto"/>
              <w:jc w:val="left"/>
              <w:rPr>
                <w:sz w:val="18"/>
                <w:szCs w:val="18"/>
              </w:rPr>
            </w:pPr>
            <w:r w:rsidRPr="00E47AEE">
              <w:rPr>
                <w:sz w:val="18"/>
                <w:szCs w:val="18"/>
              </w:rPr>
              <w:t>Keterlibatan program Pendidikan dalam perencanaan target kinerja, perencanaan kegiatan kerja dan perencanaan alokasi dan pengelolaan dana.</w:t>
            </w:r>
            <w:r w:rsidRPr="00E47AEE">
              <w:rPr>
                <w:sz w:val="18"/>
                <w:szCs w:val="18"/>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1.06</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54</w:t>
            </w:r>
          </w:p>
        </w:tc>
        <w:tc>
          <w:tcPr>
            <w:tcW w:w="1243" w:type="dxa"/>
          </w:tcPr>
          <w:p w:rsidR="00CA3EEC" w:rsidRPr="00E47AEE" w:rsidRDefault="00CA3EEC" w:rsidP="00EA1B73">
            <w:pPr>
              <w:spacing w:line="240" w:lineRule="auto"/>
              <w:rPr>
                <w:sz w:val="18"/>
                <w:szCs w:val="18"/>
              </w:rPr>
            </w:pPr>
            <w:r w:rsidRPr="00E47AEE">
              <w:rPr>
                <w:sz w:val="18"/>
                <w:szCs w:val="18"/>
              </w:rPr>
              <w:t>6.1.2.1</w:t>
            </w:r>
          </w:p>
        </w:tc>
        <w:tc>
          <w:tcPr>
            <w:tcW w:w="2880" w:type="dxa"/>
          </w:tcPr>
          <w:p w:rsidR="00CA3EEC" w:rsidRPr="00E47AEE" w:rsidRDefault="00CA3EEC" w:rsidP="00C83EF0">
            <w:pPr>
              <w:spacing w:line="240" w:lineRule="auto"/>
              <w:jc w:val="left"/>
              <w:rPr>
                <w:sz w:val="18"/>
                <w:szCs w:val="18"/>
              </w:rPr>
            </w:pPr>
            <w:r w:rsidRPr="00E47AEE">
              <w:rPr>
                <w:sz w:val="18"/>
                <w:szCs w:val="18"/>
              </w:rPr>
              <w:t>Persentase perolehan dana dari peserta didik dibandingkan dengan total penerimaan dana.</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0.53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55</w:t>
            </w:r>
          </w:p>
        </w:tc>
        <w:tc>
          <w:tcPr>
            <w:tcW w:w="1243" w:type="dxa"/>
          </w:tcPr>
          <w:p w:rsidR="00CA3EEC" w:rsidRPr="00E47AEE" w:rsidRDefault="00CA3EEC" w:rsidP="00EA1B73">
            <w:pPr>
              <w:spacing w:line="240" w:lineRule="auto"/>
              <w:rPr>
                <w:sz w:val="18"/>
                <w:szCs w:val="18"/>
              </w:rPr>
            </w:pPr>
            <w:r w:rsidRPr="00E47AEE">
              <w:rPr>
                <w:sz w:val="18"/>
                <w:szCs w:val="18"/>
              </w:rPr>
              <w:t>6.1.2.2</w:t>
            </w:r>
          </w:p>
        </w:tc>
        <w:tc>
          <w:tcPr>
            <w:tcW w:w="2880" w:type="dxa"/>
          </w:tcPr>
          <w:p w:rsidR="00CA3EEC" w:rsidRPr="00E47AEE" w:rsidRDefault="00CA3EEC" w:rsidP="00C83EF0">
            <w:pPr>
              <w:spacing w:line="240" w:lineRule="auto"/>
              <w:jc w:val="left"/>
              <w:rPr>
                <w:sz w:val="18"/>
                <w:szCs w:val="18"/>
              </w:rPr>
            </w:pPr>
            <w:r w:rsidRPr="00E47AEE">
              <w:rPr>
                <w:sz w:val="18"/>
                <w:szCs w:val="18"/>
              </w:rPr>
              <w:t>Penggunaan dana untuk operasional (pendidikan, penelitian, dan pengabdian kepada masyarakat). Satuan: juta rupiah per mahasiswa per tahun.</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1.06</w:t>
            </w:r>
          </w:p>
        </w:tc>
        <w:tc>
          <w:tcPr>
            <w:tcW w:w="879" w:type="dxa"/>
          </w:tcPr>
          <w:p w:rsidR="00CA3EEC" w:rsidRPr="00E47AEE" w:rsidRDefault="00CA3EEC" w:rsidP="00814305">
            <w:pPr>
              <w:spacing w:line="240" w:lineRule="auto"/>
              <w:rPr>
                <w:sz w:val="18"/>
                <w:szCs w:val="18"/>
              </w:rPr>
            </w:pPr>
          </w:p>
        </w:tc>
      </w:tr>
      <w:tr w:rsidR="00E47AEE" w:rsidRPr="00E47AEE" w:rsidTr="00523144">
        <w:trPr>
          <w:trHeight w:val="58"/>
        </w:trPr>
        <w:tc>
          <w:tcPr>
            <w:tcW w:w="647" w:type="dxa"/>
          </w:tcPr>
          <w:p w:rsidR="00CA3EEC" w:rsidRPr="00E47AEE" w:rsidRDefault="00CA3EEC" w:rsidP="00DE69F9">
            <w:pPr>
              <w:spacing w:line="240" w:lineRule="auto"/>
              <w:jc w:val="left"/>
              <w:rPr>
                <w:sz w:val="18"/>
                <w:szCs w:val="18"/>
              </w:rPr>
            </w:pPr>
            <w:r w:rsidRPr="00E47AEE">
              <w:rPr>
                <w:sz w:val="18"/>
                <w:szCs w:val="18"/>
              </w:rPr>
              <w:t>56</w:t>
            </w:r>
          </w:p>
        </w:tc>
        <w:tc>
          <w:tcPr>
            <w:tcW w:w="1243" w:type="dxa"/>
          </w:tcPr>
          <w:p w:rsidR="00CA3EEC" w:rsidRPr="00E47AEE" w:rsidRDefault="00CA3EEC" w:rsidP="00EA1B73">
            <w:pPr>
              <w:spacing w:line="240" w:lineRule="auto"/>
              <w:rPr>
                <w:sz w:val="18"/>
                <w:szCs w:val="18"/>
              </w:rPr>
            </w:pPr>
            <w:r w:rsidRPr="00E47AEE">
              <w:rPr>
                <w:sz w:val="18"/>
                <w:szCs w:val="18"/>
              </w:rPr>
              <w:t>6.1.3.1</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Rata-rata dana </w:t>
            </w:r>
            <w:proofErr w:type="gramStart"/>
            <w:r w:rsidRPr="00E47AEE">
              <w:rPr>
                <w:sz w:val="18"/>
                <w:szCs w:val="18"/>
              </w:rPr>
              <w:t>penelitian  per</w:t>
            </w:r>
            <w:proofErr w:type="gramEnd"/>
            <w:r w:rsidRPr="00E47AEE">
              <w:rPr>
                <w:sz w:val="18"/>
                <w:szCs w:val="18"/>
              </w:rPr>
              <w:t xml:space="preserve"> dosen di RS Pendidikan (Utama, Afiliasi dan Satelit) per tahun (dalam juta rupiah).</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0.53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57</w:t>
            </w:r>
          </w:p>
        </w:tc>
        <w:tc>
          <w:tcPr>
            <w:tcW w:w="1243" w:type="dxa"/>
          </w:tcPr>
          <w:p w:rsidR="00CA3EEC" w:rsidRPr="00E47AEE" w:rsidRDefault="00CA3EEC" w:rsidP="00EA1B73">
            <w:pPr>
              <w:spacing w:line="240" w:lineRule="auto"/>
              <w:rPr>
                <w:sz w:val="18"/>
                <w:szCs w:val="18"/>
              </w:rPr>
            </w:pPr>
            <w:r w:rsidRPr="00E47AEE">
              <w:rPr>
                <w:sz w:val="18"/>
                <w:szCs w:val="18"/>
              </w:rPr>
              <w:t>6.1.4.1</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Rata-rata dana pengabdian kepada masyarakat per dosen di </w:t>
            </w:r>
            <w:r w:rsidRPr="00E47AEE">
              <w:rPr>
                <w:sz w:val="18"/>
                <w:szCs w:val="18"/>
              </w:rPr>
              <w:lastRenderedPageBreak/>
              <w:t>RS Pendidikan (Utama, Afiliasi dan Satelit) per tahun (dalam juta rupiah).</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0.53</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lastRenderedPageBreak/>
              <w:t>58</w:t>
            </w:r>
          </w:p>
        </w:tc>
        <w:tc>
          <w:tcPr>
            <w:tcW w:w="1243" w:type="dxa"/>
          </w:tcPr>
          <w:p w:rsidR="00CA3EEC" w:rsidRPr="00E47AEE" w:rsidRDefault="00CA3EEC" w:rsidP="00EA1B73">
            <w:pPr>
              <w:spacing w:line="240" w:lineRule="auto"/>
              <w:rPr>
                <w:sz w:val="18"/>
                <w:szCs w:val="18"/>
              </w:rPr>
            </w:pPr>
            <w:r w:rsidRPr="00E47AEE">
              <w:rPr>
                <w:sz w:val="18"/>
                <w:szCs w:val="18"/>
              </w:rPr>
              <w:t>6.2.1.1</w:t>
            </w:r>
          </w:p>
        </w:tc>
        <w:tc>
          <w:tcPr>
            <w:tcW w:w="2880" w:type="dxa"/>
          </w:tcPr>
          <w:p w:rsidR="00CA3EEC" w:rsidRPr="00E47AEE" w:rsidRDefault="00CA3EEC" w:rsidP="00C83EF0">
            <w:pPr>
              <w:spacing w:line="240" w:lineRule="auto"/>
              <w:jc w:val="left"/>
              <w:rPr>
                <w:sz w:val="18"/>
                <w:szCs w:val="18"/>
              </w:rPr>
            </w:pPr>
            <w:r w:rsidRPr="00E47AEE">
              <w:rPr>
                <w:sz w:val="18"/>
                <w:szCs w:val="18"/>
              </w:rPr>
              <w:t>Ruang dan sarana akademik yang tersedia untuk proses pendidikan (</w:t>
            </w:r>
            <w:r w:rsidRPr="00E47AEE">
              <w:rPr>
                <w:i/>
                <w:iCs/>
                <w:sz w:val="18"/>
                <w:szCs w:val="18"/>
              </w:rPr>
              <w:t>Skills Lab</w:t>
            </w:r>
            <w:r w:rsidRPr="00E47AEE">
              <w:rPr>
                <w:sz w:val="18"/>
                <w:szCs w:val="18"/>
              </w:rPr>
              <w:t>)</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2.11</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59</w:t>
            </w:r>
          </w:p>
        </w:tc>
        <w:tc>
          <w:tcPr>
            <w:tcW w:w="1243" w:type="dxa"/>
          </w:tcPr>
          <w:p w:rsidR="00CA3EEC" w:rsidRPr="00E47AEE" w:rsidRDefault="00CA3EEC" w:rsidP="00EA1B73">
            <w:pPr>
              <w:spacing w:line="240" w:lineRule="auto"/>
              <w:rPr>
                <w:sz w:val="18"/>
                <w:szCs w:val="18"/>
              </w:rPr>
            </w:pPr>
            <w:r w:rsidRPr="00E47AEE">
              <w:rPr>
                <w:sz w:val="18"/>
                <w:szCs w:val="18"/>
              </w:rPr>
              <w:t>6.2.1.2</w:t>
            </w:r>
          </w:p>
        </w:tc>
        <w:tc>
          <w:tcPr>
            <w:tcW w:w="2880" w:type="dxa"/>
          </w:tcPr>
          <w:p w:rsidR="00CA3EEC" w:rsidRPr="00E47AEE" w:rsidRDefault="00CA3EEC" w:rsidP="00C83EF0">
            <w:pPr>
              <w:spacing w:line="240" w:lineRule="auto"/>
              <w:jc w:val="left"/>
              <w:rPr>
                <w:sz w:val="18"/>
                <w:szCs w:val="18"/>
              </w:rPr>
            </w:pPr>
            <w:r w:rsidRPr="00E47AEE">
              <w:rPr>
                <w:sz w:val="18"/>
                <w:szCs w:val="18"/>
              </w:rPr>
              <w:t>Fasilitas komputer dan akses ke jaringan internet di perpustakaan.</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1.06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60</w:t>
            </w:r>
          </w:p>
        </w:tc>
        <w:tc>
          <w:tcPr>
            <w:tcW w:w="1243" w:type="dxa"/>
          </w:tcPr>
          <w:p w:rsidR="00CA3EEC" w:rsidRPr="00E47AEE" w:rsidRDefault="00CA3EEC" w:rsidP="00EA1B73">
            <w:pPr>
              <w:spacing w:line="240" w:lineRule="auto"/>
              <w:rPr>
                <w:sz w:val="18"/>
                <w:szCs w:val="18"/>
              </w:rPr>
            </w:pPr>
            <w:r w:rsidRPr="00E47AEE">
              <w:rPr>
                <w:sz w:val="18"/>
                <w:szCs w:val="18"/>
              </w:rPr>
              <w:t>6.2.1.3</w:t>
            </w:r>
          </w:p>
        </w:tc>
        <w:tc>
          <w:tcPr>
            <w:tcW w:w="2880" w:type="dxa"/>
          </w:tcPr>
          <w:p w:rsidR="00CA3EEC" w:rsidRPr="00E47AEE" w:rsidRDefault="00CA3EEC" w:rsidP="00C83EF0">
            <w:pPr>
              <w:spacing w:line="240" w:lineRule="auto"/>
              <w:jc w:val="left"/>
              <w:rPr>
                <w:sz w:val="18"/>
                <w:szCs w:val="18"/>
              </w:rPr>
            </w:pPr>
            <w:r w:rsidRPr="00E47AEE">
              <w:rPr>
                <w:sz w:val="18"/>
                <w:szCs w:val="18"/>
              </w:rPr>
              <w:t>Jumlah buku teks yang relevan.</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1.06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61</w:t>
            </w:r>
          </w:p>
        </w:tc>
        <w:tc>
          <w:tcPr>
            <w:tcW w:w="1243" w:type="dxa"/>
          </w:tcPr>
          <w:p w:rsidR="00CA3EEC" w:rsidRPr="00E47AEE" w:rsidRDefault="00CA3EEC" w:rsidP="00EA1B73">
            <w:pPr>
              <w:spacing w:line="240" w:lineRule="auto"/>
              <w:rPr>
                <w:sz w:val="18"/>
                <w:szCs w:val="18"/>
              </w:rPr>
            </w:pPr>
            <w:r w:rsidRPr="00E47AEE">
              <w:rPr>
                <w:sz w:val="18"/>
                <w:szCs w:val="18"/>
              </w:rPr>
              <w:t>6.2.1.4</w:t>
            </w:r>
          </w:p>
        </w:tc>
        <w:tc>
          <w:tcPr>
            <w:tcW w:w="2880" w:type="dxa"/>
          </w:tcPr>
          <w:p w:rsidR="00CA3EEC" w:rsidRPr="00E47AEE" w:rsidRDefault="00CA3EEC" w:rsidP="00C83EF0">
            <w:pPr>
              <w:spacing w:line="240" w:lineRule="auto"/>
              <w:jc w:val="left"/>
              <w:rPr>
                <w:sz w:val="18"/>
                <w:szCs w:val="18"/>
              </w:rPr>
            </w:pPr>
            <w:r w:rsidRPr="00E47AEE">
              <w:rPr>
                <w:sz w:val="18"/>
                <w:szCs w:val="18"/>
              </w:rPr>
              <w:t>Jumlah judul majalah profesi internasional.</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1.06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62</w:t>
            </w:r>
          </w:p>
        </w:tc>
        <w:tc>
          <w:tcPr>
            <w:tcW w:w="1243" w:type="dxa"/>
          </w:tcPr>
          <w:p w:rsidR="00CA3EEC" w:rsidRPr="00E47AEE" w:rsidRDefault="00CA3EEC" w:rsidP="00EA1B73">
            <w:pPr>
              <w:spacing w:line="240" w:lineRule="auto"/>
              <w:rPr>
                <w:sz w:val="18"/>
                <w:szCs w:val="18"/>
              </w:rPr>
            </w:pPr>
            <w:r w:rsidRPr="00E47AEE">
              <w:rPr>
                <w:sz w:val="18"/>
                <w:szCs w:val="18"/>
              </w:rPr>
              <w:t>6.2.1.5</w:t>
            </w:r>
          </w:p>
        </w:tc>
        <w:tc>
          <w:tcPr>
            <w:tcW w:w="2880" w:type="dxa"/>
          </w:tcPr>
          <w:p w:rsidR="00CA3EEC" w:rsidRPr="00E47AEE" w:rsidRDefault="00CA3EEC" w:rsidP="00C83EF0">
            <w:pPr>
              <w:spacing w:line="240" w:lineRule="auto"/>
              <w:jc w:val="left"/>
              <w:rPr>
                <w:sz w:val="18"/>
                <w:szCs w:val="18"/>
              </w:rPr>
            </w:pPr>
            <w:r w:rsidRPr="00E47AEE">
              <w:rPr>
                <w:sz w:val="18"/>
                <w:szCs w:val="18"/>
              </w:rPr>
              <w:t>Jumlah judul majalah profesi nasional.</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1.06</w:t>
            </w:r>
          </w:p>
        </w:tc>
        <w:tc>
          <w:tcPr>
            <w:tcW w:w="879" w:type="dxa"/>
          </w:tcPr>
          <w:p w:rsidR="00CA3EEC" w:rsidRPr="00E47AEE" w:rsidRDefault="00CA3EEC" w:rsidP="00814305">
            <w:pPr>
              <w:spacing w:line="240" w:lineRule="auto"/>
              <w:rPr>
                <w:sz w:val="18"/>
                <w:szCs w:val="18"/>
                <w:lang w:val="nb-NO"/>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63</w:t>
            </w:r>
          </w:p>
        </w:tc>
        <w:tc>
          <w:tcPr>
            <w:tcW w:w="1243" w:type="dxa"/>
          </w:tcPr>
          <w:p w:rsidR="00CA3EEC" w:rsidRPr="00E47AEE" w:rsidRDefault="00CA3EEC" w:rsidP="00EA1B73">
            <w:pPr>
              <w:spacing w:line="240" w:lineRule="auto"/>
              <w:rPr>
                <w:sz w:val="18"/>
                <w:szCs w:val="18"/>
              </w:rPr>
            </w:pPr>
            <w:r w:rsidRPr="00E47AEE">
              <w:rPr>
                <w:sz w:val="18"/>
                <w:szCs w:val="18"/>
              </w:rPr>
              <w:t>6.2.1.6</w:t>
            </w:r>
          </w:p>
        </w:tc>
        <w:tc>
          <w:tcPr>
            <w:tcW w:w="2880" w:type="dxa"/>
          </w:tcPr>
          <w:p w:rsidR="00CA3EEC" w:rsidRPr="00E47AEE" w:rsidRDefault="00CA3EEC" w:rsidP="00C83EF0">
            <w:pPr>
              <w:spacing w:line="240" w:lineRule="auto"/>
              <w:jc w:val="left"/>
              <w:rPr>
                <w:sz w:val="18"/>
                <w:szCs w:val="18"/>
              </w:rPr>
            </w:pPr>
            <w:r w:rsidRPr="00E47AEE">
              <w:rPr>
                <w:sz w:val="18"/>
                <w:szCs w:val="18"/>
              </w:rPr>
              <w:t>Jumlah judul video/interactive materials.</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0.53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64</w:t>
            </w:r>
          </w:p>
        </w:tc>
        <w:tc>
          <w:tcPr>
            <w:tcW w:w="1243" w:type="dxa"/>
          </w:tcPr>
          <w:p w:rsidR="00CA3EEC" w:rsidRPr="00E47AEE" w:rsidRDefault="00CA3EEC" w:rsidP="00EA1B73">
            <w:pPr>
              <w:spacing w:line="240" w:lineRule="auto"/>
              <w:rPr>
                <w:sz w:val="18"/>
                <w:szCs w:val="18"/>
              </w:rPr>
            </w:pPr>
            <w:r w:rsidRPr="00E47AEE">
              <w:rPr>
                <w:sz w:val="18"/>
                <w:szCs w:val="18"/>
              </w:rPr>
              <w:t>6.2.2.1</w:t>
            </w:r>
          </w:p>
        </w:tc>
        <w:tc>
          <w:tcPr>
            <w:tcW w:w="2880" w:type="dxa"/>
          </w:tcPr>
          <w:p w:rsidR="00CA3EEC" w:rsidRPr="00E47AEE" w:rsidRDefault="00CA3EEC" w:rsidP="00C83EF0">
            <w:pPr>
              <w:spacing w:line="240" w:lineRule="auto"/>
              <w:jc w:val="left"/>
              <w:rPr>
                <w:sz w:val="18"/>
                <w:szCs w:val="18"/>
              </w:rPr>
            </w:pPr>
            <w:r w:rsidRPr="00E47AEE">
              <w:rPr>
                <w:sz w:val="18"/>
                <w:szCs w:val="18"/>
              </w:rPr>
              <w:t>Kelengkapan rumah sakit pendidikan.</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2.11</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65</w:t>
            </w:r>
          </w:p>
        </w:tc>
        <w:tc>
          <w:tcPr>
            <w:tcW w:w="1243" w:type="dxa"/>
          </w:tcPr>
          <w:p w:rsidR="00CA3EEC" w:rsidRPr="00E47AEE" w:rsidRDefault="00CA3EEC" w:rsidP="00EA1B73">
            <w:pPr>
              <w:spacing w:line="240" w:lineRule="auto"/>
              <w:rPr>
                <w:sz w:val="18"/>
                <w:szCs w:val="18"/>
              </w:rPr>
            </w:pPr>
            <w:r w:rsidRPr="00E47AEE">
              <w:rPr>
                <w:sz w:val="18"/>
                <w:szCs w:val="18"/>
              </w:rPr>
              <w:t>6.2.2.2</w:t>
            </w:r>
          </w:p>
        </w:tc>
        <w:tc>
          <w:tcPr>
            <w:tcW w:w="2880" w:type="dxa"/>
          </w:tcPr>
          <w:p w:rsidR="00CA3EEC" w:rsidRPr="00E47AEE" w:rsidRDefault="00CA3EEC" w:rsidP="00C83EF0">
            <w:pPr>
              <w:spacing w:line="240" w:lineRule="auto"/>
              <w:jc w:val="left"/>
              <w:rPr>
                <w:sz w:val="18"/>
                <w:szCs w:val="18"/>
              </w:rPr>
            </w:pPr>
            <w:r w:rsidRPr="00E47AEE">
              <w:rPr>
                <w:sz w:val="18"/>
                <w:szCs w:val="18"/>
              </w:rPr>
              <w:t>Kelengkapan dan mutu sarana pada Unit Rawat Jalan. Jumlah kunjungan, variasi kasus, sarana rawat jalan.</w:t>
            </w:r>
          </w:p>
        </w:tc>
        <w:tc>
          <w:tcPr>
            <w:tcW w:w="3940" w:type="dxa"/>
          </w:tcPr>
          <w:p w:rsidR="00CA3EEC" w:rsidRPr="00E47AEE" w:rsidRDefault="00CA3EEC" w:rsidP="00814305">
            <w:pPr>
              <w:spacing w:line="240" w:lineRule="auto"/>
              <w:rPr>
                <w:sz w:val="18"/>
                <w:szCs w:val="18"/>
                <w:lang w:val="id-ID"/>
              </w:rPr>
            </w:pPr>
          </w:p>
        </w:tc>
        <w:tc>
          <w:tcPr>
            <w:tcW w:w="830" w:type="dxa"/>
            <w:vAlign w:val="center"/>
          </w:tcPr>
          <w:p w:rsidR="00CA3EEC" w:rsidRPr="00E47AEE" w:rsidRDefault="00CA3EEC" w:rsidP="00B87D8A">
            <w:pPr>
              <w:jc w:val="center"/>
              <w:rPr>
                <w:b/>
                <w:bCs/>
                <w:sz w:val="20"/>
                <w:szCs w:val="20"/>
              </w:rPr>
            </w:pPr>
            <w:r w:rsidRPr="00E47AEE">
              <w:rPr>
                <w:b/>
                <w:bCs/>
                <w:sz w:val="20"/>
                <w:szCs w:val="20"/>
              </w:rPr>
              <w:t>3.17</w:t>
            </w:r>
          </w:p>
        </w:tc>
        <w:tc>
          <w:tcPr>
            <w:tcW w:w="879" w:type="dxa"/>
          </w:tcPr>
          <w:p w:rsidR="00CA3EEC" w:rsidRPr="00E47AEE" w:rsidRDefault="00CA3EEC" w:rsidP="00814305">
            <w:pPr>
              <w:spacing w:line="240" w:lineRule="auto"/>
              <w:rPr>
                <w:sz w:val="18"/>
                <w:szCs w:val="18"/>
                <w:lang w:val="id-ID"/>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66</w:t>
            </w:r>
          </w:p>
        </w:tc>
        <w:tc>
          <w:tcPr>
            <w:tcW w:w="1243" w:type="dxa"/>
          </w:tcPr>
          <w:p w:rsidR="00CA3EEC" w:rsidRPr="00E47AEE" w:rsidRDefault="00CA3EEC" w:rsidP="00EA1B73">
            <w:pPr>
              <w:spacing w:line="240" w:lineRule="auto"/>
              <w:rPr>
                <w:sz w:val="18"/>
                <w:szCs w:val="18"/>
              </w:rPr>
            </w:pPr>
            <w:r w:rsidRPr="00E47AEE">
              <w:rPr>
                <w:sz w:val="18"/>
                <w:szCs w:val="18"/>
              </w:rPr>
              <w:t>6.2.2.3</w:t>
            </w:r>
          </w:p>
        </w:tc>
        <w:tc>
          <w:tcPr>
            <w:tcW w:w="2880" w:type="dxa"/>
          </w:tcPr>
          <w:p w:rsidR="00CA3EEC" w:rsidRPr="00E47AEE" w:rsidRDefault="00CA3EEC" w:rsidP="00C83EF0">
            <w:pPr>
              <w:spacing w:line="240" w:lineRule="auto"/>
              <w:jc w:val="left"/>
              <w:rPr>
                <w:sz w:val="18"/>
                <w:szCs w:val="18"/>
              </w:rPr>
            </w:pPr>
            <w:r w:rsidRPr="00E47AEE">
              <w:rPr>
                <w:sz w:val="18"/>
                <w:szCs w:val="18"/>
              </w:rPr>
              <w:t>Kelengkapan dan mutu sarana pada kamar bedah.</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2.11</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67</w:t>
            </w:r>
          </w:p>
        </w:tc>
        <w:tc>
          <w:tcPr>
            <w:tcW w:w="1243" w:type="dxa"/>
          </w:tcPr>
          <w:p w:rsidR="00CA3EEC" w:rsidRPr="00E47AEE" w:rsidRDefault="00CA3EEC" w:rsidP="00EA1B73">
            <w:pPr>
              <w:spacing w:line="240" w:lineRule="auto"/>
              <w:rPr>
                <w:sz w:val="18"/>
                <w:szCs w:val="18"/>
              </w:rPr>
            </w:pPr>
            <w:r w:rsidRPr="00E47AEE">
              <w:rPr>
                <w:sz w:val="18"/>
                <w:szCs w:val="18"/>
              </w:rPr>
              <w:t>6.2.2.4</w:t>
            </w:r>
          </w:p>
        </w:tc>
        <w:tc>
          <w:tcPr>
            <w:tcW w:w="2880" w:type="dxa"/>
          </w:tcPr>
          <w:p w:rsidR="00CA3EEC" w:rsidRPr="00E47AEE" w:rsidRDefault="00CA3EEC" w:rsidP="00C83EF0">
            <w:pPr>
              <w:spacing w:line="240" w:lineRule="auto"/>
              <w:jc w:val="left"/>
              <w:rPr>
                <w:sz w:val="18"/>
                <w:szCs w:val="18"/>
              </w:rPr>
            </w:pPr>
            <w:r w:rsidRPr="00E47AEE">
              <w:rPr>
                <w:sz w:val="18"/>
                <w:szCs w:val="18"/>
              </w:rPr>
              <w:t>Prasarana pendidikan pelengkap RS Pendidikan Afiliasi dan Satelit.</w:t>
            </w:r>
          </w:p>
        </w:tc>
        <w:tc>
          <w:tcPr>
            <w:tcW w:w="3940" w:type="dxa"/>
          </w:tcPr>
          <w:p w:rsidR="00CA3EEC" w:rsidRPr="00E47AEE" w:rsidRDefault="00CA3EEC" w:rsidP="00814305">
            <w:pPr>
              <w:spacing w:line="240" w:lineRule="auto"/>
              <w:rPr>
                <w:sz w:val="18"/>
                <w:szCs w:val="18"/>
                <w:lang w:val="nb-NO"/>
              </w:rPr>
            </w:pPr>
          </w:p>
        </w:tc>
        <w:tc>
          <w:tcPr>
            <w:tcW w:w="830" w:type="dxa"/>
            <w:vAlign w:val="center"/>
          </w:tcPr>
          <w:p w:rsidR="00CA3EEC" w:rsidRPr="00E47AEE" w:rsidRDefault="00CA3EEC" w:rsidP="00B87D8A">
            <w:pPr>
              <w:jc w:val="center"/>
              <w:rPr>
                <w:b/>
                <w:bCs/>
                <w:sz w:val="20"/>
                <w:szCs w:val="20"/>
              </w:rPr>
            </w:pPr>
            <w:r w:rsidRPr="00E47AEE">
              <w:rPr>
                <w:b/>
                <w:bCs/>
                <w:sz w:val="20"/>
                <w:szCs w:val="20"/>
              </w:rPr>
              <w:t>3.17</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68</w:t>
            </w:r>
          </w:p>
        </w:tc>
        <w:tc>
          <w:tcPr>
            <w:tcW w:w="1243" w:type="dxa"/>
          </w:tcPr>
          <w:p w:rsidR="00CA3EEC" w:rsidRPr="00E47AEE" w:rsidRDefault="00CA3EEC" w:rsidP="00EA1B73">
            <w:pPr>
              <w:spacing w:line="240" w:lineRule="auto"/>
              <w:rPr>
                <w:sz w:val="18"/>
                <w:szCs w:val="18"/>
              </w:rPr>
            </w:pPr>
            <w:r w:rsidRPr="00E47AEE">
              <w:rPr>
                <w:sz w:val="18"/>
                <w:szCs w:val="18"/>
              </w:rPr>
              <w:t>6.3.1</w:t>
            </w:r>
          </w:p>
        </w:tc>
        <w:tc>
          <w:tcPr>
            <w:tcW w:w="2880" w:type="dxa"/>
          </w:tcPr>
          <w:p w:rsidR="00CA3EEC" w:rsidRPr="00E47AEE" w:rsidRDefault="00CA3EEC" w:rsidP="00C83EF0">
            <w:pPr>
              <w:spacing w:line="240" w:lineRule="auto"/>
              <w:jc w:val="left"/>
              <w:rPr>
                <w:sz w:val="18"/>
                <w:szCs w:val="18"/>
              </w:rPr>
            </w:pPr>
            <w:r w:rsidRPr="00E47AEE">
              <w:rPr>
                <w:sz w:val="18"/>
                <w:szCs w:val="18"/>
              </w:rPr>
              <w:t>Sistem informasi dan fasilitas yang digunakan PS dalam proses pembelajaran (hardware, software, e-learning).</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2.11</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69</w:t>
            </w:r>
          </w:p>
        </w:tc>
        <w:tc>
          <w:tcPr>
            <w:tcW w:w="1243" w:type="dxa"/>
          </w:tcPr>
          <w:p w:rsidR="00CA3EEC" w:rsidRPr="00E47AEE" w:rsidRDefault="00CA3EEC" w:rsidP="00EA1B73">
            <w:pPr>
              <w:spacing w:line="240" w:lineRule="auto"/>
              <w:rPr>
                <w:sz w:val="18"/>
                <w:szCs w:val="18"/>
              </w:rPr>
            </w:pPr>
            <w:r w:rsidRPr="00E47AEE">
              <w:rPr>
                <w:sz w:val="18"/>
                <w:szCs w:val="18"/>
              </w:rPr>
              <w:t>7.1</w:t>
            </w:r>
          </w:p>
        </w:tc>
        <w:tc>
          <w:tcPr>
            <w:tcW w:w="2880" w:type="dxa"/>
          </w:tcPr>
          <w:p w:rsidR="00CA3EEC" w:rsidRPr="00E47AEE" w:rsidRDefault="00CA3EEC" w:rsidP="00C83EF0">
            <w:pPr>
              <w:spacing w:line="240" w:lineRule="auto"/>
              <w:jc w:val="left"/>
              <w:rPr>
                <w:sz w:val="18"/>
                <w:szCs w:val="18"/>
              </w:rPr>
            </w:pPr>
            <w:r w:rsidRPr="00E47AEE">
              <w:rPr>
                <w:sz w:val="18"/>
                <w:szCs w:val="18"/>
              </w:rPr>
              <w:t>Persentase dosen yang memiliki agenda penelitian sesuai dengan bidang Pendidikan dan semua penelitian sesuai dengan agenda.</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70</w:t>
            </w:r>
          </w:p>
        </w:tc>
        <w:tc>
          <w:tcPr>
            <w:tcW w:w="1243" w:type="dxa"/>
          </w:tcPr>
          <w:p w:rsidR="00CA3EEC" w:rsidRPr="00E47AEE" w:rsidRDefault="00CA3EEC" w:rsidP="00EA1B73">
            <w:pPr>
              <w:spacing w:line="240" w:lineRule="auto"/>
              <w:rPr>
                <w:sz w:val="18"/>
                <w:szCs w:val="18"/>
              </w:rPr>
            </w:pPr>
            <w:r w:rsidRPr="00E47AEE">
              <w:rPr>
                <w:sz w:val="18"/>
                <w:szCs w:val="18"/>
              </w:rPr>
              <w:t>7.2.1</w:t>
            </w:r>
          </w:p>
        </w:tc>
        <w:tc>
          <w:tcPr>
            <w:tcW w:w="2880" w:type="dxa"/>
          </w:tcPr>
          <w:p w:rsidR="00CA3EEC" w:rsidRPr="00E47AEE" w:rsidRDefault="00CA3EEC" w:rsidP="00C83EF0">
            <w:pPr>
              <w:spacing w:line="240" w:lineRule="auto"/>
              <w:jc w:val="left"/>
              <w:rPr>
                <w:sz w:val="18"/>
                <w:szCs w:val="18"/>
              </w:rPr>
            </w:pPr>
            <w:r w:rsidRPr="00E47AEE">
              <w:rPr>
                <w:sz w:val="18"/>
                <w:szCs w:val="18"/>
              </w:rPr>
              <w:t>Artikel ilmiah/karya ilmiah/buku yang dihasilkan selama tiga tahun terakhir oleh dosen di RS Pendidikan (Utama, Afiliasi dan Satelit) PS.</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71</w:t>
            </w:r>
          </w:p>
        </w:tc>
        <w:tc>
          <w:tcPr>
            <w:tcW w:w="1243" w:type="dxa"/>
          </w:tcPr>
          <w:p w:rsidR="00CA3EEC" w:rsidRPr="00E47AEE" w:rsidRDefault="00CA3EEC" w:rsidP="00EA1B73">
            <w:pPr>
              <w:spacing w:line="240" w:lineRule="auto"/>
              <w:rPr>
                <w:sz w:val="18"/>
                <w:szCs w:val="18"/>
              </w:rPr>
            </w:pPr>
            <w:r w:rsidRPr="00E47AEE">
              <w:rPr>
                <w:sz w:val="18"/>
                <w:szCs w:val="18"/>
              </w:rPr>
              <w:t>7.2.2</w:t>
            </w:r>
          </w:p>
        </w:tc>
        <w:tc>
          <w:tcPr>
            <w:tcW w:w="2880" w:type="dxa"/>
          </w:tcPr>
          <w:p w:rsidR="00CA3EEC" w:rsidRPr="00E47AEE" w:rsidRDefault="00CA3EEC" w:rsidP="00C83EF0">
            <w:pPr>
              <w:spacing w:line="240" w:lineRule="auto"/>
              <w:jc w:val="left"/>
              <w:rPr>
                <w:sz w:val="18"/>
                <w:szCs w:val="18"/>
              </w:rPr>
            </w:pPr>
            <w:proofErr w:type="gramStart"/>
            <w:r w:rsidRPr="00E47AEE">
              <w:rPr>
                <w:sz w:val="18"/>
                <w:szCs w:val="18"/>
              </w:rPr>
              <w:t>Persentase  peserta</w:t>
            </w:r>
            <w:proofErr w:type="gramEnd"/>
            <w:r w:rsidRPr="00E47AEE">
              <w:rPr>
                <w:sz w:val="18"/>
                <w:szCs w:val="18"/>
              </w:rPr>
              <w:t xml:space="preserve"> didik yang karya ilmiahnya adalah bagian dari penelitian dosen.</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72</w:t>
            </w:r>
          </w:p>
        </w:tc>
        <w:tc>
          <w:tcPr>
            <w:tcW w:w="1243" w:type="dxa"/>
          </w:tcPr>
          <w:p w:rsidR="00CA3EEC" w:rsidRPr="00E47AEE" w:rsidRDefault="00CA3EEC" w:rsidP="00EA1B73">
            <w:pPr>
              <w:spacing w:line="240" w:lineRule="auto"/>
              <w:rPr>
                <w:sz w:val="18"/>
                <w:szCs w:val="18"/>
              </w:rPr>
            </w:pPr>
            <w:r w:rsidRPr="00E47AEE">
              <w:rPr>
                <w:sz w:val="18"/>
                <w:szCs w:val="18"/>
              </w:rPr>
              <w:t>7.2.3</w:t>
            </w:r>
          </w:p>
        </w:tc>
        <w:tc>
          <w:tcPr>
            <w:tcW w:w="2880" w:type="dxa"/>
          </w:tcPr>
          <w:p w:rsidR="00CA3EEC" w:rsidRPr="00E47AEE" w:rsidRDefault="00CA3EEC" w:rsidP="00C83EF0">
            <w:pPr>
              <w:spacing w:line="240" w:lineRule="auto"/>
              <w:jc w:val="left"/>
              <w:rPr>
                <w:sz w:val="18"/>
                <w:szCs w:val="18"/>
              </w:rPr>
            </w:pPr>
            <w:r w:rsidRPr="00E47AEE">
              <w:rPr>
                <w:sz w:val="18"/>
                <w:szCs w:val="18"/>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73</w:t>
            </w:r>
          </w:p>
        </w:tc>
        <w:tc>
          <w:tcPr>
            <w:tcW w:w="1243" w:type="dxa"/>
          </w:tcPr>
          <w:p w:rsidR="00CA3EEC" w:rsidRPr="00E47AEE" w:rsidRDefault="00CA3EEC" w:rsidP="00EA1B73">
            <w:pPr>
              <w:spacing w:line="240" w:lineRule="auto"/>
              <w:rPr>
                <w:sz w:val="18"/>
                <w:szCs w:val="18"/>
              </w:rPr>
            </w:pPr>
            <w:r w:rsidRPr="00E47AEE">
              <w:rPr>
                <w:sz w:val="18"/>
                <w:szCs w:val="18"/>
              </w:rPr>
              <w:t>7.3</w:t>
            </w:r>
          </w:p>
        </w:tc>
        <w:tc>
          <w:tcPr>
            <w:tcW w:w="2880" w:type="dxa"/>
          </w:tcPr>
          <w:p w:rsidR="00CA3EEC" w:rsidRPr="00E47AEE" w:rsidRDefault="00CA3EEC" w:rsidP="00C83EF0">
            <w:pPr>
              <w:spacing w:line="240" w:lineRule="auto"/>
              <w:jc w:val="left"/>
              <w:rPr>
                <w:sz w:val="18"/>
                <w:szCs w:val="18"/>
              </w:rPr>
            </w:pPr>
            <w:r w:rsidRPr="00E47AEE">
              <w:rPr>
                <w:sz w:val="18"/>
                <w:szCs w:val="18"/>
              </w:rPr>
              <w:t>Kegiatan pengabdian kepada masyarakat (PkM) yang sesuai dengan bidang keilmuan PS selama tiga tahun terakhir yang dilakukan oleh dosen di RS Pendidikan (Utama, Afiliasi dan Satelit) PS.</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t>74</w:t>
            </w:r>
          </w:p>
        </w:tc>
        <w:tc>
          <w:tcPr>
            <w:tcW w:w="1243" w:type="dxa"/>
          </w:tcPr>
          <w:p w:rsidR="00CA3EEC" w:rsidRPr="00E47AEE" w:rsidRDefault="00CA3EEC" w:rsidP="00EA1B73">
            <w:pPr>
              <w:spacing w:line="240" w:lineRule="auto"/>
              <w:rPr>
                <w:sz w:val="18"/>
                <w:szCs w:val="18"/>
              </w:rPr>
            </w:pPr>
            <w:r w:rsidRPr="00E47AEE">
              <w:rPr>
                <w:sz w:val="18"/>
                <w:szCs w:val="18"/>
              </w:rPr>
              <w:t>7.4.1</w:t>
            </w:r>
          </w:p>
        </w:tc>
        <w:tc>
          <w:tcPr>
            <w:tcW w:w="2880" w:type="dxa"/>
          </w:tcPr>
          <w:p w:rsidR="00CA3EEC" w:rsidRPr="00E47AEE" w:rsidRDefault="00CA3EEC" w:rsidP="00C83EF0">
            <w:pPr>
              <w:spacing w:line="240" w:lineRule="auto"/>
              <w:jc w:val="left"/>
              <w:rPr>
                <w:sz w:val="18"/>
                <w:szCs w:val="18"/>
              </w:rPr>
            </w:pPr>
            <w:r w:rsidRPr="00E47AEE">
              <w:rPr>
                <w:sz w:val="18"/>
                <w:szCs w:val="18"/>
              </w:rPr>
              <w:t xml:space="preserve">Jumlah dan relevansi kerjasama dengan instansi di dalam negeri </w:t>
            </w:r>
            <w:r w:rsidRPr="00E47AEE">
              <w:rPr>
                <w:sz w:val="18"/>
                <w:szCs w:val="18"/>
              </w:rPr>
              <w:lastRenderedPageBreak/>
              <w:t>dalam tiga tahun terakhir.</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r w:rsidR="00E47AEE" w:rsidRPr="00E47AEE" w:rsidTr="00523144">
        <w:tc>
          <w:tcPr>
            <w:tcW w:w="647" w:type="dxa"/>
          </w:tcPr>
          <w:p w:rsidR="00CA3EEC" w:rsidRPr="00E47AEE" w:rsidRDefault="00CA3EEC" w:rsidP="00DE69F9">
            <w:pPr>
              <w:spacing w:line="240" w:lineRule="auto"/>
              <w:jc w:val="left"/>
              <w:rPr>
                <w:sz w:val="18"/>
                <w:szCs w:val="18"/>
              </w:rPr>
            </w:pPr>
            <w:r w:rsidRPr="00E47AEE">
              <w:rPr>
                <w:sz w:val="18"/>
                <w:szCs w:val="18"/>
              </w:rPr>
              <w:lastRenderedPageBreak/>
              <w:t>75</w:t>
            </w:r>
          </w:p>
        </w:tc>
        <w:tc>
          <w:tcPr>
            <w:tcW w:w="1243" w:type="dxa"/>
          </w:tcPr>
          <w:p w:rsidR="00CA3EEC" w:rsidRPr="00E47AEE" w:rsidRDefault="00CA3EEC" w:rsidP="00EA1B73">
            <w:pPr>
              <w:spacing w:line="240" w:lineRule="auto"/>
              <w:rPr>
                <w:sz w:val="18"/>
                <w:szCs w:val="18"/>
              </w:rPr>
            </w:pPr>
            <w:r w:rsidRPr="00E47AEE">
              <w:rPr>
                <w:sz w:val="18"/>
                <w:szCs w:val="18"/>
              </w:rPr>
              <w:t>7.4.2</w:t>
            </w:r>
          </w:p>
        </w:tc>
        <w:tc>
          <w:tcPr>
            <w:tcW w:w="2880" w:type="dxa"/>
          </w:tcPr>
          <w:p w:rsidR="00CA3EEC" w:rsidRPr="00E47AEE" w:rsidRDefault="00CA3EEC" w:rsidP="00C83EF0">
            <w:pPr>
              <w:spacing w:line="240" w:lineRule="auto"/>
              <w:jc w:val="left"/>
              <w:rPr>
                <w:sz w:val="18"/>
                <w:szCs w:val="18"/>
              </w:rPr>
            </w:pPr>
            <w:r w:rsidRPr="00E47AEE">
              <w:rPr>
                <w:sz w:val="18"/>
                <w:szCs w:val="18"/>
              </w:rPr>
              <w:t>Jumlah dan relevansi kerjasama dengan instansi di luar negeri dalam tiga tahun terakhir.</w:t>
            </w:r>
          </w:p>
        </w:tc>
        <w:tc>
          <w:tcPr>
            <w:tcW w:w="3940" w:type="dxa"/>
          </w:tcPr>
          <w:p w:rsidR="00CA3EEC" w:rsidRPr="00E47AEE" w:rsidRDefault="00CA3EEC" w:rsidP="00814305">
            <w:pPr>
              <w:spacing w:line="240" w:lineRule="auto"/>
              <w:rPr>
                <w:sz w:val="18"/>
                <w:szCs w:val="18"/>
              </w:rPr>
            </w:pPr>
          </w:p>
        </w:tc>
        <w:tc>
          <w:tcPr>
            <w:tcW w:w="830" w:type="dxa"/>
            <w:vAlign w:val="center"/>
          </w:tcPr>
          <w:p w:rsidR="00CA3EEC" w:rsidRPr="00E47AEE" w:rsidRDefault="00CA3EEC" w:rsidP="00B87D8A">
            <w:pPr>
              <w:jc w:val="center"/>
              <w:rPr>
                <w:b/>
                <w:bCs/>
                <w:sz w:val="20"/>
                <w:szCs w:val="20"/>
              </w:rPr>
            </w:pPr>
            <w:r w:rsidRPr="00E47AEE">
              <w:rPr>
                <w:b/>
                <w:bCs/>
                <w:sz w:val="20"/>
                <w:szCs w:val="20"/>
              </w:rPr>
              <w:t>1.33</w:t>
            </w:r>
          </w:p>
        </w:tc>
        <w:tc>
          <w:tcPr>
            <w:tcW w:w="879" w:type="dxa"/>
          </w:tcPr>
          <w:p w:rsidR="00CA3EEC" w:rsidRPr="00E47AEE" w:rsidRDefault="00CA3EEC" w:rsidP="00814305">
            <w:pPr>
              <w:spacing w:line="240" w:lineRule="auto"/>
              <w:rPr>
                <w:sz w:val="18"/>
                <w:szCs w:val="18"/>
              </w:rPr>
            </w:pPr>
          </w:p>
        </w:tc>
      </w:tr>
    </w:tbl>
    <w:p w:rsidR="00714F33" w:rsidRPr="00E47AEE" w:rsidRDefault="00714F33" w:rsidP="00714F33">
      <w:pPr>
        <w:spacing w:line="240" w:lineRule="auto"/>
        <w:rPr>
          <w:sz w:val="18"/>
          <w:szCs w:val="18"/>
        </w:rPr>
      </w:pPr>
      <w:r w:rsidRPr="00E47AEE">
        <w:rPr>
          <w:sz w:val="18"/>
          <w:szCs w:val="18"/>
        </w:rPr>
        <w:t>Catatan: *Nilai skala 0 - 4</w:t>
      </w:r>
    </w:p>
    <w:p w:rsidR="00714F33" w:rsidRPr="00E47AEE" w:rsidRDefault="00714F33" w:rsidP="00714F33">
      <w:pPr>
        <w:spacing w:line="240" w:lineRule="auto"/>
        <w:rPr>
          <w:sz w:val="18"/>
          <w:szCs w:val="18"/>
        </w:rPr>
      </w:pPr>
    </w:p>
    <w:p w:rsidR="00714F33" w:rsidRPr="00E47AEE" w:rsidRDefault="00DF7149" w:rsidP="00714F33">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p>
    <w:tbl>
      <w:tblPr>
        <w:tblW w:w="9918" w:type="dxa"/>
        <w:tblLook w:val="04A0" w:firstRow="1" w:lastRow="0" w:firstColumn="1" w:lastColumn="0" w:noHBand="0" w:noVBand="1"/>
      </w:tblPr>
      <w:tblGrid>
        <w:gridCol w:w="1998"/>
        <w:gridCol w:w="1980"/>
        <w:gridCol w:w="236"/>
        <w:gridCol w:w="2145"/>
        <w:gridCol w:w="3559"/>
      </w:tblGrid>
      <w:tr w:rsidR="00E47AEE" w:rsidRPr="00E47AEE" w:rsidTr="00814305">
        <w:tc>
          <w:tcPr>
            <w:tcW w:w="1998" w:type="dxa"/>
          </w:tcPr>
          <w:p w:rsidR="00714F33" w:rsidRPr="00E47AEE" w:rsidRDefault="00714F33" w:rsidP="00814305">
            <w:pPr>
              <w:spacing w:line="240" w:lineRule="auto"/>
              <w:rPr>
                <w:sz w:val="18"/>
                <w:szCs w:val="18"/>
              </w:rPr>
            </w:pPr>
          </w:p>
        </w:tc>
        <w:tc>
          <w:tcPr>
            <w:tcW w:w="1980" w:type="dxa"/>
          </w:tcPr>
          <w:p w:rsidR="00714F33" w:rsidRPr="00E47AEE" w:rsidRDefault="00714F33" w:rsidP="00814305">
            <w:pPr>
              <w:spacing w:line="240" w:lineRule="auto"/>
              <w:rPr>
                <w:sz w:val="18"/>
                <w:szCs w:val="18"/>
              </w:rPr>
            </w:pPr>
          </w:p>
        </w:tc>
        <w:tc>
          <w:tcPr>
            <w:tcW w:w="236" w:type="dxa"/>
          </w:tcPr>
          <w:p w:rsidR="00714F33" w:rsidRPr="00E47AEE" w:rsidRDefault="00714F33" w:rsidP="00814305">
            <w:pPr>
              <w:spacing w:line="240" w:lineRule="auto"/>
              <w:rPr>
                <w:sz w:val="18"/>
                <w:szCs w:val="18"/>
              </w:rPr>
            </w:pPr>
          </w:p>
        </w:tc>
        <w:tc>
          <w:tcPr>
            <w:tcW w:w="2145" w:type="dxa"/>
          </w:tcPr>
          <w:p w:rsidR="00714F33" w:rsidRPr="00E47AEE" w:rsidRDefault="00714F33" w:rsidP="00814305">
            <w:pPr>
              <w:spacing w:line="240" w:lineRule="auto"/>
              <w:rPr>
                <w:sz w:val="18"/>
                <w:szCs w:val="18"/>
              </w:rPr>
            </w:pPr>
            <w:r w:rsidRPr="00E47AEE">
              <w:rPr>
                <w:sz w:val="18"/>
                <w:szCs w:val="18"/>
              </w:rPr>
              <w:t>Nama Asesor   :</w:t>
            </w: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c>
          <w:tcPr>
            <w:tcW w:w="3559" w:type="dxa"/>
          </w:tcPr>
          <w:p w:rsidR="00714F33" w:rsidRPr="00E47AEE" w:rsidRDefault="00714F33" w:rsidP="00814305">
            <w:pPr>
              <w:spacing w:line="240" w:lineRule="auto"/>
              <w:rPr>
                <w:sz w:val="18"/>
                <w:szCs w:val="18"/>
              </w:rPr>
            </w:pPr>
          </w:p>
        </w:tc>
      </w:tr>
      <w:tr w:rsidR="00E47AEE" w:rsidRPr="00E47AEE" w:rsidTr="00814305">
        <w:tc>
          <w:tcPr>
            <w:tcW w:w="1998" w:type="dxa"/>
          </w:tcPr>
          <w:p w:rsidR="00714F33" w:rsidRPr="00E47AEE" w:rsidRDefault="00714F33" w:rsidP="00814305">
            <w:pPr>
              <w:spacing w:line="240" w:lineRule="auto"/>
              <w:rPr>
                <w:sz w:val="18"/>
                <w:szCs w:val="18"/>
              </w:rPr>
            </w:pPr>
          </w:p>
        </w:tc>
        <w:tc>
          <w:tcPr>
            <w:tcW w:w="1980" w:type="dxa"/>
          </w:tcPr>
          <w:p w:rsidR="00714F33" w:rsidRPr="00E47AEE" w:rsidRDefault="00714F33" w:rsidP="00814305">
            <w:pPr>
              <w:spacing w:line="240" w:lineRule="auto"/>
              <w:rPr>
                <w:sz w:val="18"/>
                <w:szCs w:val="18"/>
              </w:rPr>
            </w:pPr>
          </w:p>
        </w:tc>
        <w:tc>
          <w:tcPr>
            <w:tcW w:w="236" w:type="dxa"/>
          </w:tcPr>
          <w:p w:rsidR="00714F33" w:rsidRPr="00E47AEE" w:rsidRDefault="00714F33" w:rsidP="00814305">
            <w:pPr>
              <w:spacing w:line="240" w:lineRule="auto"/>
              <w:rPr>
                <w:sz w:val="18"/>
                <w:szCs w:val="18"/>
              </w:rPr>
            </w:pPr>
          </w:p>
        </w:tc>
        <w:tc>
          <w:tcPr>
            <w:tcW w:w="2145" w:type="dxa"/>
          </w:tcPr>
          <w:p w:rsidR="00714F33" w:rsidRPr="00E47AEE" w:rsidRDefault="00714F33" w:rsidP="00814305">
            <w:pPr>
              <w:spacing w:line="240" w:lineRule="auto"/>
              <w:rPr>
                <w:sz w:val="18"/>
                <w:szCs w:val="18"/>
              </w:rPr>
            </w:pPr>
            <w:r w:rsidRPr="00E47AEE">
              <w:rPr>
                <w:sz w:val="18"/>
                <w:szCs w:val="18"/>
              </w:rPr>
              <w:t>Tanda Tangan :</w:t>
            </w: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c>
          <w:tcPr>
            <w:tcW w:w="3559" w:type="dxa"/>
          </w:tcPr>
          <w:p w:rsidR="00714F33" w:rsidRPr="00E47AEE" w:rsidRDefault="00714F33" w:rsidP="00814305">
            <w:pPr>
              <w:spacing w:line="240" w:lineRule="auto"/>
              <w:rPr>
                <w:sz w:val="18"/>
                <w:szCs w:val="18"/>
              </w:rPr>
            </w:pPr>
          </w:p>
        </w:tc>
      </w:tr>
    </w:tbl>
    <w:p w:rsidR="00714F33" w:rsidRPr="00E47AEE" w:rsidRDefault="00714F33" w:rsidP="00714F33">
      <w:pPr>
        <w:spacing w:line="240" w:lineRule="auto"/>
        <w:rPr>
          <w:sz w:val="18"/>
          <w:szCs w:val="18"/>
        </w:rPr>
      </w:pPr>
    </w:p>
    <w:p w:rsidR="00714F33" w:rsidRPr="00E47AEE" w:rsidRDefault="00714F33" w:rsidP="00714F33">
      <w:pPr>
        <w:spacing w:line="240" w:lineRule="auto"/>
        <w:jc w:val="left"/>
        <w:rPr>
          <w:sz w:val="18"/>
          <w:szCs w:val="18"/>
          <w:lang w:val="nb-NO"/>
        </w:rPr>
      </w:pPr>
      <w:r w:rsidRPr="00E47AEE">
        <w:rPr>
          <w:sz w:val="18"/>
          <w:szCs w:val="18"/>
          <w:lang w:val="nb-NO"/>
        </w:rPr>
        <w:tab/>
      </w:r>
      <w:r w:rsidRPr="00E47AEE">
        <w:rPr>
          <w:sz w:val="18"/>
          <w:szCs w:val="18"/>
          <w:lang w:val="nb-NO"/>
        </w:rPr>
        <w:tab/>
      </w:r>
    </w:p>
    <w:p w:rsidR="00714F33" w:rsidRPr="00E47AEE" w:rsidRDefault="00714F33" w:rsidP="00870B81">
      <w:pPr>
        <w:pStyle w:val="Heading1"/>
        <w:jc w:val="left"/>
        <w:rPr>
          <w:sz w:val="18"/>
          <w:szCs w:val="18"/>
        </w:rPr>
      </w:pPr>
      <w:r w:rsidRPr="00E47AEE">
        <w:rPr>
          <w:sz w:val="18"/>
          <w:szCs w:val="18"/>
        </w:rPr>
        <w:br w:type="page"/>
      </w:r>
    </w:p>
    <w:p w:rsidR="0098797F" w:rsidRPr="00E47AEE" w:rsidRDefault="0098797F" w:rsidP="0098797F">
      <w:pPr>
        <w:pStyle w:val="Heading1"/>
        <w:ind w:left="1350" w:hanging="1350"/>
        <w:rPr>
          <w:sz w:val="18"/>
          <w:szCs w:val="18"/>
          <w:lang w:val="nb-NO"/>
        </w:rPr>
      </w:pPr>
      <w:r w:rsidRPr="00E47AEE">
        <w:rPr>
          <w:sz w:val="18"/>
          <w:szCs w:val="18"/>
          <w:lang w:val="nb-NO"/>
        </w:rPr>
        <w:lastRenderedPageBreak/>
        <w:t>FORMAT 3</w:t>
      </w:r>
    </w:p>
    <w:p w:rsidR="00870B81" w:rsidRPr="00E47AEE" w:rsidRDefault="00363A37" w:rsidP="0098797F">
      <w:pPr>
        <w:pStyle w:val="Heading1"/>
        <w:ind w:left="1350" w:hanging="1350"/>
        <w:rPr>
          <w:sz w:val="18"/>
          <w:szCs w:val="18"/>
        </w:rPr>
      </w:pPr>
      <w:r w:rsidRPr="00E47AEE">
        <w:rPr>
          <w:sz w:val="18"/>
          <w:szCs w:val="18"/>
          <w:lang w:val="nb-NO"/>
        </w:rPr>
        <w:t xml:space="preserve">PENILAIAN BORANG </w:t>
      </w:r>
      <w:r w:rsidR="00AC6D8E" w:rsidRPr="00E47AEE">
        <w:rPr>
          <w:sz w:val="18"/>
          <w:szCs w:val="18"/>
          <w:lang w:val="nb-NO"/>
        </w:rPr>
        <w:t xml:space="preserve">UNIT PENGELOLA PROGRAM </w:t>
      </w:r>
      <w:r w:rsidR="006D7F6E" w:rsidRPr="00E47AEE">
        <w:rPr>
          <w:sz w:val="18"/>
          <w:szCs w:val="18"/>
          <w:lang w:val="nb-NO"/>
        </w:rPr>
        <w:t>PENDIDIKAN</w:t>
      </w:r>
    </w:p>
    <w:p w:rsidR="00714F33" w:rsidRPr="00E47AEE" w:rsidRDefault="007B7040" w:rsidP="0098797F">
      <w:pPr>
        <w:pStyle w:val="Heading1"/>
        <w:ind w:left="1350"/>
        <w:rPr>
          <w:sz w:val="18"/>
          <w:szCs w:val="18"/>
        </w:rPr>
      </w:pPr>
      <w:r w:rsidRPr="00E47AEE">
        <w:rPr>
          <w:sz w:val="18"/>
          <w:szCs w:val="18"/>
          <w:lang w:val="id-ID"/>
        </w:rPr>
        <w:t>(</w:t>
      </w:r>
      <w:r w:rsidRPr="00E47AEE">
        <w:rPr>
          <w:sz w:val="18"/>
          <w:szCs w:val="18"/>
        </w:rPr>
        <w:t>FAKULTAS/SEKOLAH TINGGI)</w:t>
      </w:r>
    </w:p>
    <w:p w:rsidR="00714F33" w:rsidRPr="00E47AEE" w:rsidRDefault="00714F33" w:rsidP="00714F33">
      <w:pPr>
        <w:rPr>
          <w:sz w:val="18"/>
          <w:szCs w:val="18"/>
          <w:lang w:val="nb-NO"/>
        </w:rPr>
      </w:pPr>
    </w:p>
    <w:p w:rsidR="00714F33" w:rsidRPr="00E47AEE" w:rsidRDefault="00714F33" w:rsidP="00714F33">
      <w:pPr>
        <w:spacing w:line="240" w:lineRule="auto"/>
        <w:jc w:val="center"/>
        <w:rPr>
          <w:b/>
          <w:bCs/>
          <w:sz w:val="18"/>
          <w:szCs w:val="18"/>
          <w:u w:val="single"/>
        </w:rPr>
      </w:pPr>
      <w:r w:rsidRPr="00E47AEE">
        <w:rPr>
          <w:sz w:val="18"/>
          <w:szCs w:val="18"/>
          <w:u w:val="single"/>
        </w:rPr>
        <w:t xml:space="preserve">Penilaian Dokumen </w:t>
      </w:r>
      <w:r w:rsidRPr="00E47AEE">
        <w:rPr>
          <w:b/>
          <w:bCs/>
          <w:sz w:val="18"/>
          <w:szCs w:val="18"/>
          <w:u w:val="single"/>
        </w:rPr>
        <w:t>Perorangan</w:t>
      </w:r>
    </w:p>
    <w:p w:rsidR="0098797F" w:rsidRPr="00E47AEE" w:rsidRDefault="0098797F" w:rsidP="00714F33">
      <w:pPr>
        <w:spacing w:line="240" w:lineRule="auto"/>
        <w:jc w:val="center"/>
        <w:rPr>
          <w:sz w:val="18"/>
          <w:szCs w:val="18"/>
          <w:u w:val="single"/>
        </w:rPr>
      </w:pPr>
    </w:p>
    <w:tbl>
      <w:tblPr>
        <w:tblW w:w="9558" w:type="dxa"/>
        <w:tblLook w:val="04A0" w:firstRow="1" w:lastRow="0" w:firstColumn="1" w:lastColumn="0" w:noHBand="0" w:noVBand="1"/>
      </w:tblPr>
      <w:tblGrid>
        <w:gridCol w:w="4338"/>
        <w:gridCol w:w="5220"/>
      </w:tblGrid>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Nama Perguruan Tinggi</w:t>
            </w:r>
            <w:r w:rsidRPr="00E47AEE">
              <w:rPr>
                <w:sz w:val="18"/>
                <w:szCs w:val="18"/>
                <w:lang w:val="id-ID"/>
              </w:rPr>
              <w:t xml:space="preserve">                  </w:t>
            </w:r>
          </w:p>
        </w:tc>
        <w:tc>
          <w:tcPr>
            <w:tcW w:w="5220" w:type="dxa"/>
          </w:tcPr>
          <w:p w:rsidR="0098797F" w:rsidRPr="00E47AEE" w:rsidRDefault="0098797F" w:rsidP="00A515F0">
            <w:pPr>
              <w:spacing w:line="240" w:lineRule="auto"/>
              <w:jc w:val="left"/>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rPr>
            </w:pPr>
            <w:r w:rsidRPr="00E47AEE">
              <w:rPr>
                <w:sz w:val="18"/>
                <w:szCs w:val="18"/>
              </w:rPr>
              <w:t xml:space="preserve">Nama </w:t>
            </w:r>
            <w:r w:rsidRPr="00E47AEE">
              <w:rPr>
                <w:sz w:val="18"/>
                <w:szCs w:val="18"/>
                <w:lang w:val="id-ID"/>
              </w:rPr>
              <w:t>Unit Pengelo</w:t>
            </w:r>
            <w:r w:rsidRPr="00E47AEE">
              <w:rPr>
                <w:sz w:val="18"/>
                <w:szCs w:val="18"/>
              </w:rPr>
              <w:t>la</w:t>
            </w:r>
            <w:r w:rsidRPr="00E47AEE">
              <w:rPr>
                <w:sz w:val="18"/>
                <w:szCs w:val="18"/>
                <w:lang w:val="id-ID"/>
              </w:rPr>
              <w:t xml:space="preserve"> Program</w:t>
            </w:r>
            <w:r w:rsidRPr="00E47AEE">
              <w:rPr>
                <w:sz w:val="18"/>
                <w:szCs w:val="18"/>
              </w:rPr>
              <w:t xml:space="preserve"> </w:t>
            </w:r>
            <w:r w:rsidR="006D7F6E" w:rsidRPr="00E47AEE">
              <w:rPr>
                <w:sz w:val="18"/>
                <w:szCs w:val="18"/>
                <w:lang w:val="id-ID"/>
              </w:rPr>
              <w:t>Pendidikan</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 xml:space="preserve">Nama Program </w:t>
            </w:r>
            <w:r w:rsidR="006D7F6E" w:rsidRPr="00E47AEE">
              <w:rPr>
                <w:sz w:val="18"/>
                <w:szCs w:val="18"/>
              </w:rPr>
              <w:t>Pendidikan</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Nama Asesor</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r w:rsidR="00E47AEE" w:rsidRPr="00E47AEE" w:rsidTr="00A515F0">
        <w:trPr>
          <w:trHeight w:val="432"/>
        </w:trPr>
        <w:tc>
          <w:tcPr>
            <w:tcW w:w="4338" w:type="dxa"/>
            <w:vAlign w:val="center"/>
          </w:tcPr>
          <w:p w:rsidR="0098797F" w:rsidRPr="00E47AEE" w:rsidRDefault="0098797F" w:rsidP="00A515F0">
            <w:pPr>
              <w:spacing w:line="240" w:lineRule="auto"/>
              <w:jc w:val="left"/>
              <w:rPr>
                <w:sz w:val="18"/>
                <w:szCs w:val="18"/>
                <w:lang w:val="id-ID"/>
              </w:rPr>
            </w:pPr>
            <w:r w:rsidRPr="00E47AEE">
              <w:rPr>
                <w:sz w:val="18"/>
                <w:szCs w:val="18"/>
              </w:rPr>
              <w:t>Tanggal Penilaian</w:t>
            </w:r>
            <w:r w:rsidRPr="00E47AEE">
              <w:rPr>
                <w:sz w:val="18"/>
                <w:szCs w:val="18"/>
                <w:lang w:val="id-ID"/>
              </w:rPr>
              <w:t xml:space="preserve">                       </w:t>
            </w:r>
          </w:p>
        </w:tc>
        <w:tc>
          <w:tcPr>
            <w:tcW w:w="5220" w:type="dxa"/>
          </w:tcPr>
          <w:p w:rsidR="0098797F" w:rsidRPr="00E47AEE" w:rsidRDefault="0098797F" w:rsidP="00A515F0">
            <w:pPr>
              <w:rPr>
                <w:sz w:val="18"/>
                <w:szCs w:val="18"/>
              </w:rPr>
            </w:pPr>
            <w:r w:rsidRPr="00E47AEE">
              <w:rPr>
                <w:sz w:val="18"/>
                <w:szCs w:val="18"/>
                <w:lang w:val="id-ID"/>
              </w:rPr>
              <w:t>:</w:t>
            </w:r>
            <w:r w:rsidRPr="00E47AEE">
              <w:rPr>
                <w:sz w:val="18"/>
                <w:szCs w:val="18"/>
              </w:rPr>
              <w:t xml:space="preserve"> </w:t>
            </w:r>
            <w:r w:rsidRPr="00E47AEE">
              <w:rPr>
                <w:sz w:val="18"/>
                <w:szCs w:val="18"/>
                <w:lang w:val="id-ID"/>
              </w:rPr>
              <w:t>___________________________</w:t>
            </w:r>
            <w:r w:rsidRPr="00E47AEE">
              <w:rPr>
                <w:sz w:val="18"/>
                <w:szCs w:val="18"/>
              </w:rPr>
              <w:t>______</w:t>
            </w:r>
            <w:r w:rsidRPr="00E47AEE">
              <w:rPr>
                <w:sz w:val="18"/>
                <w:szCs w:val="18"/>
                <w:lang w:val="id-ID"/>
              </w:rPr>
              <w:t>__</w:t>
            </w:r>
          </w:p>
        </w:tc>
      </w:tr>
    </w:tbl>
    <w:p w:rsidR="00714F33" w:rsidRPr="00E47AEE" w:rsidRDefault="00714F33" w:rsidP="00714F33">
      <w:pPr>
        <w:spacing w:line="240" w:lineRule="auto"/>
        <w:rPr>
          <w:sz w:val="18"/>
          <w:szCs w:val="18"/>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E47AEE" w:rsidRPr="00E47AEE" w:rsidTr="00814305">
        <w:trPr>
          <w:tblHeader/>
        </w:trPr>
        <w:tc>
          <w:tcPr>
            <w:tcW w:w="647" w:type="dxa"/>
            <w:vAlign w:val="center"/>
          </w:tcPr>
          <w:p w:rsidR="00714F33" w:rsidRPr="00E47AEE" w:rsidRDefault="00714F33" w:rsidP="00814305">
            <w:pPr>
              <w:spacing w:line="240" w:lineRule="auto"/>
              <w:jc w:val="center"/>
              <w:rPr>
                <w:b/>
                <w:sz w:val="18"/>
                <w:szCs w:val="18"/>
              </w:rPr>
            </w:pPr>
            <w:r w:rsidRPr="00E47AEE">
              <w:rPr>
                <w:b/>
                <w:sz w:val="18"/>
                <w:szCs w:val="18"/>
              </w:rPr>
              <w:t>No.</w:t>
            </w:r>
          </w:p>
        </w:tc>
        <w:tc>
          <w:tcPr>
            <w:tcW w:w="1243" w:type="dxa"/>
            <w:vAlign w:val="center"/>
          </w:tcPr>
          <w:p w:rsidR="00714F33" w:rsidRPr="00E47AEE" w:rsidRDefault="00714F33" w:rsidP="00814305">
            <w:pPr>
              <w:spacing w:line="240" w:lineRule="auto"/>
              <w:jc w:val="center"/>
              <w:rPr>
                <w:b/>
                <w:sz w:val="18"/>
                <w:szCs w:val="18"/>
              </w:rPr>
            </w:pPr>
            <w:r w:rsidRPr="00E47AEE">
              <w:rPr>
                <w:b/>
                <w:sz w:val="18"/>
                <w:szCs w:val="18"/>
              </w:rPr>
              <w:t>No. Butir Penilaian</w:t>
            </w:r>
          </w:p>
        </w:tc>
        <w:tc>
          <w:tcPr>
            <w:tcW w:w="2880" w:type="dxa"/>
            <w:vAlign w:val="center"/>
          </w:tcPr>
          <w:p w:rsidR="00714F33" w:rsidRPr="00E47AEE" w:rsidRDefault="00714F33" w:rsidP="00814305">
            <w:pPr>
              <w:spacing w:line="240" w:lineRule="auto"/>
              <w:jc w:val="center"/>
              <w:rPr>
                <w:b/>
                <w:sz w:val="18"/>
                <w:szCs w:val="18"/>
              </w:rPr>
            </w:pPr>
            <w:r w:rsidRPr="00E47AEE">
              <w:rPr>
                <w:b/>
                <w:sz w:val="18"/>
                <w:szCs w:val="18"/>
              </w:rPr>
              <w:t>Aspek Penilaian</w:t>
            </w:r>
          </w:p>
        </w:tc>
        <w:tc>
          <w:tcPr>
            <w:tcW w:w="3940" w:type="dxa"/>
            <w:vAlign w:val="center"/>
          </w:tcPr>
          <w:p w:rsidR="00714F33" w:rsidRPr="00E47AEE" w:rsidRDefault="00714F33" w:rsidP="00E03060">
            <w:pPr>
              <w:spacing w:line="240" w:lineRule="auto"/>
              <w:jc w:val="center"/>
              <w:rPr>
                <w:b/>
                <w:sz w:val="18"/>
                <w:szCs w:val="18"/>
              </w:rPr>
            </w:pPr>
            <w:r w:rsidRPr="00E47AEE">
              <w:rPr>
                <w:b/>
                <w:sz w:val="18"/>
                <w:szCs w:val="18"/>
              </w:rPr>
              <w:t xml:space="preserve">Informasi dari </w:t>
            </w:r>
            <w:r w:rsidR="00E03060" w:rsidRPr="00E47AEE">
              <w:rPr>
                <w:b/>
                <w:sz w:val="18"/>
                <w:szCs w:val="18"/>
              </w:rPr>
              <w:t>Borang</w:t>
            </w:r>
          </w:p>
        </w:tc>
        <w:tc>
          <w:tcPr>
            <w:tcW w:w="900" w:type="dxa"/>
            <w:vAlign w:val="center"/>
          </w:tcPr>
          <w:p w:rsidR="00714F33" w:rsidRPr="00E47AEE" w:rsidRDefault="00714F33" w:rsidP="00814305">
            <w:pPr>
              <w:spacing w:line="240" w:lineRule="auto"/>
              <w:jc w:val="center"/>
              <w:rPr>
                <w:b/>
                <w:sz w:val="18"/>
                <w:szCs w:val="18"/>
              </w:rPr>
            </w:pPr>
            <w:r w:rsidRPr="00E47AEE">
              <w:rPr>
                <w:b/>
                <w:sz w:val="18"/>
                <w:szCs w:val="18"/>
              </w:rPr>
              <w:t>Bobot</w:t>
            </w:r>
          </w:p>
        </w:tc>
        <w:tc>
          <w:tcPr>
            <w:tcW w:w="809" w:type="dxa"/>
            <w:vAlign w:val="center"/>
          </w:tcPr>
          <w:p w:rsidR="00714F33" w:rsidRPr="00E47AEE" w:rsidRDefault="00714F33" w:rsidP="00814305">
            <w:pPr>
              <w:spacing w:line="240" w:lineRule="auto"/>
              <w:jc w:val="center"/>
              <w:rPr>
                <w:b/>
                <w:sz w:val="18"/>
                <w:szCs w:val="18"/>
              </w:rPr>
            </w:pPr>
            <w:r w:rsidRPr="00E47AEE">
              <w:rPr>
                <w:b/>
                <w:sz w:val="18"/>
                <w:szCs w:val="18"/>
              </w:rPr>
              <w:t>Nilai*</w:t>
            </w: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1</w:t>
            </w:r>
          </w:p>
        </w:tc>
        <w:tc>
          <w:tcPr>
            <w:tcW w:w="1243" w:type="dxa"/>
          </w:tcPr>
          <w:p w:rsidR="002618A3" w:rsidRPr="00E47AEE" w:rsidRDefault="002618A3" w:rsidP="003A5D2C">
            <w:pPr>
              <w:spacing w:line="240" w:lineRule="auto"/>
              <w:jc w:val="left"/>
              <w:rPr>
                <w:sz w:val="18"/>
                <w:szCs w:val="18"/>
              </w:rPr>
            </w:pPr>
            <w:r w:rsidRPr="00E47AEE">
              <w:rPr>
                <w:sz w:val="18"/>
                <w:szCs w:val="18"/>
              </w:rPr>
              <w:t>1.1.1</w:t>
            </w:r>
          </w:p>
        </w:tc>
        <w:tc>
          <w:tcPr>
            <w:tcW w:w="2880" w:type="dxa"/>
          </w:tcPr>
          <w:p w:rsidR="002618A3" w:rsidRPr="00E47AEE" w:rsidRDefault="002618A3" w:rsidP="00B005D1">
            <w:pPr>
              <w:spacing w:line="240" w:lineRule="auto"/>
              <w:jc w:val="left"/>
              <w:rPr>
                <w:sz w:val="18"/>
                <w:szCs w:val="18"/>
              </w:rPr>
            </w:pPr>
            <w:r w:rsidRPr="00E47AEE">
              <w:rPr>
                <w:sz w:val="18"/>
                <w:szCs w:val="18"/>
              </w:rPr>
              <w:t>Kejelasan dan kerealistisan visi, misi, tujuan, dan sasaran fakultas.</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w:t>
            </w:r>
          </w:p>
        </w:tc>
        <w:tc>
          <w:tcPr>
            <w:tcW w:w="1243" w:type="dxa"/>
          </w:tcPr>
          <w:p w:rsidR="002618A3" w:rsidRPr="00E47AEE" w:rsidRDefault="002618A3" w:rsidP="003A5D2C">
            <w:pPr>
              <w:spacing w:line="240" w:lineRule="auto"/>
              <w:jc w:val="left"/>
              <w:rPr>
                <w:sz w:val="18"/>
                <w:szCs w:val="18"/>
              </w:rPr>
            </w:pPr>
            <w:r w:rsidRPr="00E47AEE">
              <w:rPr>
                <w:sz w:val="18"/>
                <w:szCs w:val="18"/>
              </w:rPr>
              <w:t>1.1.2</w:t>
            </w:r>
          </w:p>
        </w:tc>
        <w:tc>
          <w:tcPr>
            <w:tcW w:w="2880" w:type="dxa"/>
          </w:tcPr>
          <w:p w:rsidR="002618A3" w:rsidRPr="00E47AEE" w:rsidRDefault="002618A3" w:rsidP="00B005D1">
            <w:pPr>
              <w:spacing w:line="240" w:lineRule="auto"/>
              <w:jc w:val="left"/>
              <w:rPr>
                <w:sz w:val="18"/>
                <w:szCs w:val="18"/>
              </w:rPr>
            </w:pPr>
            <w:r w:rsidRPr="00E47AEE">
              <w:rPr>
                <w:sz w:val="18"/>
                <w:szCs w:val="18"/>
              </w:rPr>
              <w:t>Strategi pencapaian sasaran dengan rentang waktu yang jelas dan didukung oleh dokumen.</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w:t>
            </w:r>
          </w:p>
        </w:tc>
        <w:tc>
          <w:tcPr>
            <w:tcW w:w="1243" w:type="dxa"/>
          </w:tcPr>
          <w:p w:rsidR="002618A3" w:rsidRPr="00E47AEE" w:rsidRDefault="002618A3" w:rsidP="003A5D2C">
            <w:pPr>
              <w:spacing w:line="240" w:lineRule="auto"/>
              <w:jc w:val="left"/>
              <w:rPr>
                <w:sz w:val="18"/>
                <w:szCs w:val="18"/>
              </w:rPr>
            </w:pPr>
            <w:r w:rsidRPr="00E47AEE">
              <w:rPr>
                <w:sz w:val="18"/>
                <w:szCs w:val="18"/>
              </w:rPr>
              <w:t>1.2</w:t>
            </w:r>
          </w:p>
        </w:tc>
        <w:tc>
          <w:tcPr>
            <w:tcW w:w="2880" w:type="dxa"/>
          </w:tcPr>
          <w:p w:rsidR="002618A3" w:rsidRPr="00E47AEE" w:rsidRDefault="002618A3" w:rsidP="00B005D1">
            <w:pPr>
              <w:spacing w:line="240" w:lineRule="auto"/>
              <w:jc w:val="left"/>
              <w:rPr>
                <w:sz w:val="18"/>
                <w:szCs w:val="18"/>
              </w:rPr>
            </w:pPr>
            <w:proofErr w:type="gramStart"/>
            <w:r w:rsidRPr="00E47AEE">
              <w:rPr>
                <w:sz w:val="18"/>
                <w:szCs w:val="18"/>
              </w:rPr>
              <w:t>Pemahaman  visi</w:t>
            </w:r>
            <w:proofErr w:type="gramEnd"/>
            <w:r w:rsidRPr="00E47AEE">
              <w:rPr>
                <w:sz w:val="18"/>
                <w:szCs w:val="18"/>
              </w:rPr>
              <w:t>, misi, tujuan, dan sasaran fakultas oleh seluruh pemangku kepentingan internal (internal stakeholders): sivitas akademika (dosen dan mahasiswa) dan tenaga kependidikan.</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w:t>
            </w:r>
          </w:p>
        </w:tc>
        <w:tc>
          <w:tcPr>
            <w:tcW w:w="1243" w:type="dxa"/>
          </w:tcPr>
          <w:p w:rsidR="002618A3" w:rsidRPr="00E47AEE" w:rsidRDefault="002618A3" w:rsidP="003A5D2C">
            <w:pPr>
              <w:spacing w:line="240" w:lineRule="auto"/>
              <w:jc w:val="left"/>
              <w:rPr>
                <w:sz w:val="18"/>
                <w:szCs w:val="18"/>
              </w:rPr>
            </w:pPr>
            <w:r w:rsidRPr="00E47AEE">
              <w:rPr>
                <w:sz w:val="18"/>
                <w:szCs w:val="18"/>
              </w:rPr>
              <w:t>2.1</w:t>
            </w:r>
          </w:p>
        </w:tc>
        <w:tc>
          <w:tcPr>
            <w:tcW w:w="2880" w:type="dxa"/>
          </w:tcPr>
          <w:p w:rsidR="002618A3" w:rsidRPr="00E47AEE" w:rsidRDefault="002618A3" w:rsidP="00B005D1">
            <w:pPr>
              <w:spacing w:line="240" w:lineRule="auto"/>
              <w:jc w:val="left"/>
              <w:rPr>
                <w:sz w:val="18"/>
                <w:szCs w:val="18"/>
              </w:rPr>
            </w:pPr>
            <w:r w:rsidRPr="00E47AEE">
              <w:rPr>
                <w:sz w:val="18"/>
                <w:szCs w:val="18"/>
              </w:rPr>
              <w:t>Tatapamong menjamin terwujudnya visi, terlaksanakannya misi, tercapainya tujuan, berhasilnya strategi yang digunakan secara kredibel, transparan, akuntabel, bertanggung jawab, dan adil.</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3.33</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5</w:t>
            </w:r>
          </w:p>
        </w:tc>
        <w:tc>
          <w:tcPr>
            <w:tcW w:w="1243" w:type="dxa"/>
          </w:tcPr>
          <w:p w:rsidR="002618A3" w:rsidRPr="00E47AEE" w:rsidRDefault="002618A3" w:rsidP="003A5D2C">
            <w:pPr>
              <w:spacing w:line="240" w:lineRule="auto"/>
              <w:jc w:val="left"/>
              <w:rPr>
                <w:sz w:val="18"/>
                <w:szCs w:val="18"/>
              </w:rPr>
            </w:pPr>
            <w:r w:rsidRPr="00E47AEE">
              <w:rPr>
                <w:sz w:val="18"/>
                <w:szCs w:val="18"/>
              </w:rPr>
              <w:t>2.2</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Kelengkapan dan efisiensi dalam struktur organisasi, serta dukungan struktur organisasi terhadap pengelolaan program-program </w:t>
            </w:r>
            <w:r w:rsidR="006D7F6E" w:rsidRPr="00E47AEE">
              <w:rPr>
                <w:sz w:val="18"/>
                <w:szCs w:val="18"/>
              </w:rPr>
              <w:t>Pendidikan</w:t>
            </w:r>
            <w:r w:rsidRPr="00E47AEE">
              <w:rPr>
                <w:sz w:val="18"/>
                <w:szCs w:val="18"/>
              </w:rPr>
              <w:t xml:space="preserve"> di bawahnya.</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1.67</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6</w:t>
            </w:r>
          </w:p>
        </w:tc>
        <w:tc>
          <w:tcPr>
            <w:tcW w:w="1243" w:type="dxa"/>
          </w:tcPr>
          <w:p w:rsidR="002618A3" w:rsidRPr="00E47AEE" w:rsidRDefault="002618A3" w:rsidP="003A5D2C">
            <w:pPr>
              <w:spacing w:line="240" w:lineRule="auto"/>
              <w:jc w:val="left"/>
              <w:rPr>
                <w:sz w:val="18"/>
                <w:szCs w:val="18"/>
              </w:rPr>
            </w:pPr>
            <w:r w:rsidRPr="00E47AEE">
              <w:rPr>
                <w:sz w:val="18"/>
                <w:szCs w:val="18"/>
              </w:rPr>
              <w:t>2.3</w:t>
            </w:r>
          </w:p>
        </w:tc>
        <w:tc>
          <w:tcPr>
            <w:tcW w:w="2880" w:type="dxa"/>
          </w:tcPr>
          <w:p w:rsidR="002618A3" w:rsidRPr="00E47AEE" w:rsidRDefault="002618A3" w:rsidP="00B005D1">
            <w:pPr>
              <w:spacing w:line="240" w:lineRule="auto"/>
              <w:jc w:val="left"/>
              <w:rPr>
                <w:sz w:val="18"/>
                <w:szCs w:val="18"/>
              </w:rPr>
            </w:pPr>
            <w:r w:rsidRPr="00E47AEE">
              <w:rPr>
                <w:sz w:val="18"/>
                <w:szCs w:val="18"/>
              </w:rPr>
              <w:t>Kepemimpinan fakultas memiliki karakteristik: kepemimpinan operasional, kepemimpinan organisasi, dan kepemimpinan publik yang efektif.</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3.33</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7</w:t>
            </w:r>
          </w:p>
        </w:tc>
        <w:tc>
          <w:tcPr>
            <w:tcW w:w="1243" w:type="dxa"/>
          </w:tcPr>
          <w:p w:rsidR="002618A3" w:rsidRPr="00E47AEE" w:rsidRDefault="002618A3" w:rsidP="003A5D2C">
            <w:pPr>
              <w:spacing w:line="240" w:lineRule="auto"/>
              <w:jc w:val="left"/>
              <w:rPr>
                <w:sz w:val="18"/>
                <w:szCs w:val="18"/>
              </w:rPr>
            </w:pPr>
            <w:r w:rsidRPr="00E47AEE">
              <w:rPr>
                <w:sz w:val="18"/>
                <w:szCs w:val="18"/>
              </w:rPr>
              <w:t>2.4</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Efektivitas sistem pengelolaan fungsional dan operasional fakultas mencakup: </w:t>
            </w:r>
            <w:r w:rsidRPr="00E47AEE">
              <w:rPr>
                <w:i/>
                <w:iCs/>
                <w:sz w:val="18"/>
                <w:szCs w:val="18"/>
              </w:rPr>
              <w:t>planning, organizing</w:t>
            </w:r>
            <w:r w:rsidRPr="00E47AEE">
              <w:rPr>
                <w:sz w:val="18"/>
                <w:szCs w:val="18"/>
              </w:rPr>
              <w:t xml:space="preserve">, </w:t>
            </w:r>
            <w:r w:rsidRPr="00E47AEE">
              <w:rPr>
                <w:i/>
                <w:iCs/>
                <w:sz w:val="18"/>
                <w:szCs w:val="18"/>
              </w:rPr>
              <w:t>staffing, leading, controlling.</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3.33</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8</w:t>
            </w:r>
          </w:p>
        </w:tc>
        <w:tc>
          <w:tcPr>
            <w:tcW w:w="1243" w:type="dxa"/>
          </w:tcPr>
          <w:p w:rsidR="002618A3" w:rsidRPr="00E47AEE" w:rsidRDefault="002618A3" w:rsidP="003A5D2C">
            <w:pPr>
              <w:spacing w:line="240" w:lineRule="auto"/>
              <w:jc w:val="left"/>
              <w:rPr>
                <w:sz w:val="18"/>
                <w:szCs w:val="18"/>
              </w:rPr>
            </w:pPr>
            <w:r w:rsidRPr="00E47AEE">
              <w:rPr>
                <w:sz w:val="18"/>
                <w:szCs w:val="18"/>
              </w:rPr>
              <w:t>2.5.1</w:t>
            </w:r>
          </w:p>
        </w:tc>
        <w:tc>
          <w:tcPr>
            <w:tcW w:w="2880" w:type="dxa"/>
          </w:tcPr>
          <w:p w:rsidR="002618A3" w:rsidRPr="00E47AEE" w:rsidRDefault="002618A3" w:rsidP="00B005D1">
            <w:pPr>
              <w:spacing w:line="240" w:lineRule="auto"/>
              <w:jc w:val="left"/>
              <w:rPr>
                <w:sz w:val="18"/>
                <w:szCs w:val="18"/>
              </w:rPr>
            </w:pPr>
            <w:r w:rsidRPr="00E47AEE">
              <w:rPr>
                <w:sz w:val="18"/>
                <w:szCs w:val="18"/>
              </w:rPr>
              <w:t>Keberadaan dan efektivitas unit pelaksana penjaminan mutu.</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3.33</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9</w:t>
            </w:r>
          </w:p>
        </w:tc>
        <w:tc>
          <w:tcPr>
            <w:tcW w:w="1243" w:type="dxa"/>
          </w:tcPr>
          <w:p w:rsidR="002618A3" w:rsidRPr="00E47AEE" w:rsidRDefault="002618A3" w:rsidP="003A5D2C">
            <w:pPr>
              <w:spacing w:line="240" w:lineRule="auto"/>
              <w:jc w:val="left"/>
              <w:rPr>
                <w:sz w:val="18"/>
                <w:szCs w:val="18"/>
              </w:rPr>
            </w:pPr>
            <w:r w:rsidRPr="00E47AEE">
              <w:rPr>
                <w:sz w:val="18"/>
                <w:szCs w:val="18"/>
              </w:rPr>
              <w:t>2.5.2</w:t>
            </w:r>
          </w:p>
        </w:tc>
        <w:tc>
          <w:tcPr>
            <w:tcW w:w="2880" w:type="dxa"/>
          </w:tcPr>
          <w:p w:rsidR="002618A3" w:rsidRPr="00E47AEE" w:rsidRDefault="002618A3" w:rsidP="00B005D1">
            <w:pPr>
              <w:spacing w:line="240" w:lineRule="auto"/>
              <w:jc w:val="left"/>
              <w:rPr>
                <w:sz w:val="18"/>
                <w:szCs w:val="18"/>
              </w:rPr>
            </w:pPr>
            <w:r w:rsidRPr="00E47AEE">
              <w:rPr>
                <w:sz w:val="18"/>
                <w:szCs w:val="18"/>
              </w:rPr>
              <w:t>Ketersediaan standar mutu dan pelaksanaannya.</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1.67</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10</w:t>
            </w:r>
          </w:p>
        </w:tc>
        <w:tc>
          <w:tcPr>
            <w:tcW w:w="1243" w:type="dxa"/>
          </w:tcPr>
          <w:p w:rsidR="002618A3" w:rsidRPr="00E47AEE" w:rsidRDefault="002618A3" w:rsidP="003A5D2C">
            <w:pPr>
              <w:spacing w:line="240" w:lineRule="auto"/>
              <w:jc w:val="left"/>
              <w:rPr>
                <w:sz w:val="18"/>
                <w:szCs w:val="18"/>
              </w:rPr>
            </w:pPr>
            <w:r w:rsidRPr="00E47AEE">
              <w:rPr>
                <w:sz w:val="18"/>
                <w:szCs w:val="18"/>
              </w:rPr>
              <w:t>3.1.1</w:t>
            </w:r>
          </w:p>
        </w:tc>
        <w:tc>
          <w:tcPr>
            <w:tcW w:w="2880" w:type="dxa"/>
          </w:tcPr>
          <w:p w:rsidR="002618A3" w:rsidRPr="00E47AEE" w:rsidRDefault="002618A3" w:rsidP="00B005D1">
            <w:pPr>
              <w:spacing w:line="240" w:lineRule="auto"/>
              <w:jc w:val="left"/>
              <w:rPr>
                <w:sz w:val="18"/>
                <w:szCs w:val="18"/>
              </w:rPr>
            </w:pPr>
            <w:r w:rsidRPr="00E47AEE">
              <w:rPr>
                <w:sz w:val="18"/>
                <w:szCs w:val="18"/>
              </w:rPr>
              <w:t>Ketersediaan dokumen tentang penerimaan mahasiswa baru dan konsistensi pelaksanaannya.</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3.37</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lastRenderedPageBreak/>
              <w:t>11</w:t>
            </w:r>
          </w:p>
        </w:tc>
        <w:tc>
          <w:tcPr>
            <w:tcW w:w="1243" w:type="dxa"/>
          </w:tcPr>
          <w:p w:rsidR="002618A3" w:rsidRPr="00E47AEE" w:rsidRDefault="002618A3" w:rsidP="003A5D2C">
            <w:pPr>
              <w:spacing w:line="240" w:lineRule="auto"/>
              <w:jc w:val="left"/>
              <w:rPr>
                <w:sz w:val="18"/>
                <w:szCs w:val="18"/>
              </w:rPr>
            </w:pPr>
            <w:r w:rsidRPr="00E47AEE">
              <w:rPr>
                <w:sz w:val="18"/>
                <w:szCs w:val="18"/>
              </w:rPr>
              <w:t>3.1.2</w:t>
            </w:r>
          </w:p>
        </w:tc>
        <w:tc>
          <w:tcPr>
            <w:tcW w:w="2880" w:type="dxa"/>
          </w:tcPr>
          <w:p w:rsidR="002618A3" w:rsidRPr="00E47AEE" w:rsidRDefault="002618A3" w:rsidP="00B005D1">
            <w:pPr>
              <w:spacing w:line="240" w:lineRule="auto"/>
              <w:jc w:val="left"/>
              <w:rPr>
                <w:sz w:val="18"/>
                <w:szCs w:val="18"/>
              </w:rPr>
            </w:pPr>
            <w:r w:rsidRPr="00E47AEE">
              <w:rPr>
                <w:sz w:val="18"/>
                <w:szCs w:val="18"/>
              </w:rPr>
              <w:t>Rasio total peserta didik baru transfer terhadap total peserta didik baru keseluruhan.</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0.34</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12</w:t>
            </w:r>
          </w:p>
        </w:tc>
        <w:tc>
          <w:tcPr>
            <w:tcW w:w="1243" w:type="dxa"/>
          </w:tcPr>
          <w:p w:rsidR="002618A3" w:rsidRPr="00E47AEE" w:rsidRDefault="002618A3" w:rsidP="003A5D2C">
            <w:pPr>
              <w:spacing w:line="240" w:lineRule="auto"/>
              <w:jc w:val="left"/>
              <w:rPr>
                <w:sz w:val="18"/>
                <w:szCs w:val="18"/>
              </w:rPr>
            </w:pPr>
            <w:r w:rsidRPr="00E47AEE">
              <w:rPr>
                <w:sz w:val="18"/>
                <w:szCs w:val="18"/>
              </w:rPr>
              <w:t>3.1.3</w:t>
            </w:r>
          </w:p>
        </w:tc>
        <w:tc>
          <w:tcPr>
            <w:tcW w:w="2880" w:type="dxa"/>
          </w:tcPr>
          <w:p w:rsidR="002618A3" w:rsidRPr="00E47AEE" w:rsidRDefault="002618A3" w:rsidP="00B005D1">
            <w:pPr>
              <w:spacing w:line="240" w:lineRule="auto"/>
              <w:jc w:val="left"/>
              <w:rPr>
                <w:sz w:val="18"/>
                <w:szCs w:val="18"/>
              </w:rPr>
            </w:pPr>
            <w:r w:rsidRPr="00E47AEE">
              <w:rPr>
                <w:sz w:val="18"/>
                <w:szCs w:val="18"/>
              </w:rPr>
              <w:t>Motivasi penerimaan peserta didik transfer dan peserta didik program internasional.</w:t>
            </w:r>
            <w:r w:rsidRPr="00E47AEE">
              <w:rPr>
                <w:sz w:val="18"/>
                <w:szCs w:val="18"/>
              </w:rPr>
              <w:br/>
              <w:t xml:space="preserve">Alasan menerima peserta didik transfer seharusnya untuk meningkatkan layanan pendidikan.  Penerimaan peserta didik transfer dilakukan dengan proses seleksi yang baik/ketat dalam upaya tetap menjaga mutu, tidak </w:t>
            </w:r>
            <w:proofErr w:type="gramStart"/>
            <w:r w:rsidRPr="00E47AEE">
              <w:rPr>
                <w:sz w:val="18"/>
                <w:szCs w:val="18"/>
              </w:rPr>
              <w:t>hanya  karena</w:t>
            </w:r>
            <w:proofErr w:type="gramEnd"/>
            <w:r w:rsidRPr="00E47AEE">
              <w:rPr>
                <w:sz w:val="18"/>
                <w:szCs w:val="18"/>
              </w:rPr>
              <w:t xml:space="preserve"> pertimbangan ekonomi semata.</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0.67</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13</w:t>
            </w:r>
          </w:p>
        </w:tc>
        <w:tc>
          <w:tcPr>
            <w:tcW w:w="1243" w:type="dxa"/>
          </w:tcPr>
          <w:p w:rsidR="002618A3" w:rsidRPr="00E47AEE" w:rsidRDefault="002618A3" w:rsidP="003A5D2C">
            <w:pPr>
              <w:spacing w:line="240" w:lineRule="auto"/>
              <w:jc w:val="left"/>
              <w:rPr>
                <w:sz w:val="18"/>
                <w:szCs w:val="18"/>
              </w:rPr>
            </w:pPr>
            <w:r w:rsidRPr="00E47AEE">
              <w:rPr>
                <w:sz w:val="18"/>
                <w:szCs w:val="18"/>
              </w:rPr>
              <w:t>3.2</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Rata-rata masa </w:t>
            </w:r>
            <w:r w:rsidR="006D7F6E" w:rsidRPr="00E47AEE">
              <w:rPr>
                <w:sz w:val="18"/>
                <w:szCs w:val="18"/>
              </w:rPr>
              <w:t>Pendidikan</w:t>
            </w:r>
            <w:r w:rsidRPr="00E47AEE">
              <w:rPr>
                <w:sz w:val="18"/>
                <w:szCs w:val="18"/>
              </w:rPr>
              <w:t xml:space="preserve"> lulusan dan IPK rata-rata.</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3.37</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14</w:t>
            </w:r>
          </w:p>
        </w:tc>
        <w:tc>
          <w:tcPr>
            <w:tcW w:w="1243" w:type="dxa"/>
          </w:tcPr>
          <w:p w:rsidR="002618A3" w:rsidRPr="00E47AEE" w:rsidRDefault="002618A3" w:rsidP="003A5D2C">
            <w:pPr>
              <w:spacing w:line="240" w:lineRule="auto"/>
              <w:jc w:val="left"/>
              <w:rPr>
                <w:sz w:val="18"/>
                <w:szCs w:val="18"/>
              </w:rPr>
            </w:pPr>
            <w:r w:rsidRPr="00E47AEE">
              <w:rPr>
                <w:sz w:val="18"/>
                <w:szCs w:val="18"/>
              </w:rPr>
              <w:t>3.3</w:t>
            </w:r>
          </w:p>
        </w:tc>
        <w:tc>
          <w:tcPr>
            <w:tcW w:w="2880" w:type="dxa"/>
          </w:tcPr>
          <w:p w:rsidR="002618A3" w:rsidRPr="00E47AEE" w:rsidRDefault="002618A3" w:rsidP="00B005D1">
            <w:pPr>
              <w:spacing w:line="240" w:lineRule="auto"/>
              <w:jc w:val="left"/>
              <w:rPr>
                <w:sz w:val="18"/>
                <w:szCs w:val="18"/>
              </w:rPr>
            </w:pPr>
            <w:r w:rsidRPr="00E47AEE">
              <w:rPr>
                <w:sz w:val="18"/>
                <w:szCs w:val="18"/>
              </w:rPr>
              <w:t>Upaya pengembangan dan peningkatan mutu lulusan: jenis program yang dilakukan dan efektivitas pelaksanaannya.</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3.37</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15</w:t>
            </w:r>
          </w:p>
        </w:tc>
        <w:tc>
          <w:tcPr>
            <w:tcW w:w="1243" w:type="dxa"/>
          </w:tcPr>
          <w:p w:rsidR="00523144" w:rsidRPr="00E47AEE" w:rsidRDefault="00523144" w:rsidP="003A5D2C">
            <w:pPr>
              <w:spacing w:line="240" w:lineRule="auto"/>
              <w:jc w:val="left"/>
              <w:rPr>
                <w:sz w:val="18"/>
                <w:szCs w:val="18"/>
              </w:rPr>
            </w:pPr>
            <w:r w:rsidRPr="00E47AEE">
              <w:rPr>
                <w:sz w:val="18"/>
                <w:szCs w:val="18"/>
              </w:rPr>
              <w:t>4.1.1.1</w:t>
            </w:r>
          </w:p>
        </w:tc>
        <w:tc>
          <w:tcPr>
            <w:tcW w:w="2880" w:type="dxa"/>
          </w:tcPr>
          <w:p w:rsidR="00523144" w:rsidRPr="00E47AEE" w:rsidRDefault="00523144" w:rsidP="00C05F39">
            <w:pPr>
              <w:spacing w:line="240" w:lineRule="auto"/>
              <w:jc w:val="left"/>
              <w:rPr>
                <w:sz w:val="20"/>
                <w:szCs w:val="20"/>
              </w:rPr>
            </w:pPr>
            <w:r w:rsidRPr="00E47AEE">
              <w:rPr>
                <w:sz w:val="20"/>
                <w:szCs w:val="20"/>
              </w:rPr>
              <w:t>Persentase dosen tetap berpendidikanminimal S2/Sp.</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5.23</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16</w:t>
            </w:r>
          </w:p>
        </w:tc>
        <w:tc>
          <w:tcPr>
            <w:tcW w:w="1243" w:type="dxa"/>
          </w:tcPr>
          <w:p w:rsidR="00523144" w:rsidRPr="00E47AEE" w:rsidRDefault="00523144" w:rsidP="003A5D2C">
            <w:pPr>
              <w:spacing w:line="240" w:lineRule="auto"/>
              <w:jc w:val="left"/>
              <w:rPr>
                <w:sz w:val="18"/>
                <w:szCs w:val="18"/>
              </w:rPr>
            </w:pPr>
            <w:r w:rsidRPr="00E47AEE">
              <w:rPr>
                <w:sz w:val="18"/>
                <w:szCs w:val="18"/>
              </w:rPr>
              <w:t>4.1.1.2</w:t>
            </w:r>
          </w:p>
        </w:tc>
        <w:tc>
          <w:tcPr>
            <w:tcW w:w="2880" w:type="dxa"/>
          </w:tcPr>
          <w:p w:rsidR="00523144" w:rsidRPr="00E47AEE" w:rsidRDefault="00523144" w:rsidP="00C05F39">
            <w:pPr>
              <w:spacing w:line="240" w:lineRule="auto"/>
              <w:jc w:val="left"/>
              <w:rPr>
                <w:sz w:val="20"/>
                <w:szCs w:val="20"/>
              </w:rPr>
            </w:pPr>
            <w:r w:rsidRPr="00E47AEE">
              <w:rPr>
                <w:sz w:val="20"/>
                <w:szCs w:val="20"/>
              </w:rPr>
              <w:t>Persentase dosen tetap yang memiliki jabatan minimal lektor kepala.</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2.61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17</w:t>
            </w:r>
          </w:p>
        </w:tc>
        <w:tc>
          <w:tcPr>
            <w:tcW w:w="1243" w:type="dxa"/>
          </w:tcPr>
          <w:p w:rsidR="00523144" w:rsidRPr="00E47AEE" w:rsidRDefault="00523144" w:rsidP="003A5D2C">
            <w:pPr>
              <w:spacing w:line="240" w:lineRule="auto"/>
              <w:jc w:val="left"/>
              <w:rPr>
                <w:sz w:val="18"/>
                <w:szCs w:val="18"/>
              </w:rPr>
            </w:pPr>
            <w:r w:rsidRPr="00E47AEE">
              <w:rPr>
                <w:sz w:val="18"/>
                <w:szCs w:val="18"/>
              </w:rPr>
              <w:t>4.1.1.3</w:t>
            </w:r>
          </w:p>
        </w:tc>
        <w:tc>
          <w:tcPr>
            <w:tcW w:w="2880" w:type="dxa"/>
          </w:tcPr>
          <w:p w:rsidR="00523144" w:rsidRPr="00E47AEE" w:rsidRDefault="00523144" w:rsidP="00C05F39">
            <w:pPr>
              <w:spacing w:line="240" w:lineRule="auto"/>
              <w:jc w:val="left"/>
              <w:rPr>
                <w:sz w:val="20"/>
                <w:szCs w:val="20"/>
              </w:rPr>
            </w:pPr>
            <w:r w:rsidRPr="00E47AEE">
              <w:rPr>
                <w:sz w:val="20"/>
                <w:szCs w:val="20"/>
              </w:rPr>
              <w:t>Persentase dosen tetap yang memiliki jabatan guru besar.</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2.61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18</w:t>
            </w:r>
          </w:p>
        </w:tc>
        <w:tc>
          <w:tcPr>
            <w:tcW w:w="1243" w:type="dxa"/>
          </w:tcPr>
          <w:p w:rsidR="00523144" w:rsidRPr="00E47AEE" w:rsidRDefault="00523144" w:rsidP="003A5D2C">
            <w:pPr>
              <w:spacing w:line="240" w:lineRule="auto"/>
              <w:jc w:val="left"/>
              <w:rPr>
                <w:sz w:val="18"/>
                <w:szCs w:val="18"/>
              </w:rPr>
            </w:pPr>
            <w:r w:rsidRPr="00E47AEE">
              <w:rPr>
                <w:sz w:val="18"/>
                <w:szCs w:val="18"/>
              </w:rPr>
              <w:t>4.1.2.1</w:t>
            </w:r>
          </w:p>
        </w:tc>
        <w:tc>
          <w:tcPr>
            <w:tcW w:w="2880" w:type="dxa"/>
          </w:tcPr>
          <w:p w:rsidR="00523144" w:rsidRPr="00E47AEE" w:rsidRDefault="00523144" w:rsidP="00C05F39">
            <w:pPr>
              <w:spacing w:line="240" w:lineRule="auto"/>
              <w:jc w:val="left"/>
              <w:rPr>
                <w:sz w:val="20"/>
                <w:szCs w:val="20"/>
              </w:rPr>
            </w:pPr>
            <w:r w:rsidRPr="00E47AEE">
              <w:rPr>
                <w:sz w:val="20"/>
                <w:szCs w:val="20"/>
              </w:rPr>
              <w:t>Upaya pengembangan dan peningkatan mutu dosen tetap</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2.61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19</w:t>
            </w:r>
          </w:p>
        </w:tc>
        <w:tc>
          <w:tcPr>
            <w:tcW w:w="1243" w:type="dxa"/>
          </w:tcPr>
          <w:p w:rsidR="00523144" w:rsidRPr="00E47AEE" w:rsidRDefault="00523144" w:rsidP="003A5D2C">
            <w:pPr>
              <w:spacing w:line="240" w:lineRule="auto"/>
              <w:jc w:val="left"/>
              <w:rPr>
                <w:sz w:val="18"/>
                <w:szCs w:val="18"/>
              </w:rPr>
            </w:pPr>
            <w:r w:rsidRPr="00E47AEE">
              <w:rPr>
                <w:sz w:val="18"/>
                <w:szCs w:val="18"/>
              </w:rPr>
              <w:t>4.1.2.2</w:t>
            </w:r>
          </w:p>
        </w:tc>
        <w:tc>
          <w:tcPr>
            <w:tcW w:w="2880" w:type="dxa"/>
          </w:tcPr>
          <w:p w:rsidR="00523144" w:rsidRPr="00E47AEE" w:rsidRDefault="00523144" w:rsidP="00C05F39">
            <w:pPr>
              <w:spacing w:line="240" w:lineRule="auto"/>
              <w:jc w:val="left"/>
              <w:rPr>
                <w:sz w:val="20"/>
                <w:szCs w:val="20"/>
              </w:rPr>
            </w:pPr>
            <w:r w:rsidRPr="00E47AEE">
              <w:rPr>
                <w:sz w:val="20"/>
                <w:szCs w:val="20"/>
              </w:rPr>
              <w:t>Dosen yang tugas belajar.</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2.61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20</w:t>
            </w:r>
          </w:p>
        </w:tc>
        <w:tc>
          <w:tcPr>
            <w:tcW w:w="1243" w:type="dxa"/>
          </w:tcPr>
          <w:p w:rsidR="00523144" w:rsidRPr="00E47AEE" w:rsidRDefault="00523144" w:rsidP="003A5D2C">
            <w:pPr>
              <w:spacing w:line="240" w:lineRule="auto"/>
              <w:jc w:val="left"/>
              <w:rPr>
                <w:sz w:val="18"/>
                <w:szCs w:val="18"/>
              </w:rPr>
            </w:pPr>
            <w:r w:rsidRPr="00E47AEE">
              <w:rPr>
                <w:sz w:val="18"/>
                <w:szCs w:val="18"/>
              </w:rPr>
              <w:t>4.1.2.3</w:t>
            </w:r>
          </w:p>
        </w:tc>
        <w:tc>
          <w:tcPr>
            <w:tcW w:w="2880" w:type="dxa"/>
          </w:tcPr>
          <w:p w:rsidR="00523144" w:rsidRPr="00E47AEE" w:rsidRDefault="00523144" w:rsidP="00C05F39">
            <w:pPr>
              <w:spacing w:line="240" w:lineRule="auto"/>
              <w:jc w:val="left"/>
              <w:rPr>
                <w:sz w:val="20"/>
                <w:szCs w:val="20"/>
              </w:rPr>
            </w:pPr>
            <w:r w:rsidRPr="00E47AEE">
              <w:rPr>
                <w:sz w:val="20"/>
                <w:szCs w:val="20"/>
              </w:rPr>
              <w:t>Dosen yang memperoleh gelar tambahan.</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1.31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21</w:t>
            </w:r>
          </w:p>
        </w:tc>
        <w:tc>
          <w:tcPr>
            <w:tcW w:w="1243" w:type="dxa"/>
          </w:tcPr>
          <w:p w:rsidR="00523144" w:rsidRPr="00E47AEE" w:rsidRDefault="00523144" w:rsidP="003A5D2C">
            <w:pPr>
              <w:spacing w:line="240" w:lineRule="auto"/>
              <w:jc w:val="left"/>
              <w:rPr>
                <w:sz w:val="18"/>
                <w:szCs w:val="18"/>
              </w:rPr>
            </w:pPr>
            <w:r w:rsidRPr="00E47AEE">
              <w:rPr>
                <w:sz w:val="18"/>
                <w:szCs w:val="18"/>
              </w:rPr>
              <w:t>4.1.3</w:t>
            </w:r>
          </w:p>
        </w:tc>
        <w:tc>
          <w:tcPr>
            <w:tcW w:w="2880" w:type="dxa"/>
          </w:tcPr>
          <w:p w:rsidR="00523144" w:rsidRPr="00E47AEE" w:rsidRDefault="00523144" w:rsidP="00C05F39">
            <w:pPr>
              <w:spacing w:line="240" w:lineRule="auto"/>
              <w:jc w:val="left"/>
              <w:rPr>
                <w:sz w:val="20"/>
                <w:szCs w:val="20"/>
              </w:rPr>
            </w:pPr>
            <w:r w:rsidRPr="00E47AEE">
              <w:rPr>
                <w:sz w:val="20"/>
                <w:szCs w:val="20"/>
              </w:rPr>
              <w:t>Upaya fakultas dalam mengembangkan tenaga dosen tetap</w:t>
            </w:r>
          </w:p>
        </w:tc>
        <w:tc>
          <w:tcPr>
            <w:tcW w:w="3940" w:type="dxa"/>
          </w:tcPr>
          <w:p w:rsidR="00523144" w:rsidRPr="00E47AEE" w:rsidRDefault="00523144" w:rsidP="00814305">
            <w:pPr>
              <w:spacing w:line="240" w:lineRule="auto"/>
              <w:rPr>
                <w:sz w:val="18"/>
                <w:szCs w:val="18"/>
              </w:rPr>
            </w:pPr>
          </w:p>
        </w:tc>
        <w:tc>
          <w:tcPr>
            <w:tcW w:w="900" w:type="dxa"/>
            <w:vAlign w:val="center"/>
          </w:tcPr>
          <w:p w:rsidR="00523144" w:rsidRPr="00E47AEE" w:rsidRDefault="00523144">
            <w:pPr>
              <w:jc w:val="center"/>
              <w:rPr>
                <w:b/>
                <w:bCs/>
                <w:sz w:val="18"/>
                <w:szCs w:val="18"/>
              </w:rPr>
            </w:pPr>
            <w:r w:rsidRPr="00E47AEE">
              <w:rPr>
                <w:b/>
                <w:bCs/>
                <w:sz w:val="18"/>
                <w:szCs w:val="18"/>
              </w:rPr>
              <w:t>2.61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523144" w:rsidRPr="00E47AEE" w:rsidRDefault="00523144" w:rsidP="003A5D2C">
            <w:pPr>
              <w:spacing w:line="240" w:lineRule="auto"/>
              <w:jc w:val="center"/>
              <w:rPr>
                <w:sz w:val="18"/>
                <w:szCs w:val="18"/>
              </w:rPr>
            </w:pPr>
            <w:r w:rsidRPr="00E47AEE">
              <w:rPr>
                <w:sz w:val="18"/>
                <w:szCs w:val="18"/>
              </w:rPr>
              <w:t>22</w:t>
            </w:r>
          </w:p>
        </w:tc>
        <w:tc>
          <w:tcPr>
            <w:tcW w:w="1243" w:type="dxa"/>
          </w:tcPr>
          <w:p w:rsidR="00523144" w:rsidRPr="00E47AEE" w:rsidRDefault="00523144" w:rsidP="003A5D2C">
            <w:pPr>
              <w:spacing w:line="240" w:lineRule="auto"/>
              <w:jc w:val="left"/>
              <w:rPr>
                <w:sz w:val="18"/>
                <w:szCs w:val="18"/>
              </w:rPr>
            </w:pPr>
            <w:r w:rsidRPr="00E47AEE">
              <w:rPr>
                <w:sz w:val="18"/>
                <w:szCs w:val="18"/>
              </w:rPr>
              <w:t>4.2</w:t>
            </w:r>
          </w:p>
        </w:tc>
        <w:tc>
          <w:tcPr>
            <w:tcW w:w="2880" w:type="dxa"/>
          </w:tcPr>
          <w:p w:rsidR="00523144" w:rsidRPr="00E47AEE" w:rsidRDefault="00523144" w:rsidP="00C05F39">
            <w:pPr>
              <w:spacing w:line="240" w:lineRule="auto"/>
              <w:jc w:val="left"/>
              <w:rPr>
                <w:sz w:val="20"/>
                <w:szCs w:val="20"/>
              </w:rPr>
            </w:pPr>
            <w:r w:rsidRPr="00E47AEE">
              <w:rPr>
                <w:sz w:val="20"/>
                <w:szCs w:val="20"/>
              </w:rPr>
              <w:t>Kecukupan dan kualifikasi tenaga kependidikan.</w:t>
            </w:r>
          </w:p>
        </w:tc>
        <w:tc>
          <w:tcPr>
            <w:tcW w:w="3940" w:type="dxa"/>
          </w:tcPr>
          <w:p w:rsidR="00523144" w:rsidRPr="00E47AEE" w:rsidRDefault="00523144" w:rsidP="00814305">
            <w:pPr>
              <w:spacing w:line="240" w:lineRule="auto"/>
              <w:rPr>
                <w:sz w:val="18"/>
                <w:szCs w:val="18"/>
                <w:lang w:val="nb-NO"/>
              </w:rPr>
            </w:pPr>
          </w:p>
        </w:tc>
        <w:tc>
          <w:tcPr>
            <w:tcW w:w="900" w:type="dxa"/>
            <w:vAlign w:val="center"/>
          </w:tcPr>
          <w:p w:rsidR="00523144" w:rsidRPr="00E47AEE" w:rsidRDefault="00523144">
            <w:pPr>
              <w:jc w:val="center"/>
              <w:rPr>
                <w:b/>
                <w:bCs/>
                <w:sz w:val="18"/>
                <w:szCs w:val="18"/>
              </w:rPr>
            </w:pPr>
            <w:r w:rsidRPr="00E47AEE">
              <w:rPr>
                <w:b/>
                <w:bCs/>
                <w:sz w:val="18"/>
                <w:szCs w:val="18"/>
              </w:rPr>
              <w:t>2.61</w:t>
            </w:r>
          </w:p>
        </w:tc>
        <w:tc>
          <w:tcPr>
            <w:tcW w:w="809" w:type="dxa"/>
          </w:tcPr>
          <w:p w:rsidR="00523144" w:rsidRPr="00E47AEE" w:rsidRDefault="00523144"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23</w:t>
            </w:r>
          </w:p>
        </w:tc>
        <w:tc>
          <w:tcPr>
            <w:tcW w:w="1243" w:type="dxa"/>
          </w:tcPr>
          <w:p w:rsidR="002618A3" w:rsidRPr="00E47AEE" w:rsidRDefault="002618A3" w:rsidP="003A5D2C">
            <w:pPr>
              <w:spacing w:line="240" w:lineRule="auto"/>
              <w:jc w:val="left"/>
              <w:rPr>
                <w:sz w:val="18"/>
                <w:szCs w:val="18"/>
              </w:rPr>
            </w:pPr>
            <w:r w:rsidRPr="00E47AEE">
              <w:rPr>
                <w:sz w:val="18"/>
                <w:szCs w:val="18"/>
              </w:rPr>
              <w:t>5.1</w:t>
            </w:r>
          </w:p>
        </w:tc>
        <w:tc>
          <w:tcPr>
            <w:tcW w:w="2880" w:type="dxa"/>
          </w:tcPr>
          <w:p w:rsidR="002618A3" w:rsidRPr="00E47AEE" w:rsidRDefault="002618A3" w:rsidP="00B005D1">
            <w:pPr>
              <w:spacing w:line="240" w:lineRule="auto"/>
              <w:jc w:val="left"/>
              <w:rPr>
                <w:sz w:val="18"/>
                <w:szCs w:val="18"/>
              </w:rPr>
            </w:pPr>
            <w:r w:rsidRPr="00E47AEE">
              <w:rPr>
                <w:sz w:val="18"/>
                <w:szCs w:val="18"/>
              </w:rPr>
              <w:t>Bentuk dukungan fakultas dalam penyusunan, implementasi, dan pengembangan kurikulum.</w:t>
            </w:r>
          </w:p>
        </w:tc>
        <w:tc>
          <w:tcPr>
            <w:tcW w:w="3940" w:type="dxa"/>
          </w:tcPr>
          <w:p w:rsidR="002618A3" w:rsidRPr="00E47AEE" w:rsidRDefault="002618A3" w:rsidP="00814305">
            <w:pPr>
              <w:spacing w:line="240" w:lineRule="auto"/>
              <w:rPr>
                <w:sz w:val="18"/>
                <w:szCs w:val="18"/>
                <w:lang w:val="es-ES"/>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es-ES"/>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24</w:t>
            </w:r>
          </w:p>
        </w:tc>
        <w:tc>
          <w:tcPr>
            <w:tcW w:w="1243" w:type="dxa"/>
          </w:tcPr>
          <w:p w:rsidR="002618A3" w:rsidRPr="00E47AEE" w:rsidRDefault="002618A3" w:rsidP="003A5D2C">
            <w:pPr>
              <w:spacing w:line="240" w:lineRule="auto"/>
              <w:jc w:val="left"/>
              <w:rPr>
                <w:sz w:val="18"/>
                <w:szCs w:val="18"/>
              </w:rPr>
            </w:pPr>
            <w:r w:rsidRPr="00E47AEE">
              <w:rPr>
                <w:sz w:val="18"/>
                <w:szCs w:val="18"/>
              </w:rPr>
              <w:t>5.2</w:t>
            </w:r>
          </w:p>
        </w:tc>
        <w:tc>
          <w:tcPr>
            <w:tcW w:w="2880" w:type="dxa"/>
          </w:tcPr>
          <w:p w:rsidR="002618A3" w:rsidRPr="00E47AEE" w:rsidRDefault="002618A3" w:rsidP="00B005D1">
            <w:pPr>
              <w:spacing w:line="240" w:lineRule="auto"/>
              <w:jc w:val="left"/>
              <w:rPr>
                <w:sz w:val="18"/>
                <w:szCs w:val="18"/>
              </w:rPr>
            </w:pPr>
            <w:r w:rsidRPr="00E47AEE">
              <w:rPr>
                <w:sz w:val="18"/>
                <w:szCs w:val="18"/>
              </w:rPr>
              <w:t>Mekanisme monitoring dan evaluasi oleh fakultas dan pemanfaatan hasilnya untuk perbaikan proses pembelajaran.</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25</w:t>
            </w:r>
          </w:p>
        </w:tc>
        <w:tc>
          <w:tcPr>
            <w:tcW w:w="1243" w:type="dxa"/>
          </w:tcPr>
          <w:p w:rsidR="002618A3" w:rsidRPr="00E47AEE" w:rsidRDefault="002618A3" w:rsidP="003A5D2C">
            <w:pPr>
              <w:spacing w:line="240" w:lineRule="auto"/>
              <w:jc w:val="left"/>
              <w:rPr>
                <w:sz w:val="18"/>
                <w:szCs w:val="18"/>
              </w:rPr>
            </w:pPr>
            <w:r w:rsidRPr="00E47AEE">
              <w:rPr>
                <w:sz w:val="18"/>
                <w:szCs w:val="18"/>
              </w:rPr>
              <w:t>5.3</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Bentuk dukungan fakultas dalam penciptaan suasana akademik yang kondusif. Bentuk dukungan </w:t>
            </w:r>
            <w:proofErr w:type="gramStart"/>
            <w:r w:rsidRPr="00E47AEE">
              <w:rPr>
                <w:sz w:val="18"/>
                <w:szCs w:val="18"/>
              </w:rPr>
              <w:t>fakultas  dapat</w:t>
            </w:r>
            <w:proofErr w:type="gramEnd"/>
            <w:r w:rsidRPr="00E47AEE">
              <w:rPr>
                <w:sz w:val="18"/>
                <w:szCs w:val="18"/>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lastRenderedPageBreak/>
              <w:t>26</w:t>
            </w:r>
          </w:p>
        </w:tc>
        <w:tc>
          <w:tcPr>
            <w:tcW w:w="1243" w:type="dxa"/>
          </w:tcPr>
          <w:p w:rsidR="002618A3" w:rsidRPr="00E47AEE" w:rsidRDefault="002618A3" w:rsidP="003A5D2C">
            <w:pPr>
              <w:spacing w:line="240" w:lineRule="auto"/>
              <w:jc w:val="left"/>
              <w:rPr>
                <w:sz w:val="18"/>
                <w:szCs w:val="18"/>
              </w:rPr>
            </w:pPr>
            <w:r w:rsidRPr="00E47AEE">
              <w:rPr>
                <w:sz w:val="18"/>
                <w:szCs w:val="18"/>
              </w:rPr>
              <w:t>6.1.1</w:t>
            </w:r>
          </w:p>
        </w:tc>
        <w:tc>
          <w:tcPr>
            <w:tcW w:w="2880" w:type="dxa"/>
          </w:tcPr>
          <w:p w:rsidR="002618A3" w:rsidRPr="00E47AEE" w:rsidRDefault="002618A3" w:rsidP="00B005D1">
            <w:pPr>
              <w:spacing w:line="240" w:lineRule="auto"/>
              <w:jc w:val="left"/>
              <w:rPr>
                <w:sz w:val="18"/>
                <w:szCs w:val="18"/>
              </w:rPr>
            </w:pPr>
            <w:r w:rsidRPr="00E47AEE">
              <w:rPr>
                <w:sz w:val="18"/>
                <w:szCs w:val="18"/>
              </w:rPr>
              <w:t>Persentase dana fakultas yang berasal dari peserta didik.</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27</w:t>
            </w:r>
          </w:p>
        </w:tc>
        <w:tc>
          <w:tcPr>
            <w:tcW w:w="1243" w:type="dxa"/>
          </w:tcPr>
          <w:p w:rsidR="002618A3" w:rsidRPr="00E47AEE" w:rsidRDefault="002618A3" w:rsidP="003A5D2C">
            <w:pPr>
              <w:spacing w:line="240" w:lineRule="auto"/>
              <w:jc w:val="left"/>
              <w:rPr>
                <w:sz w:val="18"/>
                <w:szCs w:val="18"/>
              </w:rPr>
            </w:pPr>
            <w:r w:rsidRPr="00E47AEE">
              <w:rPr>
                <w:sz w:val="18"/>
                <w:szCs w:val="18"/>
              </w:rPr>
              <w:t>6.1.2.1</w:t>
            </w:r>
          </w:p>
        </w:tc>
        <w:tc>
          <w:tcPr>
            <w:tcW w:w="2880" w:type="dxa"/>
          </w:tcPr>
          <w:p w:rsidR="002618A3" w:rsidRPr="00E47AEE" w:rsidRDefault="002618A3" w:rsidP="00B005D1">
            <w:pPr>
              <w:spacing w:line="240" w:lineRule="auto"/>
              <w:jc w:val="left"/>
              <w:rPr>
                <w:sz w:val="18"/>
                <w:szCs w:val="18"/>
              </w:rPr>
            </w:pPr>
            <w:r w:rsidRPr="00E47AEE">
              <w:rPr>
                <w:sz w:val="18"/>
                <w:szCs w:val="18"/>
              </w:rPr>
              <w:t>Kecukupan dana yang diperoleh fakultas.</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28</w:t>
            </w:r>
          </w:p>
        </w:tc>
        <w:tc>
          <w:tcPr>
            <w:tcW w:w="1243" w:type="dxa"/>
          </w:tcPr>
          <w:p w:rsidR="002618A3" w:rsidRPr="00E47AEE" w:rsidRDefault="002618A3" w:rsidP="003A5D2C">
            <w:pPr>
              <w:spacing w:line="240" w:lineRule="auto"/>
              <w:jc w:val="left"/>
              <w:rPr>
                <w:sz w:val="18"/>
                <w:szCs w:val="18"/>
              </w:rPr>
            </w:pPr>
            <w:r w:rsidRPr="00E47AEE">
              <w:rPr>
                <w:sz w:val="18"/>
                <w:szCs w:val="18"/>
              </w:rPr>
              <w:t>6.1.2.2</w:t>
            </w:r>
          </w:p>
        </w:tc>
        <w:tc>
          <w:tcPr>
            <w:tcW w:w="2880" w:type="dxa"/>
          </w:tcPr>
          <w:p w:rsidR="002618A3" w:rsidRPr="00E47AEE" w:rsidRDefault="002618A3" w:rsidP="00B005D1">
            <w:pPr>
              <w:spacing w:line="240" w:lineRule="auto"/>
              <w:jc w:val="left"/>
              <w:rPr>
                <w:sz w:val="18"/>
                <w:szCs w:val="18"/>
              </w:rPr>
            </w:pPr>
            <w:r w:rsidRPr="00E47AEE">
              <w:rPr>
                <w:sz w:val="18"/>
                <w:szCs w:val="18"/>
              </w:rPr>
              <w:t>Upaya pengembangan dana oleh fakultas.</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29</w:t>
            </w:r>
          </w:p>
        </w:tc>
        <w:tc>
          <w:tcPr>
            <w:tcW w:w="1243" w:type="dxa"/>
          </w:tcPr>
          <w:p w:rsidR="002618A3" w:rsidRPr="00E47AEE" w:rsidRDefault="002618A3" w:rsidP="003A5D2C">
            <w:pPr>
              <w:spacing w:line="240" w:lineRule="auto"/>
              <w:jc w:val="left"/>
              <w:rPr>
                <w:sz w:val="18"/>
                <w:szCs w:val="18"/>
              </w:rPr>
            </w:pPr>
            <w:r w:rsidRPr="00E47AEE">
              <w:rPr>
                <w:sz w:val="18"/>
                <w:szCs w:val="18"/>
              </w:rPr>
              <w:t>6.2.1</w:t>
            </w:r>
          </w:p>
        </w:tc>
        <w:tc>
          <w:tcPr>
            <w:tcW w:w="2880" w:type="dxa"/>
          </w:tcPr>
          <w:p w:rsidR="002618A3" w:rsidRPr="00E47AEE" w:rsidRDefault="002618A3" w:rsidP="00B005D1">
            <w:pPr>
              <w:spacing w:line="240" w:lineRule="auto"/>
              <w:jc w:val="left"/>
              <w:rPr>
                <w:sz w:val="18"/>
                <w:szCs w:val="18"/>
              </w:rPr>
            </w:pPr>
            <w:r w:rsidRPr="00E47AEE">
              <w:rPr>
                <w:sz w:val="18"/>
                <w:szCs w:val="18"/>
              </w:rPr>
              <w:t>Investasi untuk pengadaan sarana dalam tiga tahun terakhir dibandingkan dengan kebutuhan saat ini.</w:t>
            </w:r>
          </w:p>
        </w:tc>
        <w:tc>
          <w:tcPr>
            <w:tcW w:w="3940" w:type="dxa"/>
          </w:tcPr>
          <w:p w:rsidR="002618A3" w:rsidRPr="00E47AEE" w:rsidRDefault="002618A3" w:rsidP="00814305">
            <w:pPr>
              <w:spacing w:line="240" w:lineRule="auto"/>
              <w:rPr>
                <w:sz w:val="18"/>
                <w:szCs w:val="18"/>
                <w:lang w:val="sv-SE"/>
              </w:rPr>
            </w:pPr>
          </w:p>
        </w:tc>
        <w:tc>
          <w:tcPr>
            <w:tcW w:w="900" w:type="dxa"/>
            <w:vAlign w:val="center"/>
          </w:tcPr>
          <w:p w:rsidR="002618A3" w:rsidRPr="00E47AEE" w:rsidRDefault="002618A3">
            <w:pPr>
              <w:jc w:val="center"/>
              <w:rPr>
                <w:b/>
                <w:bCs/>
                <w:sz w:val="18"/>
                <w:szCs w:val="18"/>
              </w:rPr>
            </w:pPr>
            <w:r w:rsidRPr="00E47AEE">
              <w:rPr>
                <w:b/>
                <w:bCs/>
                <w:sz w:val="18"/>
                <w:szCs w:val="18"/>
              </w:rPr>
              <w:t>2.96</w:t>
            </w:r>
          </w:p>
        </w:tc>
        <w:tc>
          <w:tcPr>
            <w:tcW w:w="809" w:type="dxa"/>
          </w:tcPr>
          <w:p w:rsidR="002618A3" w:rsidRPr="00E47AEE" w:rsidRDefault="002618A3" w:rsidP="00814305">
            <w:pPr>
              <w:spacing w:line="240" w:lineRule="auto"/>
              <w:rPr>
                <w:sz w:val="18"/>
                <w:szCs w:val="18"/>
                <w:lang w:val="sv-SE"/>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30</w:t>
            </w:r>
          </w:p>
        </w:tc>
        <w:tc>
          <w:tcPr>
            <w:tcW w:w="1243" w:type="dxa"/>
          </w:tcPr>
          <w:p w:rsidR="002618A3" w:rsidRPr="00E47AEE" w:rsidRDefault="002618A3" w:rsidP="003A5D2C">
            <w:pPr>
              <w:spacing w:line="240" w:lineRule="auto"/>
              <w:jc w:val="left"/>
              <w:rPr>
                <w:sz w:val="18"/>
                <w:szCs w:val="18"/>
              </w:rPr>
            </w:pPr>
            <w:r w:rsidRPr="00E47AEE">
              <w:rPr>
                <w:sz w:val="18"/>
                <w:szCs w:val="18"/>
              </w:rPr>
              <w:t>6.2.2</w:t>
            </w:r>
          </w:p>
        </w:tc>
        <w:tc>
          <w:tcPr>
            <w:tcW w:w="2880" w:type="dxa"/>
          </w:tcPr>
          <w:p w:rsidR="002618A3" w:rsidRPr="00E47AEE" w:rsidRDefault="002618A3" w:rsidP="00B005D1">
            <w:pPr>
              <w:spacing w:line="240" w:lineRule="auto"/>
              <w:jc w:val="left"/>
              <w:rPr>
                <w:sz w:val="18"/>
                <w:szCs w:val="18"/>
              </w:rPr>
            </w:pPr>
            <w:r w:rsidRPr="00E47AEE">
              <w:rPr>
                <w:sz w:val="18"/>
                <w:szCs w:val="18"/>
              </w:rPr>
              <w:t>Rencana investasi untuk pengadaan sarana dalam lima tahun ke depan</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31</w:t>
            </w:r>
          </w:p>
        </w:tc>
        <w:tc>
          <w:tcPr>
            <w:tcW w:w="1243" w:type="dxa"/>
          </w:tcPr>
          <w:p w:rsidR="002618A3" w:rsidRPr="00E47AEE" w:rsidRDefault="002618A3" w:rsidP="003A5D2C">
            <w:pPr>
              <w:spacing w:line="240" w:lineRule="auto"/>
              <w:jc w:val="left"/>
              <w:rPr>
                <w:sz w:val="18"/>
                <w:szCs w:val="18"/>
              </w:rPr>
            </w:pPr>
            <w:r w:rsidRPr="00E47AEE">
              <w:rPr>
                <w:sz w:val="18"/>
                <w:szCs w:val="18"/>
              </w:rPr>
              <w:t>6.3.1</w:t>
            </w:r>
          </w:p>
        </w:tc>
        <w:tc>
          <w:tcPr>
            <w:tcW w:w="2880" w:type="dxa"/>
          </w:tcPr>
          <w:p w:rsidR="002618A3" w:rsidRPr="00E47AEE" w:rsidRDefault="002618A3" w:rsidP="00B005D1">
            <w:pPr>
              <w:spacing w:line="240" w:lineRule="auto"/>
              <w:jc w:val="left"/>
              <w:rPr>
                <w:sz w:val="18"/>
                <w:szCs w:val="18"/>
              </w:rPr>
            </w:pPr>
            <w:r w:rsidRPr="00E47AEE">
              <w:rPr>
                <w:sz w:val="18"/>
                <w:szCs w:val="18"/>
              </w:rPr>
              <w:t>Mutu dan kecukupan akses prasarana yang dikelola fakultas untuk keperluan PS.</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2.96</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32</w:t>
            </w:r>
          </w:p>
        </w:tc>
        <w:tc>
          <w:tcPr>
            <w:tcW w:w="1243" w:type="dxa"/>
          </w:tcPr>
          <w:p w:rsidR="002618A3" w:rsidRPr="00E47AEE" w:rsidRDefault="002618A3" w:rsidP="003A5D2C">
            <w:pPr>
              <w:spacing w:line="240" w:lineRule="auto"/>
              <w:jc w:val="left"/>
              <w:rPr>
                <w:sz w:val="18"/>
                <w:szCs w:val="18"/>
              </w:rPr>
            </w:pPr>
            <w:r w:rsidRPr="00E47AEE">
              <w:rPr>
                <w:sz w:val="18"/>
                <w:szCs w:val="18"/>
              </w:rPr>
              <w:t>6.3.2</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Rencana pengembangan prasarana oleh fakultas untuk program </w:t>
            </w:r>
            <w:r w:rsidR="006D7F6E" w:rsidRPr="00E47AEE">
              <w:rPr>
                <w:sz w:val="18"/>
                <w:szCs w:val="18"/>
              </w:rPr>
              <w:t>Pendidikan</w:t>
            </w:r>
            <w:r w:rsidRPr="00E47AEE">
              <w:rPr>
                <w:sz w:val="18"/>
                <w:szCs w:val="18"/>
              </w:rPr>
              <w:t>.</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33</w:t>
            </w:r>
          </w:p>
        </w:tc>
        <w:tc>
          <w:tcPr>
            <w:tcW w:w="1243" w:type="dxa"/>
          </w:tcPr>
          <w:p w:rsidR="002618A3" w:rsidRPr="00E47AEE" w:rsidRDefault="002618A3" w:rsidP="003A5D2C">
            <w:pPr>
              <w:spacing w:line="240" w:lineRule="auto"/>
              <w:jc w:val="left"/>
              <w:rPr>
                <w:sz w:val="18"/>
                <w:szCs w:val="18"/>
              </w:rPr>
            </w:pPr>
            <w:r w:rsidRPr="00E47AEE">
              <w:rPr>
                <w:sz w:val="18"/>
                <w:szCs w:val="18"/>
              </w:rPr>
              <w:t>6.4.1.1</w:t>
            </w:r>
          </w:p>
        </w:tc>
        <w:tc>
          <w:tcPr>
            <w:tcW w:w="2880" w:type="dxa"/>
          </w:tcPr>
          <w:p w:rsidR="002618A3" w:rsidRPr="00E47AEE" w:rsidRDefault="002618A3" w:rsidP="00B005D1">
            <w:pPr>
              <w:spacing w:line="240" w:lineRule="auto"/>
              <w:jc w:val="left"/>
              <w:rPr>
                <w:sz w:val="18"/>
                <w:szCs w:val="18"/>
              </w:rPr>
            </w:pPr>
            <w:r w:rsidRPr="00E47AEE">
              <w:rPr>
                <w:sz w:val="18"/>
                <w:szCs w:val="18"/>
              </w:rPr>
              <w:t>Sistem informasi dan fasilitas yang digunakan fakultas dalam proses pembelajaran (</w:t>
            </w:r>
            <w:r w:rsidRPr="00E47AEE">
              <w:rPr>
                <w:i/>
                <w:iCs/>
                <w:sz w:val="18"/>
                <w:szCs w:val="18"/>
              </w:rPr>
              <w:t>hardware</w:t>
            </w:r>
            <w:r w:rsidRPr="00E47AEE">
              <w:rPr>
                <w:sz w:val="18"/>
                <w:szCs w:val="18"/>
              </w:rPr>
              <w:t xml:space="preserve">, </w:t>
            </w:r>
            <w:r w:rsidRPr="00E47AEE">
              <w:rPr>
                <w:i/>
                <w:iCs/>
                <w:sz w:val="18"/>
                <w:szCs w:val="18"/>
              </w:rPr>
              <w:t>software</w:t>
            </w:r>
            <w:r w:rsidRPr="00E47AEE">
              <w:rPr>
                <w:sz w:val="18"/>
                <w:szCs w:val="18"/>
              </w:rPr>
              <w:t xml:space="preserve">, </w:t>
            </w:r>
            <w:r w:rsidRPr="00E47AEE">
              <w:rPr>
                <w:i/>
                <w:iCs/>
                <w:sz w:val="18"/>
                <w:szCs w:val="18"/>
              </w:rPr>
              <w:t>e-learning,</w:t>
            </w:r>
            <w:r w:rsidRPr="00E47AEE">
              <w:rPr>
                <w:sz w:val="18"/>
                <w:szCs w:val="18"/>
              </w:rPr>
              <w:t xml:space="preserve"> perpustakaan, dll.)</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2.22</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34</w:t>
            </w:r>
          </w:p>
        </w:tc>
        <w:tc>
          <w:tcPr>
            <w:tcW w:w="1243" w:type="dxa"/>
          </w:tcPr>
          <w:p w:rsidR="002618A3" w:rsidRPr="00E47AEE" w:rsidRDefault="002618A3" w:rsidP="003A5D2C">
            <w:pPr>
              <w:spacing w:line="240" w:lineRule="auto"/>
              <w:jc w:val="left"/>
              <w:rPr>
                <w:sz w:val="18"/>
                <w:szCs w:val="18"/>
              </w:rPr>
            </w:pPr>
            <w:r w:rsidRPr="00E47AEE">
              <w:rPr>
                <w:sz w:val="18"/>
                <w:szCs w:val="18"/>
              </w:rPr>
              <w:t>6.4.1.2</w:t>
            </w:r>
          </w:p>
        </w:tc>
        <w:tc>
          <w:tcPr>
            <w:tcW w:w="2880" w:type="dxa"/>
          </w:tcPr>
          <w:p w:rsidR="002618A3" w:rsidRPr="00E47AEE" w:rsidRDefault="002618A3" w:rsidP="00B005D1">
            <w:pPr>
              <w:spacing w:line="240" w:lineRule="auto"/>
              <w:jc w:val="left"/>
              <w:rPr>
                <w:sz w:val="18"/>
                <w:szCs w:val="18"/>
              </w:rPr>
            </w:pPr>
            <w:r w:rsidRPr="00E47AEE">
              <w:rPr>
                <w:sz w:val="18"/>
                <w:szCs w:val="18"/>
              </w:rPr>
              <w:t>Sistem informasi dan fasilitas yang digunakan fakultas dalam administrasi (akademik, keuangan, personil, dll.).</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2.22</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35</w:t>
            </w:r>
          </w:p>
        </w:tc>
        <w:tc>
          <w:tcPr>
            <w:tcW w:w="1243" w:type="dxa"/>
          </w:tcPr>
          <w:p w:rsidR="002618A3" w:rsidRPr="00E47AEE" w:rsidRDefault="002618A3" w:rsidP="003A5D2C">
            <w:pPr>
              <w:spacing w:line="240" w:lineRule="auto"/>
              <w:jc w:val="left"/>
              <w:rPr>
                <w:sz w:val="18"/>
                <w:szCs w:val="18"/>
              </w:rPr>
            </w:pPr>
            <w:r w:rsidRPr="00E47AEE">
              <w:rPr>
                <w:sz w:val="18"/>
                <w:szCs w:val="18"/>
              </w:rPr>
              <w:t>6.4.2</w:t>
            </w:r>
          </w:p>
        </w:tc>
        <w:tc>
          <w:tcPr>
            <w:tcW w:w="2880" w:type="dxa"/>
          </w:tcPr>
          <w:p w:rsidR="002618A3" w:rsidRPr="00E47AEE" w:rsidRDefault="002618A3" w:rsidP="00B005D1">
            <w:pPr>
              <w:spacing w:line="240" w:lineRule="auto"/>
              <w:jc w:val="left"/>
              <w:rPr>
                <w:sz w:val="18"/>
                <w:szCs w:val="18"/>
              </w:rPr>
            </w:pPr>
            <w:r w:rsidRPr="00E47AEE">
              <w:rPr>
                <w:sz w:val="18"/>
                <w:szCs w:val="18"/>
              </w:rPr>
              <w:t>Aksesibilitas data dalam sistem informasi.</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36</w:t>
            </w:r>
          </w:p>
        </w:tc>
        <w:tc>
          <w:tcPr>
            <w:tcW w:w="1243" w:type="dxa"/>
          </w:tcPr>
          <w:p w:rsidR="002618A3" w:rsidRPr="00E47AEE" w:rsidRDefault="002618A3" w:rsidP="003A5D2C">
            <w:pPr>
              <w:spacing w:line="240" w:lineRule="auto"/>
              <w:jc w:val="left"/>
              <w:rPr>
                <w:sz w:val="18"/>
                <w:szCs w:val="18"/>
              </w:rPr>
            </w:pPr>
            <w:r w:rsidRPr="00E47AEE">
              <w:rPr>
                <w:sz w:val="18"/>
                <w:szCs w:val="18"/>
              </w:rPr>
              <w:t>6.4.3</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Media/cara penyebaran informasi/kebijakan untuk sivitas akademika di fakultas dapat dilakukan melalui enam jenis media: surat, faksimili, </w:t>
            </w:r>
            <w:r w:rsidRPr="00E47AEE">
              <w:rPr>
                <w:i/>
                <w:iCs/>
                <w:sz w:val="18"/>
                <w:szCs w:val="18"/>
              </w:rPr>
              <w:t>mailing list, e-mail</w:t>
            </w:r>
            <w:r w:rsidRPr="00E47AEE">
              <w:rPr>
                <w:sz w:val="18"/>
                <w:szCs w:val="18"/>
              </w:rPr>
              <w:t>, sms</w:t>
            </w:r>
            <w:proofErr w:type="gramStart"/>
            <w:r w:rsidRPr="00E47AEE">
              <w:rPr>
                <w:sz w:val="18"/>
                <w:szCs w:val="18"/>
              </w:rPr>
              <w:t>,buletin</w:t>
            </w:r>
            <w:proofErr w:type="gramEnd"/>
            <w:r w:rsidRPr="00E47AEE">
              <w:rPr>
                <w:sz w:val="18"/>
                <w:szCs w:val="18"/>
              </w:rPr>
              <w:t>.</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37</w:t>
            </w:r>
          </w:p>
        </w:tc>
        <w:tc>
          <w:tcPr>
            <w:tcW w:w="1243" w:type="dxa"/>
          </w:tcPr>
          <w:p w:rsidR="002618A3" w:rsidRPr="00E47AEE" w:rsidRDefault="002618A3" w:rsidP="003A5D2C">
            <w:pPr>
              <w:spacing w:line="240" w:lineRule="auto"/>
              <w:jc w:val="left"/>
              <w:rPr>
                <w:sz w:val="18"/>
                <w:szCs w:val="18"/>
              </w:rPr>
            </w:pPr>
            <w:r w:rsidRPr="00E47AEE">
              <w:rPr>
                <w:sz w:val="18"/>
                <w:szCs w:val="18"/>
              </w:rPr>
              <w:t>6.4.4</w:t>
            </w:r>
          </w:p>
        </w:tc>
        <w:tc>
          <w:tcPr>
            <w:tcW w:w="2880" w:type="dxa"/>
          </w:tcPr>
          <w:p w:rsidR="002618A3" w:rsidRPr="00E47AEE" w:rsidRDefault="002618A3" w:rsidP="00B005D1">
            <w:pPr>
              <w:spacing w:line="240" w:lineRule="auto"/>
              <w:jc w:val="left"/>
              <w:rPr>
                <w:sz w:val="18"/>
                <w:szCs w:val="18"/>
              </w:rPr>
            </w:pPr>
            <w:r w:rsidRPr="00E47AEE">
              <w:rPr>
                <w:sz w:val="18"/>
                <w:szCs w:val="18"/>
              </w:rPr>
              <w:t xml:space="preserve">Rencana strategi pengembangan sistem </w:t>
            </w:r>
            <w:proofErr w:type="gramStart"/>
            <w:r w:rsidRPr="00E47AEE">
              <w:rPr>
                <w:sz w:val="18"/>
                <w:szCs w:val="18"/>
              </w:rPr>
              <w:t>informasi  jangka</w:t>
            </w:r>
            <w:proofErr w:type="gramEnd"/>
            <w:r w:rsidRPr="00E47AEE">
              <w:rPr>
                <w:sz w:val="18"/>
                <w:szCs w:val="18"/>
              </w:rPr>
              <w:t xml:space="preserve"> panjang: mempertimbangkan perkembangan teknologi informasi, dan komitmen Fakultas dalam hal pendanaan.</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1.48</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38</w:t>
            </w:r>
          </w:p>
        </w:tc>
        <w:tc>
          <w:tcPr>
            <w:tcW w:w="1243" w:type="dxa"/>
          </w:tcPr>
          <w:p w:rsidR="002618A3" w:rsidRPr="00E47AEE" w:rsidRDefault="002618A3" w:rsidP="003A5D2C">
            <w:pPr>
              <w:spacing w:line="240" w:lineRule="auto"/>
              <w:jc w:val="left"/>
              <w:rPr>
                <w:sz w:val="18"/>
                <w:szCs w:val="18"/>
              </w:rPr>
            </w:pPr>
            <w:r w:rsidRPr="00E47AEE">
              <w:rPr>
                <w:sz w:val="18"/>
                <w:szCs w:val="18"/>
              </w:rPr>
              <w:t>7.1.1.1</w:t>
            </w:r>
          </w:p>
        </w:tc>
        <w:tc>
          <w:tcPr>
            <w:tcW w:w="2880" w:type="dxa"/>
          </w:tcPr>
          <w:p w:rsidR="002618A3" w:rsidRPr="00E47AEE" w:rsidRDefault="002618A3" w:rsidP="00B005D1">
            <w:pPr>
              <w:spacing w:line="240" w:lineRule="auto"/>
              <w:jc w:val="left"/>
              <w:rPr>
                <w:sz w:val="18"/>
                <w:szCs w:val="18"/>
              </w:rPr>
            </w:pPr>
            <w:r w:rsidRPr="00E47AEE">
              <w:rPr>
                <w:sz w:val="18"/>
                <w:szCs w:val="18"/>
              </w:rPr>
              <w:t>Banyaknya kegiatan penelitian (rata-rata jumlah penelitian per dosen per tiga tahun).</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39</w:t>
            </w:r>
          </w:p>
        </w:tc>
        <w:tc>
          <w:tcPr>
            <w:tcW w:w="1243" w:type="dxa"/>
          </w:tcPr>
          <w:p w:rsidR="002618A3" w:rsidRPr="00E47AEE" w:rsidRDefault="002618A3" w:rsidP="003A5D2C">
            <w:pPr>
              <w:spacing w:line="240" w:lineRule="auto"/>
              <w:jc w:val="left"/>
              <w:rPr>
                <w:sz w:val="18"/>
                <w:szCs w:val="18"/>
              </w:rPr>
            </w:pPr>
            <w:r w:rsidRPr="00E47AEE">
              <w:rPr>
                <w:sz w:val="18"/>
                <w:szCs w:val="18"/>
              </w:rPr>
              <w:t>7.1.1.2</w:t>
            </w:r>
          </w:p>
        </w:tc>
        <w:tc>
          <w:tcPr>
            <w:tcW w:w="2880" w:type="dxa"/>
          </w:tcPr>
          <w:p w:rsidR="002618A3" w:rsidRPr="00E47AEE" w:rsidRDefault="002618A3" w:rsidP="00B005D1">
            <w:pPr>
              <w:spacing w:line="240" w:lineRule="auto"/>
              <w:jc w:val="left"/>
              <w:rPr>
                <w:sz w:val="18"/>
                <w:szCs w:val="18"/>
              </w:rPr>
            </w:pPr>
            <w:r w:rsidRPr="00E47AEE">
              <w:rPr>
                <w:sz w:val="18"/>
                <w:szCs w:val="18"/>
              </w:rPr>
              <w:t>Besar dana penelitian.</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40</w:t>
            </w:r>
          </w:p>
        </w:tc>
        <w:tc>
          <w:tcPr>
            <w:tcW w:w="1243" w:type="dxa"/>
          </w:tcPr>
          <w:p w:rsidR="002618A3" w:rsidRPr="00E47AEE" w:rsidRDefault="002618A3" w:rsidP="003A5D2C">
            <w:pPr>
              <w:spacing w:line="240" w:lineRule="auto"/>
              <w:jc w:val="left"/>
              <w:rPr>
                <w:sz w:val="18"/>
                <w:szCs w:val="18"/>
              </w:rPr>
            </w:pPr>
            <w:r w:rsidRPr="00E47AEE">
              <w:rPr>
                <w:sz w:val="18"/>
                <w:szCs w:val="18"/>
              </w:rPr>
              <w:t>7.1.2</w:t>
            </w:r>
          </w:p>
        </w:tc>
        <w:tc>
          <w:tcPr>
            <w:tcW w:w="2880" w:type="dxa"/>
          </w:tcPr>
          <w:p w:rsidR="002618A3" w:rsidRPr="00E47AEE" w:rsidRDefault="002618A3" w:rsidP="00B005D1">
            <w:pPr>
              <w:spacing w:line="240" w:lineRule="auto"/>
              <w:jc w:val="left"/>
              <w:rPr>
                <w:sz w:val="18"/>
                <w:szCs w:val="18"/>
              </w:rPr>
            </w:pPr>
            <w:r w:rsidRPr="00E47AEE">
              <w:rPr>
                <w:sz w:val="18"/>
                <w:szCs w:val="18"/>
              </w:rPr>
              <w:t>Upaya pengembangan kegiatan penelitian oleh pihak fakultas.</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41</w:t>
            </w:r>
          </w:p>
        </w:tc>
        <w:tc>
          <w:tcPr>
            <w:tcW w:w="1243" w:type="dxa"/>
          </w:tcPr>
          <w:p w:rsidR="002618A3" w:rsidRPr="00E47AEE" w:rsidRDefault="002618A3" w:rsidP="003A5D2C">
            <w:pPr>
              <w:spacing w:line="240" w:lineRule="auto"/>
              <w:jc w:val="left"/>
              <w:rPr>
                <w:sz w:val="18"/>
                <w:szCs w:val="18"/>
              </w:rPr>
            </w:pPr>
            <w:r w:rsidRPr="00E47AEE">
              <w:rPr>
                <w:sz w:val="18"/>
                <w:szCs w:val="18"/>
              </w:rPr>
              <w:t>7.2.1.1</w:t>
            </w:r>
          </w:p>
        </w:tc>
        <w:tc>
          <w:tcPr>
            <w:tcW w:w="2880" w:type="dxa"/>
          </w:tcPr>
          <w:p w:rsidR="002618A3" w:rsidRPr="00E47AEE" w:rsidRDefault="002618A3" w:rsidP="00B005D1">
            <w:pPr>
              <w:spacing w:line="240" w:lineRule="auto"/>
              <w:jc w:val="left"/>
              <w:rPr>
                <w:sz w:val="18"/>
                <w:szCs w:val="18"/>
              </w:rPr>
            </w:pPr>
            <w:r w:rsidRPr="00E47AEE">
              <w:rPr>
                <w:sz w:val="18"/>
                <w:szCs w:val="18"/>
              </w:rPr>
              <w:t>Banyak kegiatan PkM.</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42</w:t>
            </w:r>
          </w:p>
        </w:tc>
        <w:tc>
          <w:tcPr>
            <w:tcW w:w="1243" w:type="dxa"/>
          </w:tcPr>
          <w:p w:rsidR="002618A3" w:rsidRPr="00E47AEE" w:rsidRDefault="002618A3" w:rsidP="003A5D2C">
            <w:pPr>
              <w:spacing w:line="240" w:lineRule="auto"/>
              <w:jc w:val="left"/>
              <w:rPr>
                <w:sz w:val="18"/>
                <w:szCs w:val="18"/>
              </w:rPr>
            </w:pPr>
            <w:r w:rsidRPr="00E47AEE">
              <w:rPr>
                <w:sz w:val="18"/>
                <w:szCs w:val="18"/>
              </w:rPr>
              <w:t>7.2.1.2</w:t>
            </w:r>
          </w:p>
        </w:tc>
        <w:tc>
          <w:tcPr>
            <w:tcW w:w="2880" w:type="dxa"/>
          </w:tcPr>
          <w:p w:rsidR="002618A3" w:rsidRPr="00E47AEE" w:rsidRDefault="002618A3" w:rsidP="00B005D1">
            <w:pPr>
              <w:spacing w:line="240" w:lineRule="auto"/>
              <w:jc w:val="left"/>
              <w:rPr>
                <w:sz w:val="18"/>
                <w:szCs w:val="18"/>
              </w:rPr>
            </w:pPr>
            <w:r w:rsidRPr="00E47AEE">
              <w:rPr>
                <w:sz w:val="18"/>
                <w:szCs w:val="18"/>
              </w:rPr>
              <w:t>Besar dana PkM.</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43</w:t>
            </w:r>
          </w:p>
        </w:tc>
        <w:tc>
          <w:tcPr>
            <w:tcW w:w="1243" w:type="dxa"/>
          </w:tcPr>
          <w:p w:rsidR="002618A3" w:rsidRPr="00E47AEE" w:rsidRDefault="002618A3" w:rsidP="003A5D2C">
            <w:pPr>
              <w:spacing w:line="240" w:lineRule="auto"/>
              <w:jc w:val="left"/>
              <w:rPr>
                <w:sz w:val="18"/>
                <w:szCs w:val="18"/>
              </w:rPr>
            </w:pPr>
            <w:r w:rsidRPr="00E47AEE">
              <w:rPr>
                <w:sz w:val="18"/>
                <w:szCs w:val="18"/>
              </w:rPr>
              <w:t>7.2.2</w:t>
            </w:r>
          </w:p>
        </w:tc>
        <w:tc>
          <w:tcPr>
            <w:tcW w:w="2880" w:type="dxa"/>
          </w:tcPr>
          <w:p w:rsidR="002618A3" w:rsidRPr="00E47AEE" w:rsidRDefault="002618A3" w:rsidP="00B005D1">
            <w:pPr>
              <w:spacing w:line="240" w:lineRule="auto"/>
              <w:jc w:val="left"/>
              <w:rPr>
                <w:sz w:val="18"/>
                <w:szCs w:val="18"/>
              </w:rPr>
            </w:pPr>
            <w:r w:rsidRPr="00E47AEE">
              <w:rPr>
                <w:sz w:val="18"/>
                <w:szCs w:val="18"/>
              </w:rPr>
              <w:t>Upaya pengembangan kegiatan PkM.</w:t>
            </w:r>
          </w:p>
        </w:tc>
        <w:tc>
          <w:tcPr>
            <w:tcW w:w="3940" w:type="dxa"/>
          </w:tcPr>
          <w:p w:rsidR="002618A3" w:rsidRPr="00E47AEE" w:rsidRDefault="002618A3" w:rsidP="00814305">
            <w:pPr>
              <w:spacing w:line="240" w:lineRule="auto"/>
              <w:rPr>
                <w:sz w:val="18"/>
                <w:szCs w:val="18"/>
                <w:lang w:val="nb-NO"/>
              </w:rPr>
            </w:pPr>
          </w:p>
        </w:tc>
        <w:tc>
          <w:tcPr>
            <w:tcW w:w="900" w:type="dxa"/>
            <w:vAlign w:val="center"/>
          </w:tcPr>
          <w:p w:rsidR="002618A3" w:rsidRPr="00E47AEE" w:rsidRDefault="002618A3">
            <w:pPr>
              <w:jc w:val="center"/>
              <w:rPr>
                <w:b/>
                <w:bCs/>
                <w:sz w:val="18"/>
                <w:szCs w:val="18"/>
              </w:rPr>
            </w:pPr>
            <w:r w:rsidRPr="00E47AEE">
              <w:rPr>
                <w:b/>
                <w:bCs/>
                <w:sz w:val="18"/>
                <w:szCs w:val="18"/>
              </w:rPr>
              <w:t>1.85</w:t>
            </w:r>
          </w:p>
        </w:tc>
        <w:tc>
          <w:tcPr>
            <w:tcW w:w="809" w:type="dxa"/>
          </w:tcPr>
          <w:p w:rsidR="002618A3" w:rsidRPr="00E47AEE" w:rsidRDefault="002618A3" w:rsidP="00814305">
            <w:pPr>
              <w:spacing w:line="240" w:lineRule="auto"/>
              <w:rPr>
                <w:sz w:val="18"/>
                <w:szCs w:val="18"/>
                <w:lang w:val="nb-NO"/>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44</w:t>
            </w:r>
          </w:p>
        </w:tc>
        <w:tc>
          <w:tcPr>
            <w:tcW w:w="1243" w:type="dxa"/>
          </w:tcPr>
          <w:p w:rsidR="002618A3" w:rsidRPr="00E47AEE" w:rsidRDefault="002618A3" w:rsidP="003A5D2C">
            <w:pPr>
              <w:spacing w:line="240" w:lineRule="auto"/>
              <w:jc w:val="left"/>
              <w:rPr>
                <w:sz w:val="18"/>
                <w:szCs w:val="18"/>
              </w:rPr>
            </w:pPr>
            <w:r w:rsidRPr="00E47AEE">
              <w:rPr>
                <w:sz w:val="18"/>
                <w:szCs w:val="18"/>
              </w:rPr>
              <w:t>7.3.1</w:t>
            </w:r>
          </w:p>
        </w:tc>
        <w:tc>
          <w:tcPr>
            <w:tcW w:w="2880" w:type="dxa"/>
          </w:tcPr>
          <w:p w:rsidR="002618A3" w:rsidRPr="00E47AEE" w:rsidRDefault="002618A3" w:rsidP="00B005D1">
            <w:pPr>
              <w:spacing w:line="240" w:lineRule="auto"/>
              <w:jc w:val="left"/>
              <w:rPr>
                <w:sz w:val="18"/>
                <w:szCs w:val="18"/>
              </w:rPr>
            </w:pPr>
            <w:r w:rsidRPr="00E47AEE">
              <w:rPr>
                <w:sz w:val="18"/>
                <w:szCs w:val="18"/>
              </w:rPr>
              <w:t>Jumlah dan relevansi kerjasama dengan instansi di dalam negeri dalam tiga tahun terakhir.</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2.78</w:t>
            </w:r>
          </w:p>
        </w:tc>
        <w:tc>
          <w:tcPr>
            <w:tcW w:w="809" w:type="dxa"/>
          </w:tcPr>
          <w:p w:rsidR="002618A3" w:rsidRPr="00E47AEE" w:rsidRDefault="002618A3" w:rsidP="00814305">
            <w:pPr>
              <w:spacing w:line="240" w:lineRule="auto"/>
              <w:rPr>
                <w:sz w:val="18"/>
                <w:szCs w:val="18"/>
              </w:rPr>
            </w:pPr>
          </w:p>
        </w:tc>
      </w:tr>
      <w:tr w:rsidR="00E47AEE" w:rsidRPr="00E47AEE" w:rsidTr="00B005D1">
        <w:tc>
          <w:tcPr>
            <w:tcW w:w="647" w:type="dxa"/>
          </w:tcPr>
          <w:p w:rsidR="002618A3" w:rsidRPr="00E47AEE" w:rsidRDefault="002618A3" w:rsidP="003A5D2C">
            <w:pPr>
              <w:spacing w:line="240" w:lineRule="auto"/>
              <w:jc w:val="center"/>
              <w:rPr>
                <w:sz w:val="18"/>
                <w:szCs w:val="18"/>
              </w:rPr>
            </w:pPr>
            <w:r w:rsidRPr="00E47AEE">
              <w:rPr>
                <w:sz w:val="18"/>
                <w:szCs w:val="18"/>
              </w:rPr>
              <w:t>45</w:t>
            </w:r>
          </w:p>
        </w:tc>
        <w:tc>
          <w:tcPr>
            <w:tcW w:w="1243" w:type="dxa"/>
          </w:tcPr>
          <w:p w:rsidR="002618A3" w:rsidRPr="00E47AEE" w:rsidRDefault="002618A3" w:rsidP="003A5D2C">
            <w:pPr>
              <w:spacing w:line="240" w:lineRule="auto"/>
              <w:jc w:val="left"/>
              <w:rPr>
                <w:sz w:val="18"/>
                <w:szCs w:val="18"/>
              </w:rPr>
            </w:pPr>
            <w:r w:rsidRPr="00E47AEE">
              <w:rPr>
                <w:sz w:val="18"/>
                <w:szCs w:val="18"/>
              </w:rPr>
              <w:t>7.3.2</w:t>
            </w:r>
          </w:p>
        </w:tc>
        <w:tc>
          <w:tcPr>
            <w:tcW w:w="2880" w:type="dxa"/>
          </w:tcPr>
          <w:p w:rsidR="002618A3" w:rsidRPr="00E47AEE" w:rsidRDefault="002618A3" w:rsidP="00B005D1">
            <w:pPr>
              <w:spacing w:line="240" w:lineRule="auto"/>
              <w:jc w:val="left"/>
              <w:rPr>
                <w:sz w:val="18"/>
                <w:szCs w:val="18"/>
              </w:rPr>
            </w:pPr>
            <w:r w:rsidRPr="00E47AEE">
              <w:rPr>
                <w:sz w:val="18"/>
                <w:szCs w:val="18"/>
              </w:rPr>
              <w:t>Jumlah dan relevansi kerjasama dengan instansi di luar negeri dalam tiga tahun terakhir.</w:t>
            </w:r>
          </w:p>
        </w:tc>
        <w:tc>
          <w:tcPr>
            <w:tcW w:w="3940" w:type="dxa"/>
          </w:tcPr>
          <w:p w:rsidR="002618A3" w:rsidRPr="00E47AEE" w:rsidRDefault="002618A3" w:rsidP="00814305">
            <w:pPr>
              <w:spacing w:line="240" w:lineRule="auto"/>
              <w:rPr>
                <w:sz w:val="18"/>
                <w:szCs w:val="18"/>
              </w:rPr>
            </w:pPr>
          </w:p>
        </w:tc>
        <w:tc>
          <w:tcPr>
            <w:tcW w:w="900" w:type="dxa"/>
            <w:vAlign w:val="center"/>
          </w:tcPr>
          <w:p w:rsidR="002618A3" w:rsidRPr="00E47AEE" w:rsidRDefault="002618A3">
            <w:pPr>
              <w:jc w:val="center"/>
              <w:rPr>
                <w:b/>
                <w:bCs/>
                <w:sz w:val="18"/>
                <w:szCs w:val="18"/>
              </w:rPr>
            </w:pPr>
            <w:r w:rsidRPr="00E47AEE">
              <w:rPr>
                <w:b/>
                <w:bCs/>
                <w:sz w:val="18"/>
                <w:szCs w:val="18"/>
              </w:rPr>
              <w:t>2.78</w:t>
            </w:r>
          </w:p>
        </w:tc>
        <w:tc>
          <w:tcPr>
            <w:tcW w:w="809" w:type="dxa"/>
          </w:tcPr>
          <w:p w:rsidR="002618A3" w:rsidRPr="00E47AEE" w:rsidRDefault="002618A3" w:rsidP="00814305">
            <w:pPr>
              <w:spacing w:line="240" w:lineRule="auto"/>
              <w:rPr>
                <w:sz w:val="18"/>
                <w:szCs w:val="18"/>
              </w:rPr>
            </w:pPr>
          </w:p>
        </w:tc>
      </w:tr>
    </w:tbl>
    <w:p w:rsidR="00714F33" w:rsidRPr="00E47AEE" w:rsidRDefault="00714F33" w:rsidP="00714F33">
      <w:pPr>
        <w:spacing w:line="240" w:lineRule="auto"/>
        <w:rPr>
          <w:sz w:val="18"/>
          <w:szCs w:val="18"/>
        </w:rPr>
      </w:pPr>
      <w:r w:rsidRPr="00E47AEE">
        <w:rPr>
          <w:sz w:val="18"/>
          <w:szCs w:val="18"/>
        </w:rPr>
        <w:t>Catatan: *Nilai skala 0 - 4</w:t>
      </w:r>
    </w:p>
    <w:p w:rsidR="00714F33" w:rsidRPr="00E47AEE" w:rsidRDefault="00714F33" w:rsidP="00714F33">
      <w:pPr>
        <w:spacing w:line="240" w:lineRule="auto"/>
        <w:rPr>
          <w:sz w:val="18"/>
          <w:szCs w:val="18"/>
        </w:rPr>
      </w:pPr>
    </w:p>
    <w:p w:rsidR="00714F33" w:rsidRPr="00E47AEE" w:rsidRDefault="00DF7149" w:rsidP="00714F33">
      <w:pPr>
        <w:spacing w:line="240" w:lineRule="auto"/>
        <w:rPr>
          <w:sz w:val="18"/>
          <w:szCs w:val="18"/>
        </w:rPr>
      </w:pPr>
      <w:r w:rsidRPr="00E47AEE">
        <w:rPr>
          <w:sz w:val="18"/>
          <w:szCs w:val="18"/>
        </w:rPr>
        <w:lastRenderedPageBreak/>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p>
    <w:tbl>
      <w:tblPr>
        <w:tblW w:w="9918" w:type="dxa"/>
        <w:tblLook w:val="04A0" w:firstRow="1" w:lastRow="0" w:firstColumn="1" w:lastColumn="0" w:noHBand="0" w:noVBand="1"/>
      </w:tblPr>
      <w:tblGrid>
        <w:gridCol w:w="1998"/>
        <w:gridCol w:w="1980"/>
        <w:gridCol w:w="236"/>
        <w:gridCol w:w="2145"/>
        <w:gridCol w:w="3559"/>
      </w:tblGrid>
      <w:tr w:rsidR="00E47AEE" w:rsidRPr="00E47AEE" w:rsidTr="00814305">
        <w:tc>
          <w:tcPr>
            <w:tcW w:w="1998" w:type="dxa"/>
          </w:tcPr>
          <w:p w:rsidR="00714F33" w:rsidRPr="00E47AEE" w:rsidRDefault="00714F33" w:rsidP="00814305">
            <w:pPr>
              <w:spacing w:line="240" w:lineRule="auto"/>
              <w:rPr>
                <w:sz w:val="18"/>
                <w:szCs w:val="18"/>
              </w:rPr>
            </w:pPr>
          </w:p>
        </w:tc>
        <w:tc>
          <w:tcPr>
            <w:tcW w:w="1980" w:type="dxa"/>
          </w:tcPr>
          <w:p w:rsidR="00714F33" w:rsidRPr="00E47AEE" w:rsidRDefault="00714F33" w:rsidP="00814305">
            <w:pPr>
              <w:spacing w:line="240" w:lineRule="auto"/>
              <w:rPr>
                <w:sz w:val="18"/>
                <w:szCs w:val="18"/>
              </w:rPr>
            </w:pPr>
          </w:p>
        </w:tc>
        <w:tc>
          <w:tcPr>
            <w:tcW w:w="236" w:type="dxa"/>
          </w:tcPr>
          <w:p w:rsidR="00714F33" w:rsidRPr="00E47AEE" w:rsidRDefault="00714F33" w:rsidP="00814305">
            <w:pPr>
              <w:spacing w:line="240" w:lineRule="auto"/>
              <w:rPr>
                <w:sz w:val="18"/>
                <w:szCs w:val="18"/>
              </w:rPr>
            </w:pPr>
          </w:p>
        </w:tc>
        <w:tc>
          <w:tcPr>
            <w:tcW w:w="2145" w:type="dxa"/>
          </w:tcPr>
          <w:p w:rsidR="00714F33" w:rsidRPr="00E47AEE" w:rsidRDefault="00714F33" w:rsidP="00814305">
            <w:pPr>
              <w:spacing w:line="240" w:lineRule="auto"/>
              <w:rPr>
                <w:sz w:val="18"/>
                <w:szCs w:val="18"/>
              </w:rPr>
            </w:pPr>
            <w:r w:rsidRPr="00E47AEE">
              <w:rPr>
                <w:sz w:val="18"/>
                <w:szCs w:val="18"/>
              </w:rPr>
              <w:t>Nama Asesor   :</w:t>
            </w: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c>
          <w:tcPr>
            <w:tcW w:w="3559" w:type="dxa"/>
          </w:tcPr>
          <w:p w:rsidR="00714F33" w:rsidRPr="00E47AEE" w:rsidRDefault="00714F33" w:rsidP="00814305">
            <w:pPr>
              <w:spacing w:line="240" w:lineRule="auto"/>
              <w:rPr>
                <w:sz w:val="18"/>
                <w:szCs w:val="18"/>
              </w:rPr>
            </w:pPr>
          </w:p>
        </w:tc>
      </w:tr>
      <w:tr w:rsidR="00E47AEE" w:rsidRPr="00E47AEE" w:rsidTr="00814305">
        <w:tc>
          <w:tcPr>
            <w:tcW w:w="1998" w:type="dxa"/>
          </w:tcPr>
          <w:p w:rsidR="00714F33" w:rsidRPr="00E47AEE" w:rsidRDefault="00714F33" w:rsidP="00814305">
            <w:pPr>
              <w:spacing w:line="240" w:lineRule="auto"/>
              <w:rPr>
                <w:sz w:val="18"/>
                <w:szCs w:val="18"/>
              </w:rPr>
            </w:pPr>
          </w:p>
        </w:tc>
        <w:tc>
          <w:tcPr>
            <w:tcW w:w="1980" w:type="dxa"/>
          </w:tcPr>
          <w:p w:rsidR="00714F33" w:rsidRPr="00E47AEE" w:rsidRDefault="00714F33" w:rsidP="00814305">
            <w:pPr>
              <w:spacing w:line="240" w:lineRule="auto"/>
              <w:rPr>
                <w:sz w:val="18"/>
                <w:szCs w:val="18"/>
              </w:rPr>
            </w:pPr>
          </w:p>
        </w:tc>
        <w:tc>
          <w:tcPr>
            <w:tcW w:w="236" w:type="dxa"/>
          </w:tcPr>
          <w:p w:rsidR="00714F33" w:rsidRPr="00E47AEE" w:rsidRDefault="00714F33" w:rsidP="00814305">
            <w:pPr>
              <w:spacing w:line="240" w:lineRule="auto"/>
              <w:rPr>
                <w:sz w:val="18"/>
                <w:szCs w:val="18"/>
              </w:rPr>
            </w:pPr>
          </w:p>
        </w:tc>
        <w:tc>
          <w:tcPr>
            <w:tcW w:w="2145" w:type="dxa"/>
          </w:tcPr>
          <w:p w:rsidR="00714F33" w:rsidRPr="00E47AEE" w:rsidRDefault="00714F33" w:rsidP="00814305">
            <w:pPr>
              <w:spacing w:line="240" w:lineRule="auto"/>
              <w:rPr>
                <w:sz w:val="18"/>
                <w:szCs w:val="18"/>
              </w:rPr>
            </w:pPr>
            <w:r w:rsidRPr="00E47AEE">
              <w:rPr>
                <w:sz w:val="18"/>
                <w:szCs w:val="18"/>
              </w:rPr>
              <w:t>Tanda Tangan :</w:t>
            </w: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c>
          <w:tcPr>
            <w:tcW w:w="3559" w:type="dxa"/>
          </w:tcPr>
          <w:p w:rsidR="00714F33" w:rsidRPr="00E47AEE" w:rsidRDefault="00714F33" w:rsidP="00814305">
            <w:pPr>
              <w:spacing w:line="240" w:lineRule="auto"/>
              <w:rPr>
                <w:sz w:val="18"/>
                <w:szCs w:val="18"/>
              </w:rPr>
            </w:pPr>
          </w:p>
        </w:tc>
      </w:tr>
    </w:tbl>
    <w:p w:rsidR="00714F33" w:rsidRPr="00E47AEE" w:rsidRDefault="00714F33" w:rsidP="00714F33">
      <w:pPr>
        <w:spacing w:line="240" w:lineRule="auto"/>
        <w:rPr>
          <w:sz w:val="18"/>
          <w:szCs w:val="18"/>
        </w:rPr>
      </w:pPr>
    </w:p>
    <w:p w:rsidR="00714F33" w:rsidRPr="00E47AEE" w:rsidRDefault="00714F33" w:rsidP="00714F33">
      <w:pPr>
        <w:spacing w:line="240" w:lineRule="auto"/>
        <w:jc w:val="left"/>
        <w:rPr>
          <w:sz w:val="18"/>
          <w:szCs w:val="18"/>
        </w:rPr>
      </w:pPr>
    </w:p>
    <w:p w:rsidR="00870B81" w:rsidRPr="00E47AEE" w:rsidRDefault="00870B81" w:rsidP="00714F33">
      <w:pPr>
        <w:spacing w:line="240" w:lineRule="auto"/>
        <w:jc w:val="left"/>
        <w:rPr>
          <w:sz w:val="18"/>
          <w:szCs w:val="18"/>
        </w:rPr>
      </w:pPr>
    </w:p>
    <w:p w:rsidR="00714F33" w:rsidRPr="00E47AEE" w:rsidRDefault="00714F33" w:rsidP="00714F33">
      <w:pPr>
        <w:spacing w:line="240" w:lineRule="auto"/>
        <w:jc w:val="left"/>
        <w:rPr>
          <w:sz w:val="18"/>
          <w:szCs w:val="18"/>
        </w:rPr>
      </w:pPr>
      <w:r w:rsidRPr="00E47AEE">
        <w:rPr>
          <w:sz w:val="18"/>
          <w:szCs w:val="18"/>
        </w:rPr>
        <w:br w:type="page"/>
      </w:r>
      <w:r w:rsidR="00CC6C5D">
        <w:rPr>
          <w:noProof/>
          <w:sz w:val="18"/>
          <w:szCs w:val="18"/>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next-textbox:#Text Box 108;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E47AEE">
        <w:rPr>
          <w:sz w:val="18"/>
          <w:szCs w:val="18"/>
        </w:rPr>
        <w:br w:type="page"/>
      </w:r>
    </w:p>
    <w:p w:rsidR="0098797F" w:rsidRPr="00E47AEE" w:rsidRDefault="0098797F" w:rsidP="0098797F">
      <w:pPr>
        <w:pStyle w:val="Heading1"/>
        <w:rPr>
          <w:sz w:val="18"/>
          <w:szCs w:val="18"/>
          <w:lang w:val="nb-NO"/>
        </w:rPr>
      </w:pPr>
      <w:r w:rsidRPr="00E47AEE">
        <w:rPr>
          <w:sz w:val="18"/>
          <w:szCs w:val="18"/>
          <w:lang w:val="nb-NO"/>
        </w:rPr>
        <w:lastRenderedPageBreak/>
        <w:t>FORMAT 4</w:t>
      </w:r>
    </w:p>
    <w:p w:rsidR="00714F33" w:rsidRPr="00E47AEE" w:rsidRDefault="00714F33" w:rsidP="0098797F">
      <w:pPr>
        <w:pStyle w:val="Heading1"/>
        <w:rPr>
          <w:sz w:val="18"/>
          <w:szCs w:val="18"/>
          <w:lang w:val="nb-NO"/>
        </w:rPr>
      </w:pPr>
      <w:r w:rsidRPr="00E47AEE">
        <w:rPr>
          <w:sz w:val="18"/>
          <w:szCs w:val="18"/>
          <w:lang w:val="nb-NO"/>
        </w:rPr>
        <w:t xml:space="preserve">BERITA  ACARA ASESMEN LAPANGAN  PROGRAM </w:t>
      </w:r>
      <w:r w:rsidR="006D7F6E" w:rsidRPr="00E47AEE">
        <w:rPr>
          <w:sz w:val="18"/>
          <w:szCs w:val="18"/>
          <w:lang w:val="nb-NO"/>
        </w:rPr>
        <w:t>PENDIDIKAN</w:t>
      </w:r>
    </w:p>
    <w:p w:rsidR="00714F33" w:rsidRPr="00E47AEE" w:rsidRDefault="00714F33" w:rsidP="00714F33">
      <w:pPr>
        <w:rPr>
          <w:sz w:val="18"/>
          <w:szCs w:val="18"/>
          <w:lang w:val="nb-NO"/>
        </w:rPr>
      </w:pPr>
    </w:p>
    <w:p w:rsidR="00714F33" w:rsidRPr="00E47AEE" w:rsidRDefault="00714F33" w:rsidP="00714F33">
      <w:pPr>
        <w:jc w:val="center"/>
        <w:rPr>
          <w:b/>
          <w:sz w:val="18"/>
          <w:szCs w:val="18"/>
          <w:lang w:val="nb-NO"/>
        </w:rPr>
      </w:pPr>
      <w:r w:rsidRPr="00E47AEE">
        <w:rPr>
          <w:b/>
          <w:sz w:val="18"/>
          <w:szCs w:val="18"/>
          <w:lang w:val="nb-NO"/>
        </w:rPr>
        <w:t xml:space="preserve">BERITA ACARA ASESMEN LAPANGAN PROGRAM </w:t>
      </w:r>
      <w:r w:rsidR="006D7F6E" w:rsidRPr="00E47AEE">
        <w:rPr>
          <w:b/>
          <w:sz w:val="18"/>
          <w:szCs w:val="18"/>
          <w:lang w:val="nb-NO"/>
        </w:rPr>
        <w:t>PENDIDIKAN</w:t>
      </w:r>
    </w:p>
    <w:p w:rsidR="00714F33" w:rsidRPr="00E47AEE" w:rsidRDefault="00714F33" w:rsidP="00714F33">
      <w:pPr>
        <w:jc w:val="center"/>
        <w:rPr>
          <w:b/>
          <w:sz w:val="18"/>
          <w:szCs w:val="18"/>
          <w:lang w:val="nb-NO"/>
        </w:rPr>
      </w:pPr>
      <w:r w:rsidRPr="00E47AEE">
        <w:rPr>
          <w:b/>
          <w:sz w:val="18"/>
          <w:szCs w:val="18"/>
          <w:lang w:val="nb-NO"/>
        </w:rPr>
        <w:t xml:space="preserve">UNTUK AKREDITASI </w:t>
      </w:r>
      <w:r w:rsidR="00AA0120" w:rsidRPr="00E47AEE">
        <w:rPr>
          <w:b/>
          <w:sz w:val="18"/>
          <w:szCs w:val="18"/>
          <w:lang w:val="nb-NO"/>
        </w:rPr>
        <w:t xml:space="preserve">PROGRAM PENDIDIKANI </w:t>
      </w:r>
      <w:r w:rsidR="00A34C44" w:rsidRPr="00E47AEE">
        <w:rPr>
          <w:b/>
          <w:sz w:val="18"/>
          <w:szCs w:val="18"/>
          <w:lang w:val="nb-NO"/>
        </w:rPr>
        <w:t>DOKTER SPESIALIS BEDAH SARAF</w:t>
      </w:r>
    </w:p>
    <w:p w:rsidR="00714F33" w:rsidRPr="00E47AEE" w:rsidRDefault="00714F33" w:rsidP="00714F33">
      <w:pPr>
        <w:rPr>
          <w:sz w:val="18"/>
          <w:szCs w:val="18"/>
          <w:lang w:val="nb-NO"/>
        </w:rPr>
      </w:pPr>
    </w:p>
    <w:p w:rsidR="00714F33" w:rsidRPr="00E47AEE" w:rsidRDefault="00DF7149" w:rsidP="00714F33">
      <w:pPr>
        <w:spacing w:line="240" w:lineRule="auto"/>
        <w:rPr>
          <w:sz w:val="18"/>
          <w:szCs w:val="18"/>
          <w:lang w:val="nb-NO"/>
        </w:rPr>
      </w:pPr>
      <w:r w:rsidRPr="00E47AEE">
        <w:rPr>
          <w:sz w:val="18"/>
          <w:szCs w:val="18"/>
          <w:lang w:val="nb-NO"/>
        </w:rPr>
        <w:t>Pada hari …………… tanggal …………20...</w:t>
      </w:r>
      <w:r w:rsidR="00714F33" w:rsidRPr="00E47AEE">
        <w:rPr>
          <w:sz w:val="18"/>
          <w:szCs w:val="18"/>
          <w:lang w:val="nb-NO"/>
        </w:rPr>
        <w:t xml:space="preserve"> telah dilaksanakan asesmen lapangan untuk a</w:t>
      </w:r>
      <w:r w:rsidR="00BE44AE" w:rsidRPr="00E47AEE">
        <w:rPr>
          <w:sz w:val="18"/>
          <w:szCs w:val="18"/>
          <w:lang w:val="nb-NO"/>
        </w:rPr>
        <w:t xml:space="preserve">kreditasi </w:t>
      </w:r>
      <w:r w:rsidR="00BE44AE" w:rsidRPr="00E47AEE">
        <w:rPr>
          <w:sz w:val="18"/>
          <w:szCs w:val="18"/>
          <w:lang w:val="id-ID"/>
        </w:rPr>
        <w:t>p</w:t>
      </w:r>
      <w:r w:rsidR="00BE44AE" w:rsidRPr="00E47AEE">
        <w:rPr>
          <w:sz w:val="18"/>
          <w:szCs w:val="18"/>
          <w:lang w:val="nb-NO"/>
        </w:rPr>
        <w:t xml:space="preserve">rogram </w:t>
      </w:r>
      <w:r w:rsidR="006D7F6E" w:rsidRPr="00E47AEE">
        <w:rPr>
          <w:sz w:val="18"/>
          <w:szCs w:val="18"/>
          <w:lang w:val="id-ID"/>
        </w:rPr>
        <w:t>Pendidikan</w:t>
      </w:r>
      <w:r w:rsidR="00BE44AE" w:rsidRPr="00E47AEE">
        <w:rPr>
          <w:sz w:val="18"/>
          <w:szCs w:val="18"/>
          <w:lang w:val="nb-NO"/>
        </w:rPr>
        <w:t xml:space="preserve"> ………….., unit pengelola program </w:t>
      </w:r>
      <w:r w:rsidR="006D7F6E" w:rsidRPr="00E47AEE">
        <w:rPr>
          <w:sz w:val="18"/>
          <w:szCs w:val="18"/>
          <w:lang w:val="nb-NO"/>
        </w:rPr>
        <w:t>Pendidikan</w:t>
      </w:r>
      <w:r w:rsidR="00385542" w:rsidRPr="00E47AEE">
        <w:rPr>
          <w:sz w:val="18"/>
          <w:szCs w:val="18"/>
          <w:lang w:val="id-ID"/>
        </w:rPr>
        <w:t xml:space="preserve">..............................., </w:t>
      </w:r>
      <w:r w:rsidR="007B7040" w:rsidRPr="00E47AEE">
        <w:rPr>
          <w:sz w:val="18"/>
          <w:szCs w:val="18"/>
          <w:lang w:val="nb-NO"/>
        </w:rPr>
        <w:t>Universitas/</w:t>
      </w:r>
      <w:r w:rsidR="00714F33" w:rsidRPr="00E47AEE">
        <w:rPr>
          <w:sz w:val="18"/>
          <w:szCs w:val="18"/>
          <w:lang w:val="nb-NO"/>
        </w:rPr>
        <w:t>Sekolah Tinggi*)………………………………..</w:t>
      </w: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r w:rsidRPr="00E47AEE">
        <w:rPr>
          <w:sz w:val="18"/>
          <w:szCs w:val="18"/>
          <w:lang w:val="nb-NO"/>
        </w:rPr>
        <w:t>Dari kegiatan tersebut diperoleh informasi butir-butir borang yang sesuai/tidak sesuai dengan kenyataan, dengan penjelasan sebagai tercantum di dalam daftar sebagai berikut.</w:t>
      </w:r>
    </w:p>
    <w:p w:rsidR="00714F33" w:rsidRPr="00E47AEE" w:rsidRDefault="00714F33" w:rsidP="00714F33">
      <w:pPr>
        <w:spacing w:line="240" w:lineRule="auto"/>
        <w:rPr>
          <w:sz w:val="18"/>
          <w:szCs w:val="18"/>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E47AEE" w:rsidRPr="00E47AEE" w:rsidTr="00814305">
        <w:trPr>
          <w:tblHeader/>
        </w:trPr>
        <w:tc>
          <w:tcPr>
            <w:tcW w:w="647" w:type="dxa"/>
            <w:vAlign w:val="center"/>
          </w:tcPr>
          <w:p w:rsidR="00714F33" w:rsidRPr="00E47AEE" w:rsidRDefault="00067D14" w:rsidP="00067D14">
            <w:pPr>
              <w:pStyle w:val="ListParagraph"/>
              <w:ind w:left="0" w:firstLine="0"/>
              <w:rPr>
                <w:b/>
                <w:sz w:val="18"/>
                <w:szCs w:val="18"/>
              </w:rPr>
            </w:pPr>
            <w:r w:rsidRPr="00E47AEE">
              <w:rPr>
                <w:b/>
                <w:sz w:val="18"/>
                <w:szCs w:val="18"/>
              </w:rPr>
              <w:t>No.</w:t>
            </w:r>
          </w:p>
        </w:tc>
        <w:tc>
          <w:tcPr>
            <w:tcW w:w="1243" w:type="dxa"/>
            <w:vAlign w:val="center"/>
          </w:tcPr>
          <w:p w:rsidR="00714F33" w:rsidRPr="00E47AEE" w:rsidRDefault="00714F33" w:rsidP="00814305">
            <w:pPr>
              <w:spacing w:line="240" w:lineRule="auto"/>
              <w:jc w:val="center"/>
              <w:rPr>
                <w:b/>
                <w:sz w:val="18"/>
                <w:szCs w:val="18"/>
              </w:rPr>
            </w:pPr>
            <w:r w:rsidRPr="00E47AEE">
              <w:rPr>
                <w:b/>
                <w:sz w:val="18"/>
                <w:szCs w:val="18"/>
              </w:rPr>
              <w:t>No. Butir Penilaian</w:t>
            </w:r>
          </w:p>
        </w:tc>
        <w:tc>
          <w:tcPr>
            <w:tcW w:w="2880" w:type="dxa"/>
            <w:vAlign w:val="center"/>
          </w:tcPr>
          <w:p w:rsidR="00714F33" w:rsidRPr="00E47AEE" w:rsidRDefault="00714F33" w:rsidP="00814305">
            <w:pPr>
              <w:spacing w:line="240" w:lineRule="auto"/>
              <w:jc w:val="center"/>
              <w:rPr>
                <w:b/>
                <w:sz w:val="18"/>
                <w:szCs w:val="18"/>
              </w:rPr>
            </w:pPr>
            <w:r w:rsidRPr="00E47AEE">
              <w:rPr>
                <w:b/>
                <w:sz w:val="18"/>
                <w:szCs w:val="18"/>
              </w:rPr>
              <w:t>Informasi dari Borang PS</w:t>
            </w:r>
          </w:p>
        </w:tc>
        <w:tc>
          <w:tcPr>
            <w:tcW w:w="3940" w:type="dxa"/>
            <w:vAlign w:val="center"/>
          </w:tcPr>
          <w:p w:rsidR="00714F33" w:rsidRPr="00E47AEE" w:rsidRDefault="00714F33" w:rsidP="00814305">
            <w:pPr>
              <w:spacing w:line="240" w:lineRule="auto"/>
              <w:jc w:val="center"/>
              <w:rPr>
                <w:b/>
                <w:sz w:val="18"/>
                <w:szCs w:val="18"/>
                <w:lang w:val="nb-NO"/>
              </w:rPr>
            </w:pPr>
            <w:r w:rsidRPr="00E47AEE">
              <w:rPr>
                <w:b/>
                <w:sz w:val="18"/>
                <w:szCs w:val="18"/>
                <w:lang w:val="nb-NO"/>
              </w:rPr>
              <w:t>Informasi dari Borang PS Setelah Diverifikasi Melalui Wawancara dan Observasi</w:t>
            </w:r>
          </w:p>
        </w:tc>
        <w:tc>
          <w:tcPr>
            <w:tcW w:w="1640" w:type="dxa"/>
            <w:vAlign w:val="center"/>
          </w:tcPr>
          <w:p w:rsidR="00714F33" w:rsidRPr="00E47AEE" w:rsidRDefault="00714F33" w:rsidP="00814305">
            <w:pPr>
              <w:spacing w:line="240" w:lineRule="auto"/>
              <w:jc w:val="center"/>
              <w:rPr>
                <w:b/>
                <w:sz w:val="18"/>
                <w:szCs w:val="18"/>
              </w:rPr>
            </w:pPr>
            <w:r w:rsidRPr="00E47AEE">
              <w:rPr>
                <w:b/>
                <w:sz w:val="18"/>
                <w:szCs w:val="18"/>
              </w:rPr>
              <w:t>Keterangan</w:t>
            </w:r>
          </w:p>
        </w:tc>
      </w:tr>
      <w:tr w:rsidR="00E47AEE" w:rsidRPr="00E47AEE" w:rsidTr="008D0FE8">
        <w:tc>
          <w:tcPr>
            <w:tcW w:w="647" w:type="dxa"/>
          </w:tcPr>
          <w:p w:rsidR="003A5D2C" w:rsidRPr="00E47AEE" w:rsidRDefault="003A5D2C" w:rsidP="008D0FE8">
            <w:pPr>
              <w:spacing w:line="240" w:lineRule="auto"/>
              <w:jc w:val="left"/>
              <w:rPr>
                <w:sz w:val="18"/>
                <w:szCs w:val="18"/>
              </w:rPr>
            </w:pPr>
            <w:r w:rsidRPr="00E47AEE">
              <w:rPr>
                <w:sz w:val="18"/>
                <w:szCs w:val="18"/>
              </w:rPr>
              <w:t>1</w:t>
            </w:r>
          </w:p>
        </w:tc>
        <w:tc>
          <w:tcPr>
            <w:tcW w:w="1243" w:type="dxa"/>
          </w:tcPr>
          <w:p w:rsidR="003A5D2C" w:rsidRPr="00E47AEE" w:rsidRDefault="003A5D2C" w:rsidP="008D0FE8">
            <w:pPr>
              <w:spacing w:line="240" w:lineRule="auto"/>
              <w:jc w:val="left"/>
              <w:rPr>
                <w:sz w:val="18"/>
                <w:szCs w:val="18"/>
              </w:rPr>
            </w:pPr>
            <w:r w:rsidRPr="00E47AEE">
              <w:rPr>
                <w:sz w:val="18"/>
                <w:szCs w:val="18"/>
              </w:rPr>
              <w:t>1.1.1</w:t>
            </w:r>
          </w:p>
        </w:tc>
        <w:tc>
          <w:tcPr>
            <w:tcW w:w="2880" w:type="dxa"/>
            <w:vAlign w:val="center"/>
          </w:tcPr>
          <w:p w:rsidR="003A5D2C" w:rsidRPr="00E47AEE" w:rsidRDefault="003A5D2C" w:rsidP="00792062">
            <w:pPr>
              <w:spacing w:line="240" w:lineRule="auto"/>
              <w:jc w:val="center"/>
              <w:rPr>
                <w:sz w:val="18"/>
                <w:szCs w:val="18"/>
              </w:rPr>
            </w:pPr>
          </w:p>
        </w:tc>
        <w:tc>
          <w:tcPr>
            <w:tcW w:w="3940" w:type="dxa"/>
            <w:vAlign w:val="center"/>
          </w:tcPr>
          <w:p w:rsidR="003A5D2C" w:rsidRPr="00E47AEE" w:rsidRDefault="003A5D2C" w:rsidP="00792062">
            <w:pPr>
              <w:spacing w:line="240" w:lineRule="auto"/>
              <w:jc w:val="center"/>
              <w:rPr>
                <w:sz w:val="18"/>
                <w:szCs w:val="18"/>
              </w:rPr>
            </w:pPr>
          </w:p>
        </w:tc>
        <w:tc>
          <w:tcPr>
            <w:tcW w:w="1640" w:type="dxa"/>
            <w:vAlign w:val="center"/>
          </w:tcPr>
          <w:p w:rsidR="003A5D2C" w:rsidRPr="00E47AEE" w:rsidRDefault="003A5D2C" w:rsidP="00792062">
            <w:pPr>
              <w:spacing w:line="240" w:lineRule="auto"/>
              <w:jc w:val="center"/>
              <w:rPr>
                <w:b/>
                <w:bCs/>
                <w:sz w:val="18"/>
                <w:szCs w:val="18"/>
              </w:rPr>
            </w:pPr>
          </w:p>
        </w:tc>
      </w:tr>
      <w:tr w:rsidR="00E47AEE" w:rsidRPr="00E47AEE" w:rsidTr="008D0FE8">
        <w:tc>
          <w:tcPr>
            <w:tcW w:w="647" w:type="dxa"/>
          </w:tcPr>
          <w:p w:rsidR="003A5D2C" w:rsidRPr="00E47AEE" w:rsidRDefault="003A5D2C" w:rsidP="008D0FE8">
            <w:pPr>
              <w:spacing w:line="240" w:lineRule="auto"/>
              <w:jc w:val="left"/>
              <w:rPr>
                <w:sz w:val="18"/>
                <w:szCs w:val="18"/>
              </w:rPr>
            </w:pPr>
            <w:r w:rsidRPr="00E47AEE">
              <w:rPr>
                <w:sz w:val="18"/>
                <w:szCs w:val="18"/>
              </w:rPr>
              <w:t>2</w:t>
            </w:r>
          </w:p>
        </w:tc>
        <w:tc>
          <w:tcPr>
            <w:tcW w:w="1243" w:type="dxa"/>
          </w:tcPr>
          <w:p w:rsidR="003A5D2C" w:rsidRPr="00E47AEE" w:rsidRDefault="003A5D2C" w:rsidP="008D0FE8">
            <w:pPr>
              <w:spacing w:line="240" w:lineRule="auto"/>
              <w:jc w:val="left"/>
              <w:rPr>
                <w:sz w:val="18"/>
                <w:szCs w:val="18"/>
              </w:rPr>
            </w:pPr>
            <w:r w:rsidRPr="00E47AEE">
              <w:rPr>
                <w:sz w:val="18"/>
                <w:szCs w:val="18"/>
              </w:rPr>
              <w:t>1.1.2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w:t>
            </w:r>
          </w:p>
        </w:tc>
        <w:tc>
          <w:tcPr>
            <w:tcW w:w="1243" w:type="dxa"/>
          </w:tcPr>
          <w:p w:rsidR="003A5D2C" w:rsidRPr="00E47AEE" w:rsidRDefault="003A5D2C" w:rsidP="008D0FE8">
            <w:pPr>
              <w:spacing w:line="240" w:lineRule="auto"/>
              <w:jc w:val="left"/>
              <w:rPr>
                <w:sz w:val="18"/>
                <w:szCs w:val="18"/>
              </w:rPr>
            </w:pPr>
            <w:r w:rsidRPr="00E47AEE">
              <w:rPr>
                <w:sz w:val="18"/>
                <w:szCs w:val="18"/>
              </w:rPr>
              <w:t>1.2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w:t>
            </w:r>
          </w:p>
        </w:tc>
        <w:tc>
          <w:tcPr>
            <w:tcW w:w="1243" w:type="dxa"/>
          </w:tcPr>
          <w:p w:rsidR="003A5D2C" w:rsidRPr="00E47AEE" w:rsidRDefault="003A5D2C" w:rsidP="008D0FE8">
            <w:pPr>
              <w:spacing w:line="240" w:lineRule="auto"/>
              <w:jc w:val="left"/>
              <w:rPr>
                <w:sz w:val="18"/>
                <w:szCs w:val="18"/>
              </w:rPr>
            </w:pPr>
            <w:r w:rsidRPr="00E47AEE">
              <w:rPr>
                <w:sz w:val="18"/>
                <w:szCs w:val="18"/>
              </w:rPr>
              <w:t>2.1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8D0FE8">
        <w:tc>
          <w:tcPr>
            <w:tcW w:w="647" w:type="dxa"/>
          </w:tcPr>
          <w:p w:rsidR="003A5D2C" w:rsidRPr="00E47AEE" w:rsidRDefault="003A5D2C" w:rsidP="008D0FE8">
            <w:pPr>
              <w:spacing w:line="240" w:lineRule="auto"/>
              <w:jc w:val="left"/>
              <w:rPr>
                <w:sz w:val="18"/>
                <w:szCs w:val="18"/>
              </w:rPr>
            </w:pPr>
            <w:r w:rsidRPr="00E47AEE">
              <w:rPr>
                <w:sz w:val="18"/>
                <w:szCs w:val="18"/>
              </w:rPr>
              <w:t>5</w:t>
            </w:r>
          </w:p>
        </w:tc>
        <w:tc>
          <w:tcPr>
            <w:tcW w:w="1243" w:type="dxa"/>
          </w:tcPr>
          <w:p w:rsidR="003A5D2C" w:rsidRPr="00E47AEE" w:rsidRDefault="003A5D2C" w:rsidP="008D0FE8">
            <w:pPr>
              <w:spacing w:line="240" w:lineRule="auto"/>
              <w:jc w:val="left"/>
              <w:rPr>
                <w:sz w:val="18"/>
                <w:szCs w:val="18"/>
              </w:rPr>
            </w:pPr>
            <w:r w:rsidRPr="00E47AEE">
              <w:rPr>
                <w:sz w:val="18"/>
                <w:szCs w:val="18"/>
              </w:rPr>
              <w:t>2.2.1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w:t>
            </w:r>
          </w:p>
        </w:tc>
        <w:tc>
          <w:tcPr>
            <w:tcW w:w="1243" w:type="dxa"/>
          </w:tcPr>
          <w:p w:rsidR="003A5D2C" w:rsidRPr="00E47AEE" w:rsidRDefault="003A5D2C" w:rsidP="008D0FE8">
            <w:pPr>
              <w:spacing w:line="240" w:lineRule="auto"/>
              <w:jc w:val="left"/>
              <w:rPr>
                <w:sz w:val="18"/>
                <w:szCs w:val="18"/>
              </w:rPr>
            </w:pPr>
            <w:r w:rsidRPr="00E47AEE">
              <w:rPr>
                <w:sz w:val="18"/>
                <w:szCs w:val="18"/>
              </w:rPr>
              <w:t>2.2.2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w:t>
            </w:r>
          </w:p>
        </w:tc>
        <w:tc>
          <w:tcPr>
            <w:tcW w:w="1243" w:type="dxa"/>
          </w:tcPr>
          <w:p w:rsidR="003A5D2C" w:rsidRPr="00E47AEE" w:rsidRDefault="003A5D2C" w:rsidP="008D0FE8">
            <w:pPr>
              <w:spacing w:line="240" w:lineRule="auto"/>
              <w:jc w:val="left"/>
              <w:rPr>
                <w:sz w:val="18"/>
                <w:szCs w:val="18"/>
              </w:rPr>
            </w:pPr>
            <w:r w:rsidRPr="00E47AEE">
              <w:rPr>
                <w:sz w:val="18"/>
                <w:szCs w:val="18"/>
              </w:rPr>
              <w:t>2.2.3</w:t>
            </w:r>
          </w:p>
        </w:tc>
        <w:tc>
          <w:tcPr>
            <w:tcW w:w="2880" w:type="dxa"/>
            <w:vAlign w:val="bottom"/>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8</w:t>
            </w:r>
          </w:p>
        </w:tc>
        <w:tc>
          <w:tcPr>
            <w:tcW w:w="1243" w:type="dxa"/>
          </w:tcPr>
          <w:p w:rsidR="003A5D2C" w:rsidRPr="00E47AEE" w:rsidRDefault="003A5D2C" w:rsidP="008D0FE8">
            <w:pPr>
              <w:spacing w:line="240" w:lineRule="auto"/>
              <w:jc w:val="left"/>
              <w:rPr>
                <w:sz w:val="18"/>
                <w:szCs w:val="18"/>
              </w:rPr>
            </w:pPr>
            <w:r w:rsidRPr="00E47AEE">
              <w:rPr>
                <w:sz w:val="18"/>
                <w:szCs w:val="18"/>
              </w:rPr>
              <w:t>2.3</w:t>
            </w:r>
          </w:p>
        </w:tc>
        <w:tc>
          <w:tcPr>
            <w:tcW w:w="2880" w:type="dxa"/>
            <w:vAlign w:val="bottom"/>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9</w:t>
            </w:r>
          </w:p>
        </w:tc>
        <w:tc>
          <w:tcPr>
            <w:tcW w:w="1243" w:type="dxa"/>
          </w:tcPr>
          <w:p w:rsidR="003A5D2C" w:rsidRPr="00E47AEE" w:rsidRDefault="003A5D2C" w:rsidP="008D0FE8">
            <w:pPr>
              <w:spacing w:line="240" w:lineRule="auto"/>
              <w:jc w:val="left"/>
              <w:rPr>
                <w:sz w:val="18"/>
                <w:szCs w:val="18"/>
              </w:rPr>
            </w:pPr>
            <w:r w:rsidRPr="00E47AEE">
              <w:rPr>
                <w:sz w:val="18"/>
                <w:szCs w:val="18"/>
              </w:rPr>
              <w:t>2.4</w:t>
            </w:r>
          </w:p>
        </w:tc>
        <w:tc>
          <w:tcPr>
            <w:tcW w:w="2880" w:type="dxa"/>
            <w:vAlign w:val="bottom"/>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10</w:t>
            </w:r>
          </w:p>
        </w:tc>
        <w:tc>
          <w:tcPr>
            <w:tcW w:w="1243" w:type="dxa"/>
          </w:tcPr>
          <w:p w:rsidR="003A5D2C" w:rsidRPr="00E47AEE" w:rsidRDefault="003A5D2C" w:rsidP="008D0FE8">
            <w:pPr>
              <w:spacing w:line="240" w:lineRule="auto"/>
              <w:jc w:val="left"/>
              <w:rPr>
                <w:sz w:val="18"/>
                <w:szCs w:val="18"/>
              </w:rPr>
            </w:pPr>
            <w:r w:rsidRPr="00E47AEE">
              <w:rPr>
                <w:sz w:val="18"/>
                <w:szCs w:val="18"/>
              </w:rPr>
              <w:t>2.5</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11</w:t>
            </w:r>
          </w:p>
        </w:tc>
        <w:tc>
          <w:tcPr>
            <w:tcW w:w="1243" w:type="dxa"/>
          </w:tcPr>
          <w:p w:rsidR="003A5D2C" w:rsidRPr="00E47AEE" w:rsidRDefault="003A5D2C" w:rsidP="008D0FE8">
            <w:pPr>
              <w:spacing w:line="240" w:lineRule="auto"/>
              <w:jc w:val="left"/>
              <w:rPr>
                <w:sz w:val="18"/>
                <w:szCs w:val="18"/>
              </w:rPr>
            </w:pPr>
            <w:r w:rsidRPr="00E47AEE">
              <w:rPr>
                <w:sz w:val="18"/>
                <w:szCs w:val="18"/>
              </w:rPr>
              <w:t>2.6</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12</w:t>
            </w:r>
          </w:p>
        </w:tc>
        <w:tc>
          <w:tcPr>
            <w:tcW w:w="1243" w:type="dxa"/>
          </w:tcPr>
          <w:p w:rsidR="003A5D2C" w:rsidRPr="00E47AEE" w:rsidRDefault="003A5D2C" w:rsidP="008D0FE8">
            <w:pPr>
              <w:spacing w:line="240" w:lineRule="auto"/>
              <w:jc w:val="left"/>
              <w:rPr>
                <w:sz w:val="18"/>
                <w:szCs w:val="18"/>
              </w:rPr>
            </w:pPr>
            <w:r w:rsidRPr="00E47AEE">
              <w:rPr>
                <w:sz w:val="18"/>
                <w:szCs w:val="18"/>
              </w:rPr>
              <w:t>3.1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13</w:t>
            </w:r>
          </w:p>
        </w:tc>
        <w:tc>
          <w:tcPr>
            <w:tcW w:w="1243" w:type="dxa"/>
          </w:tcPr>
          <w:p w:rsidR="003A5D2C" w:rsidRPr="00E47AEE" w:rsidRDefault="003A5D2C" w:rsidP="008D0FE8">
            <w:pPr>
              <w:spacing w:line="240" w:lineRule="auto"/>
              <w:jc w:val="left"/>
              <w:rPr>
                <w:sz w:val="18"/>
                <w:szCs w:val="18"/>
              </w:rPr>
            </w:pPr>
            <w:r w:rsidRPr="00E47AEE">
              <w:rPr>
                <w:sz w:val="18"/>
                <w:szCs w:val="18"/>
              </w:rPr>
              <w:t>3.2.1.1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14</w:t>
            </w:r>
          </w:p>
        </w:tc>
        <w:tc>
          <w:tcPr>
            <w:tcW w:w="1243" w:type="dxa"/>
          </w:tcPr>
          <w:p w:rsidR="003A5D2C" w:rsidRPr="00E47AEE" w:rsidRDefault="003A5D2C" w:rsidP="008D0FE8">
            <w:pPr>
              <w:spacing w:line="240" w:lineRule="auto"/>
              <w:jc w:val="left"/>
              <w:rPr>
                <w:sz w:val="18"/>
                <w:szCs w:val="18"/>
              </w:rPr>
            </w:pPr>
            <w:r w:rsidRPr="00E47AEE">
              <w:rPr>
                <w:sz w:val="18"/>
                <w:szCs w:val="18"/>
              </w:rPr>
              <w:t>3.2.1.2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15</w:t>
            </w:r>
          </w:p>
        </w:tc>
        <w:tc>
          <w:tcPr>
            <w:tcW w:w="1243" w:type="dxa"/>
          </w:tcPr>
          <w:p w:rsidR="003A5D2C" w:rsidRPr="00E47AEE" w:rsidRDefault="003A5D2C" w:rsidP="008D0FE8">
            <w:pPr>
              <w:spacing w:line="240" w:lineRule="auto"/>
              <w:jc w:val="left"/>
              <w:rPr>
                <w:sz w:val="18"/>
                <w:szCs w:val="18"/>
              </w:rPr>
            </w:pPr>
            <w:r w:rsidRPr="00E47AEE">
              <w:rPr>
                <w:sz w:val="18"/>
                <w:szCs w:val="18"/>
              </w:rPr>
              <w:t>3.2.2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16</w:t>
            </w:r>
          </w:p>
        </w:tc>
        <w:tc>
          <w:tcPr>
            <w:tcW w:w="1243" w:type="dxa"/>
          </w:tcPr>
          <w:p w:rsidR="003A5D2C" w:rsidRPr="00E47AEE" w:rsidRDefault="003A5D2C" w:rsidP="008D0FE8">
            <w:pPr>
              <w:spacing w:line="240" w:lineRule="auto"/>
              <w:jc w:val="left"/>
              <w:rPr>
                <w:sz w:val="18"/>
                <w:szCs w:val="18"/>
              </w:rPr>
            </w:pPr>
            <w:r w:rsidRPr="00E47AEE">
              <w:rPr>
                <w:sz w:val="18"/>
                <w:szCs w:val="18"/>
              </w:rPr>
              <w:t>3.2.3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17</w:t>
            </w:r>
          </w:p>
        </w:tc>
        <w:tc>
          <w:tcPr>
            <w:tcW w:w="1243" w:type="dxa"/>
          </w:tcPr>
          <w:p w:rsidR="003A5D2C" w:rsidRPr="00E47AEE" w:rsidRDefault="003A5D2C" w:rsidP="008D0FE8">
            <w:pPr>
              <w:spacing w:line="240" w:lineRule="auto"/>
              <w:jc w:val="left"/>
              <w:rPr>
                <w:sz w:val="18"/>
                <w:szCs w:val="18"/>
              </w:rPr>
            </w:pPr>
            <w:r w:rsidRPr="00E47AEE">
              <w:rPr>
                <w:sz w:val="18"/>
                <w:szCs w:val="18"/>
              </w:rPr>
              <w:t>3.2.4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18</w:t>
            </w:r>
          </w:p>
        </w:tc>
        <w:tc>
          <w:tcPr>
            <w:tcW w:w="1243" w:type="dxa"/>
          </w:tcPr>
          <w:p w:rsidR="003A5D2C" w:rsidRPr="00E47AEE" w:rsidRDefault="003A5D2C" w:rsidP="008D0FE8">
            <w:pPr>
              <w:spacing w:line="240" w:lineRule="auto"/>
              <w:jc w:val="left"/>
              <w:rPr>
                <w:sz w:val="18"/>
                <w:szCs w:val="18"/>
              </w:rPr>
            </w:pPr>
            <w:r w:rsidRPr="00E47AEE">
              <w:rPr>
                <w:sz w:val="18"/>
                <w:szCs w:val="18"/>
              </w:rPr>
              <w:t>3.2.5</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19</w:t>
            </w:r>
          </w:p>
        </w:tc>
        <w:tc>
          <w:tcPr>
            <w:tcW w:w="1243" w:type="dxa"/>
          </w:tcPr>
          <w:p w:rsidR="003A5D2C" w:rsidRPr="00E47AEE" w:rsidRDefault="003A5D2C" w:rsidP="008D0FE8">
            <w:pPr>
              <w:spacing w:line="240" w:lineRule="auto"/>
              <w:jc w:val="left"/>
              <w:rPr>
                <w:sz w:val="18"/>
                <w:szCs w:val="18"/>
              </w:rPr>
            </w:pPr>
            <w:r w:rsidRPr="00E47AEE">
              <w:rPr>
                <w:sz w:val="18"/>
                <w:szCs w:val="18"/>
              </w:rPr>
              <w:t>3.3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20</w:t>
            </w:r>
          </w:p>
        </w:tc>
        <w:tc>
          <w:tcPr>
            <w:tcW w:w="1243" w:type="dxa"/>
          </w:tcPr>
          <w:p w:rsidR="003A5D2C" w:rsidRPr="00E47AEE" w:rsidRDefault="003A5D2C" w:rsidP="008D0FE8">
            <w:pPr>
              <w:spacing w:line="240" w:lineRule="auto"/>
              <w:jc w:val="left"/>
              <w:rPr>
                <w:sz w:val="18"/>
                <w:szCs w:val="18"/>
              </w:rPr>
            </w:pPr>
            <w:r w:rsidRPr="00E47AEE">
              <w:rPr>
                <w:sz w:val="18"/>
                <w:szCs w:val="18"/>
              </w:rPr>
              <w:t>3.4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21</w:t>
            </w:r>
          </w:p>
        </w:tc>
        <w:tc>
          <w:tcPr>
            <w:tcW w:w="1243" w:type="dxa"/>
          </w:tcPr>
          <w:p w:rsidR="003A5D2C" w:rsidRPr="00E47AEE" w:rsidRDefault="003A5D2C" w:rsidP="008D0FE8">
            <w:pPr>
              <w:spacing w:line="240" w:lineRule="auto"/>
              <w:jc w:val="left"/>
              <w:rPr>
                <w:sz w:val="18"/>
                <w:szCs w:val="18"/>
              </w:rPr>
            </w:pPr>
            <w:r w:rsidRPr="00E47AEE">
              <w:rPr>
                <w:sz w:val="18"/>
                <w:szCs w:val="18"/>
              </w:rPr>
              <w:t>4.1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22</w:t>
            </w:r>
          </w:p>
        </w:tc>
        <w:tc>
          <w:tcPr>
            <w:tcW w:w="1243" w:type="dxa"/>
          </w:tcPr>
          <w:p w:rsidR="003A5D2C" w:rsidRPr="00E47AEE" w:rsidRDefault="003A5D2C" w:rsidP="008D0FE8">
            <w:pPr>
              <w:spacing w:line="240" w:lineRule="auto"/>
              <w:jc w:val="left"/>
              <w:rPr>
                <w:sz w:val="18"/>
                <w:szCs w:val="18"/>
              </w:rPr>
            </w:pPr>
            <w:r w:rsidRPr="00E47AEE">
              <w:rPr>
                <w:sz w:val="18"/>
                <w:szCs w:val="18"/>
              </w:rPr>
              <w:t>4.2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23</w:t>
            </w:r>
          </w:p>
        </w:tc>
        <w:tc>
          <w:tcPr>
            <w:tcW w:w="1243" w:type="dxa"/>
          </w:tcPr>
          <w:p w:rsidR="003A5D2C" w:rsidRPr="00E47AEE" w:rsidRDefault="003A5D2C" w:rsidP="008D0FE8">
            <w:pPr>
              <w:spacing w:line="240" w:lineRule="auto"/>
              <w:jc w:val="left"/>
              <w:rPr>
                <w:sz w:val="18"/>
                <w:szCs w:val="18"/>
              </w:rPr>
            </w:pPr>
            <w:r w:rsidRPr="00E47AEE">
              <w:rPr>
                <w:sz w:val="18"/>
                <w:szCs w:val="18"/>
              </w:rPr>
              <w:t>4.3.1.1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24</w:t>
            </w:r>
          </w:p>
        </w:tc>
        <w:tc>
          <w:tcPr>
            <w:tcW w:w="1243" w:type="dxa"/>
          </w:tcPr>
          <w:p w:rsidR="003A5D2C" w:rsidRPr="00E47AEE" w:rsidRDefault="003A5D2C" w:rsidP="008D0FE8">
            <w:pPr>
              <w:spacing w:line="240" w:lineRule="auto"/>
              <w:jc w:val="left"/>
              <w:rPr>
                <w:sz w:val="18"/>
                <w:szCs w:val="18"/>
              </w:rPr>
            </w:pPr>
            <w:r w:rsidRPr="00E47AEE">
              <w:rPr>
                <w:sz w:val="18"/>
                <w:szCs w:val="18"/>
              </w:rPr>
              <w:t>4.3.1.2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25</w:t>
            </w:r>
          </w:p>
        </w:tc>
        <w:tc>
          <w:tcPr>
            <w:tcW w:w="1243" w:type="dxa"/>
          </w:tcPr>
          <w:p w:rsidR="003A5D2C" w:rsidRPr="00E47AEE" w:rsidRDefault="003A5D2C" w:rsidP="008D0FE8">
            <w:pPr>
              <w:spacing w:line="240" w:lineRule="auto"/>
              <w:jc w:val="left"/>
              <w:rPr>
                <w:sz w:val="18"/>
                <w:szCs w:val="18"/>
              </w:rPr>
            </w:pPr>
            <w:r w:rsidRPr="00E47AEE">
              <w:rPr>
                <w:sz w:val="18"/>
                <w:szCs w:val="18"/>
              </w:rPr>
              <w:t>4.3.1.3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26</w:t>
            </w:r>
          </w:p>
        </w:tc>
        <w:tc>
          <w:tcPr>
            <w:tcW w:w="1243" w:type="dxa"/>
          </w:tcPr>
          <w:p w:rsidR="003A5D2C" w:rsidRPr="00E47AEE" w:rsidRDefault="003A5D2C" w:rsidP="008D0FE8">
            <w:pPr>
              <w:spacing w:line="240" w:lineRule="auto"/>
              <w:jc w:val="left"/>
              <w:rPr>
                <w:sz w:val="18"/>
                <w:szCs w:val="18"/>
              </w:rPr>
            </w:pPr>
            <w:r w:rsidRPr="00E47AEE">
              <w:rPr>
                <w:sz w:val="18"/>
                <w:szCs w:val="18"/>
              </w:rPr>
              <w:t>4.3.1.4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27</w:t>
            </w:r>
          </w:p>
        </w:tc>
        <w:tc>
          <w:tcPr>
            <w:tcW w:w="1243" w:type="dxa"/>
          </w:tcPr>
          <w:p w:rsidR="003A5D2C" w:rsidRPr="00E47AEE" w:rsidRDefault="003A5D2C" w:rsidP="008D0FE8">
            <w:pPr>
              <w:spacing w:line="240" w:lineRule="auto"/>
              <w:jc w:val="left"/>
              <w:rPr>
                <w:sz w:val="18"/>
                <w:szCs w:val="18"/>
              </w:rPr>
            </w:pPr>
            <w:r w:rsidRPr="00E47AEE">
              <w:rPr>
                <w:sz w:val="18"/>
                <w:szCs w:val="18"/>
              </w:rPr>
              <w:t>4.3.1.5</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28</w:t>
            </w:r>
          </w:p>
        </w:tc>
        <w:tc>
          <w:tcPr>
            <w:tcW w:w="1243" w:type="dxa"/>
          </w:tcPr>
          <w:p w:rsidR="003A5D2C" w:rsidRPr="00E47AEE" w:rsidRDefault="003A5D2C" w:rsidP="008D0FE8">
            <w:pPr>
              <w:spacing w:line="240" w:lineRule="auto"/>
              <w:jc w:val="left"/>
              <w:rPr>
                <w:sz w:val="18"/>
                <w:szCs w:val="18"/>
              </w:rPr>
            </w:pPr>
            <w:r w:rsidRPr="00E47AEE">
              <w:rPr>
                <w:sz w:val="18"/>
                <w:szCs w:val="18"/>
              </w:rPr>
              <w:t>4.3.2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29</w:t>
            </w:r>
          </w:p>
        </w:tc>
        <w:tc>
          <w:tcPr>
            <w:tcW w:w="1243" w:type="dxa"/>
          </w:tcPr>
          <w:p w:rsidR="003A5D2C" w:rsidRPr="00E47AEE" w:rsidRDefault="003A5D2C" w:rsidP="008D0FE8">
            <w:pPr>
              <w:spacing w:line="240" w:lineRule="auto"/>
              <w:jc w:val="left"/>
              <w:rPr>
                <w:sz w:val="18"/>
                <w:szCs w:val="18"/>
              </w:rPr>
            </w:pPr>
            <w:r w:rsidRPr="00E47AEE">
              <w:rPr>
                <w:sz w:val="18"/>
                <w:szCs w:val="18"/>
              </w:rPr>
              <w:t xml:space="preserve">4.3.3 </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30</w:t>
            </w:r>
          </w:p>
        </w:tc>
        <w:tc>
          <w:tcPr>
            <w:tcW w:w="1243" w:type="dxa"/>
          </w:tcPr>
          <w:p w:rsidR="003A5D2C" w:rsidRPr="00E47AEE" w:rsidRDefault="003A5D2C" w:rsidP="008D0FE8">
            <w:pPr>
              <w:spacing w:line="240" w:lineRule="auto"/>
              <w:jc w:val="left"/>
              <w:rPr>
                <w:sz w:val="18"/>
                <w:szCs w:val="18"/>
              </w:rPr>
            </w:pPr>
            <w:r w:rsidRPr="00E47AEE">
              <w:rPr>
                <w:sz w:val="18"/>
                <w:szCs w:val="18"/>
              </w:rPr>
              <w:t>4.4.1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31</w:t>
            </w:r>
          </w:p>
        </w:tc>
        <w:tc>
          <w:tcPr>
            <w:tcW w:w="1243" w:type="dxa"/>
          </w:tcPr>
          <w:p w:rsidR="003A5D2C" w:rsidRPr="00E47AEE" w:rsidRDefault="003A5D2C" w:rsidP="008D0FE8">
            <w:pPr>
              <w:spacing w:line="240" w:lineRule="auto"/>
              <w:jc w:val="left"/>
              <w:rPr>
                <w:sz w:val="18"/>
                <w:szCs w:val="18"/>
              </w:rPr>
            </w:pPr>
            <w:r w:rsidRPr="00E47AEE">
              <w:rPr>
                <w:sz w:val="18"/>
                <w:szCs w:val="18"/>
              </w:rPr>
              <w:t>4.4.2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32</w:t>
            </w:r>
          </w:p>
        </w:tc>
        <w:tc>
          <w:tcPr>
            <w:tcW w:w="1243" w:type="dxa"/>
          </w:tcPr>
          <w:p w:rsidR="003A5D2C" w:rsidRPr="00E47AEE" w:rsidRDefault="003A5D2C" w:rsidP="008D0FE8">
            <w:pPr>
              <w:spacing w:line="240" w:lineRule="auto"/>
              <w:jc w:val="left"/>
              <w:rPr>
                <w:sz w:val="18"/>
                <w:szCs w:val="18"/>
              </w:rPr>
            </w:pPr>
            <w:r w:rsidRPr="00E47AEE">
              <w:rPr>
                <w:sz w:val="18"/>
                <w:szCs w:val="18"/>
              </w:rPr>
              <w:t>4.4.3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33</w:t>
            </w:r>
          </w:p>
        </w:tc>
        <w:tc>
          <w:tcPr>
            <w:tcW w:w="1243" w:type="dxa"/>
          </w:tcPr>
          <w:p w:rsidR="003A5D2C" w:rsidRPr="00E47AEE" w:rsidRDefault="003A5D2C" w:rsidP="008D0FE8">
            <w:pPr>
              <w:spacing w:line="240" w:lineRule="auto"/>
              <w:jc w:val="left"/>
              <w:rPr>
                <w:sz w:val="18"/>
                <w:szCs w:val="18"/>
              </w:rPr>
            </w:pPr>
            <w:r w:rsidRPr="00E47AEE">
              <w:rPr>
                <w:sz w:val="18"/>
                <w:szCs w:val="18"/>
              </w:rPr>
              <w:t>4.4.4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34</w:t>
            </w:r>
          </w:p>
        </w:tc>
        <w:tc>
          <w:tcPr>
            <w:tcW w:w="1243" w:type="dxa"/>
          </w:tcPr>
          <w:p w:rsidR="003A5D2C" w:rsidRPr="00E47AEE" w:rsidRDefault="003A5D2C" w:rsidP="008D0FE8">
            <w:pPr>
              <w:spacing w:line="240" w:lineRule="auto"/>
              <w:jc w:val="left"/>
              <w:rPr>
                <w:sz w:val="18"/>
                <w:szCs w:val="18"/>
              </w:rPr>
            </w:pPr>
            <w:r w:rsidRPr="00E47AEE">
              <w:rPr>
                <w:sz w:val="18"/>
                <w:szCs w:val="18"/>
              </w:rPr>
              <w:t>4.4.5</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35</w:t>
            </w:r>
          </w:p>
        </w:tc>
        <w:tc>
          <w:tcPr>
            <w:tcW w:w="1243" w:type="dxa"/>
          </w:tcPr>
          <w:p w:rsidR="003A5D2C" w:rsidRPr="00E47AEE" w:rsidRDefault="003A5D2C" w:rsidP="008D0FE8">
            <w:pPr>
              <w:spacing w:line="240" w:lineRule="auto"/>
              <w:jc w:val="left"/>
              <w:rPr>
                <w:sz w:val="18"/>
                <w:szCs w:val="18"/>
              </w:rPr>
            </w:pPr>
            <w:r w:rsidRPr="00E47AEE">
              <w:rPr>
                <w:sz w:val="18"/>
                <w:szCs w:val="18"/>
              </w:rPr>
              <w:t>5.1.1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36</w:t>
            </w:r>
          </w:p>
        </w:tc>
        <w:tc>
          <w:tcPr>
            <w:tcW w:w="1243" w:type="dxa"/>
          </w:tcPr>
          <w:p w:rsidR="003A5D2C" w:rsidRPr="00E47AEE" w:rsidRDefault="003A5D2C" w:rsidP="008D0FE8">
            <w:pPr>
              <w:spacing w:line="240" w:lineRule="auto"/>
              <w:jc w:val="left"/>
              <w:rPr>
                <w:sz w:val="18"/>
                <w:szCs w:val="18"/>
              </w:rPr>
            </w:pPr>
            <w:r w:rsidRPr="00E47AEE">
              <w:rPr>
                <w:sz w:val="18"/>
                <w:szCs w:val="18"/>
              </w:rPr>
              <w:t>5.1.2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37</w:t>
            </w:r>
          </w:p>
        </w:tc>
        <w:tc>
          <w:tcPr>
            <w:tcW w:w="1243" w:type="dxa"/>
          </w:tcPr>
          <w:p w:rsidR="003A5D2C" w:rsidRPr="00E47AEE" w:rsidRDefault="003A5D2C" w:rsidP="008D0FE8">
            <w:pPr>
              <w:spacing w:line="240" w:lineRule="auto"/>
              <w:jc w:val="left"/>
              <w:rPr>
                <w:sz w:val="18"/>
                <w:szCs w:val="18"/>
              </w:rPr>
            </w:pPr>
            <w:r w:rsidRPr="00E47AEE">
              <w:rPr>
                <w:sz w:val="18"/>
                <w:szCs w:val="18"/>
              </w:rPr>
              <w:t>5.1.3.1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38</w:t>
            </w:r>
          </w:p>
        </w:tc>
        <w:tc>
          <w:tcPr>
            <w:tcW w:w="1243" w:type="dxa"/>
          </w:tcPr>
          <w:p w:rsidR="003A5D2C" w:rsidRPr="00E47AEE" w:rsidRDefault="003A5D2C" w:rsidP="008D0FE8">
            <w:pPr>
              <w:spacing w:line="240" w:lineRule="auto"/>
              <w:jc w:val="left"/>
              <w:rPr>
                <w:sz w:val="18"/>
                <w:szCs w:val="18"/>
              </w:rPr>
            </w:pPr>
            <w:r w:rsidRPr="00E47AEE">
              <w:rPr>
                <w:sz w:val="18"/>
                <w:szCs w:val="18"/>
              </w:rPr>
              <w:t>5.1.3.2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39</w:t>
            </w:r>
          </w:p>
        </w:tc>
        <w:tc>
          <w:tcPr>
            <w:tcW w:w="1243" w:type="dxa"/>
          </w:tcPr>
          <w:p w:rsidR="003A5D2C" w:rsidRPr="00E47AEE" w:rsidRDefault="003A5D2C" w:rsidP="008D0FE8">
            <w:pPr>
              <w:spacing w:line="240" w:lineRule="auto"/>
              <w:jc w:val="left"/>
              <w:rPr>
                <w:sz w:val="18"/>
                <w:szCs w:val="18"/>
              </w:rPr>
            </w:pPr>
            <w:r w:rsidRPr="00E47AEE">
              <w:rPr>
                <w:sz w:val="18"/>
                <w:szCs w:val="18"/>
              </w:rPr>
              <w:t>5.1.3.3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40</w:t>
            </w:r>
          </w:p>
        </w:tc>
        <w:tc>
          <w:tcPr>
            <w:tcW w:w="1243" w:type="dxa"/>
          </w:tcPr>
          <w:p w:rsidR="003A5D2C" w:rsidRPr="00E47AEE" w:rsidRDefault="003A5D2C" w:rsidP="008D0FE8">
            <w:pPr>
              <w:spacing w:line="240" w:lineRule="auto"/>
              <w:jc w:val="left"/>
              <w:rPr>
                <w:sz w:val="18"/>
                <w:szCs w:val="18"/>
              </w:rPr>
            </w:pPr>
            <w:r w:rsidRPr="00E47AEE">
              <w:rPr>
                <w:sz w:val="18"/>
                <w:szCs w:val="18"/>
              </w:rPr>
              <w:t>5.1.4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41</w:t>
            </w:r>
          </w:p>
        </w:tc>
        <w:tc>
          <w:tcPr>
            <w:tcW w:w="1243" w:type="dxa"/>
          </w:tcPr>
          <w:p w:rsidR="003A5D2C" w:rsidRPr="00E47AEE" w:rsidRDefault="003A5D2C" w:rsidP="008D0FE8">
            <w:pPr>
              <w:spacing w:line="240" w:lineRule="auto"/>
              <w:jc w:val="left"/>
              <w:rPr>
                <w:sz w:val="18"/>
                <w:szCs w:val="18"/>
              </w:rPr>
            </w:pPr>
            <w:r w:rsidRPr="00E47AEE">
              <w:rPr>
                <w:sz w:val="18"/>
                <w:szCs w:val="18"/>
              </w:rPr>
              <w:t>5.2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42</w:t>
            </w:r>
          </w:p>
        </w:tc>
        <w:tc>
          <w:tcPr>
            <w:tcW w:w="1243" w:type="dxa"/>
          </w:tcPr>
          <w:p w:rsidR="003A5D2C" w:rsidRPr="00E47AEE" w:rsidRDefault="003A5D2C" w:rsidP="008D0FE8">
            <w:pPr>
              <w:spacing w:line="240" w:lineRule="auto"/>
              <w:jc w:val="left"/>
              <w:rPr>
                <w:sz w:val="18"/>
                <w:szCs w:val="18"/>
              </w:rPr>
            </w:pPr>
            <w:r w:rsidRPr="00E47AEE">
              <w:rPr>
                <w:sz w:val="18"/>
                <w:szCs w:val="18"/>
              </w:rPr>
              <w:t>5.3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43</w:t>
            </w:r>
          </w:p>
        </w:tc>
        <w:tc>
          <w:tcPr>
            <w:tcW w:w="1243" w:type="dxa"/>
          </w:tcPr>
          <w:p w:rsidR="003A5D2C" w:rsidRPr="00E47AEE" w:rsidRDefault="003A5D2C" w:rsidP="008D0FE8">
            <w:pPr>
              <w:spacing w:line="240" w:lineRule="auto"/>
              <w:jc w:val="left"/>
              <w:rPr>
                <w:sz w:val="18"/>
                <w:szCs w:val="18"/>
              </w:rPr>
            </w:pPr>
            <w:r w:rsidRPr="00E47AEE">
              <w:rPr>
                <w:sz w:val="18"/>
                <w:szCs w:val="18"/>
              </w:rPr>
              <w:t>5.4.1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44</w:t>
            </w:r>
          </w:p>
        </w:tc>
        <w:tc>
          <w:tcPr>
            <w:tcW w:w="1243" w:type="dxa"/>
          </w:tcPr>
          <w:p w:rsidR="003A5D2C" w:rsidRPr="00E47AEE" w:rsidRDefault="003A5D2C" w:rsidP="008D0FE8">
            <w:pPr>
              <w:spacing w:line="240" w:lineRule="auto"/>
              <w:jc w:val="left"/>
              <w:rPr>
                <w:sz w:val="18"/>
                <w:szCs w:val="18"/>
              </w:rPr>
            </w:pPr>
            <w:r w:rsidRPr="00E47AEE">
              <w:rPr>
                <w:sz w:val="18"/>
                <w:szCs w:val="18"/>
              </w:rPr>
              <w:t>5.4.2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lastRenderedPageBreak/>
              <w:t>45</w:t>
            </w:r>
          </w:p>
        </w:tc>
        <w:tc>
          <w:tcPr>
            <w:tcW w:w="1243" w:type="dxa"/>
          </w:tcPr>
          <w:p w:rsidR="003A5D2C" w:rsidRPr="00E47AEE" w:rsidRDefault="003A5D2C" w:rsidP="008D0FE8">
            <w:pPr>
              <w:spacing w:line="240" w:lineRule="auto"/>
              <w:jc w:val="left"/>
              <w:rPr>
                <w:sz w:val="18"/>
                <w:szCs w:val="18"/>
              </w:rPr>
            </w:pPr>
            <w:r w:rsidRPr="00E47AEE">
              <w:rPr>
                <w:sz w:val="18"/>
                <w:szCs w:val="18"/>
              </w:rPr>
              <w:t>5.4.3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46</w:t>
            </w:r>
          </w:p>
        </w:tc>
        <w:tc>
          <w:tcPr>
            <w:tcW w:w="1243" w:type="dxa"/>
          </w:tcPr>
          <w:p w:rsidR="003A5D2C" w:rsidRPr="00E47AEE" w:rsidRDefault="003A5D2C" w:rsidP="008D0FE8">
            <w:pPr>
              <w:spacing w:line="240" w:lineRule="auto"/>
              <w:jc w:val="left"/>
              <w:rPr>
                <w:sz w:val="18"/>
                <w:szCs w:val="18"/>
              </w:rPr>
            </w:pPr>
            <w:r w:rsidRPr="00E47AEE">
              <w:rPr>
                <w:sz w:val="18"/>
                <w:szCs w:val="18"/>
              </w:rPr>
              <w:t>5.5.1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47</w:t>
            </w:r>
          </w:p>
        </w:tc>
        <w:tc>
          <w:tcPr>
            <w:tcW w:w="1243" w:type="dxa"/>
          </w:tcPr>
          <w:p w:rsidR="003A5D2C" w:rsidRPr="00E47AEE" w:rsidRDefault="003A5D2C" w:rsidP="008D0FE8">
            <w:pPr>
              <w:spacing w:line="240" w:lineRule="auto"/>
              <w:jc w:val="left"/>
              <w:rPr>
                <w:sz w:val="18"/>
                <w:szCs w:val="18"/>
              </w:rPr>
            </w:pPr>
            <w:r w:rsidRPr="00E47AEE">
              <w:rPr>
                <w:sz w:val="18"/>
                <w:szCs w:val="18"/>
              </w:rPr>
              <w:t>5.5.2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48</w:t>
            </w:r>
          </w:p>
        </w:tc>
        <w:tc>
          <w:tcPr>
            <w:tcW w:w="1243" w:type="dxa"/>
          </w:tcPr>
          <w:p w:rsidR="003A5D2C" w:rsidRPr="00E47AEE" w:rsidRDefault="003A5D2C" w:rsidP="008D0FE8">
            <w:pPr>
              <w:spacing w:line="240" w:lineRule="auto"/>
              <w:jc w:val="left"/>
              <w:rPr>
                <w:sz w:val="18"/>
                <w:szCs w:val="18"/>
              </w:rPr>
            </w:pPr>
            <w:r w:rsidRPr="00E47AEE">
              <w:rPr>
                <w:sz w:val="18"/>
                <w:szCs w:val="18"/>
              </w:rPr>
              <w:t>5.5.3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49</w:t>
            </w:r>
          </w:p>
        </w:tc>
        <w:tc>
          <w:tcPr>
            <w:tcW w:w="1243" w:type="dxa"/>
          </w:tcPr>
          <w:p w:rsidR="003A5D2C" w:rsidRPr="00E47AEE" w:rsidRDefault="003A5D2C" w:rsidP="008D0FE8">
            <w:pPr>
              <w:spacing w:line="240" w:lineRule="auto"/>
              <w:jc w:val="left"/>
              <w:rPr>
                <w:sz w:val="18"/>
                <w:szCs w:val="18"/>
              </w:rPr>
            </w:pPr>
            <w:r w:rsidRPr="00E47AEE">
              <w:rPr>
                <w:sz w:val="18"/>
                <w:szCs w:val="18"/>
              </w:rPr>
              <w:t>5.6.1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50</w:t>
            </w:r>
          </w:p>
        </w:tc>
        <w:tc>
          <w:tcPr>
            <w:tcW w:w="1243" w:type="dxa"/>
          </w:tcPr>
          <w:p w:rsidR="003A5D2C" w:rsidRPr="00E47AEE" w:rsidRDefault="003A5D2C" w:rsidP="008D0FE8">
            <w:pPr>
              <w:spacing w:line="240" w:lineRule="auto"/>
              <w:jc w:val="left"/>
              <w:rPr>
                <w:sz w:val="18"/>
                <w:szCs w:val="18"/>
              </w:rPr>
            </w:pPr>
            <w:r w:rsidRPr="00E47AEE">
              <w:rPr>
                <w:sz w:val="18"/>
                <w:szCs w:val="18"/>
              </w:rPr>
              <w:t>5.6.2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51</w:t>
            </w:r>
          </w:p>
        </w:tc>
        <w:tc>
          <w:tcPr>
            <w:tcW w:w="1243" w:type="dxa"/>
          </w:tcPr>
          <w:p w:rsidR="003A5D2C" w:rsidRPr="00E47AEE" w:rsidRDefault="003A5D2C" w:rsidP="008D0FE8">
            <w:pPr>
              <w:spacing w:line="240" w:lineRule="auto"/>
              <w:jc w:val="left"/>
              <w:rPr>
                <w:sz w:val="18"/>
                <w:szCs w:val="18"/>
              </w:rPr>
            </w:pPr>
            <w:r w:rsidRPr="00E47AEE">
              <w:rPr>
                <w:sz w:val="18"/>
                <w:szCs w:val="18"/>
              </w:rPr>
              <w:t>5.6.3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52</w:t>
            </w:r>
          </w:p>
        </w:tc>
        <w:tc>
          <w:tcPr>
            <w:tcW w:w="1243" w:type="dxa"/>
          </w:tcPr>
          <w:p w:rsidR="003A5D2C" w:rsidRPr="00E47AEE" w:rsidRDefault="003A5D2C" w:rsidP="008D0FE8">
            <w:pPr>
              <w:spacing w:line="240" w:lineRule="auto"/>
              <w:jc w:val="left"/>
              <w:rPr>
                <w:sz w:val="18"/>
                <w:szCs w:val="18"/>
              </w:rPr>
            </w:pPr>
            <w:r w:rsidRPr="00E47AEE">
              <w:rPr>
                <w:sz w:val="18"/>
                <w:szCs w:val="18"/>
              </w:rPr>
              <w:t>5.6.4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53</w:t>
            </w:r>
          </w:p>
        </w:tc>
        <w:tc>
          <w:tcPr>
            <w:tcW w:w="1243" w:type="dxa"/>
          </w:tcPr>
          <w:p w:rsidR="003A5D2C" w:rsidRPr="00E47AEE" w:rsidRDefault="003A5D2C" w:rsidP="008D0FE8">
            <w:pPr>
              <w:spacing w:line="240" w:lineRule="auto"/>
              <w:jc w:val="left"/>
              <w:rPr>
                <w:sz w:val="18"/>
                <w:szCs w:val="18"/>
              </w:rPr>
            </w:pPr>
            <w:r w:rsidRPr="00E47AEE">
              <w:rPr>
                <w:sz w:val="18"/>
                <w:szCs w:val="18"/>
              </w:rPr>
              <w:t>6.1.1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54</w:t>
            </w:r>
          </w:p>
        </w:tc>
        <w:tc>
          <w:tcPr>
            <w:tcW w:w="1243" w:type="dxa"/>
          </w:tcPr>
          <w:p w:rsidR="003A5D2C" w:rsidRPr="00E47AEE" w:rsidRDefault="003A5D2C" w:rsidP="008D0FE8">
            <w:pPr>
              <w:spacing w:line="240" w:lineRule="auto"/>
              <w:jc w:val="left"/>
              <w:rPr>
                <w:sz w:val="18"/>
                <w:szCs w:val="18"/>
              </w:rPr>
            </w:pPr>
            <w:r w:rsidRPr="00E47AEE">
              <w:rPr>
                <w:sz w:val="18"/>
                <w:szCs w:val="18"/>
              </w:rPr>
              <w:t>6.1.2.1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55</w:t>
            </w:r>
          </w:p>
        </w:tc>
        <w:tc>
          <w:tcPr>
            <w:tcW w:w="1243" w:type="dxa"/>
          </w:tcPr>
          <w:p w:rsidR="003A5D2C" w:rsidRPr="00E47AEE" w:rsidRDefault="003A5D2C" w:rsidP="008D0FE8">
            <w:pPr>
              <w:spacing w:line="240" w:lineRule="auto"/>
              <w:jc w:val="left"/>
              <w:rPr>
                <w:sz w:val="18"/>
                <w:szCs w:val="18"/>
              </w:rPr>
            </w:pPr>
            <w:r w:rsidRPr="00E47AEE">
              <w:rPr>
                <w:sz w:val="18"/>
                <w:szCs w:val="18"/>
              </w:rPr>
              <w:t>6.1.2.2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56</w:t>
            </w:r>
          </w:p>
        </w:tc>
        <w:tc>
          <w:tcPr>
            <w:tcW w:w="1243" w:type="dxa"/>
          </w:tcPr>
          <w:p w:rsidR="003A5D2C" w:rsidRPr="00E47AEE" w:rsidRDefault="003A5D2C" w:rsidP="008D0FE8">
            <w:pPr>
              <w:spacing w:line="240" w:lineRule="auto"/>
              <w:jc w:val="left"/>
              <w:rPr>
                <w:sz w:val="18"/>
                <w:szCs w:val="18"/>
              </w:rPr>
            </w:pPr>
            <w:r w:rsidRPr="00E47AEE">
              <w:rPr>
                <w:sz w:val="18"/>
                <w:szCs w:val="18"/>
              </w:rPr>
              <w:t>6.1.3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57</w:t>
            </w:r>
          </w:p>
        </w:tc>
        <w:tc>
          <w:tcPr>
            <w:tcW w:w="1243" w:type="dxa"/>
          </w:tcPr>
          <w:p w:rsidR="003A5D2C" w:rsidRPr="00E47AEE" w:rsidRDefault="003A5D2C" w:rsidP="008D0FE8">
            <w:pPr>
              <w:spacing w:line="240" w:lineRule="auto"/>
              <w:jc w:val="left"/>
              <w:rPr>
                <w:sz w:val="18"/>
                <w:szCs w:val="18"/>
              </w:rPr>
            </w:pPr>
            <w:r w:rsidRPr="00E47AEE">
              <w:rPr>
                <w:sz w:val="18"/>
                <w:szCs w:val="18"/>
              </w:rPr>
              <w:t>6.1.4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58</w:t>
            </w:r>
          </w:p>
        </w:tc>
        <w:tc>
          <w:tcPr>
            <w:tcW w:w="1243" w:type="dxa"/>
          </w:tcPr>
          <w:p w:rsidR="003A5D2C" w:rsidRPr="00E47AEE" w:rsidRDefault="003A5D2C" w:rsidP="008D0FE8">
            <w:pPr>
              <w:spacing w:line="240" w:lineRule="auto"/>
              <w:jc w:val="left"/>
              <w:rPr>
                <w:sz w:val="18"/>
                <w:szCs w:val="18"/>
              </w:rPr>
            </w:pPr>
            <w:r w:rsidRPr="00E47AEE">
              <w:rPr>
                <w:sz w:val="18"/>
                <w:szCs w:val="18"/>
              </w:rPr>
              <w:t>6.2.1.1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59</w:t>
            </w:r>
          </w:p>
        </w:tc>
        <w:tc>
          <w:tcPr>
            <w:tcW w:w="1243" w:type="dxa"/>
          </w:tcPr>
          <w:p w:rsidR="003A5D2C" w:rsidRPr="00E47AEE" w:rsidRDefault="003A5D2C" w:rsidP="008D0FE8">
            <w:pPr>
              <w:spacing w:line="240" w:lineRule="auto"/>
              <w:jc w:val="left"/>
              <w:rPr>
                <w:sz w:val="18"/>
                <w:szCs w:val="18"/>
              </w:rPr>
            </w:pPr>
            <w:r w:rsidRPr="00E47AEE">
              <w:rPr>
                <w:sz w:val="18"/>
                <w:szCs w:val="18"/>
              </w:rPr>
              <w:t>6.2.1.2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60</w:t>
            </w:r>
          </w:p>
        </w:tc>
        <w:tc>
          <w:tcPr>
            <w:tcW w:w="1243" w:type="dxa"/>
          </w:tcPr>
          <w:p w:rsidR="003A5D2C" w:rsidRPr="00E47AEE" w:rsidRDefault="003A5D2C" w:rsidP="008D0FE8">
            <w:pPr>
              <w:spacing w:line="240" w:lineRule="auto"/>
              <w:jc w:val="left"/>
              <w:rPr>
                <w:sz w:val="18"/>
                <w:szCs w:val="18"/>
              </w:rPr>
            </w:pPr>
            <w:r w:rsidRPr="00E47AEE">
              <w:rPr>
                <w:sz w:val="18"/>
                <w:szCs w:val="18"/>
              </w:rPr>
              <w:t>6.2.1.3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61</w:t>
            </w:r>
          </w:p>
        </w:tc>
        <w:tc>
          <w:tcPr>
            <w:tcW w:w="1243" w:type="dxa"/>
          </w:tcPr>
          <w:p w:rsidR="003A5D2C" w:rsidRPr="00E47AEE" w:rsidRDefault="003A5D2C" w:rsidP="008D0FE8">
            <w:pPr>
              <w:spacing w:line="240" w:lineRule="auto"/>
              <w:jc w:val="left"/>
              <w:rPr>
                <w:sz w:val="18"/>
                <w:szCs w:val="18"/>
              </w:rPr>
            </w:pPr>
            <w:r w:rsidRPr="00E47AEE">
              <w:rPr>
                <w:sz w:val="18"/>
                <w:szCs w:val="18"/>
              </w:rPr>
              <w:t>6.2.1.4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62</w:t>
            </w:r>
          </w:p>
        </w:tc>
        <w:tc>
          <w:tcPr>
            <w:tcW w:w="1243" w:type="dxa"/>
          </w:tcPr>
          <w:p w:rsidR="003A5D2C" w:rsidRPr="00E47AEE" w:rsidRDefault="003A5D2C" w:rsidP="008D0FE8">
            <w:pPr>
              <w:spacing w:line="240" w:lineRule="auto"/>
              <w:jc w:val="left"/>
              <w:rPr>
                <w:sz w:val="18"/>
                <w:szCs w:val="18"/>
              </w:rPr>
            </w:pPr>
            <w:r w:rsidRPr="00E47AEE">
              <w:rPr>
                <w:sz w:val="18"/>
                <w:szCs w:val="18"/>
              </w:rPr>
              <w:t>6.2.1.5</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63</w:t>
            </w:r>
          </w:p>
        </w:tc>
        <w:tc>
          <w:tcPr>
            <w:tcW w:w="1243" w:type="dxa"/>
          </w:tcPr>
          <w:p w:rsidR="003A5D2C" w:rsidRPr="00E47AEE" w:rsidRDefault="003A5D2C" w:rsidP="008D0FE8">
            <w:pPr>
              <w:spacing w:line="240" w:lineRule="auto"/>
              <w:jc w:val="left"/>
              <w:rPr>
                <w:sz w:val="18"/>
                <w:szCs w:val="18"/>
              </w:rPr>
            </w:pPr>
            <w:r w:rsidRPr="00E47AEE">
              <w:rPr>
                <w:sz w:val="18"/>
                <w:szCs w:val="18"/>
              </w:rPr>
              <w:t>6.2.1.6</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64</w:t>
            </w:r>
          </w:p>
        </w:tc>
        <w:tc>
          <w:tcPr>
            <w:tcW w:w="1243" w:type="dxa"/>
          </w:tcPr>
          <w:p w:rsidR="003A5D2C" w:rsidRPr="00E47AEE" w:rsidRDefault="003A5D2C" w:rsidP="008D0FE8">
            <w:pPr>
              <w:spacing w:line="240" w:lineRule="auto"/>
              <w:jc w:val="left"/>
              <w:rPr>
                <w:sz w:val="18"/>
                <w:szCs w:val="18"/>
              </w:rPr>
            </w:pPr>
            <w:r w:rsidRPr="00E47AEE">
              <w:rPr>
                <w:sz w:val="18"/>
                <w:szCs w:val="18"/>
              </w:rPr>
              <w:t>6.2.2.1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65</w:t>
            </w:r>
          </w:p>
        </w:tc>
        <w:tc>
          <w:tcPr>
            <w:tcW w:w="1243" w:type="dxa"/>
          </w:tcPr>
          <w:p w:rsidR="003A5D2C" w:rsidRPr="00E47AEE" w:rsidRDefault="003A5D2C" w:rsidP="008D0FE8">
            <w:pPr>
              <w:spacing w:line="240" w:lineRule="auto"/>
              <w:jc w:val="left"/>
              <w:rPr>
                <w:sz w:val="18"/>
                <w:szCs w:val="18"/>
              </w:rPr>
            </w:pPr>
            <w:r w:rsidRPr="00E47AEE">
              <w:rPr>
                <w:sz w:val="18"/>
                <w:szCs w:val="18"/>
              </w:rPr>
              <w:t>6.2.2.2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66</w:t>
            </w:r>
          </w:p>
        </w:tc>
        <w:tc>
          <w:tcPr>
            <w:tcW w:w="1243" w:type="dxa"/>
          </w:tcPr>
          <w:p w:rsidR="003A5D2C" w:rsidRPr="00E47AEE" w:rsidRDefault="003A5D2C" w:rsidP="008D0FE8">
            <w:pPr>
              <w:spacing w:line="240" w:lineRule="auto"/>
              <w:jc w:val="left"/>
              <w:rPr>
                <w:sz w:val="18"/>
                <w:szCs w:val="18"/>
              </w:rPr>
            </w:pPr>
            <w:r w:rsidRPr="00E47AEE">
              <w:rPr>
                <w:sz w:val="18"/>
                <w:szCs w:val="18"/>
              </w:rPr>
              <w:t>6.2.2.3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67</w:t>
            </w:r>
          </w:p>
        </w:tc>
        <w:tc>
          <w:tcPr>
            <w:tcW w:w="1243" w:type="dxa"/>
          </w:tcPr>
          <w:p w:rsidR="003A5D2C" w:rsidRPr="00E47AEE" w:rsidRDefault="003A5D2C" w:rsidP="008D0FE8">
            <w:pPr>
              <w:spacing w:line="240" w:lineRule="auto"/>
              <w:jc w:val="left"/>
              <w:rPr>
                <w:sz w:val="18"/>
                <w:szCs w:val="18"/>
              </w:rPr>
            </w:pPr>
            <w:r w:rsidRPr="00E47AEE">
              <w:rPr>
                <w:sz w:val="18"/>
                <w:szCs w:val="18"/>
              </w:rPr>
              <w:t>6.2.2.4</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68</w:t>
            </w:r>
          </w:p>
        </w:tc>
        <w:tc>
          <w:tcPr>
            <w:tcW w:w="1243" w:type="dxa"/>
          </w:tcPr>
          <w:p w:rsidR="003A5D2C" w:rsidRPr="00E47AEE" w:rsidRDefault="003A5D2C" w:rsidP="008D0FE8">
            <w:pPr>
              <w:spacing w:line="240" w:lineRule="auto"/>
              <w:jc w:val="left"/>
              <w:rPr>
                <w:sz w:val="18"/>
                <w:szCs w:val="18"/>
              </w:rPr>
            </w:pPr>
            <w:r w:rsidRPr="00E47AEE">
              <w:rPr>
                <w:sz w:val="18"/>
                <w:szCs w:val="18"/>
              </w:rPr>
              <w:t>6.3.1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69</w:t>
            </w:r>
          </w:p>
        </w:tc>
        <w:tc>
          <w:tcPr>
            <w:tcW w:w="1243" w:type="dxa"/>
          </w:tcPr>
          <w:p w:rsidR="003A5D2C" w:rsidRPr="00E47AEE" w:rsidRDefault="003A5D2C" w:rsidP="008D0FE8">
            <w:pPr>
              <w:spacing w:line="240" w:lineRule="auto"/>
              <w:jc w:val="left"/>
              <w:rPr>
                <w:sz w:val="18"/>
                <w:szCs w:val="18"/>
              </w:rPr>
            </w:pPr>
            <w:r w:rsidRPr="00E47AEE">
              <w:rPr>
                <w:sz w:val="18"/>
                <w:szCs w:val="18"/>
              </w:rPr>
              <w:t>7.1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70</w:t>
            </w:r>
          </w:p>
        </w:tc>
        <w:tc>
          <w:tcPr>
            <w:tcW w:w="1243" w:type="dxa"/>
          </w:tcPr>
          <w:p w:rsidR="003A5D2C" w:rsidRPr="00E47AEE" w:rsidRDefault="003A5D2C" w:rsidP="008D0FE8">
            <w:pPr>
              <w:spacing w:line="240" w:lineRule="auto"/>
              <w:jc w:val="left"/>
              <w:rPr>
                <w:sz w:val="18"/>
                <w:szCs w:val="18"/>
              </w:rPr>
            </w:pPr>
            <w:r w:rsidRPr="00E47AEE">
              <w:rPr>
                <w:sz w:val="18"/>
                <w:szCs w:val="18"/>
              </w:rPr>
              <w:t>7.2.1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71</w:t>
            </w:r>
          </w:p>
        </w:tc>
        <w:tc>
          <w:tcPr>
            <w:tcW w:w="1243" w:type="dxa"/>
          </w:tcPr>
          <w:p w:rsidR="003A5D2C" w:rsidRPr="00E47AEE" w:rsidRDefault="003A5D2C" w:rsidP="008D0FE8">
            <w:pPr>
              <w:spacing w:line="240" w:lineRule="auto"/>
              <w:jc w:val="left"/>
              <w:rPr>
                <w:sz w:val="18"/>
                <w:szCs w:val="18"/>
              </w:rPr>
            </w:pPr>
            <w:r w:rsidRPr="00E47AEE">
              <w:rPr>
                <w:sz w:val="18"/>
                <w:szCs w:val="18"/>
              </w:rPr>
              <w:t>7.2.2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72</w:t>
            </w:r>
          </w:p>
        </w:tc>
        <w:tc>
          <w:tcPr>
            <w:tcW w:w="1243" w:type="dxa"/>
          </w:tcPr>
          <w:p w:rsidR="003A5D2C" w:rsidRPr="00E47AEE" w:rsidRDefault="003A5D2C" w:rsidP="008D0FE8">
            <w:pPr>
              <w:spacing w:line="240" w:lineRule="auto"/>
              <w:jc w:val="left"/>
              <w:rPr>
                <w:sz w:val="18"/>
                <w:szCs w:val="18"/>
              </w:rPr>
            </w:pPr>
            <w:r w:rsidRPr="00E47AEE">
              <w:rPr>
                <w:sz w:val="18"/>
                <w:szCs w:val="18"/>
              </w:rPr>
              <w:t>7.2.3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73</w:t>
            </w:r>
          </w:p>
        </w:tc>
        <w:tc>
          <w:tcPr>
            <w:tcW w:w="1243" w:type="dxa"/>
          </w:tcPr>
          <w:p w:rsidR="003A5D2C" w:rsidRPr="00E47AEE" w:rsidRDefault="003A5D2C" w:rsidP="008D0FE8">
            <w:pPr>
              <w:spacing w:line="240" w:lineRule="auto"/>
              <w:jc w:val="left"/>
              <w:rPr>
                <w:sz w:val="18"/>
                <w:szCs w:val="18"/>
              </w:rPr>
            </w:pPr>
            <w:r w:rsidRPr="00E47AEE">
              <w:rPr>
                <w:sz w:val="18"/>
                <w:szCs w:val="18"/>
              </w:rPr>
              <w:t>7.3</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74</w:t>
            </w:r>
          </w:p>
        </w:tc>
        <w:tc>
          <w:tcPr>
            <w:tcW w:w="1243" w:type="dxa"/>
          </w:tcPr>
          <w:p w:rsidR="003A5D2C" w:rsidRPr="00E47AEE" w:rsidRDefault="003A5D2C" w:rsidP="008D0FE8">
            <w:pPr>
              <w:spacing w:line="240" w:lineRule="auto"/>
              <w:jc w:val="left"/>
              <w:rPr>
                <w:sz w:val="18"/>
                <w:szCs w:val="18"/>
              </w:rPr>
            </w:pPr>
            <w:r w:rsidRPr="00E47AEE">
              <w:rPr>
                <w:sz w:val="18"/>
                <w:szCs w:val="18"/>
              </w:rPr>
              <w:t>7.4.1</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r w:rsidR="00E47AEE" w:rsidRPr="00E47AEE" w:rsidTr="00792062">
        <w:tc>
          <w:tcPr>
            <w:tcW w:w="647" w:type="dxa"/>
          </w:tcPr>
          <w:p w:rsidR="003A5D2C" w:rsidRPr="00E47AEE" w:rsidRDefault="003A5D2C" w:rsidP="008D0FE8">
            <w:pPr>
              <w:spacing w:line="240" w:lineRule="auto"/>
              <w:jc w:val="left"/>
              <w:rPr>
                <w:sz w:val="18"/>
                <w:szCs w:val="18"/>
              </w:rPr>
            </w:pPr>
            <w:r w:rsidRPr="00E47AEE">
              <w:rPr>
                <w:sz w:val="18"/>
                <w:szCs w:val="18"/>
              </w:rPr>
              <w:t>75</w:t>
            </w:r>
          </w:p>
        </w:tc>
        <w:tc>
          <w:tcPr>
            <w:tcW w:w="1243" w:type="dxa"/>
          </w:tcPr>
          <w:p w:rsidR="003A5D2C" w:rsidRPr="00E47AEE" w:rsidRDefault="003A5D2C" w:rsidP="008D0FE8">
            <w:pPr>
              <w:spacing w:line="240" w:lineRule="auto"/>
              <w:jc w:val="left"/>
              <w:rPr>
                <w:sz w:val="18"/>
                <w:szCs w:val="18"/>
              </w:rPr>
            </w:pPr>
            <w:r w:rsidRPr="00E47AEE">
              <w:rPr>
                <w:sz w:val="18"/>
                <w:szCs w:val="18"/>
              </w:rPr>
              <w:t>7.4.2</w:t>
            </w:r>
          </w:p>
        </w:tc>
        <w:tc>
          <w:tcPr>
            <w:tcW w:w="2880" w:type="dxa"/>
            <w:vAlign w:val="center"/>
          </w:tcPr>
          <w:p w:rsidR="003A5D2C" w:rsidRPr="00E47AEE" w:rsidRDefault="003A5D2C" w:rsidP="00814305">
            <w:pPr>
              <w:spacing w:line="240" w:lineRule="auto"/>
              <w:jc w:val="left"/>
              <w:rPr>
                <w:sz w:val="18"/>
                <w:szCs w:val="18"/>
              </w:rPr>
            </w:pPr>
          </w:p>
        </w:tc>
        <w:tc>
          <w:tcPr>
            <w:tcW w:w="3940" w:type="dxa"/>
          </w:tcPr>
          <w:p w:rsidR="003A5D2C" w:rsidRPr="00E47AEE" w:rsidRDefault="003A5D2C" w:rsidP="00814305">
            <w:pPr>
              <w:spacing w:line="240" w:lineRule="auto"/>
              <w:rPr>
                <w:sz w:val="18"/>
                <w:szCs w:val="18"/>
              </w:rPr>
            </w:pPr>
          </w:p>
        </w:tc>
        <w:tc>
          <w:tcPr>
            <w:tcW w:w="1640" w:type="dxa"/>
            <w:vAlign w:val="center"/>
          </w:tcPr>
          <w:p w:rsidR="003A5D2C" w:rsidRPr="00E47AEE" w:rsidRDefault="003A5D2C" w:rsidP="00814305">
            <w:pPr>
              <w:spacing w:line="240" w:lineRule="auto"/>
              <w:jc w:val="center"/>
              <w:rPr>
                <w:b/>
                <w:bCs/>
                <w:sz w:val="18"/>
                <w:szCs w:val="18"/>
              </w:rPr>
            </w:pPr>
          </w:p>
        </w:tc>
      </w:tr>
    </w:tbl>
    <w:p w:rsidR="00714F33" w:rsidRPr="00E47AEE" w:rsidRDefault="00714F33" w:rsidP="00714F33">
      <w:pPr>
        <w:spacing w:line="240" w:lineRule="auto"/>
        <w:rPr>
          <w:sz w:val="18"/>
          <w:szCs w:val="18"/>
        </w:rPr>
      </w:pPr>
      <w:r w:rsidRPr="00E47AEE">
        <w:rPr>
          <w:sz w:val="18"/>
          <w:szCs w:val="18"/>
        </w:rPr>
        <w:t>Catatan: *Coret yang tidak perlu</w:t>
      </w:r>
    </w:p>
    <w:p w:rsidR="00714F33" w:rsidRPr="00E47AEE" w:rsidRDefault="00714F33" w:rsidP="00714F33">
      <w:pPr>
        <w:spacing w:line="240" w:lineRule="auto"/>
        <w:rPr>
          <w:sz w:val="18"/>
          <w:szCs w:val="18"/>
        </w:rPr>
      </w:pPr>
    </w:p>
    <w:p w:rsidR="00714F33" w:rsidRPr="00E47AEE" w:rsidRDefault="00DF7149" w:rsidP="00714F33">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p>
    <w:tbl>
      <w:tblPr>
        <w:tblW w:w="9990" w:type="dxa"/>
        <w:tblInd w:w="-342" w:type="dxa"/>
        <w:tblLook w:val="04A0" w:firstRow="1" w:lastRow="0" w:firstColumn="1" w:lastColumn="0" w:noHBand="0" w:noVBand="1"/>
      </w:tblPr>
      <w:tblGrid>
        <w:gridCol w:w="5311"/>
        <w:gridCol w:w="417"/>
        <w:gridCol w:w="917"/>
        <w:gridCol w:w="3345"/>
      </w:tblGrid>
      <w:tr w:rsidR="00E47AEE" w:rsidRPr="00E47AEE" w:rsidTr="00814305">
        <w:tc>
          <w:tcPr>
            <w:tcW w:w="5311" w:type="dxa"/>
          </w:tcPr>
          <w:p w:rsidR="00714F33" w:rsidRPr="00E47AEE" w:rsidRDefault="00714F33" w:rsidP="00814305">
            <w:pPr>
              <w:spacing w:line="240" w:lineRule="auto"/>
              <w:rPr>
                <w:sz w:val="18"/>
                <w:szCs w:val="18"/>
                <w:lang w:val="nb-NO"/>
              </w:rPr>
            </w:pPr>
            <w:r w:rsidRPr="00E47AEE">
              <w:rPr>
                <w:sz w:val="18"/>
                <w:szCs w:val="18"/>
                <w:lang w:val="nb-NO"/>
              </w:rPr>
              <w:t xml:space="preserve">Berita acara visitasi ini ditandatangani oleh Asesor dan Ketua Program </w:t>
            </w:r>
            <w:r w:rsidR="006D7F6E" w:rsidRPr="00E47AEE">
              <w:rPr>
                <w:sz w:val="18"/>
                <w:szCs w:val="18"/>
                <w:lang w:val="nb-NO"/>
              </w:rPr>
              <w:t>Pendidikan</w:t>
            </w:r>
            <w:r w:rsidRPr="00E47AEE">
              <w:rPr>
                <w:sz w:val="18"/>
                <w:szCs w:val="18"/>
                <w:lang w:val="nb-NO"/>
              </w:rPr>
              <w:t xml:space="preserve">.  Setelah isi </w:t>
            </w:r>
            <w:r w:rsidR="0089760E" w:rsidRPr="00E47AEE">
              <w:rPr>
                <w:sz w:val="18"/>
                <w:szCs w:val="18"/>
                <w:lang w:val="nb-NO"/>
              </w:rPr>
              <w:t>tabel</w:t>
            </w:r>
            <w:r w:rsidRPr="00E47AEE">
              <w:rPr>
                <w:sz w:val="18"/>
                <w:szCs w:val="18"/>
                <w:lang w:val="nb-NO"/>
              </w:rPr>
              <w:t xml:space="preserve"> tersebut di atas diperiksa dan disetujui oleh Ketua Program </w:t>
            </w:r>
            <w:r w:rsidR="006D7F6E" w:rsidRPr="00E47AEE">
              <w:rPr>
                <w:sz w:val="18"/>
                <w:szCs w:val="18"/>
                <w:lang w:val="nb-NO"/>
              </w:rPr>
              <w:t>Pendidikan</w:t>
            </w:r>
            <w:r w:rsidRPr="00E47AEE">
              <w:rPr>
                <w:sz w:val="18"/>
                <w:szCs w:val="18"/>
                <w:lang w:val="nb-NO"/>
              </w:rPr>
              <w:t>.</w:t>
            </w:r>
          </w:p>
        </w:tc>
        <w:tc>
          <w:tcPr>
            <w:tcW w:w="417" w:type="dxa"/>
          </w:tcPr>
          <w:p w:rsidR="00714F33" w:rsidRPr="00E47AEE" w:rsidRDefault="00714F33" w:rsidP="00814305">
            <w:pPr>
              <w:spacing w:line="240" w:lineRule="auto"/>
              <w:rPr>
                <w:sz w:val="18"/>
                <w:szCs w:val="18"/>
                <w:lang w:val="nb-NO"/>
              </w:rPr>
            </w:pPr>
          </w:p>
        </w:tc>
        <w:tc>
          <w:tcPr>
            <w:tcW w:w="917" w:type="dxa"/>
          </w:tcPr>
          <w:p w:rsidR="00714F33" w:rsidRPr="00E47AEE" w:rsidRDefault="00714F33" w:rsidP="00814305">
            <w:pPr>
              <w:spacing w:line="240" w:lineRule="auto"/>
              <w:rPr>
                <w:sz w:val="18"/>
                <w:szCs w:val="18"/>
                <w:lang w:val="nb-NO"/>
              </w:rPr>
            </w:pPr>
          </w:p>
        </w:tc>
        <w:tc>
          <w:tcPr>
            <w:tcW w:w="3345" w:type="dxa"/>
          </w:tcPr>
          <w:p w:rsidR="00714F33" w:rsidRPr="00E47AEE" w:rsidRDefault="00714F33" w:rsidP="00814305">
            <w:pPr>
              <w:spacing w:line="240" w:lineRule="auto"/>
              <w:rPr>
                <w:sz w:val="18"/>
                <w:szCs w:val="18"/>
              </w:rPr>
            </w:pPr>
            <w:r w:rsidRPr="00E47AEE">
              <w:rPr>
                <w:sz w:val="18"/>
                <w:szCs w:val="18"/>
              </w:rPr>
              <w:t>Asesor</w:t>
            </w:r>
          </w:p>
        </w:tc>
      </w:tr>
      <w:tr w:rsidR="00E47AEE" w:rsidRPr="00E47AEE" w:rsidTr="00814305">
        <w:tc>
          <w:tcPr>
            <w:tcW w:w="5311" w:type="dxa"/>
          </w:tcPr>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lang w:val="nb-NO"/>
              </w:rPr>
            </w:pPr>
          </w:p>
          <w:p w:rsidR="00714F33" w:rsidRPr="00E47AEE" w:rsidRDefault="00714F33" w:rsidP="00814305">
            <w:pPr>
              <w:spacing w:line="240" w:lineRule="auto"/>
              <w:jc w:val="center"/>
              <w:rPr>
                <w:sz w:val="18"/>
                <w:szCs w:val="18"/>
                <w:lang w:val="nb-NO"/>
              </w:rPr>
            </w:pPr>
            <w:r w:rsidRPr="00E47AEE">
              <w:rPr>
                <w:sz w:val="18"/>
                <w:szCs w:val="18"/>
                <w:lang w:val="nb-NO"/>
              </w:rPr>
              <w:t xml:space="preserve">Ketua Program </w:t>
            </w:r>
            <w:r w:rsidR="006D7F6E" w:rsidRPr="00E47AEE">
              <w:rPr>
                <w:sz w:val="18"/>
                <w:szCs w:val="18"/>
                <w:lang w:val="nb-NO"/>
              </w:rPr>
              <w:t>Pendidikan</w:t>
            </w:r>
          </w:p>
          <w:p w:rsidR="00714F33" w:rsidRPr="00E47AEE" w:rsidRDefault="00714F33" w:rsidP="00814305">
            <w:pPr>
              <w:spacing w:line="240" w:lineRule="auto"/>
              <w:jc w:val="center"/>
              <w:rPr>
                <w:sz w:val="18"/>
                <w:szCs w:val="18"/>
                <w:lang w:val="nb-NO"/>
              </w:rPr>
            </w:pPr>
            <w:r w:rsidRPr="00E47AEE">
              <w:rPr>
                <w:sz w:val="18"/>
                <w:szCs w:val="18"/>
                <w:lang w:val="nb-NO"/>
              </w:rPr>
              <w:t>atau yang Ditugaskan</w:t>
            </w:r>
          </w:p>
        </w:tc>
        <w:tc>
          <w:tcPr>
            <w:tcW w:w="417" w:type="dxa"/>
          </w:tcPr>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rPr>
            </w:pPr>
            <w:r w:rsidRPr="00E47AEE">
              <w:rPr>
                <w:sz w:val="18"/>
                <w:szCs w:val="18"/>
              </w:rPr>
              <w:t>1.</w:t>
            </w:r>
          </w:p>
        </w:tc>
        <w:tc>
          <w:tcPr>
            <w:tcW w:w="4262" w:type="dxa"/>
            <w:gridSpan w:val="2"/>
            <w:tcBorders>
              <w:bottom w:val="single" w:sz="4" w:space="0" w:color="auto"/>
            </w:tcBorders>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r>
      <w:tr w:rsidR="00E47AEE" w:rsidRPr="00E47AEE" w:rsidTr="00814305">
        <w:tc>
          <w:tcPr>
            <w:tcW w:w="5311" w:type="dxa"/>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jc w:val="center"/>
              <w:rPr>
                <w:sz w:val="18"/>
                <w:szCs w:val="18"/>
              </w:rPr>
            </w:pPr>
            <w:r w:rsidRPr="00E47AEE">
              <w:rPr>
                <w:sz w:val="18"/>
                <w:szCs w:val="18"/>
              </w:rPr>
              <w:t>(                                               )</w:t>
            </w:r>
          </w:p>
        </w:tc>
        <w:tc>
          <w:tcPr>
            <w:tcW w:w="417" w:type="dxa"/>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r w:rsidRPr="00E47AEE">
              <w:rPr>
                <w:sz w:val="18"/>
                <w:szCs w:val="18"/>
              </w:rPr>
              <w:t>2.</w:t>
            </w:r>
          </w:p>
        </w:tc>
        <w:tc>
          <w:tcPr>
            <w:tcW w:w="4262" w:type="dxa"/>
            <w:gridSpan w:val="2"/>
            <w:tcBorders>
              <w:top w:val="single" w:sz="4" w:space="0" w:color="auto"/>
              <w:bottom w:val="single" w:sz="4" w:space="0" w:color="auto"/>
            </w:tcBorders>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r>
      <w:tr w:rsidR="00E47AEE" w:rsidRPr="00E47AEE" w:rsidTr="00814305">
        <w:tc>
          <w:tcPr>
            <w:tcW w:w="5311" w:type="dxa"/>
          </w:tcPr>
          <w:p w:rsidR="00185EE0" w:rsidRPr="00E47AEE" w:rsidRDefault="00185EE0" w:rsidP="00814305">
            <w:pPr>
              <w:spacing w:line="240" w:lineRule="auto"/>
              <w:rPr>
                <w:sz w:val="18"/>
                <w:szCs w:val="18"/>
              </w:rPr>
            </w:pPr>
          </w:p>
        </w:tc>
        <w:tc>
          <w:tcPr>
            <w:tcW w:w="417" w:type="dxa"/>
          </w:tcPr>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r w:rsidRPr="00E47AEE">
              <w:rPr>
                <w:sz w:val="18"/>
                <w:szCs w:val="18"/>
              </w:rPr>
              <w:t>3.</w:t>
            </w:r>
          </w:p>
        </w:tc>
        <w:tc>
          <w:tcPr>
            <w:tcW w:w="4262" w:type="dxa"/>
            <w:gridSpan w:val="2"/>
            <w:tcBorders>
              <w:top w:val="single" w:sz="4" w:space="0" w:color="auto"/>
              <w:bottom w:val="single" w:sz="4" w:space="0" w:color="auto"/>
            </w:tcBorders>
          </w:tcPr>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tc>
      </w:tr>
    </w:tbl>
    <w:p w:rsidR="00714F33" w:rsidRPr="00E47AEE" w:rsidRDefault="00714F33" w:rsidP="00714F33">
      <w:pPr>
        <w:spacing w:line="240" w:lineRule="auto"/>
        <w:rPr>
          <w:sz w:val="18"/>
          <w:szCs w:val="18"/>
        </w:rPr>
      </w:pPr>
    </w:p>
    <w:p w:rsidR="00714F33" w:rsidRPr="00E47AEE" w:rsidRDefault="00714F33" w:rsidP="00714F33">
      <w:pPr>
        <w:spacing w:line="240" w:lineRule="auto"/>
        <w:jc w:val="left"/>
        <w:rPr>
          <w:sz w:val="18"/>
          <w:szCs w:val="18"/>
        </w:rPr>
      </w:pPr>
      <w:r w:rsidRPr="00E47AEE">
        <w:rPr>
          <w:sz w:val="18"/>
          <w:szCs w:val="18"/>
        </w:rPr>
        <w:br w:type="page"/>
      </w:r>
    </w:p>
    <w:p w:rsidR="0098797F" w:rsidRPr="00E47AEE" w:rsidRDefault="0098797F" w:rsidP="0098797F">
      <w:pPr>
        <w:pStyle w:val="Heading1"/>
        <w:ind w:left="1350" w:hanging="1350"/>
        <w:rPr>
          <w:sz w:val="18"/>
          <w:szCs w:val="18"/>
          <w:lang w:val="nb-NO"/>
        </w:rPr>
      </w:pPr>
      <w:r w:rsidRPr="00E47AEE">
        <w:rPr>
          <w:sz w:val="18"/>
          <w:szCs w:val="18"/>
          <w:lang w:val="nb-NO"/>
        </w:rPr>
        <w:lastRenderedPageBreak/>
        <w:t>FORMAT 5</w:t>
      </w:r>
    </w:p>
    <w:p w:rsidR="0098797F" w:rsidRPr="00E47AEE" w:rsidRDefault="00714F33" w:rsidP="0098797F">
      <w:pPr>
        <w:pStyle w:val="Heading1"/>
        <w:ind w:left="1350" w:hanging="1350"/>
        <w:rPr>
          <w:sz w:val="18"/>
          <w:szCs w:val="18"/>
          <w:lang w:val="nb-NO"/>
        </w:rPr>
      </w:pPr>
      <w:r w:rsidRPr="00E47AEE">
        <w:rPr>
          <w:sz w:val="18"/>
          <w:szCs w:val="18"/>
          <w:lang w:val="nb-NO"/>
        </w:rPr>
        <w:t xml:space="preserve">BERITA  ACARA ASESMEN LAPANGAN  </w:t>
      </w:r>
      <w:r w:rsidR="00AC6D8E" w:rsidRPr="00E47AEE">
        <w:rPr>
          <w:sz w:val="18"/>
          <w:szCs w:val="18"/>
          <w:lang w:val="nb-NO"/>
        </w:rPr>
        <w:t xml:space="preserve">UNIT PENGELOLA PROGRAM </w:t>
      </w:r>
      <w:r w:rsidR="006D7F6E" w:rsidRPr="00E47AEE">
        <w:rPr>
          <w:sz w:val="18"/>
          <w:szCs w:val="18"/>
          <w:lang w:val="nb-NO"/>
        </w:rPr>
        <w:t>PENDIDIKAN</w:t>
      </w:r>
    </w:p>
    <w:p w:rsidR="00714F33" w:rsidRPr="00E47AEE" w:rsidRDefault="00AA096C" w:rsidP="0098797F">
      <w:pPr>
        <w:pStyle w:val="Heading1"/>
        <w:ind w:left="1350" w:hanging="1350"/>
        <w:rPr>
          <w:sz w:val="18"/>
          <w:szCs w:val="18"/>
          <w:lang w:val="nb-NO"/>
        </w:rPr>
      </w:pPr>
      <w:r w:rsidRPr="00E47AEE">
        <w:rPr>
          <w:sz w:val="18"/>
          <w:szCs w:val="18"/>
          <w:lang w:val="nb-NO"/>
        </w:rPr>
        <w:t>(FAKULTAS</w:t>
      </w:r>
      <w:r w:rsidR="007B7040" w:rsidRPr="00E47AEE">
        <w:rPr>
          <w:sz w:val="18"/>
          <w:szCs w:val="18"/>
          <w:lang w:val="nb-NO"/>
        </w:rPr>
        <w:t>)</w:t>
      </w:r>
    </w:p>
    <w:p w:rsidR="00714F33" w:rsidRPr="00E47AEE" w:rsidRDefault="00714F33" w:rsidP="00714F33">
      <w:pPr>
        <w:rPr>
          <w:sz w:val="18"/>
          <w:szCs w:val="18"/>
          <w:lang w:val="nb-NO"/>
        </w:rPr>
      </w:pPr>
    </w:p>
    <w:p w:rsidR="00714F33" w:rsidRPr="00E47AEE" w:rsidRDefault="00714F33" w:rsidP="00714F33">
      <w:pPr>
        <w:jc w:val="center"/>
        <w:rPr>
          <w:b/>
          <w:sz w:val="18"/>
          <w:szCs w:val="18"/>
          <w:lang w:val="nb-NO"/>
        </w:rPr>
      </w:pPr>
      <w:r w:rsidRPr="00E47AEE">
        <w:rPr>
          <w:b/>
          <w:sz w:val="18"/>
          <w:szCs w:val="18"/>
          <w:lang w:val="nb-NO"/>
        </w:rPr>
        <w:t xml:space="preserve">BERITA ACARA ASESMEN LAPANGAN </w:t>
      </w:r>
      <w:r w:rsidR="00AC6D8E" w:rsidRPr="00E47AEE">
        <w:rPr>
          <w:b/>
          <w:sz w:val="18"/>
          <w:szCs w:val="18"/>
          <w:lang w:val="nb-NO"/>
        </w:rPr>
        <w:t xml:space="preserve">UNIT PENGELOLA PROGRAM </w:t>
      </w:r>
      <w:r w:rsidR="006D7F6E" w:rsidRPr="00E47AEE">
        <w:rPr>
          <w:b/>
          <w:sz w:val="18"/>
          <w:szCs w:val="18"/>
          <w:lang w:val="nb-NO"/>
        </w:rPr>
        <w:t>PENDIDIKAN</w:t>
      </w:r>
    </w:p>
    <w:p w:rsidR="00714F33" w:rsidRPr="00E47AEE" w:rsidRDefault="00714F33" w:rsidP="00714F33">
      <w:pPr>
        <w:jc w:val="center"/>
        <w:rPr>
          <w:b/>
          <w:sz w:val="18"/>
          <w:szCs w:val="18"/>
          <w:lang w:val="nb-NO"/>
        </w:rPr>
      </w:pPr>
      <w:r w:rsidRPr="00E47AEE">
        <w:rPr>
          <w:b/>
          <w:sz w:val="18"/>
          <w:szCs w:val="18"/>
          <w:lang w:val="nb-NO"/>
        </w:rPr>
        <w:t xml:space="preserve">UNTUK AKREDITASI </w:t>
      </w:r>
      <w:r w:rsidR="00AA0120" w:rsidRPr="00E47AEE">
        <w:rPr>
          <w:b/>
          <w:sz w:val="18"/>
          <w:szCs w:val="18"/>
          <w:lang w:val="nb-NO"/>
        </w:rPr>
        <w:t xml:space="preserve">PROGRAM PENDIDIKANI </w:t>
      </w:r>
      <w:r w:rsidR="00A34C44" w:rsidRPr="00E47AEE">
        <w:rPr>
          <w:b/>
          <w:sz w:val="18"/>
          <w:szCs w:val="18"/>
          <w:lang w:val="nb-NO"/>
        </w:rPr>
        <w:t>DOKTER SPESIALIS BEDAH SARAF</w:t>
      </w:r>
    </w:p>
    <w:p w:rsidR="00714F33" w:rsidRPr="00E47AEE" w:rsidRDefault="00714F33" w:rsidP="00714F33">
      <w:pPr>
        <w:rPr>
          <w:sz w:val="18"/>
          <w:szCs w:val="18"/>
          <w:lang w:val="nb-NO"/>
        </w:rPr>
      </w:pPr>
    </w:p>
    <w:p w:rsidR="00714F33" w:rsidRPr="00E47AEE" w:rsidRDefault="00DF7149" w:rsidP="00714F33">
      <w:pPr>
        <w:spacing w:line="240" w:lineRule="auto"/>
        <w:rPr>
          <w:sz w:val="18"/>
          <w:szCs w:val="18"/>
          <w:lang w:val="nb-NO"/>
        </w:rPr>
      </w:pPr>
      <w:r w:rsidRPr="00E47AEE">
        <w:rPr>
          <w:sz w:val="18"/>
          <w:szCs w:val="18"/>
          <w:lang w:val="nb-NO"/>
        </w:rPr>
        <w:t>Pada hari …………… tanggal …………20...</w:t>
      </w:r>
      <w:r w:rsidR="00714F33" w:rsidRPr="00E47AEE">
        <w:rPr>
          <w:sz w:val="18"/>
          <w:szCs w:val="18"/>
          <w:lang w:val="nb-NO"/>
        </w:rPr>
        <w:t xml:space="preserve"> telah dilaksanakan asesmen lapangan </w:t>
      </w:r>
      <w:r w:rsidR="005F5306" w:rsidRPr="00E47AEE">
        <w:rPr>
          <w:sz w:val="18"/>
          <w:szCs w:val="18"/>
          <w:lang w:val="id-ID"/>
        </w:rPr>
        <w:t>u</w:t>
      </w:r>
      <w:r w:rsidR="00AC6D8E" w:rsidRPr="00E47AEE">
        <w:rPr>
          <w:sz w:val="18"/>
          <w:szCs w:val="18"/>
          <w:lang w:val="nb-NO"/>
        </w:rPr>
        <w:t xml:space="preserve">nit pengelola program </w:t>
      </w:r>
      <w:r w:rsidR="006D7F6E" w:rsidRPr="00E47AEE">
        <w:rPr>
          <w:sz w:val="18"/>
          <w:szCs w:val="18"/>
          <w:lang w:val="nb-NO"/>
        </w:rPr>
        <w:t>Pendidikan</w:t>
      </w:r>
      <w:r w:rsidR="00714F33" w:rsidRPr="00E47AEE">
        <w:rPr>
          <w:sz w:val="18"/>
          <w:szCs w:val="18"/>
          <w:lang w:val="nb-NO"/>
        </w:rPr>
        <w:t xml:space="preserve"> untuk akreditasi </w:t>
      </w:r>
      <w:r w:rsidR="003B271A" w:rsidRPr="00E47AEE">
        <w:rPr>
          <w:sz w:val="18"/>
          <w:szCs w:val="18"/>
          <w:lang w:val="id-ID"/>
        </w:rPr>
        <w:t>p</w:t>
      </w:r>
      <w:r w:rsidR="00714F33" w:rsidRPr="00E47AEE">
        <w:rPr>
          <w:sz w:val="18"/>
          <w:szCs w:val="18"/>
          <w:lang w:val="nb-NO"/>
        </w:rPr>
        <w:t xml:space="preserve">rogram </w:t>
      </w:r>
      <w:r w:rsidR="006D7F6E" w:rsidRPr="00E47AEE">
        <w:rPr>
          <w:sz w:val="18"/>
          <w:szCs w:val="18"/>
          <w:lang w:val="id-ID"/>
        </w:rPr>
        <w:t>Pendidikan</w:t>
      </w:r>
      <w:r w:rsidR="007B7040" w:rsidRPr="00E47AEE">
        <w:rPr>
          <w:sz w:val="18"/>
          <w:szCs w:val="18"/>
          <w:lang w:val="nb-NO"/>
        </w:rPr>
        <w:t xml:space="preserve"> ………….., Universitas</w:t>
      </w:r>
      <w:r w:rsidR="00714F33" w:rsidRPr="00E47AEE">
        <w:rPr>
          <w:sz w:val="18"/>
          <w:szCs w:val="18"/>
          <w:lang w:val="nb-NO"/>
        </w:rPr>
        <w:t>/ Sekolah Tinggi*)………………………………..</w:t>
      </w:r>
    </w:p>
    <w:p w:rsidR="00714F33" w:rsidRPr="00E47AEE" w:rsidRDefault="00714F33" w:rsidP="00714F33">
      <w:pPr>
        <w:spacing w:line="240" w:lineRule="auto"/>
        <w:rPr>
          <w:sz w:val="18"/>
          <w:szCs w:val="18"/>
          <w:lang w:val="nb-NO"/>
        </w:rPr>
      </w:pPr>
    </w:p>
    <w:p w:rsidR="00714F33" w:rsidRPr="00E47AEE" w:rsidRDefault="00714F33" w:rsidP="00714F33">
      <w:pPr>
        <w:spacing w:line="240" w:lineRule="auto"/>
        <w:rPr>
          <w:sz w:val="18"/>
          <w:szCs w:val="18"/>
          <w:lang w:val="nb-NO"/>
        </w:rPr>
      </w:pPr>
      <w:r w:rsidRPr="00E47AEE">
        <w:rPr>
          <w:sz w:val="18"/>
          <w:szCs w:val="18"/>
          <w:lang w:val="nb-NO"/>
        </w:rPr>
        <w:t>Dari kegiatan tersebut diperoleh informasi butir-butir borang yang sesuai/tidak sesuai dengan kenyataan, dengan penjelasan sebagai tercantum di dalam daftar sebagai berikut.</w:t>
      </w:r>
    </w:p>
    <w:p w:rsidR="00714F33" w:rsidRPr="00E47AEE" w:rsidRDefault="00714F33" w:rsidP="00714F33">
      <w:pPr>
        <w:spacing w:line="240" w:lineRule="auto"/>
        <w:rPr>
          <w:sz w:val="18"/>
          <w:szCs w:val="18"/>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E47AEE" w:rsidRPr="00E47AEE" w:rsidTr="00814305">
        <w:trPr>
          <w:tblHeader/>
        </w:trPr>
        <w:tc>
          <w:tcPr>
            <w:tcW w:w="647" w:type="dxa"/>
            <w:vAlign w:val="center"/>
          </w:tcPr>
          <w:p w:rsidR="00714F33" w:rsidRPr="00E47AEE" w:rsidRDefault="00714F33" w:rsidP="00814305">
            <w:pPr>
              <w:spacing w:line="240" w:lineRule="auto"/>
              <w:jc w:val="center"/>
              <w:rPr>
                <w:b/>
                <w:sz w:val="18"/>
                <w:szCs w:val="18"/>
              </w:rPr>
            </w:pPr>
            <w:r w:rsidRPr="00E47AEE">
              <w:rPr>
                <w:b/>
                <w:sz w:val="18"/>
                <w:szCs w:val="18"/>
              </w:rPr>
              <w:t>No.</w:t>
            </w:r>
          </w:p>
        </w:tc>
        <w:tc>
          <w:tcPr>
            <w:tcW w:w="1243" w:type="dxa"/>
            <w:vAlign w:val="center"/>
          </w:tcPr>
          <w:p w:rsidR="00714F33" w:rsidRPr="00E47AEE" w:rsidRDefault="00714F33" w:rsidP="00814305">
            <w:pPr>
              <w:spacing w:line="240" w:lineRule="auto"/>
              <w:jc w:val="center"/>
              <w:rPr>
                <w:b/>
                <w:sz w:val="18"/>
                <w:szCs w:val="18"/>
              </w:rPr>
            </w:pPr>
            <w:r w:rsidRPr="00E47AEE">
              <w:rPr>
                <w:b/>
                <w:sz w:val="18"/>
                <w:szCs w:val="18"/>
              </w:rPr>
              <w:t>No. Butir Penilaian</w:t>
            </w:r>
          </w:p>
        </w:tc>
        <w:tc>
          <w:tcPr>
            <w:tcW w:w="2880" w:type="dxa"/>
            <w:vAlign w:val="center"/>
          </w:tcPr>
          <w:p w:rsidR="00714F33" w:rsidRPr="00E47AEE" w:rsidRDefault="00714F33" w:rsidP="00E03060">
            <w:pPr>
              <w:spacing w:line="240" w:lineRule="auto"/>
              <w:jc w:val="center"/>
              <w:rPr>
                <w:b/>
                <w:sz w:val="18"/>
                <w:szCs w:val="18"/>
                <w:lang w:val="nb-NO"/>
              </w:rPr>
            </w:pPr>
            <w:r w:rsidRPr="00E47AEE">
              <w:rPr>
                <w:b/>
                <w:sz w:val="18"/>
                <w:szCs w:val="18"/>
                <w:lang w:val="nb-NO"/>
              </w:rPr>
              <w:t xml:space="preserve">Informasi dari </w:t>
            </w:r>
            <w:r w:rsidR="00E03060" w:rsidRPr="00E47AEE">
              <w:rPr>
                <w:b/>
                <w:sz w:val="18"/>
                <w:szCs w:val="18"/>
                <w:lang w:val="nb-NO"/>
              </w:rPr>
              <w:t>Borang</w:t>
            </w:r>
            <w:r w:rsidR="00DF7149" w:rsidRPr="00E47AEE">
              <w:rPr>
                <w:b/>
                <w:sz w:val="18"/>
                <w:szCs w:val="18"/>
                <w:lang w:val="nb-NO"/>
              </w:rPr>
              <w:t xml:space="preserve">Unit Pengelola Program </w:t>
            </w:r>
            <w:r w:rsidR="006D7F6E" w:rsidRPr="00E47AEE">
              <w:rPr>
                <w:b/>
                <w:sz w:val="18"/>
                <w:szCs w:val="18"/>
                <w:lang w:val="nb-NO"/>
              </w:rPr>
              <w:t>Pendidikan</w:t>
            </w:r>
          </w:p>
        </w:tc>
        <w:tc>
          <w:tcPr>
            <w:tcW w:w="3940" w:type="dxa"/>
            <w:vAlign w:val="center"/>
          </w:tcPr>
          <w:p w:rsidR="00714F33" w:rsidRPr="00E47AEE" w:rsidRDefault="00714F33" w:rsidP="00E03060">
            <w:pPr>
              <w:spacing w:line="240" w:lineRule="auto"/>
              <w:jc w:val="center"/>
              <w:rPr>
                <w:b/>
                <w:sz w:val="18"/>
                <w:szCs w:val="18"/>
                <w:lang w:val="nb-NO"/>
              </w:rPr>
            </w:pPr>
            <w:r w:rsidRPr="00E47AEE">
              <w:rPr>
                <w:b/>
                <w:sz w:val="18"/>
                <w:szCs w:val="18"/>
                <w:lang w:val="nb-NO"/>
              </w:rPr>
              <w:t xml:space="preserve">Informasi dari </w:t>
            </w:r>
            <w:r w:rsidR="00E03060" w:rsidRPr="00E47AEE">
              <w:rPr>
                <w:b/>
                <w:sz w:val="18"/>
                <w:szCs w:val="18"/>
                <w:lang w:val="nb-NO"/>
              </w:rPr>
              <w:t xml:space="preserve">Borang </w:t>
            </w:r>
            <w:r w:rsidR="00DF7149" w:rsidRPr="00E47AEE">
              <w:rPr>
                <w:b/>
                <w:sz w:val="18"/>
                <w:szCs w:val="18"/>
                <w:lang w:val="nb-NO"/>
              </w:rPr>
              <w:t>Unit P</w:t>
            </w:r>
            <w:r w:rsidR="00AC6D8E" w:rsidRPr="00E47AEE">
              <w:rPr>
                <w:b/>
                <w:sz w:val="18"/>
                <w:szCs w:val="18"/>
                <w:lang w:val="nb-NO"/>
              </w:rPr>
              <w:t>en</w:t>
            </w:r>
            <w:r w:rsidR="00DF7149" w:rsidRPr="00E47AEE">
              <w:rPr>
                <w:b/>
                <w:sz w:val="18"/>
                <w:szCs w:val="18"/>
                <w:lang w:val="nb-NO"/>
              </w:rPr>
              <w:t xml:space="preserve">gelola Program </w:t>
            </w:r>
            <w:r w:rsidR="006D7F6E" w:rsidRPr="00E47AEE">
              <w:rPr>
                <w:b/>
                <w:sz w:val="18"/>
                <w:szCs w:val="18"/>
                <w:lang w:val="nb-NO"/>
              </w:rPr>
              <w:t>Pendidikan</w:t>
            </w:r>
            <w:r w:rsidRPr="00E47AEE">
              <w:rPr>
                <w:b/>
                <w:sz w:val="18"/>
                <w:szCs w:val="18"/>
                <w:lang w:val="nb-NO"/>
              </w:rPr>
              <w:t xml:space="preserve"> Setelah Diverifikasi Melalui Wawancara dan Observasi</w:t>
            </w:r>
          </w:p>
        </w:tc>
        <w:tc>
          <w:tcPr>
            <w:tcW w:w="1640" w:type="dxa"/>
            <w:vAlign w:val="center"/>
          </w:tcPr>
          <w:p w:rsidR="00714F33" w:rsidRPr="00E47AEE" w:rsidRDefault="00714F33" w:rsidP="00814305">
            <w:pPr>
              <w:spacing w:line="240" w:lineRule="auto"/>
              <w:jc w:val="center"/>
              <w:rPr>
                <w:b/>
                <w:sz w:val="18"/>
                <w:szCs w:val="18"/>
              </w:rPr>
            </w:pPr>
            <w:r w:rsidRPr="00E47AEE">
              <w:rPr>
                <w:b/>
                <w:sz w:val="18"/>
                <w:szCs w:val="18"/>
              </w:rPr>
              <w:t>Keterangan</w:t>
            </w: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w:t>
            </w:r>
          </w:p>
        </w:tc>
        <w:tc>
          <w:tcPr>
            <w:tcW w:w="1243" w:type="dxa"/>
          </w:tcPr>
          <w:p w:rsidR="00720D1B" w:rsidRPr="00E47AEE" w:rsidRDefault="00720D1B" w:rsidP="000B022A">
            <w:pPr>
              <w:spacing w:line="240" w:lineRule="auto"/>
              <w:jc w:val="left"/>
              <w:rPr>
                <w:sz w:val="18"/>
                <w:szCs w:val="18"/>
              </w:rPr>
            </w:pPr>
            <w:r w:rsidRPr="00E47AEE">
              <w:rPr>
                <w:sz w:val="18"/>
                <w:szCs w:val="18"/>
              </w:rPr>
              <w:t>1.1.1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w:t>
            </w:r>
          </w:p>
        </w:tc>
        <w:tc>
          <w:tcPr>
            <w:tcW w:w="1243" w:type="dxa"/>
          </w:tcPr>
          <w:p w:rsidR="00720D1B" w:rsidRPr="00E47AEE" w:rsidRDefault="00720D1B" w:rsidP="000B022A">
            <w:pPr>
              <w:spacing w:line="240" w:lineRule="auto"/>
              <w:jc w:val="left"/>
              <w:rPr>
                <w:sz w:val="18"/>
                <w:szCs w:val="18"/>
              </w:rPr>
            </w:pPr>
            <w:r w:rsidRPr="00E47AEE">
              <w:rPr>
                <w:sz w:val="18"/>
                <w:szCs w:val="18"/>
              </w:rPr>
              <w:t>1.1.2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w:t>
            </w:r>
          </w:p>
        </w:tc>
        <w:tc>
          <w:tcPr>
            <w:tcW w:w="1243" w:type="dxa"/>
          </w:tcPr>
          <w:p w:rsidR="00720D1B" w:rsidRPr="00E47AEE" w:rsidRDefault="00720D1B" w:rsidP="000B022A">
            <w:pPr>
              <w:spacing w:line="240" w:lineRule="auto"/>
              <w:jc w:val="left"/>
              <w:rPr>
                <w:sz w:val="18"/>
                <w:szCs w:val="18"/>
              </w:rPr>
            </w:pPr>
            <w:r w:rsidRPr="00E47AEE">
              <w:rPr>
                <w:sz w:val="18"/>
                <w:szCs w:val="18"/>
              </w:rPr>
              <w:t>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4</w:t>
            </w:r>
          </w:p>
        </w:tc>
        <w:tc>
          <w:tcPr>
            <w:tcW w:w="1243" w:type="dxa"/>
          </w:tcPr>
          <w:p w:rsidR="00720D1B" w:rsidRPr="00E47AEE" w:rsidRDefault="00720D1B" w:rsidP="000B022A">
            <w:pPr>
              <w:spacing w:line="240" w:lineRule="auto"/>
              <w:jc w:val="left"/>
              <w:rPr>
                <w:sz w:val="18"/>
                <w:szCs w:val="18"/>
              </w:rPr>
            </w:pPr>
            <w:r w:rsidRPr="00E47AEE">
              <w:rPr>
                <w:sz w:val="18"/>
                <w:szCs w:val="18"/>
              </w:rPr>
              <w:t>2.1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5</w:t>
            </w:r>
          </w:p>
        </w:tc>
        <w:tc>
          <w:tcPr>
            <w:tcW w:w="1243" w:type="dxa"/>
          </w:tcPr>
          <w:p w:rsidR="00720D1B" w:rsidRPr="00E47AEE" w:rsidRDefault="00720D1B" w:rsidP="000B022A">
            <w:pPr>
              <w:spacing w:line="240" w:lineRule="auto"/>
              <w:jc w:val="left"/>
              <w:rPr>
                <w:sz w:val="18"/>
                <w:szCs w:val="18"/>
              </w:rPr>
            </w:pPr>
            <w:r w:rsidRPr="00E47AEE">
              <w:rPr>
                <w:sz w:val="18"/>
                <w:szCs w:val="18"/>
              </w:rPr>
              <w:t>2.2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6</w:t>
            </w:r>
          </w:p>
        </w:tc>
        <w:tc>
          <w:tcPr>
            <w:tcW w:w="1243" w:type="dxa"/>
          </w:tcPr>
          <w:p w:rsidR="00720D1B" w:rsidRPr="00E47AEE" w:rsidRDefault="00720D1B" w:rsidP="000B022A">
            <w:pPr>
              <w:spacing w:line="240" w:lineRule="auto"/>
              <w:jc w:val="left"/>
              <w:rPr>
                <w:sz w:val="18"/>
                <w:szCs w:val="18"/>
              </w:rPr>
            </w:pPr>
            <w:r w:rsidRPr="00E47AEE">
              <w:rPr>
                <w:sz w:val="18"/>
                <w:szCs w:val="18"/>
              </w:rPr>
              <w:t>2.3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7</w:t>
            </w:r>
          </w:p>
        </w:tc>
        <w:tc>
          <w:tcPr>
            <w:tcW w:w="1243" w:type="dxa"/>
          </w:tcPr>
          <w:p w:rsidR="00720D1B" w:rsidRPr="00E47AEE" w:rsidRDefault="00720D1B" w:rsidP="000B022A">
            <w:pPr>
              <w:spacing w:line="240" w:lineRule="auto"/>
              <w:jc w:val="left"/>
              <w:rPr>
                <w:sz w:val="18"/>
                <w:szCs w:val="18"/>
              </w:rPr>
            </w:pPr>
            <w:r w:rsidRPr="00E47AEE">
              <w:rPr>
                <w:sz w:val="18"/>
                <w:szCs w:val="18"/>
              </w:rPr>
              <w:t>2.4</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8</w:t>
            </w:r>
          </w:p>
        </w:tc>
        <w:tc>
          <w:tcPr>
            <w:tcW w:w="1243" w:type="dxa"/>
          </w:tcPr>
          <w:p w:rsidR="00720D1B" w:rsidRPr="00E47AEE" w:rsidRDefault="00720D1B" w:rsidP="000B022A">
            <w:pPr>
              <w:spacing w:line="240" w:lineRule="auto"/>
              <w:jc w:val="left"/>
              <w:rPr>
                <w:sz w:val="18"/>
                <w:szCs w:val="18"/>
              </w:rPr>
            </w:pPr>
            <w:r w:rsidRPr="00E47AEE">
              <w:rPr>
                <w:sz w:val="18"/>
                <w:szCs w:val="18"/>
              </w:rPr>
              <w:t>2.5.1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9</w:t>
            </w:r>
          </w:p>
        </w:tc>
        <w:tc>
          <w:tcPr>
            <w:tcW w:w="1243" w:type="dxa"/>
          </w:tcPr>
          <w:p w:rsidR="00720D1B" w:rsidRPr="00E47AEE" w:rsidRDefault="00720D1B" w:rsidP="000B022A">
            <w:pPr>
              <w:spacing w:line="240" w:lineRule="auto"/>
              <w:jc w:val="left"/>
              <w:rPr>
                <w:sz w:val="18"/>
                <w:szCs w:val="18"/>
              </w:rPr>
            </w:pPr>
            <w:r w:rsidRPr="00E47AEE">
              <w:rPr>
                <w:sz w:val="18"/>
                <w:szCs w:val="18"/>
              </w:rPr>
              <w:t>2.5.2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10</w:t>
            </w:r>
          </w:p>
        </w:tc>
        <w:tc>
          <w:tcPr>
            <w:tcW w:w="1243" w:type="dxa"/>
          </w:tcPr>
          <w:p w:rsidR="00720D1B" w:rsidRPr="00E47AEE" w:rsidRDefault="00720D1B" w:rsidP="000B022A">
            <w:pPr>
              <w:spacing w:line="240" w:lineRule="auto"/>
              <w:jc w:val="left"/>
              <w:rPr>
                <w:sz w:val="18"/>
                <w:szCs w:val="18"/>
              </w:rPr>
            </w:pPr>
            <w:r w:rsidRPr="00E47AEE">
              <w:rPr>
                <w:sz w:val="18"/>
                <w:szCs w:val="18"/>
              </w:rPr>
              <w:t>3.1.1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11</w:t>
            </w:r>
          </w:p>
        </w:tc>
        <w:tc>
          <w:tcPr>
            <w:tcW w:w="1243" w:type="dxa"/>
          </w:tcPr>
          <w:p w:rsidR="00720D1B" w:rsidRPr="00E47AEE" w:rsidRDefault="00720D1B" w:rsidP="000B022A">
            <w:pPr>
              <w:spacing w:line="240" w:lineRule="auto"/>
              <w:jc w:val="left"/>
              <w:rPr>
                <w:sz w:val="18"/>
                <w:szCs w:val="18"/>
              </w:rPr>
            </w:pPr>
            <w:r w:rsidRPr="00E47AEE">
              <w:rPr>
                <w:sz w:val="18"/>
                <w:szCs w:val="18"/>
              </w:rPr>
              <w:t>3.1.2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12</w:t>
            </w:r>
          </w:p>
        </w:tc>
        <w:tc>
          <w:tcPr>
            <w:tcW w:w="1243" w:type="dxa"/>
          </w:tcPr>
          <w:p w:rsidR="00720D1B" w:rsidRPr="00E47AEE" w:rsidRDefault="00720D1B" w:rsidP="000B022A">
            <w:pPr>
              <w:spacing w:line="240" w:lineRule="auto"/>
              <w:jc w:val="left"/>
              <w:rPr>
                <w:sz w:val="18"/>
                <w:szCs w:val="18"/>
              </w:rPr>
            </w:pPr>
            <w:r w:rsidRPr="00E47AEE">
              <w:rPr>
                <w:sz w:val="18"/>
                <w:szCs w:val="18"/>
              </w:rPr>
              <w:t>3.1.3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13</w:t>
            </w:r>
          </w:p>
        </w:tc>
        <w:tc>
          <w:tcPr>
            <w:tcW w:w="1243" w:type="dxa"/>
          </w:tcPr>
          <w:p w:rsidR="00720D1B" w:rsidRPr="00E47AEE" w:rsidRDefault="00720D1B" w:rsidP="000B022A">
            <w:pPr>
              <w:spacing w:line="240" w:lineRule="auto"/>
              <w:jc w:val="left"/>
              <w:rPr>
                <w:sz w:val="18"/>
                <w:szCs w:val="18"/>
              </w:rPr>
            </w:pPr>
            <w:r w:rsidRPr="00E47AEE">
              <w:rPr>
                <w:sz w:val="18"/>
                <w:szCs w:val="18"/>
              </w:rPr>
              <w:t>3.2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14</w:t>
            </w:r>
          </w:p>
        </w:tc>
        <w:tc>
          <w:tcPr>
            <w:tcW w:w="1243" w:type="dxa"/>
          </w:tcPr>
          <w:p w:rsidR="00720D1B" w:rsidRPr="00E47AEE" w:rsidRDefault="00720D1B" w:rsidP="000B022A">
            <w:pPr>
              <w:spacing w:line="240" w:lineRule="auto"/>
              <w:jc w:val="left"/>
              <w:rPr>
                <w:sz w:val="18"/>
                <w:szCs w:val="18"/>
              </w:rPr>
            </w:pPr>
            <w:r w:rsidRPr="00E47AEE">
              <w:rPr>
                <w:sz w:val="18"/>
                <w:szCs w:val="18"/>
              </w:rPr>
              <w:t>3.3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15</w:t>
            </w:r>
          </w:p>
        </w:tc>
        <w:tc>
          <w:tcPr>
            <w:tcW w:w="1243" w:type="dxa"/>
          </w:tcPr>
          <w:p w:rsidR="00720D1B" w:rsidRPr="00E47AEE" w:rsidRDefault="00720D1B" w:rsidP="000B022A">
            <w:pPr>
              <w:spacing w:line="240" w:lineRule="auto"/>
              <w:jc w:val="left"/>
              <w:rPr>
                <w:sz w:val="18"/>
                <w:szCs w:val="18"/>
              </w:rPr>
            </w:pPr>
            <w:r w:rsidRPr="00E47AEE">
              <w:rPr>
                <w:sz w:val="18"/>
                <w:szCs w:val="18"/>
              </w:rPr>
              <w:t>4.1.1.1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16</w:t>
            </w:r>
          </w:p>
        </w:tc>
        <w:tc>
          <w:tcPr>
            <w:tcW w:w="1243" w:type="dxa"/>
          </w:tcPr>
          <w:p w:rsidR="00720D1B" w:rsidRPr="00E47AEE" w:rsidRDefault="00720D1B" w:rsidP="000B022A">
            <w:pPr>
              <w:spacing w:line="240" w:lineRule="auto"/>
              <w:jc w:val="left"/>
              <w:rPr>
                <w:sz w:val="18"/>
                <w:szCs w:val="18"/>
              </w:rPr>
            </w:pPr>
            <w:r w:rsidRPr="00E47AEE">
              <w:rPr>
                <w:sz w:val="18"/>
                <w:szCs w:val="18"/>
              </w:rPr>
              <w:t>4.1.1.2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17</w:t>
            </w:r>
          </w:p>
        </w:tc>
        <w:tc>
          <w:tcPr>
            <w:tcW w:w="1243" w:type="dxa"/>
          </w:tcPr>
          <w:p w:rsidR="00720D1B" w:rsidRPr="00E47AEE" w:rsidRDefault="00720D1B" w:rsidP="000B022A">
            <w:pPr>
              <w:spacing w:line="240" w:lineRule="auto"/>
              <w:jc w:val="left"/>
              <w:rPr>
                <w:sz w:val="18"/>
                <w:szCs w:val="18"/>
              </w:rPr>
            </w:pPr>
            <w:r w:rsidRPr="00E47AEE">
              <w:rPr>
                <w:sz w:val="18"/>
                <w:szCs w:val="18"/>
              </w:rPr>
              <w:t>4.1.1.3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18</w:t>
            </w:r>
          </w:p>
        </w:tc>
        <w:tc>
          <w:tcPr>
            <w:tcW w:w="1243" w:type="dxa"/>
          </w:tcPr>
          <w:p w:rsidR="00720D1B" w:rsidRPr="00E47AEE" w:rsidRDefault="00720D1B" w:rsidP="000B022A">
            <w:pPr>
              <w:spacing w:line="240" w:lineRule="auto"/>
              <w:jc w:val="left"/>
              <w:rPr>
                <w:sz w:val="18"/>
                <w:szCs w:val="18"/>
              </w:rPr>
            </w:pPr>
            <w:r w:rsidRPr="00E47AEE">
              <w:rPr>
                <w:sz w:val="18"/>
                <w:szCs w:val="18"/>
              </w:rPr>
              <w:t>4.1.2.1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19</w:t>
            </w:r>
          </w:p>
        </w:tc>
        <w:tc>
          <w:tcPr>
            <w:tcW w:w="1243" w:type="dxa"/>
          </w:tcPr>
          <w:p w:rsidR="00720D1B" w:rsidRPr="00E47AEE" w:rsidRDefault="00720D1B" w:rsidP="000B022A">
            <w:pPr>
              <w:spacing w:line="240" w:lineRule="auto"/>
              <w:jc w:val="left"/>
              <w:rPr>
                <w:sz w:val="18"/>
                <w:szCs w:val="18"/>
              </w:rPr>
            </w:pPr>
            <w:r w:rsidRPr="00E47AEE">
              <w:rPr>
                <w:sz w:val="18"/>
                <w:szCs w:val="18"/>
              </w:rPr>
              <w:t>4.1.2.2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20</w:t>
            </w:r>
          </w:p>
        </w:tc>
        <w:tc>
          <w:tcPr>
            <w:tcW w:w="1243" w:type="dxa"/>
          </w:tcPr>
          <w:p w:rsidR="00720D1B" w:rsidRPr="00E47AEE" w:rsidRDefault="00720D1B" w:rsidP="000B022A">
            <w:pPr>
              <w:spacing w:line="240" w:lineRule="auto"/>
              <w:jc w:val="left"/>
              <w:rPr>
                <w:sz w:val="18"/>
                <w:szCs w:val="18"/>
              </w:rPr>
            </w:pPr>
            <w:r w:rsidRPr="00E47AEE">
              <w:rPr>
                <w:sz w:val="18"/>
                <w:szCs w:val="18"/>
              </w:rPr>
              <w:t>4.1.2.3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21</w:t>
            </w:r>
          </w:p>
        </w:tc>
        <w:tc>
          <w:tcPr>
            <w:tcW w:w="1243" w:type="dxa"/>
          </w:tcPr>
          <w:p w:rsidR="00720D1B" w:rsidRPr="00E47AEE" w:rsidRDefault="00720D1B" w:rsidP="000B022A">
            <w:pPr>
              <w:spacing w:line="240" w:lineRule="auto"/>
              <w:jc w:val="left"/>
              <w:rPr>
                <w:sz w:val="18"/>
                <w:szCs w:val="18"/>
              </w:rPr>
            </w:pPr>
            <w:r w:rsidRPr="00E47AEE">
              <w:rPr>
                <w:sz w:val="18"/>
                <w:szCs w:val="18"/>
              </w:rPr>
              <w:t>4.1.3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22</w:t>
            </w:r>
          </w:p>
        </w:tc>
        <w:tc>
          <w:tcPr>
            <w:tcW w:w="1243" w:type="dxa"/>
          </w:tcPr>
          <w:p w:rsidR="00720D1B" w:rsidRPr="00E47AEE" w:rsidRDefault="00720D1B" w:rsidP="000B022A">
            <w:pPr>
              <w:spacing w:line="240" w:lineRule="auto"/>
              <w:jc w:val="left"/>
              <w:rPr>
                <w:sz w:val="18"/>
                <w:szCs w:val="18"/>
              </w:rPr>
            </w:pPr>
            <w:r w:rsidRPr="00E47AEE">
              <w:rPr>
                <w:sz w:val="18"/>
                <w:szCs w:val="18"/>
              </w:rPr>
              <w:t>4.2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23</w:t>
            </w:r>
          </w:p>
        </w:tc>
        <w:tc>
          <w:tcPr>
            <w:tcW w:w="1243" w:type="dxa"/>
          </w:tcPr>
          <w:p w:rsidR="00720D1B" w:rsidRPr="00E47AEE" w:rsidRDefault="00720D1B" w:rsidP="000B022A">
            <w:pPr>
              <w:spacing w:line="240" w:lineRule="auto"/>
              <w:jc w:val="left"/>
              <w:rPr>
                <w:sz w:val="18"/>
                <w:szCs w:val="18"/>
              </w:rPr>
            </w:pPr>
            <w:r w:rsidRPr="00E47AEE">
              <w:rPr>
                <w:sz w:val="18"/>
                <w:szCs w:val="18"/>
              </w:rPr>
              <w:t>5.1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24</w:t>
            </w:r>
          </w:p>
        </w:tc>
        <w:tc>
          <w:tcPr>
            <w:tcW w:w="1243" w:type="dxa"/>
          </w:tcPr>
          <w:p w:rsidR="00720D1B" w:rsidRPr="00E47AEE" w:rsidRDefault="00720D1B" w:rsidP="000B022A">
            <w:pPr>
              <w:spacing w:line="240" w:lineRule="auto"/>
              <w:jc w:val="left"/>
              <w:rPr>
                <w:sz w:val="18"/>
                <w:szCs w:val="18"/>
              </w:rPr>
            </w:pPr>
            <w:r w:rsidRPr="00E47AEE">
              <w:rPr>
                <w:sz w:val="18"/>
                <w:szCs w:val="18"/>
              </w:rPr>
              <w:t>5.2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25</w:t>
            </w:r>
          </w:p>
        </w:tc>
        <w:tc>
          <w:tcPr>
            <w:tcW w:w="1243" w:type="dxa"/>
          </w:tcPr>
          <w:p w:rsidR="00720D1B" w:rsidRPr="00E47AEE" w:rsidRDefault="00720D1B" w:rsidP="000B022A">
            <w:pPr>
              <w:spacing w:line="240" w:lineRule="auto"/>
              <w:jc w:val="left"/>
              <w:rPr>
                <w:sz w:val="18"/>
                <w:szCs w:val="18"/>
              </w:rPr>
            </w:pPr>
            <w:r w:rsidRPr="00E47AEE">
              <w:rPr>
                <w:sz w:val="18"/>
                <w:szCs w:val="18"/>
              </w:rPr>
              <w:t>5.3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26</w:t>
            </w:r>
          </w:p>
        </w:tc>
        <w:tc>
          <w:tcPr>
            <w:tcW w:w="1243" w:type="dxa"/>
          </w:tcPr>
          <w:p w:rsidR="00720D1B" w:rsidRPr="00E47AEE" w:rsidRDefault="00720D1B" w:rsidP="000B022A">
            <w:pPr>
              <w:spacing w:line="240" w:lineRule="auto"/>
              <w:jc w:val="left"/>
              <w:rPr>
                <w:sz w:val="18"/>
                <w:szCs w:val="18"/>
              </w:rPr>
            </w:pPr>
            <w:r w:rsidRPr="00E47AEE">
              <w:rPr>
                <w:sz w:val="18"/>
                <w:szCs w:val="18"/>
              </w:rPr>
              <w:t>6.1.1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27</w:t>
            </w:r>
          </w:p>
        </w:tc>
        <w:tc>
          <w:tcPr>
            <w:tcW w:w="1243" w:type="dxa"/>
          </w:tcPr>
          <w:p w:rsidR="00720D1B" w:rsidRPr="00E47AEE" w:rsidRDefault="00720D1B" w:rsidP="000B022A">
            <w:pPr>
              <w:spacing w:line="240" w:lineRule="auto"/>
              <w:jc w:val="left"/>
              <w:rPr>
                <w:sz w:val="18"/>
                <w:szCs w:val="18"/>
              </w:rPr>
            </w:pPr>
            <w:r w:rsidRPr="00E47AEE">
              <w:rPr>
                <w:sz w:val="18"/>
                <w:szCs w:val="18"/>
              </w:rPr>
              <w:t>6.1.2.1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28</w:t>
            </w:r>
          </w:p>
        </w:tc>
        <w:tc>
          <w:tcPr>
            <w:tcW w:w="1243" w:type="dxa"/>
          </w:tcPr>
          <w:p w:rsidR="00720D1B" w:rsidRPr="00E47AEE" w:rsidRDefault="00720D1B" w:rsidP="000B022A">
            <w:pPr>
              <w:spacing w:line="240" w:lineRule="auto"/>
              <w:jc w:val="left"/>
              <w:rPr>
                <w:sz w:val="18"/>
                <w:szCs w:val="18"/>
              </w:rPr>
            </w:pPr>
            <w:r w:rsidRPr="00E47AEE">
              <w:rPr>
                <w:sz w:val="18"/>
                <w:szCs w:val="18"/>
              </w:rPr>
              <w:t>6.1.2.2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29</w:t>
            </w:r>
          </w:p>
        </w:tc>
        <w:tc>
          <w:tcPr>
            <w:tcW w:w="1243" w:type="dxa"/>
          </w:tcPr>
          <w:p w:rsidR="00720D1B" w:rsidRPr="00E47AEE" w:rsidRDefault="00720D1B" w:rsidP="000B022A">
            <w:pPr>
              <w:spacing w:line="240" w:lineRule="auto"/>
              <w:jc w:val="left"/>
              <w:rPr>
                <w:sz w:val="18"/>
                <w:szCs w:val="18"/>
              </w:rPr>
            </w:pPr>
            <w:r w:rsidRPr="00E47AEE">
              <w:rPr>
                <w:sz w:val="18"/>
                <w:szCs w:val="18"/>
              </w:rPr>
              <w:t>6.2.1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30</w:t>
            </w:r>
          </w:p>
        </w:tc>
        <w:tc>
          <w:tcPr>
            <w:tcW w:w="1243" w:type="dxa"/>
          </w:tcPr>
          <w:p w:rsidR="00720D1B" w:rsidRPr="00E47AEE" w:rsidRDefault="00720D1B" w:rsidP="000B022A">
            <w:pPr>
              <w:spacing w:line="240" w:lineRule="auto"/>
              <w:jc w:val="left"/>
              <w:rPr>
                <w:sz w:val="18"/>
                <w:szCs w:val="18"/>
              </w:rPr>
            </w:pPr>
            <w:r w:rsidRPr="00E47AEE">
              <w:rPr>
                <w:sz w:val="18"/>
                <w:szCs w:val="18"/>
              </w:rPr>
              <w:t>6.2.2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31</w:t>
            </w:r>
          </w:p>
        </w:tc>
        <w:tc>
          <w:tcPr>
            <w:tcW w:w="1243" w:type="dxa"/>
          </w:tcPr>
          <w:p w:rsidR="00720D1B" w:rsidRPr="00E47AEE" w:rsidRDefault="00720D1B" w:rsidP="000B022A">
            <w:pPr>
              <w:spacing w:line="240" w:lineRule="auto"/>
              <w:jc w:val="left"/>
              <w:rPr>
                <w:sz w:val="18"/>
                <w:szCs w:val="18"/>
              </w:rPr>
            </w:pPr>
            <w:r w:rsidRPr="00E47AEE">
              <w:rPr>
                <w:sz w:val="18"/>
                <w:szCs w:val="18"/>
              </w:rPr>
              <w:t>6.3.1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32</w:t>
            </w:r>
          </w:p>
        </w:tc>
        <w:tc>
          <w:tcPr>
            <w:tcW w:w="1243" w:type="dxa"/>
          </w:tcPr>
          <w:p w:rsidR="00720D1B" w:rsidRPr="00E47AEE" w:rsidRDefault="00720D1B" w:rsidP="000B022A">
            <w:pPr>
              <w:spacing w:line="240" w:lineRule="auto"/>
              <w:jc w:val="left"/>
              <w:rPr>
                <w:sz w:val="18"/>
                <w:szCs w:val="18"/>
              </w:rPr>
            </w:pPr>
            <w:r w:rsidRPr="00E47AEE">
              <w:rPr>
                <w:sz w:val="18"/>
                <w:szCs w:val="18"/>
              </w:rPr>
              <w:t>6.3.2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33</w:t>
            </w:r>
          </w:p>
        </w:tc>
        <w:tc>
          <w:tcPr>
            <w:tcW w:w="1243" w:type="dxa"/>
          </w:tcPr>
          <w:p w:rsidR="00720D1B" w:rsidRPr="00E47AEE" w:rsidRDefault="00720D1B" w:rsidP="000B022A">
            <w:pPr>
              <w:spacing w:line="240" w:lineRule="auto"/>
              <w:jc w:val="left"/>
              <w:rPr>
                <w:sz w:val="18"/>
                <w:szCs w:val="18"/>
              </w:rPr>
            </w:pPr>
            <w:r w:rsidRPr="00E47AEE">
              <w:rPr>
                <w:sz w:val="18"/>
                <w:szCs w:val="18"/>
              </w:rPr>
              <w:t>6.4.1.1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34</w:t>
            </w:r>
          </w:p>
        </w:tc>
        <w:tc>
          <w:tcPr>
            <w:tcW w:w="1243" w:type="dxa"/>
          </w:tcPr>
          <w:p w:rsidR="00720D1B" w:rsidRPr="00E47AEE" w:rsidRDefault="00720D1B" w:rsidP="000B022A">
            <w:pPr>
              <w:spacing w:line="240" w:lineRule="auto"/>
              <w:jc w:val="left"/>
              <w:rPr>
                <w:sz w:val="18"/>
                <w:szCs w:val="18"/>
              </w:rPr>
            </w:pPr>
            <w:r w:rsidRPr="00E47AEE">
              <w:rPr>
                <w:sz w:val="18"/>
                <w:szCs w:val="18"/>
              </w:rPr>
              <w:t>6.4.1.2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35</w:t>
            </w:r>
          </w:p>
        </w:tc>
        <w:tc>
          <w:tcPr>
            <w:tcW w:w="1243" w:type="dxa"/>
          </w:tcPr>
          <w:p w:rsidR="00720D1B" w:rsidRPr="00E47AEE" w:rsidRDefault="00720D1B" w:rsidP="000B022A">
            <w:pPr>
              <w:spacing w:line="240" w:lineRule="auto"/>
              <w:jc w:val="left"/>
              <w:rPr>
                <w:sz w:val="18"/>
                <w:szCs w:val="18"/>
              </w:rPr>
            </w:pPr>
            <w:r w:rsidRPr="00E47AEE">
              <w:rPr>
                <w:sz w:val="18"/>
                <w:szCs w:val="18"/>
              </w:rPr>
              <w:t>6.4.2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36</w:t>
            </w:r>
          </w:p>
        </w:tc>
        <w:tc>
          <w:tcPr>
            <w:tcW w:w="1243" w:type="dxa"/>
          </w:tcPr>
          <w:p w:rsidR="00720D1B" w:rsidRPr="00E47AEE" w:rsidRDefault="00720D1B" w:rsidP="000B022A">
            <w:pPr>
              <w:spacing w:line="240" w:lineRule="auto"/>
              <w:jc w:val="left"/>
              <w:rPr>
                <w:sz w:val="18"/>
                <w:szCs w:val="18"/>
              </w:rPr>
            </w:pPr>
            <w:r w:rsidRPr="00E47AEE">
              <w:rPr>
                <w:sz w:val="18"/>
                <w:szCs w:val="18"/>
              </w:rPr>
              <w:t>6.4.3</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37</w:t>
            </w:r>
          </w:p>
        </w:tc>
        <w:tc>
          <w:tcPr>
            <w:tcW w:w="1243" w:type="dxa"/>
          </w:tcPr>
          <w:p w:rsidR="00720D1B" w:rsidRPr="00E47AEE" w:rsidRDefault="00720D1B" w:rsidP="000B022A">
            <w:pPr>
              <w:spacing w:line="240" w:lineRule="auto"/>
              <w:jc w:val="left"/>
              <w:rPr>
                <w:sz w:val="18"/>
                <w:szCs w:val="18"/>
              </w:rPr>
            </w:pPr>
            <w:r w:rsidRPr="00E47AEE">
              <w:rPr>
                <w:sz w:val="18"/>
                <w:szCs w:val="18"/>
              </w:rPr>
              <w:t>6.4.4</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38</w:t>
            </w:r>
          </w:p>
        </w:tc>
        <w:tc>
          <w:tcPr>
            <w:tcW w:w="1243" w:type="dxa"/>
          </w:tcPr>
          <w:p w:rsidR="00720D1B" w:rsidRPr="00E47AEE" w:rsidRDefault="00720D1B" w:rsidP="000B022A">
            <w:pPr>
              <w:spacing w:line="240" w:lineRule="auto"/>
              <w:jc w:val="left"/>
              <w:rPr>
                <w:sz w:val="18"/>
                <w:szCs w:val="18"/>
              </w:rPr>
            </w:pPr>
            <w:r w:rsidRPr="00E47AEE">
              <w:rPr>
                <w:sz w:val="18"/>
                <w:szCs w:val="18"/>
              </w:rPr>
              <w:t>7.1.1.1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39</w:t>
            </w:r>
          </w:p>
        </w:tc>
        <w:tc>
          <w:tcPr>
            <w:tcW w:w="1243" w:type="dxa"/>
          </w:tcPr>
          <w:p w:rsidR="00720D1B" w:rsidRPr="00E47AEE" w:rsidRDefault="00720D1B" w:rsidP="000B022A">
            <w:pPr>
              <w:spacing w:line="240" w:lineRule="auto"/>
              <w:jc w:val="left"/>
              <w:rPr>
                <w:sz w:val="18"/>
                <w:szCs w:val="18"/>
              </w:rPr>
            </w:pPr>
            <w:r w:rsidRPr="00E47AEE">
              <w:rPr>
                <w:sz w:val="18"/>
                <w:szCs w:val="18"/>
              </w:rPr>
              <w:t>7.1.1.2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40</w:t>
            </w:r>
          </w:p>
        </w:tc>
        <w:tc>
          <w:tcPr>
            <w:tcW w:w="1243" w:type="dxa"/>
          </w:tcPr>
          <w:p w:rsidR="00720D1B" w:rsidRPr="00E47AEE" w:rsidRDefault="00720D1B" w:rsidP="000B022A">
            <w:pPr>
              <w:spacing w:line="240" w:lineRule="auto"/>
              <w:jc w:val="left"/>
              <w:rPr>
                <w:sz w:val="18"/>
                <w:szCs w:val="18"/>
              </w:rPr>
            </w:pPr>
            <w:r w:rsidRPr="00E47AEE">
              <w:rPr>
                <w:sz w:val="18"/>
                <w:szCs w:val="18"/>
              </w:rPr>
              <w:t>7.1.2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41</w:t>
            </w:r>
          </w:p>
        </w:tc>
        <w:tc>
          <w:tcPr>
            <w:tcW w:w="1243" w:type="dxa"/>
          </w:tcPr>
          <w:p w:rsidR="00720D1B" w:rsidRPr="00E47AEE" w:rsidRDefault="00720D1B" w:rsidP="000B022A">
            <w:pPr>
              <w:spacing w:line="240" w:lineRule="auto"/>
              <w:jc w:val="left"/>
              <w:rPr>
                <w:sz w:val="18"/>
                <w:szCs w:val="18"/>
              </w:rPr>
            </w:pPr>
            <w:r w:rsidRPr="00E47AEE">
              <w:rPr>
                <w:sz w:val="18"/>
                <w:szCs w:val="18"/>
              </w:rPr>
              <w:t>7.2.1.1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42</w:t>
            </w:r>
          </w:p>
        </w:tc>
        <w:tc>
          <w:tcPr>
            <w:tcW w:w="1243" w:type="dxa"/>
          </w:tcPr>
          <w:p w:rsidR="00720D1B" w:rsidRPr="00E47AEE" w:rsidRDefault="00720D1B" w:rsidP="000B022A">
            <w:pPr>
              <w:spacing w:line="240" w:lineRule="auto"/>
              <w:jc w:val="left"/>
              <w:rPr>
                <w:sz w:val="18"/>
                <w:szCs w:val="18"/>
              </w:rPr>
            </w:pPr>
            <w:r w:rsidRPr="00E47AEE">
              <w:rPr>
                <w:sz w:val="18"/>
                <w:szCs w:val="18"/>
              </w:rPr>
              <w:t>7.2.1.2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43</w:t>
            </w:r>
          </w:p>
        </w:tc>
        <w:tc>
          <w:tcPr>
            <w:tcW w:w="1243" w:type="dxa"/>
          </w:tcPr>
          <w:p w:rsidR="00720D1B" w:rsidRPr="00E47AEE" w:rsidRDefault="00720D1B" w:rsidP="000B022A">
            <w:pPr>
              <w:spacing w:line="240" w:lineRule="auto"/>
              <w:jc w:val="left"/>
              <w:rPr>
                <w:sz w:val="18"/>
                <w:szCs w:val="18"/>
              </w:rPr>
            </w:pPr>
            <w:r w:rsidRPr="00E47AEE">
              <w:rPr>
                <w:sz w:val="18"/>
                <w:szCs w:val="18"/>
              </w:rPr>
              <w:t>7.2.2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lastRenderedPageBreak/>
              <w:t>44</w:t>
            </w:r>
          </w:p>
        </w:tc>
        <w:tc>
          <w:tcPr>
            <w:tcW w:w="1243" w:type="dxa"/>
          </w:tcPr>
          <w:p w:rsidR="00720D1B" w:rsidRPr="00E47AEE" w:rsidRDefault="00720D1B" w:rsidP="000B022A">
            <w:pPr>
              <w:spacing w:line="240" w:lineRule="auto"/>
              <w:jc w:val="left"/>
              <w:rPr>
                <w:sz w:val="18"/>
                <w:szCs w:val="18"/>
              </w:rPr>
            </w:pPr>
            <w:r w:rsidRPr="00E47AEE">
              <w:rPr>
                <w:sz w:val="18"/>
                <w:szCs w:val="18"/>
              </w:rPr>
              <w:t>7.3.1</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r w:rsidR="00E47AEE" w:rsidRPr="00E47AEE" w:rsidTr="000B022A">
        <w:tc>
          <w:tcPr>
            <w:tcW w:w="647" w:type="dxa"/>
          </w:tcPr>
          <w:p w:rsidR="00720D1B" w:rsidRPr="00E47AEE" w:rsidRDefault="00720D1B" w:rsidP="000B022A">
            <w:pPr>
              <w:spacing w:line="240" w:lineRule="auto"/>
              <w:jc w:val="center"/>
              <w:rPr>
                <w:sz w:val="18"/>
                <w:szCs w:val="18"/>
              </w:rPr>
            </w:pPr>
            <w:r w:rsidRPr="00E47AEE">
              <w:rPr>
                <w:sz w:val="18"/>
                <w:szCs w:val="18"/>
              </w:rPr>
              <w:t>45</w:t>
            </w:r>
          </w:p>
        </w:tc>
        <w:tc>
          <w:tcPr>
            <w:tcW w:w="1243" w:type="dxa"/>
          </w:tcPr>
          <w:p w:rsidR="00720D1B" w:rsidRPr="00E47AEE" w:rsidRDefault="00720D1B" w:rsidP="000B022A">
            <w:pPr>
              <w:spacing w:line="240" w:lineRule="auto"/>
              <w:jc w:val="left"/>
              <w:rPr>
                <w:sz w:val="18"/>
                <w:szCs w:val="18"/>
              </w:rPr>
            </w:pPr>
            <w:r w:rsidRPr="00E47AEE">
              <w:rPr>
                <w:sz w:val="18"/>
                <w:szCs w:val="18"/>
              </w:rPr>
              <w:t>7.3.2</w:t>
            </w:r>
          </w:p>
        </w:tc>
        <w:tc>
          <w:tcPr>
            <w:tcW w:w="2880" w:type="dxa"/>
          </w:tcPr>
          <w:p w:rsidR="00720D1B" w:rsidRPr="00E47AEE" w:rsidRDefault="00720D1B" w:rsidP="00814305">
            <w:pPr>
              <w:spacing w:line="240" w:lineRule="auto"/>
              <w:jc w:val="center"/>
              <w:rPr>
                <w:sz w:val="18"/>
                <w:szCs w:val="18"/>
              </w:rPr>
            </w:pPr>
          </w:p>
        </w:tc>
        <w:tc>
          <w:tcPr>
            <w:tcW w:w="3940" w:type="dxa"/>
          </w:tcPr>
          <w:p w:rsidR="00720D1B" w:rsidRPr="00E47AEE" w:rsidRDefault="00720D1B" w:rsidP="00814305">
            <w:pPr>
              <w:spacing w:line="240" w:lineRule="auto"/>
              <w:rPr>
                <w:sz w:val="18"/>
                <w:szCs w:val="18"/>
              </w:rPr>
            </w:pPr>
          </w:p>
        </w:tc>
        <w:tc>
          <w:tcPr>
            <w:tcW w:w="1640" w:type="dxa"/>
            <w:vAlign w:val="center"/>
          </w:tcPr>
          <w:p w:rsidR="00720D1B" w:rsidRPr="00E47AEE" w:rsidRDefault="00720D1B" w:rsidP="00814305">
            <w:pPr>
              <w:spacing w:line="240" w:lineRule="auto"/>
              <w:jc w:val="center"/>
              <w:rPr>
                <w:b/>
                <w:bCs/>
                <w:sz w:val="18"/>
                <w:szCs w:val="18"/>
              </w:rPr>
            </w:pPr>
          </w:p>
        </w:tc>
      </w:tr>
    </w:tbl>
    <w:p w:rsidR="00714F33" w:rsidRPr="00E47AEE" w:rsidRDefault="00714F33" w:rsidP="00714F33">
      <w:pPr>
        <w:spacing w:line="240" w:lineRule="auto"/>
        <w:rPr>
          <w:sz w:val="18"/>
          <w:szCs w:val="18"/>
        </w:rPr>
      </w:pPr>
      <w:r w:rsidRPr="00E47AEE">
        <w:rPr>
          <w:sz w:val="18"/>
          <w:szCs w:val="18"/>
        </w:rPr>
        <w:t>Catatan: *Coret yang tidak perlu</w:t>
      </w:r>
    </w:p>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w:t>
      </w:r>
      <w:r w:rsidR="0089760E" w:rsidRPr="00E47AEE">
        <w:rPr>
          <w:sz w:val="18"/>
          <w:szCs w:val="18"/>
        </w:rPr>
        <w:t xml:space="preserve"> …..-……- 20…</w:t>
      </w:r>
    </w:p>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p>
    <w:tbl>
      <w:tblPr>
        <w:tblW w:w="9990" w:type="dxa"/>
        <w:tblInd w:w="-342" w:type="dxa"/>
        <w:tblLook w:val="04A0" w:firstRow="1" w:lastRow="0" w:firstColumn="1" w:lastColumn="0" w:noHBand="0" w:noVBand="1"/>
      </w:tblPr>
      <w:tblGrid>
        <w:gridCol w:w="5311"/>
        <w:gridCol w:w="417"/>
        <w:gridCol w:w="917"/>
        <w:gridCol w:w="3345"/>
      </w:tblGrid>
      <w:tr w:rsidR="00E47AEE" w:rsidRPr="00E47AEE" w:rsidTr="00814305">
        <w:tc>
          <w:tcPr>
            <w:tcW w:w="5311" w:type="dxa"/>
          </w:tcPr>
          <w:p w:rsidR="00714F33" w:rsidRPr="00E47AEE" w:rsidRDefault="00714F33" w:rsidP="00636FC5">
            <w:pPr>
              <w:spacing w:line="240" w:lineRule="auto"/>
              <w:rPr>
                <w:sz w:val="18"/>
                <w:szCs w:val="18"/>
                <w:lang w:val="id-ID"/>
              </w:rPr>
            </w:pPr>
            <w:r w:rsidRPr="00E47AEE">
              <w:rPr>
                <w:sz w:val="18"/>
                <w:szCs w:val="18"/>
              </w:rPr>
              <w:t xml:space="preserve">Berita acara visitasi ini ditandatangani oleh Asesor dan </w:t>
            </w:r>
            <w:r w:rsidR="00636FC5" w:rsidRPr="00E47AEE">
              <w:rPr>
                <w:sz w:val="18"/>
                <w:szCs w:val="18"/>
                <w:lang w:val="id-ID"/>
              </w:rPr>
              <w:t xml:space="preserve">Pimpinan Unit Pengelola Program </w:t>
            </w:r>
            <w:r w:rsidR="006D7F6E" w:rsidRPr="00E47AEE">
              <w:rPr>
                <w:sz w:val="18"/>
                <w:szCs w:val="18"/>
                <w:lang w:val="id-ID"/>
              </w:rPr>
              <w:t>Pendidikan</w:t>
            </w:r>
            <w:r w:rsidR="00636FC5" w:rsidRPr="00E47AEE">
              <w:rPr>
                <w:sz w:val="18"/>
                <w:szCs w:val="18"/>
                <w:lang w:val="id-ID"/>
              </w:rPr>
              <w:t>, s</w:t>
            </w:r>
            <w:r w:rsidRPr="00E47AEE">
              <w:rPr>
                <w:sz w:val="18"/>
                <w:szCs w:val="18"/>
              </w:rPr>
              <w:t>etelahisi</w:t>
            </w:r>
            <w:r w:rsidR="0089760E" w:rsidRPr="00E47AEE">
              <w:rPr>
                <w:sz w:val="18"/>
                <w:szCs w:val="18"/>
              </w:rPr>
              <w:t>tabel</w:t>
            </w:r>
            <w:r w:rsidRPr="00E47AEE">
              <w:rPr>
                <w:sz w:val="18"/>
                <w:szCs w:val="18"/>
              </w:rPr>
              <w:t xml:space="preserve"> tersebut di atas diperiksa dan disetujui oleh </w:t>
            </w:r>
            <w:r w:rsidR="00636FC5" w:rsidRPr="00E47AEE">
              <w:rPr>
                <w:sz w:val="18"/>
                <w:szCs w:val="18"/>
                <w:lang w:val="id-ID"/>
              </w:rPr>
              <w:t xml:space="preserve">Pimpinan Unit Pengelola </w:t>
            </w:r>
          </w:p>
          <w:p w:rsidR="00636FC5" w:rsidRPr="00E47AEE" w:rsidRDefault="00636FC5" w:rsidP="00636FC5">
            <w:pPr>
              <w:spacing w:line="240" w:lineRule="auto"/>
              <w:rPr>
                <w:sz w:val="18"/>
                <w:szCs w:val="18"/>
                <w:lang w:val="id-ID"/>
              </w:rPr>
            </w:pPr>
            <w:r w:rsidRPr="00E47AEE">
              <w:rPr>
                <w:sz w:val="18"/>
                <w:szCs w:val="18"/>
                <w:lang w:val="id-ID"/>
              </w:rPr>
              <w:t xml:space="preserve">Program </w:t>
            </w:r>
            <w:r w:rsidR="006D7F6E" w:rsidRPr="00E47AEE">
              <w:rPr>
                <w:sz w:val="18"/>
                <w:szCs w:val="18"/>
                <w:lang w:val="id-ID"/>
              </w:rPr>
              <w:t>Pendidikan</w:t>
            </w:r>
            <w:r w:rsidRPr="00E47AEE">
              <w:rPr>
                <w:sz w:val="18"/>
                <w:szCs w:val="18"/>
                <w:lang w:val="id-ID"/>
              </w:rPr>
              <w:t>.</w:t>
            </w:r>
          </w:p>
        </w:tc>
        <w:tc>
          <w:tcPr>
            <w:tcW w:w="417" w:type="dxa"/>
          </w:tcPr>
          <w:p w:rsidR="00714F33" w:rsidRPr="00E47AEE" w:rsidRDefault="00714F33" w:rsidP="00814305">
            <w:pPr>
              <w:spacing w:line="240" w:lineRule="auto"/>
              <w:rPr>
                <w:sz w:val="18"/>
                <w:szCs w:val="18"/>
              </w:rPr>
            </w:pPr>
          </w:p>
        </w:tc>
        <w:tc>
          <w:tcPr>
            <w:tcW w:w="917" w:type="dxa"/>
          </w:tcPr>
          <w:p w:rsidR="00714F33" w:rsidRPr="00E47AEE" w:rsidRDefault="00714F33" w:rsidP="00814305">
            <w:pPr>
              <w:spacing w:line="240" w:lineRule="auto"/>
              <w:rPr>
                <w:sz w:val="18"/>
                <w:szCs w:val="18"/>
              </w:rPr>
            </w:pPr>
          </w:p>
        </w:tc>
        <w:tc>
          <w:tcPr>
            <w:tcW w:w="3345" w:type="dxa"/>
          </w:tcPr>
          <w:p w:rsidR="00714F33" w:rsidRPr="00E47AEE" w:rsidRDefault="00714F33" w:rsidP="00814305">
            <w:pPr>
              <w:spacing w:line="240" w:lineRule="auto"/>
              <w:rPr>
                <w:sz w:val="18"/>
                <w:szCs w:val="18"/>
              </w:rPr>
            </w:pPr>
            <w:r w:rsidRPr="00E47AEE">
              <w:rPr>
                <w:sz w:val="18"/>
                <w:szCs w:val="18"/>
              </w:rPr>
              <w:t>Asesor,</w:t>
            </w:r>
          </w:p>
        </w:tc>
      </w:tr>
      <w:tr w:rsidR="00E47AEE" w:rsidRPr="00E47AEE" w:rsidTr="00814305">
        <w:tc>
          <w:tcPr>
            <w:tcW w:w="5311" w:type="dxa"/>
          </w:tcPr>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lang w:val="nb-NO"/>
              </w:rPr>
            </w:pPr>
          </w:p>
          <w:p w:rsidR="00714F33" w:rsidRPr="00E47AEE" w:rsidRDefault="0089760E" w:rsidP="00814305">
            <w:pPr>
              <w:spacing w:line="240" w:lineRule="auto"/>
              <w:jc w:val="center"/>
              <w:rPr>
                <w:sz w:val="18"/>
                <w:szCs w:val="18"/>
                <w:lang w:val="nb-NO"/>
              </w:rPr>
            </w:pPr>
            <w:r w:rsidRPr="00E47AEE">
              <w:rPr>
                <w:sz w:val="18"/>
                <w:szCs w:val="18"/>
                <w:lang w:val="nb-NO"/>
              </w:rPr>
              <w:t xml:space="preserve">Pimpinan Unit Pengelola Program </w:t>
            </w:r>
            <w:r w:rsidR="006D7F6E" w:rsidRPr="00E47AEE">
              <w:rPr>
                <w:sz w:val="18"/>
                <w:szCs w:val="18"/>
                <w:lang w:val="nb-NO"/>
              </w:rPr>
              <w:t>Pendidikan</w:t>
            </w:r>
          </w:p>
          <w:p w:rsidR="00714F33" w:rsidRPr="00E47AEE" w:rsidRDefault="00714F33" w:rsidP="00814305">
            <w:pPr>
              <w:spacing w:line="240" w:lineRule="auto"/>
              <w:jc w:val="center"/>
              <w:rPr>
                <w:sz w:val="18"/>
                <w:szCs w:val="18"/>
                <w:lang w:val="nb-NO"/>
              </w:rPr>
            </w:pPr>
            <w:r w:rsidRPr="00E47AEE">
              <w:rPr>
                <w:sz w:val="18"/>
                <w:szCs w:val="18"/>
                <w:lang w:val="nb-NO"/>
              </w:rPr>
              <w:t>atau yang Ditugaskan</w:t>
            </w:r>
          </w:p>
        </w:tc>
        <w:tc>
          <w:tcPr>
            <w:tcW w:w="417" w:type="dxa"/>
          </w:tcPr>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lang w:val="nb-NO"/>
              </w:rPr>
            </w:pPr>
          </w:p>
          <w:p w:rsidR="00714F33" w:rsidRPr="00E47AEE" w:rsidRDefault="00714F33" w:rsidP="00814305">
            <w:pPr>
              <w:spacing w:line="240" w:lineRule="auto"/>
              <w:rPr>
                <w:sz w:val="18"/>
                <w:szCs w:val="18"/>
              </w:rPr>
            </w:pPr>
            <w:r w:rsidRPr="00E47AEE">
              <w:rPr>
                <w:sz w:val="18"/>
                <w:szCs w:val="18"/>
              </w:rPr>
              <w:t>1.</w:t>
            </w:r>
          </w:p>
        </w:tc>
        <w:tc>
          <w:tcPr>
            <w:tcW w:w="4262" w:type="dxa"/>
            <w:gridSpan w:val="2"/>
            <w:tcBorders>
              <w:bottom w:val="single" w:sz="4" w:space="0" w:color="auto"/>
            </w:tcBorders>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r>
      <w:tr w:rsidR="00E47AEE" w:rsidRPr="00E47AEE" w:rsidTr="00814305">
        <w:tc>
          <w:tcPr>
            <w:tcW w:w="5311" w:type="dxa"/>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jc w:val="center"/>
              <w:rPr>
                <w:sz w:val="18"/>
                <w:szCs w:val="18"/>
              </w:rPr>
            </w:pPr>
            <w:r w:rsidRPr="00E47AEE">
              <w:rPr>
                <w:sz w:val="18"/>
                <w:szCs w:val="18"/>
              </w:rPr>
              <w:t>(                                               )</w:t>
            </w:r>
          </w:p>
        </w:tc>
        <w:tc>
          <w:tcPr>
            <w:tcW w:w="417" w:type="dxa"/>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r w:rsidRPr="00E47AEE">
              <w:rPr>
                <w:sz w:val="18"/>
                <w:szCs w:val="18"/>
              </w:rPr>
              <w:t>2.</w:t>
            </w:r>
          </w:p>
        </w:tc>
        <w:tc>
          <w:tcPr>
            <w:tcW w:w="4262" w:type="dxa"/>
            <w:gridSpan w:val="2"/>
            <w:tcBorders>
              <w:top w:val="single" w:sz="4" w:space="0" w:color="auto"/>
              <w:bottom w:val="single" w:sz="4" w:space="0" w:color="auto"/>
            </w:tcBorders>
          </w:tcPr>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p w:rsidR="00714F33" w:rsidRPr="00E47AEE" w:rsidRDefault="00714F33" w:rsidP="00814305">
            <w:pPr>
              <w:spacing w:line="240" w:lineRule="auto"/>
              <w:rPr>
                <w:sz w:val="18"/>
                <w:szCs w:val="18"/>
              </w:rPr>
            </w:pPr>
          </w:p>
        </w:tc>
      </w:tr>
      <w:tr w:rsidR="00E47AEE" w:rsidRPr="00E47AEE" w:rsidTr="00814305">
        <w:tc>
          <w:tcPr>
            <w:tcW w:w="5311" w:type="dxa"/>
          </w:tcPr>
          <w:p w:rsidR="00185EE0" w:rsidRPr="00E47AEE" w:rsidRDefault="00185EE0" w:rsidP="00814305">
            <w:pPr>
              <w:spacing w:line="240" w:lineRule="auto"/>
              <w:rPr>
                <w:sz w:val="18"/>
                <w:szCs w:val="18"/>
              </w:rPr>
            </w:pPr>
          </w:p>
        </w:tc>
        <w:tc>
          <w:tcPr>
            <w:tcW w:w="417" w:type="dxa"/>
          </w:tcPr>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p>
          <w:p w:rsidR="00185EE0" w:rsidRPr="00E47AEE" w:rsidRDefault="00185EE0" w:rsidP="00814305">
            <w:pPr>
              <w:spacing w:line="240" w:lineRule="auto"/>
              <w:rPr>
                <w:sz w:val="18"/>
                <w:szCs w:val="18"/>
              </w:rPr>
            </w:pPr>
            <w:r w:rsidRPr="00E47AEE">
              <w:rPr>
                <w:sz w:val="18"/>
                <w:szCs w:val="18"/>
              </w:rPr>
              <w:t>3.</w:t>
            </w:r>
          </w:p>
        </w:tc>
        <w:tc>
          <w:tcPr>
            <w:tcW w:w="4262" w:type="dxa"/>
            <w:gridSpan w:val="2"/>
            <w:tcBorders>
              <w:top w:val="single" w:sz="4" w:space="0" w:color="auto"/>
              <w:bottom w:val="single" w:sz="4" w:space="0" w:color="auto"/>
            </w:tcBorders>
          </w:tcPr>
          <w:p w:rsidR="00185EE0" w:rsidRPr="00E47AEE" w:rsidRDefault="00185EE0" w:rsidP="00814305">
            <w:pPr>
              <w:spacing w:line="240" w:lineRule="auto"/>
              <w:rPr>
                <w:sz w:val="18"/>
                <w:szCs w:val="18"/>
              </w:rPr>
            </w:pPr>
          </w:p>
        </w:tc>
      </w:tr>
    </w:tbl>
    <w:p w:rsidR="00714F33" w:rsidRPr="00E47AEE" w:rsidRDefault="00714F33" w:rsidP="00714F33">
      <w:pPr>
        <w:spacing w:line="240" w:lineRule="auto"/>
        <w:rPr>
          <w:sz w:val="18"/>
          <w:szCs w:val="18"/>
        </w:rPr>
      </w:pPr>
    </w:p>
    <w:p w:rsidR="0098797F" w:rsidRPr="00E47AEE" w:rsidRDefault="00714F33" w:rsidP="0098797F">
      <w:pPr>
        <w:pStyle w:val="Heading1"/>
        <w:ind w:left="1350" w:hanging="1350"/>
        <w:rPr>
          <w:sz w:val="18"/>
          <w:szCs w:val="18"/>
          <w:lang w:val="nb-NO"/>
        </w:rPr>
      </w:pPr>
      <w:r w:rsidRPr="00E47AEE">
        <w:rPr>
          <w:sz w:val="18"/>
          <w:szCs w:val="18"/>
        </w:rPr>
        <w:br w:type="page"/>
      </w:r>
      <w:r w:rsidR="0098797F" w:rsidRPr="00E47AEE">
        <w:rPr>
          <w:sz w:val="18"/>
          <w:szCs w:val="18"/>
          <w:lang w:val="nb-NO"/>
        </w:rPr>
        <w:lastRenderedPageBreak/>
        <w:t>FORMAT 6</w:t>
      </w:r>
    </w:p>
    <w:p w:rsidR="00870B81" w:rsidRPr="00E47AEE" w:rsidRDefault="00870B81" w:rsidP="0098797F">
      <w:pPr>
        <w:pStyle w:val="Heading1"/>
        <w:ind w:left="1350" w:hanging="1350"/>
        <w:rPr>
          <w:sz w:val="18"/>
          <w:szCs w:val="18"/>
          <w:lang w:val="nb-NO"/>
        </w:rPr>
      </w:pPr>
      <w:r w:rsidRPr="00E47AEE">
        <w:rPr>
          <w:sz w:val="18"/>
          <w:szCs w:val="18"/>
          <w:lang w:val="nb-NO"/>
        </w:rPr>
        <w:t xml:space="preserve">LAPORAN PENILAIAN AKHIR EVALUASI-DIRI (ED) PROGRAM </w:t>
      </w:r>
      <w:r w:rsidR="006D7F6E" w:rsidRPr="00E47AEE">
        <w:rPr>
          <w:sz w:val="18"/>
          <w:szCs w:val="18"/>
          <w:lang w:val="nb-NO"/>
        </w:rPr>
        <w:t>PENDIDIKAN</w:t>
      </w:r>
    </w:p>
    <w:p w:rsidR="00870B81" w:rsidRPr="00E47AEE" w:rsidRDefault="00870B81" w:rsidP="00870B81">
      <w:pPr>
        <w:rPr>
          <w:sz w:val="18"/>
          <w:szCs w:val="18"/>
          <w:lang w:val="nb-NO"/>
        </w:rPr>
      </w:pPr>
    </w:p>
    <w:tbl>
      <w:tblPr>
        <w:tblW w:w="9198" w:type="dxa"/>
        <w:tblLook w:val="04A0" w:firstRow="1" w:lastRow="0" w:firstColumn="1" w:lastColumn="0" w:noHBand="0" w:noVBand="1"/>
      </w:tblPr>
      <w:tblGrid>
        <w:gridCol w:w="3528"/>
        <w:gridCol w:w="283"/>
        <w:gridCol w:w="5387"/>
      </w:tblGrid>
      <w:tr w:rsidR="00E47AEE" w:rsidRPr="00E47AEE" w:rsidTr="00E82849">
        <w:trPr>
          <w:trHeight w:val="432"/>
        </w:trPr>
        <w:tc>
          <w:tcPr>
            <w:tcW w:w="3528" w:type="dxa"/>
            <w:vAlign w:val="center"/>
          </w:tcPr>
          <w:p w:rsidR="00870B81" w:rsidRPr="00E47AEE" w:rsidRDefault="00870B81" w:rsidP="00E82849">
            <w:pPr>
              <w:spacing w:line="240" w:lineRule="auto"/>
              <w:jc w:val="left"/>
              <w:rPr>
                <w:sz w:val="18"/>
                <w:szCs w:val="18"/>
              </w:rPr>
            </w:pPr>
            <w:r w:rsidRPr="00E47AEE">
              <w:rPr>
                <w:sz w:val="18"/>
                <w:szCs w:val="18"/>
              </w:rPr>
              <w:t>Nama Perguruan Tinggi</w:t>
            </w:r>
          </w:p>
        </w:tc>
        <w:tc>
          <w:tcPr>
            <w:tcW w:w="283" w:type="dxa"/>
          </w:tcPr>
          <w:p w:rsidR="00870B81" w:rsidRPr="00E47AEE" w:rsidRDefault="00870B81" w:rsidP="00E82849">
            <w:pPr>
              <w:spacing w:line="240" w:lineRule="auto"/>
              <w:rPr>
                <w:sz w:val="18"/>
                <w:szCs w:val="18"/>
              </w:rPr>
            </w:pPr>
            <w:r w:rsidRPr="00E47AEE">
              <w:rPr>
                <w:sz w:val="18"/>
                <w:szCs w:val="18"/>
              </w:rPr>
              <w:t>:</w:t>
            </w:r>
          </w:p>
        </w:tc>
        <w:tc>
          <w:tcPr>
            <w:tcW w:w="5387" w:type="dxa"/>
            <w:tcBorders>
              <w:bottom w:val="single" w:sz="4" w:space="0" w:color="auto"/>
            </w:tcBorders>
          </w:tcPr>
          <w:p w:rsidR="00870B81" w:rsidRPr="00E47AEE" w:rsidRDefault="00870B81" w:rsidP="00E82849">
            <w:pPr>
              <w:spacing w:line="240" w:lineRule="auto"/>
              <w:rPr>
                <w:sz w:val="18"/>
                <w:szCs w:val="18"/>
              </w:rPr>
            </w:pPr>
          </w:p>
        </w:tc>
      </w:tr>
      <w:tr w:rsidR="00E47AEE" w:rsidRPr="00E47AEE" w:rsidTr="00E82849">
        <w:trPr>
          <w:trHeight w:val="432"/>
        </w:trPr>
        <w:tc>
          <w:tcPr>
            <w:tcW w:w="3528" w:type="dxa"/>
            <w:vAlign w:val="center"/>
          </w:tcPr>
          <w:p w:rsidR="00870B81" w:rsidRPr="00E47AEE" w:rsidRDefault="00870B81" w:rsidP="00E82849">
            <w:pPr>
              <w:spacing w:line="240" w:lineRule="auto"/>
              <w:jc w:val="left"/>
              <w:rPr>
                <w:sz w:val="18"/>
                <w:szCs w:val="18"/>
              </w:rPr>
            </w:pPr>
            <w:r w:rsidRPr="00E47AEE">
              <w:rPr>
                <w:sz w:val="18"/>
                <w:szCs w:val="18"/>
              </w:rPr>
              <w:t>Nama Fakultas</w:t>
            </w:r>
          </w:p>
        </w:tc>
        <w:tc>
          <w:tcPr>
            <w:tcW w:w="283" w:type="dxa"/>
          </w:tcPr>
          <w:p w:rsidR="00870B81" w:rsidRPr="00E47AEE" w:rsidRDefault="00870B81" w:rsidP="00E82849">
            <w:pPr>
              <w:spacing w:line="240" w:lineRule="auto"/>
              <w:rPr>
                <w:sz w:val="18"/>
                <w:szCs w:val="18"/>
              </w:rPr>
            </w:pPr>
            <w:r w:rsidRPr="00E47AEE">
              <w:rPr>
                <w:sz w:val="18"/>
                <w:szCs w:val="18"/>
              </w:rPr>
              <w:t>:</w:t>
            </w:r>
          </w:p>
        </w:tc>
        <w:tc>
          <w:tcPr>
            <w:tcW w:w="5387" w:type="dxa"/>
            <w:tcBorders>
              <w:bottom w:val="single" w:sz="4" w:space="0" w:color="auto"/>
            </w:tcBorders>
          </w:tcPr>
          <w:p w:rsidR="00870B81" w:rsidRPr="00E47AEE" w:rsidRDefault="00870B81" w:rsidP="00E82849">
            <w:pPr>
              <w:spacing w:line="240" w:lineRule="auto"/>
              <w:rPr>
                <w:sz w:val="18"/>
                <w:szCs w:val="18"/>
              </w:rPr>
            </w:pPr>
          </w:p>
        </w:tc>
      </w:tr>
      <w:tr w:rsidR="00E47AEE" w:rsidRPr="00E47AEE" w:rsidTr="00E82849">
        <w:trPr>
          <w:trHeight w:val="432"/>
        </w:trPr>
        <w:tc>
          <w:tcPr>
            <w:tcW w:w="3528" w:type="dxa"/>
          </w:tcPr>
          <w:p w:rsidR="00870B81" w:rsidRPr="00E47AEE" w:rsidRDefault="00870B81" w:rsidP="00E82849">
            <w:pPr>
              <w:spacing w:line="240" w:lineRule="auto"/>
              <w:rPr>
                <w:sz w:val="18"/>
                <w:szCs w:val="18"/>
              </w:rPr>
            </w:pPr>
            <w:r w:rsidRPr="00E47AEE">
              <w:rPr>
                <w:sz w:val="18"/>
                <w:szCs w:val="18"/>
              </w:rPr>
              <w:t xml:space="preserve">Nama Program </w:t>
            </w:r>
            <w:r w:rsidR="006D7F6E" w:rsidRPr="00E47AEE">
              <w:rPr>
                <w:sz w:val="18"/>
                <w:szCs w:val="18"/>
              </w:rPr>
              <w:t>Pendidikan</w:t>
            </w:r>
          </w:p>
        </w:tc>
        <w:tc>
          <w:tcPr>
            <w:tcW w:w="283" w:type="dxa"/>
          </w:tcPr>
          <w:p w:rsidR="00870B81" w:rsidRPr="00E47AEE" w:rsidRDefault="00870B81" w:rsidP="00E82849">
            <w:pPr>
              <w:spacing w:line="240" w:lineRule="auto"/>
              <w:rPr>
                <w:sz w:val="18"/>
                <w:szCs w:val="18"/>
              </w:rPr>
            </w:pPr>
            <w:r w:rsidRPr="00E47AEE">
              <w:rPr>
                <w:sz w:val="18"/>
                <w:szCs w:val="18"/>
              </w:rPr>
              <w:t>:</w:t>
            </w:r>
          </w:p>
        </w:tc>
        <w:tc>
          <w:tcPr>
            <w:tcW w:w="5387" w:type="dxa"/>
            <w:tcBorders>
              <w:top w:val="single" w:sz="4" w:space="0" w:color="auto"/>
              <w:bottom w:val="single" w:sz="4" w:space="0" w:color="auto"/>
            </w:tcBorders>
          </w:tcPr>
          <w:p w:rsidR="00870B81" w:rsidRPr="00E47AEE" w:rsidRDefault="00870B81" w:rsidP="00E82849">
            <w:pPr>
              <w:spacing w:line="240" w:lineRule="auto"/>
              <w:rPr>
                <w:sz w:val="18"/>
                <w:szCs w:val="18"/>
              </w:rPr>
            </w:pPr>
          </w:p>
        </w:tc>
      </w:tr>
    </w:tbl>
    <w:p w:rsidR="00870B81" w:rsidRPr="00E47AEE" w:rsidRDefault="00870B81" w:rsidP="00870B81">
      <w:pPr>
        <w:spacing w:line="240" w:lineRule="auto"/>
        <w:rPr>
          <w:sz w:val="18"/>
          <w:szCs w:val="18"/>
        </w:rPr>
      </w:pPr>
    </w:p>
    <w:p w:rsidR="00870B81" w:rsidRPr="00E47AEE" w:rsidRDefault="00870B81" w:rsidP="00870B81">
      <w:pPr>
        <w:spacing w:line="240" w:lineRule="auto"/>
        <w:rPr>
          <w:sz w:val="18"/>
          <w:szCs w:val="18"/>
        </w:rPr>
      </w:pPr>
      <w:proofErr w:type="gramStart"/>
      <w:r w:rsidRPr="00E47AEE">
        <w:rPr>
          <w:sz w:val="18"/>
          <w:szCs w:val="18"/>
        </w:rPr>
        <w:t xml:space="preserve">Berdasarkan hasil asesmen lapangan, penilaian untuk setiap butir, dasar penilaian, dan rekomendasi pembinaan disajikan pada </w:t>
      </w:r>
      <w:r w:rsidR="0089760E" w:rsidRPr="00E47AEE">
        <w:rPr>
          <w:sz w:val="18"/>
          <w:szCs w:val="18"/>
        </w:rPr>
        <w:t>tabel</w:t>
      </w:r>
      <w:r w:rsidRPr="00E47AEE">
        <w:rPr>
          <w:sz w:val="18"/>
          <w:szCs w:val="18"/>
        </w:rPr>
        <w:t xml:space="preserve"> berikut.</w:t>
      </w:r>
      <w:proofErr w:type="gramEnd"/>
    </w:p>
    <w:p w:rsidR="00870B81" w:rsidRPr="00E47AEE" w:rsidRDefault="00870B81" w:rsidP="00870B81">
      <w:pPr>
        <w:spacing w:line="240" w:lineRule="auto"/>
        <w:rPr>
          <w:sz w:val="18"/>
          <w:szCs w:val="18"/>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E47AEE" w:rsidRPr="00E47AEE" w:rsidTr="00631822">
        <w:trPr>
          <w:tblHeader/>
        </w:trPr>
        <w:tc>
          <w:tcPr>
            <w:tcW w:w="588" w:type="dxa"/>
            <w:vMerge w:val="restart"/>
            <w:vAlign w:val="center"/>
          </w:tcPr>
          <w:p w:rsidR="00631822" w:rsidRPr="00E47AEE" w:rsidRDefault="00631822" w:rsidP="00E82849">
            <w:pPr>
              <w:spacing w:line="240" w:lineRule="auto"/>
              <w:jc w:val="center"/>
              <w:rPr>
                <w:b/>
                <w:sz w:val="18"/>
                <w:szCs w:val="18"/>
              </w:rPr>
            </w:pPr>
            <w:r w:rsidRPr="00E47AEE">
              <w:rPr>
                <w:b/>
                <w:sz w:val="18"/>
                <w:szCs w:val="18"/>
              </w:rPr>
              <w:t>No.</w:t>
            </w:r>
          </w:p>
        </w:tc>
        <w:tc>
          <w:tcPr>
            <w:tcW w:w="2469" w:type="dxa"/>
            <w:vMerge w:val="restart"/>
            <w:vAlign w:val="center"/>
          </w:tcPr>
          <w:p w:rsidR="00631822" w:rsidRPr="00E47AEE" w:rsidRDefault="00631822" w:rsidP="00E82849">
            <w:pPr>
              <w:spacing w:line="240" w:lineRule="auto"/>
              <w:jc w:val="center"/>
              <w:rPr>
                <w:b/>
                <w:sz w:val="18"/>
                <w:szCs w:val="18"/>
              </w:rPr>
            </w:pPr>
            <w:r w:rsidRPr="00E47AEE">
              <w:rPr>
                <w:b/>
                <w:sz w:val="18"/>
                <w:szCs w:val="18"/>
              </w:rPr>
              <w:t>Aspek Penilaian</w:t>
            </w:r>
          </w:p>
        </w:tc>
        <w:tc>
          <w:tcPr>
            <w:tcW w:w="3536" w:type="dxa"/>
            <w:gridSpan w:val="4"/>
          </w:tcPr>
          <w:p w:rsidR="00631822" w:rsidRPr="00E47AEE" w:rsidRDefault="00631822" w:rsidP="00E82849">
            <w:pPr>
              <w:spacing w:line="240" w:lineRule="auto"/>
              <w:jc w:val="center"/>
              <w:rPr>
                <w:b/>
                <w:sz w:val="18"/>
                <w:szCs w:val="18"/>
              </w:rPr>
            </w:pPr>
            <w:r w:rsidRPr="00E47AEE">
              <w:rPr>
                <w:b/>
                <w:sz w:val="18"/>
                <w:szCs w:val="18"/>
              </w:rPr>
              <w:t>Penilaian*</w:t>
            </w:r>
          </w:p>
        </w:tc>
        <w:tc>
          <w:tcPr>
            <w:tcW w:w="2227" w:type="dxa"/>
            <w:vMerge w:val="restart"/>
            <w:vAlign w:val="center"/>
          </w:tcPr>
          <w:p w:rsidR="00631822" w:rsidRPr="00E47AEE" w:rsidRDefault="00631822" w:rsidP="00E82849">
            <w:pPr>
              <w:spacing w:line="240" w:lineRule="auto"/>
              <w:jc w:val="center"/>
              <w:rPr>
                <w:b/>
                <w:sz w:val="18"/>
                <w:szCs w:val="18"/>
                <w:lang w:val="nb-NO"/>
              </w:rPr>
            </w:pPr>
            <w:r w:rsidRPr="00E47AEE">
              <w:rPr>
                <w:b/>
                <w:sz w:val="18"/>
                <w:szCs w:val="18"/>
                <w:lang w:val="nb-NO"/>
              </w:rPr>
              <w:t>Penjelasan/Dasar Penilaian yang Diperoleh dari Dokumen ED dan Observasi</w:t>
            </w:r>
          </w:p>
        </w:tc>
        <w:tc>
          <w:tcPr>
            <w:tcW w:w="1710" w:type="dxa"/>
            <w:vMerge w:val="restart"/>
            <w:vAlign w:val="center"/>
          </w:tcPr>
          <w:p w:rsidR="00631822" w:rsidRPr="00E47AEE" w:rsidRDefault="00631822" w:rsidP="00E82849">
            <w:pPr>
              <w:spacing w:line="240" w:lineRule="auto"/>
              <w:jc w:val="center"/>
              <w:rPr>
                <w:b/>
                <w:sz w:val="18"/>
                <w:szCs w:val="18"/>
              </w:rPr>
            </w:pPr>
            <w:r w:rsidRPr="00E47AEE">
              <w:rPr>
                <w:b/>
                <w:sz w:val="18"/>
                <w:szCs w:val="18"/>
              </w:rPr>
              <w:t>Rekomendasi Pembinaan</w:t>
            </w:r>
          </w:p>
        </w:tc>
      </w:tr>
      <w:tr w:rsidR="00E47AEE" w:rsidRPr="00E47AEE" w:rsidTr="00631822">
        <w:trPr>
          <w:tblHeader/>
        </w:trPr>
        <w:tc>
          <w:tcPr>
            <w:tcW w:w="588" w:type="dxa"/>
            <w:vMerge/>
          </w:tcPr>
          <w:p w:rsidR="00631822" w:rsidRPr="00E47AEE" w:rsidRDefault="00631822" w:rsidP="00E82849">
            <w:pPr>
              <w:spacing w:line="240" w:lineRule="auto"/>
              <w:rPr>
                <w:sz w:val="18"/>
                <w:szCs w:val="18"/>
              </w:rPr>
            </w:pPr>
          </w:p>
        </w:tc>
        <w:tc>
          <w:tcPr>
            <w:tcW w:w="2469" w:type="dxa"/>
            <w:vMerge/>
          </w:tcPr>
          <w:p w:rsidR="00631822" w:rsidRPr="00E47AEE" w:rsidRDefault="00631822" w:rsidP="00E82849">
            <w:pPr>
              <w:spacing w:line="240" w:lineRule="auto"/>
              <w:rPr>
                <w:sz w:val="18"/>
                <w:szCs w:val="18"/>
              </w:rPr>
            </w:pPr>
          </w:p>
        </w:tc>
        <w:tc>
          <w:tcPr>
            <w:tcW w:w="903" w:type="dxa"/>
            <w:tcBorders>
              <w:bottom w:val="single" w:sz="4" w:space="0" w:color="auto"/>
            </w:tcBorders>
            <w:vAlign w:val="center"/>
          </w:tcPr>
          <w:p w:rsidR="00631822" w:rsidRPr="00E47AEE" w:rsidRDefault="00631822" w:rsidP="00631822">
            <w:pPr>
              <w:spacing w:line="240" w:lineRule="auto"/>
              <w:jc w:val="center"/>
              <w:rPr>
                <w:b/>
                <w:sz w:val="18"/>
                <w:szCs w:val="18"/>
              </w:rPr>
            </w:pPr>
            <w:r w:rsidRPr="00E47AEE">
              <w:rPr>
                <w:b/>
                <w:sz w:val="18"/>
                <w:szCs w:val="18"/>
              </w:rPr>
              <w:t>Asr-1</w:t>
            </w:r>
          </w:p>
        </w:tc>
        <w:tc>
          <w:tcPr>
            <w:tcW w:w="900" w:type="dxa"/>
            <w:tcBorders>
              <w:bottom w:val="single" w:sz="4" w:space="0" w:color="auto"/>
            </w:tcBorders>
            <w:vAlign w:val="center"/>
          </w:tcPr>
          <w:p w:rsidR="00631822" w:rsidRPr="00E47AEE" w:rsidRDefault="00631822" w:rsidP="00631822">
            <w:pPr>
              <w:spacing w:line="240" w:lineRule="auto"/>
              <w:jc w:val="center"/>
              <w:rPr>
                <w:b/>
                <w:sz w:val="18"/>
                <w:szCs w:val="18"/>
              </w:rPr>
            </w:pPr>
            <w:r w:rsidRPr="00E47AEE">
              <w:rPr>
                <w:b/>
                <w:sz w:val="18"/>
                <w:szCs w:val="18"/>
              </w:rPr>
              <w:t>Asr-2</w:t>
            </w:r>
          </w:p>
        </w:tc>
        <w:tc>
          <w:tcPr>
            <w:tcW w:w="859" w:type="dxa"/>
            <w:tcBorders>
              <w:bottom w:val="single" w:sz="4" w:space="0" w:color="auto"/>
            </w:tcBorders>
            <w:vAlign w:val="center"/>
          </w:tcPr>
          <w:p w:rsidR="00631822" w:rsidRPr="00E47AEE" w:rsidRDefault="00631822" w:rsidP="00631822">
            <w:pPr>
              <w:spacing w:line="240" w:lineRule="auto"/>
              <w:jc w:val="center"/>
              <w:rPr>
                <w:b/>
                <w:sz w:val="18"/>
                <w:szCs w:val="18"/>
              </w:rPr>
            </w:pPr>
            <w:r w:rsidRPr="00E47AEE">
              <w:rPr>
                <w:b/>
                <w:sz w:val="18"/>
                <w:szCs w:val="18"/>
              </w:rPr>
              <w:t>Asr-3</w:t>
            </w:r>
          </w:p>
        </w:tc>
        <w:tc>
          <w:tcPr>
            <w:tcW w:w="874" w:type="dxa"/>
            <w:tcBorders>
              <w:bottom w:val="single" w:sz="4" w:space="0" w:color="auto"/>
            </w:tcBorders>
            <w:vAlign w:val="center"/>
          </w:tcPr>
          <w:p w:rsidR="00631822" w:rsidRPr="00E47AEE" w:rsidRDefault="00631822" w:rsidP="00631822">
            <w:pPr>
              <w:spacing w:line="240" w:lineRule="auto"/>
              <w:jc w:val="center"/>
              <w:rPr>
                <w:b/>
                <w:sz w:val="18"/>
                <w:szCs w:val="18"/>
              </w:rPr>
            </w:pPr>
            <w:r w:rsidRPr="00E47AEE">
              <w:rPr>
                <w:b/>
                <w:sz w:val="18"/>
                <w:szCs w:val="18"/>
              </w:rPr>
              <w:t>Nilai Akhir</w:t>
            </w:r>
          </w:p>
        </w:tc>
        <w:tc>
          <w:tcPr>
            <w:tcW w:w="2227" w:type="dxa"/>
            <w:vMerge/>
            <w:tcBorders>
              <w:bottom w:val="single" w:sz="4" w:space="0" w:color="auto"/>
            </w:tcBorders>
          </w:tcPr>
          <w:p w:rsidR="00631822" w:rsidRPr="00E47AEE" w:rsidRDefault="00631822" w:rsidP="00E82849">
            <w:pPr>
              <w:spacing w:line="240" w:lineRule="auto"/>
              <w:rPr>
                <w:sz w:val="18"/>
                <w:szCs w:val="18"/>
              </w:rPr>
            </w:pPr>
          </w:p>
        </w:tc>
        <w:tc>
          <w:tcPr>
            <w:tcW w:w="1710" w:type="dxa"/>
            <w:vMerge/>
            <w:tcBorders>
              <w:bottom w:val="single" w:sz="4" w:space="0" w:color="auto"/>
            </w:tcBorders>
          </w:tcPr>
          <w:p w:rsidR="00631822" w:rsidRPr="00E47AEE" w:rsidRDefault="00631822" w:rsidP="00E82849">
            <w:pPr>
              <w:spacing w:line="240" w:lineRule="auto"/>
              <w:rPr>
                <w:sz w:val="18"/>
                <w:szCs w:val="18"/>
              </w:rPr>
            </w:pPr>
          </w:p>
        </w:tc>
      </w:tr>
      <w:tr w:rsidR="00E47AEE" w:rsidRPr="00E47AEE" w:rsidTr="00631822">
        <w:tc>
          <w:tcPr>
            <w:tcW w:w="588" w:type="dxa"/>
          </w:tcPr>
          <w:p w:rsidR="00631822" w:rsidRPr="00E47AEE" w:rsidRDefault="00631822" w:rsidP="00E82849">
            <w:pPr>
              <w:spacing w:line="240" w:lineRule="auto"/>
              <w:jc w:val="center"/>
              <w:rPr>
                <w:b/>
                <w:sz w:val="18"/>
                <w:szCs w:val="18"/>
              </w:rPr>
            </w:pPr>
            <w:r w:rsidRPr="00E47AEE">
              <w:rPr>
                <w:b/>
                <w:sz w:val="18"/>
                <w:szCs w:val="18"/>
              </w:rPr>
              <w:t>1</w:t>
            </w:r>
          </w:p>
        </w:tc>
        <w:tc>
          <w:tcPr>
            <w:tcW w:w="2469" w:type="dxa"/>
          </w:tcPr>
          <w:p w:rsidR="00631822" w:rsidRPr="00E47AEE" w:rsidRDefault="00631822" w:rsidP="00E82849">
            <w:pPr>
              <w:spacing w:line="240" w:lineRule="auto"/>
              <w:jc w:val="left"/>
              <w:rPr>
                <w:rFonts w:ascii="Arial Narrow" w:hAnsi="Arial Narrow"/>
                <w:iCs/>
                <w:sz w:val="18"/>
                <w:szCs w:val="18"/>
                <w:lang w:val="nb-NO"/>
              </w:rPr>
            </w:pPr>
            <w:r w:rsidRPr="00E47AEE">
              <w:rPr>
                <w:rFonts w:ascii="Arial Narrow" w:hAnsi="Arial Narrow"/>
                <w:b/>
                <w:bCs/>
                <w:sz w:val="18"/>
                <w:szCs w:val="18"/>
                <w:lang w:val="nb-NO"/>
              </w:rPr>
              <w:t>Akurasi dan kelengkapan data serta informasi yang digunakan untuk menyusun laporan evaluasi-diri</w:t>
            </w:r>
          </w:p>
        </w:tc>
        <w:tc>
          <w:tcPr>
            <w:tcW w:w="903" w:type="dxa"/>
            <w:shd w:val="diagStripe" w:color="auto" w:fill="auto"/>
          </w:tcPr>
          <w:p w:rsidR="00631822" w:rsidRPr="00E47AEE" w:rsidRDefault="00631822" w:rsidP="00E82849">
            <w:pPr>
              <w:spacing w:line="240" w:lineRule="auto"/>
              <w:rPr>
                <w:sz w:val="18"/>
                <w:szCs w:val="18"/>
                <w:lang w:val="nb-NO"/>
              </w:rPr>
            </w:pPr>
          </w:p>
        </w:tc>
        <w:tc>
          <w:tcPr>
            <w:tcW w:w="900" w:type="dxa"/>
            <w:shd w:val="diagStripe" w:color="auto" w:fill="auto"/>
          </w:tcPr>
          <w:p w:rsidR="00631822" w:rsidRPr="00E47AEE" w:rsidRDefault="00631822" w:rsidP="00E82849">
            <w:pPr>
              <w:spacing w:line="240" w:lineRule="auto"/>
              <w:rPr>
                <w:sz w:val="18"/>
                <w:szCs w:val="18"/>
                <w:lang w:val="nb-NO"/>
              </w:rPr>
            </w:pPr>
          </w:p>
        </w:tc>
        <w:tc>
          <w:tcPr>
            <w:tcW w:w="859" w:type="dxa"/>
            <w:shd w:val="diagStripe" w:color="auto" w:fill="auto"/>
          </w:tcPr>
          <w:p w:rsidR="00631822" w:rsidRPr="00E47AEE" w:rsidRDefault="00631822" w:rsidP="00E82849">
            <w:pPr>
              <w:spacing w:line="240" w:lineRule="auto"/>
              <w:rPr>
                <w:sz w:val="18"/>
                <w:szCs w:val="18"/>
                <w:lang w:val="nb-NO"/>
              </w:rPr>
            </w:pPr>
          </w:p>
        </w:tc>
        <w:tc>
          <w:tcPr>
            <w:tcW w:w="874" w:type="dxa"/>
            <w:shd w:val="diagStripe" w:color="auto" w:fill="auto"/>
          </w:tcPr>
          <w:p w:rsidR="00631822" w:rsidRPr="00E47AEE" w:rsidRDefault="00631822" w:rsidP="00E82849">
            <w:pPr>
              <w:spacing w:line="240" w:lineRule="auto"/>
              <w:rPr>
                <w:sz w:val="18"/>
                <w:szCs w:val="18"/>
                <w:lang w:val="nb-NO"/>
              </w:rPr>
            </w:pPr>
          </w:p>
        </w:tc>
        <w:tc>
          <w:tcPr>
            <w:tcW w:w="2227" w:type="dxa"/>
            <w:shd w:val="diagStripe" w:color="auto" w:fill="auto"/>
          </w:tcPr>
          <w:p w:rsidR="00631822" w:rsidRPr="00E47AEE" w:rsidRDefault="00631822" w:rsidP="00E82849">
            <w:pPr>
              <w:spacing w:line="240" w:lineRule="auto"/>
              <w:rPr>
                <w:sz w:val="18"/>
                <w:szCs w:val="18"/>
                <w:lang w:val="nb-NO"/>
              </w:rPr>
            </w:pPr>
          </w:p>
        </w:tc>
        <w:tc>
          <w:tcPr>
            <w:tcW w:w="1710" w:type="dxa"/>
            <w:shd w:val="diagStripe" w:color="auto" w:fill="auto"/>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a</w:t>
            </w:r>
          </w:p>
        </w:tc>
        <w:tc>
          <w:tcPr>
            <w:tcW w:w="2469" w:type="dxa"/>
          </w:tcPr>
          <w:p w:rsidR="00631822" w:rsidRPr="00E47AEE" w:rsidRDefault="00631822"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 xml:space="preserve">Cara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 xml:space="preserve"> mengemukakan fakta tentang situasi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 xml:space="preserve">, pada semua komponen evaluasi-diri, a.l. kelengkapan data, kurun waktu yang cukup, </w:t>
            </w:r>
            <w:r w:rsidRPr="00E47AEE">
              <w:rPr>
                <w:rFonts w:ascii="Arial Narrow" w:hAnsi="Arial Narrow"/>
                <w:i/>
                <w:iCs/>
                <w:sz w:val="18"/>
                <w:szCs w:val="18"/>
                <w:lang w:val="nb-NO"/>
              </w:rPr>
              <w:t>cross-reference</w:t>
            </w:r>
            <w:r w:rsidRPr="00E47AEE">
              <w:rPr>
                <w:rFonts w:ascii="Arial Narrow" w:hAnsi="Arial Narrow"/>
                <w:iCs/>
                <w:sz w:val="18"/>
                <w:szCs w:val="18"/>
                <w:lang w:val="nb-NO"/>
              </w:rPr>
              <w:t>.</w:t>
            </w: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b</w:t>
            </w:r>
          </w:p>
        </w:tc>
        <w:tc>
          <w:tcPr>
            <w:tcW w:w="2469" w:type="dxa"/>
          </w:tcPr>
          <w:p w:rsidR="00631822" w:rsidRPr="00E47AEE" w:rsidRDefault="00631822"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900"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859"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874"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2227" w:type="dxa"/>
            <w:tcBorders>
              <w:bottom w:val="single" w:sz="4" w:space="0" w:color="auto"/>
            </w:tcBorders>
          </w:tcPr>
          <w:p w:rsidR="00631822" w:rsidRPr="00E47AEE" w:rsidRDefault="00631822" w:rsidP="00E82849">
            <w:pPr>
              <w:spacing w:line="240" w:lineRule="auto"/>
              <w:rPr>
                <w:sz w:val="18"/>
                <w:szCs w:val="18"/>
                <w:lang w:val="nb-NO"/>
              </w:rPr>
            </w:pPr>
          </w:p>
        </w:tc>
        <w:tc>
          <w:tcPr>
            <w:tcW w:w="1710" w:type="dxa"/>
            <w:tcBorders>
              <w:bottom w:val="single" w:sz="4" w:space="0" w:color="auto"/>
            </w:tcBorders>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b/>
                <w:sz w:val="18"/>
                <w:szCs w:val="18"/>
              </w:rPr>
            </w:pPr>
            <w:r w:rsidRPr="00E47AEE">
              <w:rPr>
                <w:b/>
                <w:sz w:val="18"/>
                <w:szCs w:val="18"/>
              </w:rPr>
              <w:t>2</w:t>
            </w:r>
          </w:p>
        </w:tc>
        <w:tc>
          <w:tcPr>
            <w:tcW w:w="2469" w:type="dxa"/>
          </w:tcPr>
          <w:p w:rsidR="00631822" w:rsidRPr="00E47AEE" w:rsidRDefault="00631822" w:rsidP="00E82849">
            <w:pPr>
              <w:spacing w:line="240" w:lineRule="auto"/>
              <w:jc w:val="left"/>
              <w:rPr>
                <w:rFonts w:ascii="Arial Narrow" w:hAnsi="Arial Narrow"/>
                <w:iCs/>
                <w:sz w:val="18"/>
                <w:szCs w:val="18"/>
                <w:lang w:val="nb-NO"/>
              </w:rPr>
            </w:pPr>
            <w:r w:rsidRPr="00E47AEE">
              <w:rPr>
                <w:rFonts w:ascii="Arial Narrow" w:hAnsi="Arial Narrow"/>
                <w:b/>
                <w:bCs/>
                <w:sz w:val="18"/>
                <w:szCs w:val="18"/>
                <w:lang w:val="nb-NO"/>
              </w:rPr>
              <w:t>Kualitas analisis yang digunakan untuk mengidentifikasi dan merumuskan masalah pada semua komponen evaluasi-diri.</w:t>
            </w:r>
          </w:p>
        </w:tc>
        <w:tc>
          <w:tcPr>
            <w:tcW w:w="903" w:type="dxa"/>
            <w:shd w:val="diagStripe" w:color="auto" w:fill="auto"/>
          </w:tcPr>
          <w:p w:rsidR="00631822" w:rsidRPr="00E47AEE" w:rsidRDefault="00631822" w:rsidP="00E82849">
            <w:pPr>
              <w:spacing w:line="240" w:lineRule="auto"/>
              <w:rPr>
                <w:sz w:val="18"/>
                <w:szCs w:val="18"/>
                <w:lang w:val="nb-NO"/>
              </w:rPr>
            </w:pPr>
          </w:p>
        </w:tc>
        <w:tc>
          <w:tcPr>
            <w:tcW w:w="900" w:type="dxa"/>
            <w:shd w:val="diagStripe" w:color="auto" w:fill="auto"/>
          </w:tcPr>
          <w:p w:rsidR="00631822" w:rsidRPr="00E47AEE" w:rsidRDefault="00631822" w:rsidP="00E82849">
            <w:pPr>
              <w:spacing w:line="240" w:lineRule="auto"/>
              <w:rPr>
                <w:sz w:val="18"/>
                <w:szCs w:val="18"/>
                <w:lang w:val="nb-NO"/>
              </w:rPr>
            </w:pPr>
          </w:p>
        </w:tc>
        <w:tc>
          <w:tcPr>
            <w:tcW w:w="859" w:type="dxa"/>
            <w:shd w:val="diagStripe" w:color="auto" w:fill="auto"/>
          </w:tcPr>
          <w:p w:rsidR="00631822" w:rsidRPr="00E47AEE" w:rsidRDefault="00631822" w:rsidP="00E82849">
            <w:pPr>
              <w:spacing w:line="240" w:lineRule="auto"/>
              <w:rPr>
                <w:sz w:val="18"/>
                <w:szCs w:val="18"/>
                <w:lang w:val="nb-NO"/>
              </w:rPr>
            </w:pPr>
          </w:p>
        </w:tc>
        <w:tc>
          <w:tcPr>
            <w:tcW w:w="874" w:type="dxa"/>
            <w:shd w:val="diagStripe" w:color="auto" w:fill="auto"/>
          </w:tcPr>
          <w:p w:rsidR="00631822" w:rsidRPr="00E47AEE" w:rsidRDefault="00631822" w:rsidP="00E82849">
            <w:pPr>
              <w:spacing w:line="240" w:lineRule="auto"/>
              <w:rPr>
                <w:sz w:val="18"/>
                <w:szCs w:val="18"/>
                <w:lang w:val="nb-NO"/>
              </w:rPr>
            </w:pPr>
          </w:p>
        </w:tc>
        <w:tc>
          <w:tcPr>
            <w:tcW w:w="2227" w:type="dxa"/>
            <w:shd w:val="diagStripe" w:color="auto" w:fill="auto"/>
          </w:tcPr>
          <w:p w:rsidR="00631822" w:rsidRPr="00E47AEE" w:rsidRDefault="00631822" w:rsidP="00E82849">
            <w:pPr>
              <w:spacing w:line="240" w:lineRule="auto"/>
              <w:rPr>
                <w:sz w:val="18"/>
                <w:szCs w:val="18"/>
                <w:lang w:val="nb-NO"/>
              </w:rPr>
            </w:pPr>
          </w:p>
        </w:tc>
        <w:tc>
          <w:tcPr>
            <w:tcW w:w="1710" w:type="dxa"/>
            <w:shd w:val="diagStripe" w:color="auto" w:fill="auto"/>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a</w:t>
            </w:r>
          </w:p>
        </w:tc>
        <w:tc>
          <w:tcPr>
            <w:tcW w:w="2469" w:type="dxa"/>
          </w:tcPr>
          <w:p w:rsidR="00631822" w:rsidRPr="00E47AEE" w:rsidRDefault="00631822" w:rsidP="00E82849">
            <w:pPr>
              <w:spacing w:line="240" w:lineRule="auto"/>
              <w:jc w:val="left"/>
              <w:rPr>
                <w:rFonts w:ascii="Arial Narrow" w:hAnsi="Arial Narrow"/>
                <w:iCs/>
                <w:sz w:val="18"/>
                <w:szCs w:val="18"/>
              </w:rPr>
            </w:pPr>
            <w:r w:rsidRPr="00E47AEE">
              <w:rPr>
                <w:rFonts w:ascii="Arial Narrow" w:hAnsi="Arial Narrow"/>
                <w:iCs/>
                <w:sz w:val="18"/>
                <w:szCs w:val="18"/>
              </w:rPr>
              <w:t xml:space="preserve">Identifikasi dan perumusan masalah dilakukan dengan baik.  </w:t>
            </w:r>
          </w:p>
          <w:p w:rsidR="00631822" w:rsidRPr="00E47AEE" w:rsidRDefault="00631822" w:rsidP="00E82849">
            <w:pPr>
              <w:spacing w:line="240" w:lineRule="auto"/>
              <w:jc w:val="left"/>
              <w:rPr>
                <w:rFonts w:ascii="Arial Narrow" w:hAnsi="Arial Narrow"/>
                <w:sz w:val="18"/>
                <w:szCs w:val="18"/>
              </w:rPr>
            </w:pPr>
          </w:p>
          <w:p w:rsidR="00631822" w:rsidRPr="00E47AEE" w:rsidRDefault="00631822" w:rsidP="00E82849">
            <w:pPr>
              <w:spacing w:line="240" w:lineRule="auto"/>
              <w:jc w:val="left"/>
              <w:rPr>
                <w:rFonts w:ascii="Arial Narrow" w:hAnsi="Arial Narrow"/>
                <w:sz w:val="18"/>
                <w:szCs w:val="18"/>
              </w:rPr>
            </w:pPr>
          </w:p>
          <w:p w:rsidR="00631822" w:rsidRPr="00E47AEE" w:rsidRDefault="00631822" w:rsidP="00E82849">
            <w:pPr>
              <w:spacing w:line="240" w:lineRule="auto"/>
              <w:jc w:val="left"/>
              <w:rPr>
                <w:rFonts w:ascii="Arial Narrow" w:hAnsi="Arial Narrow"/>
                <w:sz w:val="18"/>
                <w:szCs w:val="18"/>
              </w:rPr>
            </w:pPr>
          </w:p>
          <w:p w:rsidR="00631822" w:rsidRPr="00E47AEE" w:rsidRDefault="00631822" w:rsidP="00E82849">
            <w:pPr>
              <w:spacing w:line="240" w:lineRule="auto"/>
              <w:jc w:val="left"/>
              <w:rPr>
                <w:rFonts w:ascii="Arial Narrow" w:hAnsi="Arial Narrow"/>
                <w:sz w:val="18"/>
                <w:szCs w:val="18"/>
              </w:rPr>
            </w:pPr>
          </w:p>
        </w:tc>
        <w:tc>
          <w:tcPr>
            <w:tcW w:w="903" w:type="dxa"/>
          </w:tcPr>
          <w:p w:rsidR="00631822" w:rsidRPr="00E47AEE" w:rsidRDefault="00631822" w:rsidP="00E82849">
            <w:pPr>
              <w:spacing w:line="240" w:lineRule="auto"/>
              <w:jc w:val="center"/>
              <w:rPr>
                <w:sz w:val="18"/>
                <w:szCs w:val="18"/>
              </w:rPr>
            </w:pPr>
          </w:p>
        </w:tc>
        <w:tc>
          <w:tcPr>
            <w:tcW w:w="900" w:type="dxa"/>
          </w:tcPr>
          <w:p w:rsidR="00631822" w:rsidRPr="00E47AEE" w:rsidRDefault="00631822" w:rsidP="00E82849">
            <w:pPr>
              <w:spacing w:line="240" w:lineRule="auto"/>
              <w:jc w:val="center"/>
              <w:rPr>
                <w:sz w:val="18"/>
                <w:szCs w:val="18"/>
              </w:rPr>
            </w:pPr>
          </w:p>
        </w:tc>
        <w:tc>
          <w:tcPr>
            <w:tcW w:w="859" w:type="dxa"/>
          </w:tcPr>
          <w:p w:rsidR="00631822" w:rsidRPr="00E47AEE" w:rsidRDefault="00631822" w:rsidP="00E82849">
            <w:pPr>
              <w:spacing w:line="240" w:lineRule="auto"/>
              <w:jc w:val="center"/>
              <w:rPr>
                <w:sz w:val="18"/>
                <w:szCs w:val="18"/>
              </w:rPr>
            </w:pPr>
          </w:p>
        </w:tc>
        <w:tc>
          <w:tcPr>
            <w:tcW w:w="874" w:type="dxa"/>
          </w:tcPr>
          <w:p w:rsidR="00631822" w:rsidRPr="00E47AEE" w:rsidRDefault="00631822" w:rsidP="00E82849">
            <w:pPr>
              <w:spacing w:line="240" w:lineRule="auto"/>
              <w:jc w:val="center"/>
              <w:rPr>
                <w:sz w:val="18"/>
                <w:szCs w:val="18"/>
              </w:rPr>
            </w:pPr>
          </w:p>
        </w:tc>
        <w:tc>
          <w:tcPr>
            <w:tcW w:w="2227" w:type="dxa"/>
          </w:tcPr>
          <w:p w:rsidR="00631822" w:rsidRPr="00E47AEE" w:rsidRDefault="00631822" w:rsidP="00E82849">
            <w:pPr>
              <w:spacing w:line="240" w:lineRule="auto"/>
              <w:rPr>
                <w:sz w:val="18"/>
                <w:szCs w:val="18"/>
              </w:rPr>
            </w:pPr>
          </w:p>
        </w:tc>
        <w:tc>
          <w:tcPr>
            <w:tcW w:w="1710" w:type="dxa"/>
          </w:tcPr>
          <w:p w:rsidR="00631822" w:rsidRPr="00E47AEE" w:rsidRDefault="00631822" w:rsidP="00E82849">
            <w:pPr>
              <w:spacing w:line="240" w:lineRule="auto"/>
              <w:rPr>
                <w:sz w:val="18"/>
                <w:szCs w:val="18"/>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b</w:t>
            </w:r>
          </w:p>
        </w:tc>
        <w:tc>
          <w:tcPr>
            <w:tcW w:w="2469" w:type="dxa"/>
          </w:tcPr>
          <w:p w:rsidR="00631822" w:rsidRPr="00E47AEE" w:rsidRDefault="00631822"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 xml:space="preserve">Ketepatan dalam melakukan </w:t>
            </w:r>
            <w:r w:rsidRPr="00E47AEE">
              <w:rPr>
                <w:rFonts w:ascii="Arial Narrow" w:hAnsi="Arial Narrow"/>
                <w:i/>
                <w:iCs/>
                <w:sz w:val="18"/>
                <w:szCs w:val="18"/>
                <w:lang w:val="nb-NO"/>
              </w:rPr>
              <w:t>appraisal,judgment</w:t>
            </w:r>
            <w:r w:rsidRPr="00E47AEE">
              <w:rPr>
                <w:rFonts w:ascii="Arial Narrow" w:hAnsi="Arial Narrow"/>
                <w:iCs/>
                <w:sz w:val="18"/>
                <w:szCs w:val="18"/>
                <w:lang w:val="nb-NO"/>
              </w:rPr>
              <w:t xml:space="preserve">, evaluasi, asesmen atas fakta tentang situasi di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w:t>
            </w: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c</w:t>
            </w:r>
          </w:p>
        </w:tc>
        <w:tc>
          <w:tcPr>
            <w:tcW w:w="2469" w:type="dxa"/>
          </w:tcPr>
          <w:p w:rsidR="00631822" w:rsidRPr="00E47AEE" w:rsidRDefault="00631822" w:rsidP="00E82849">
            <w:pPr>
              <w:spacing w:line="240" w:lineRule="auto"/>
              <w:jc w:val="left"/>
              <w:rPr>
                <w:rFonts w:ascii="Arial Narrow" w:hAnsi="Arial Narrow"/>
                <w:iCs/>
                <w:sz w:val="18"/>
                <w:szCs w:val="18"/>
                <w:lang w:val="nb-NO"/>
              </w:rPr>
            </w:pPr>
            <w:r w:rsidRPr="00E47AEE">
              <w:rPr>
                <w:rFonts w:ascii="Arial Narrow" w:hAnsi="Arial Narrow"/>
                <w:iCs/>
                <w:sz w:val="18"/>
                <w:szCs w:val="18"/>
                <w:lang w:val="nb-NO"/>
              </w:rPr>
              <w:t>Permasalahan dan kelemahan yang ada dirumuskan dengan baik.</w:t>
            </w:r>
          </w:p>
          <w:p w:rsidR="00631822" w:rsidRPr="00E47AEE" w:rsidRDefault="00631822" w:rsidP="00E82849">
            <w:pPr>
              <w:spacing w:line="240" w:lineRule="auto"/>
              <w:jc w:val="left"/>
              <w:rPr>
                <w:rFonts w:ascii="Arial Narrow" w:hAnsi="Arial Narrow"/>
                <w:sz w:val="18"/>
                <w:szCs w:val="18"/>
                <w:lang w:val="nb-NO"/>
              </w:rPr>
            </w:pPr>
          </w:p>
          <w:p w:rsidR="00631822" w:rsidRPr="00E47AEE" w:rsidRDefault="00631822" w:rsidP="00E82849">
            <w:pPr>
              <w:spacing w:line="240" w:lineRule="auto"/>
              <w:jc w:val="left"/>
              <w:rPr>
                <w:rFonts w:ascii="Arial Narrow" w:hAnsi="Arial Narrow"/>
                <w:sz w:val="18"/>
                <w:szCs w:val="18"/>
                <w:lang w:val="nb-NO"/>
              </w:rPr>
            </w:pP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d</w:t>
            </w:r>
          </w:p>
        </w:tc>
        <w:tc>
          <w:tcPr>
            <w:tcW w:w="2469" w:type="dxa"/>
          </w:tcPr>
          <w:p w:rsidR="00631822" w:rsidRPr="00E47AEE" w:rsidRDefault="00631822" w:rsidP="00E82849">
            <w:pPr>
              <w:spacing w:line="240" w:lineRule="auto"/>
              <w:jc w:val="left"/>
              <w:rPr>
                <w:sz w:val="18"/>
                <w:szCs w:val="18"/>
                <w:lang w:val="nb-NO"/>
              </w:rPr>
            </w:pPr>
            <w:r w:rsidRPr="00E47AEE">
              <w:rPr>
                <w:rFonts w:ascii="Arial Narrow" w:hAnsi="Arial Narrow"/>
                <w:sz w:val="18"/>
                <w:szCs w:val="18"/>
                <w:lang w:val="nb-NO"/>
              </w:rPr>
              <w:t>Deskripsi/Analisis SWOT berkenaan dengan ketepatan penempatan aspek dalam komponen SWOT, tumpuan penekanan analisis.</w:t>
            </w:r>
          </w:p>
        </w:tc>
        <w:tc>
          <w:tcPr>
            <w:tcW w:w="903"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900"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859"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874"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2227" w:type="dxa"/>
            <w:tcBorders>
              <w:bottom w:val="single" w:sz="4" w:space="0" w:color="auto"/>
            </w:tcBorders>
          </w:tcPr>
          <w:p w:rsidR="00631822" w:rsidRPr="00E47AEE" w:rsidRDefault="00631822" w:rsidP="00E82849">
            <w:pPr>
              <w:spacing w:line="240" w:lineRule="auto"/>
              <w:rPr>
                <w:sz w:val="18"/>
                <w:szCs w:val="18"/>
                <w:lang w:val="nb-NO"/>
              </w:rPr>
            </w:pPr>
          </w:p>
        </w:tc>
        <w:tc>
          <w:tcPr>
            <w:tcW w:w="1710" w:type="dxa"/>
            <w:tcBorders>
              <w:bottom w:val="single" w:sz="4" w:space="0" w:color="auto"/>
            </w:tcBorders>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b/>
                <w:sz w:val="18"/>
                <w:szCs w:val="18"/>
              </w:rPr>
            </w:pPr>
            <w:r w:rsidRPr="00E47AEE">
              <w:rPr>
                <w:b/>
                <w:sz w:val="18"/>
                <w:szCs w:val="18"/>
              </w:rPr>
              <w:t>3</w:t>
            </w:r>
          </w:p>
        </w:tc>
        <w:tc>
          <w:tcPr>
            <w:tcW w:w="2469" w:type="dxa"/>
          </w:tcPr>
          <w:p w:rsidR="00631822" w:rsidRPr="00E47AEE" w:rsidRDefault="00631822" w:rsidP="00E82849">
            <w:pPr>
              <w:spacing w:line="240" w:lineRule="auto"/>
              <w:jc w:val="left"/>
              <w:rPr>
                <w:rFonts w:ascii="Arial Narrow" w:hAnsi="Arial Narrow"/>
                <w:iCs/>
                <w:sz w:val="18"/>
                <w:szCs w:val="18"/>
                <w:lang w:val="sv-SE"/>
              </w:rPr>
            </w:pPr>
            <w:r w:rsidRPr="00E47AEE">
              <w:rPr>
                <w:rFonts w:ascii="Arial Narrow" w:hAnsi="Arial Narrow"/>
                <w:b/>
                <w:bCs/>
                <w:sz w:val="18"/>
                <w:szCs w:val="18"/>
                <w:lang w:val="nb-NO"/>
              </w:rPr>
              <w:t>Strategi pengembangan dan perbaikan program</w:t>
            </w:r>
          </w:p>
        </w:tc>
        <w:tc>
          <w:tcPr>
            <w:tcW w:w="903" w:type="dxa"/>
            <w:shd w:val="diagStripe" w:color="auto" w:fill="auto"/>
          </w:tcPr>
          <w:p w:rsidR="00631822" w:rsidRPr="00E47AEE" w:rsidRDefault="00631822" w:rsidP="00E82849">
            <w:pPr>
              <w:spacing w:line="240" w:lineRule="auto"/>
              <w:rPr>
                <w:sz w:val="18"/>
                <w:szCs w:val="18"/>
                <w:lang w:val="nb-NO"/>
              </w:rPr>
            </w:pPr>
          </w:p>
        </w:tc>
        <w:tc>
          <w:tcPr>
            <w:tcW w:w="900" w:type="dxa"/>
            <w:shd w:val="diagStripe" w:color="auto" w:fill="auto"/>
          </w:tcPr>
          <w:p w:rsidR="00631822" w:rsidRPr="00E47AEE" w:rsidRDefault="00631822" w:rsidP="00E82849">
            <w:pPr>
              <w:spacing w:line="240" w:lineRule="auto"/>
              <w:rPr>
                <w:sz w:val="18"/>
                <w:szCs w:val="18"/>
                <w:lang w:val="nb-NO"/>
              </w:rPr>
            </w:pPr>
          </w:p>
        </w:tc>
        <w:tc>
          <w:tcPr>
            <w:tcW w:w="859" w:type="dxa"/>
            <w:shd w:val="diagStripe" w:color="auto" w:fill="auto"/>
          </w:tcPr>
          <w:p w:rsidR="00631822" w:rsidRPr="00E47AEE" w:rsidRDefault="00631822" w:rsidP="00E82849">
            <w:pPr>
              <w:spacing w:line="240" w:lineRule="auto"/>
              <w:rPr>
                <w:sz w:val="18"/>
                <w:szCs w:val="18"/>
                <w:lang w:val="nb-NO"/>
              </w:rPr>
            </w:pPr>
          </w:p>
        </w:tc>
        <w:tc>
          <w:tcPr>
            <w:tcW w:w="874" w:type="dxa"/>
            <w:shd w:val="diagStripe" w:color="auto" w:fill="auto"/>
          </w:tcPr>
          <w:p w:rsidR="00631822" w:rsidRPr="00E47AEE" w:rsidRDefault="00631822" w:rsidP="00E82849">
            <w:pPr>
              <w:spacing w:line="240" w:lineRule="auto"/>
              <w:rPr>
                <w:sz w:val="18"/>
                <w:szCs w:val="18"/>
                <w:lang w:val="nb-NO"/>
              </w:rPr>
            </w:pPr>
          </w:p>
        </w:tc>
        <w:tc>
          <w:tcPr>
            <w:tcW w:w="2227" w:type="dxa"/>
            <w:shd w:val="diagStripe" w:color="auto" w:fill="auto"/>
          </w:tcPr>
          <w:p w:rsidR="00631822" w:rsidRPr="00E47AEE" w:rsidRDefault="00631822" w:rsidP="00E82849">
            <w:pPr>
              <w:spacing w:line="240" w:lineRule="auto"/>
              <w:rPr>
                <w:sz w:val="18"/>
                <w:szCs w:val="18"/>
                <w:lang w:val="nb-NO"/>
              </w:rPr>
            </w:pPr>
          </w:p>
        </w:tc>
        <w:tc>
          <w:tcPr>
            <w:tcW w:w="1710" w:type="dxa"/>
            <w:shd w:val="diagStripe" w:color="auto" w:fill="auto"/>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a</w:t>
            </w:r>
          </w:p>
        </w:tc>
        <w:tc>
          <w:tcPr>
            <w:tcW w:w="2469" w:type="dxa"/>
          </w:tcPr>
          <w:p w:rsidR="00631822" w:rsidRPr="00E47AEE" w:rsidRDefault="00631822" w:rsidP="00E82849">
            <w:pPr>
              <w:spacing w:line="240" w:lineRule="auto"/>
              <w:jc w:val="left"/>
              <w:rPr>
                <w:rFonts w:ascii="Arial Narrow" w:hAnsi="Arial Narrow"/>
                <w:sz w:val="18"/>
                <w:szCs w:val="18"/>
                <w:lang w:val="sv-SE"/>
              </w:rPr>
            </w:pPr>
            <w:r w:rsidRPr="00E47AEE">
              <w:rPr>
                <w:rFonts w:ascii="Arial Narrow" w:hAnsi="Arial Narrow"/>
                <w:iCs/>
                <w:sz w:val="18"/>
                <w:szCs w:val="18"/>
                <w:lang w:val="sv-SE"/>
              </w:rPr>
              <w:t xml:space="preserve">Ketepatan program </w:t>
            </w:r>
            <w:r w:rsidR="006D7F6E" w:rsidRPr="00E47AEE">
              <w:rPr>
                <w:rFonts w:ascii="Arial Narrow" w:hAnsi="Arial Narrow"/>
                <w:iCs/>
                <w:sz w:val="18"/>
                <w:szCs w:val="18"/>
                <w:lang w:val="sv-SE"/>
              </w:rPr>
              <w:t>Pendidikan</w:t>
            </w:r>
            <w:r w:rsidRPr="00E47AEE">
              <w:rPr>
                <w:rFonts w:ascii="Arial Narrow" w:hAnsi="Arial Narrow"/>
                <w:iCs/>
                <w:sz w:val="18"/>
                <w:szCs w:val="18"/>
                <w:lang w:val="sv-SE"/>
              </w:rPr>
              <w:t xml:space="preserve"> memilih/ menentukan rencana </w:t>
            </w:r>
            <w:r w:rsidRPr="00E47AEE">
              <w:rPr>
                <w:rFonts w:ascii="Arial Narrow" w:hAnsi="Arial Narrow"/>
                <w:iCs/>
                <w:sz w:val="18"/>
                <w:szCs w:val="18"/>
                <w:lang w:val="sv-SE"/>
              </w:rPr>
              <w:lastRenderedPageBreak/>
              <w:t>perbaikan dari kekurangan yang ada.</w:t>
            </w:r>
          </w:p>
          <w:p w:rsidR="00631822" w:rsidRPr="00E47AEE" w:rsidRDefault="00631822" w:rsidP="00E82849">
            <w:pPr>
              <w:spacing w:line="240" w:lineRule="auto"/>
              <w:jc w:val="left"/>
              <w:rPr>
                <w:rFonts w:ascii="Arial Narrow" w:hAnsi="Arial Narrow"/>
                <w:sz w:val="18"/>
                <w:szCs w:val="18"/>
                <w:lang w:val="sv-SE"/>
              </w:rPr>
            </w:pP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lastRenderedPageBreak/>
              <w:t>b</w:t>
            </w:r>
          </w:p>
        </w:tc>
        <w:tc>
          <w:tcPr>
            <w:tcW w:w="2469" w:type="dxa"/>
          </w:tcPr>
          <w:p w:rsidR="00631822" w:rsidRPr="00E47AEE" w:rsidRDefault="00631822"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 xml:space="preserve">Kejelasan program </w:t>
            </w:r>
            <w:r w:rsidR="006D7F6E" w:rsidRPr="00E47AEE">
              <w:rPr>
                <w:rFonts w:ascii="Arial Narrow" w:hAnsi="Arial Narrow"/>
                <w:iCs/>
                <w:sz w:val="18"/>
                <w:szCs w:val="18"/>
                <w:lang w:val="nb-NO"/>
              </w:rPr>
              <w:t>Pendidikan</w:t>
            </w:r>
            <w:r w:rsidRPr="00E47AEE">
              <w:rPr>
                <w:rFonts w:ascii="Arial Narrow" w:hAnsi="Arial Narrow"/>
                <w:iCs/>
                <w:sz w:val="18"/>
                <w:szCs w:val="18"/>
                <w:lang w:val="nb-NO"/>
              </w:rPr>
              <w:t xml:space="preserve"> menunjukkan cara untuk mengatasi masalah yang ada.</w:t>
            </w:r>
          </w:p>
          <w:p w:rsidR="00631822" w:rsidRPr="00E47AEE" w:rsidRDefault="00631822" w:rsidP="00E82849">
            <w:pPr>
              <w:spacing w:line="240" w:lineRule="auto"/>
              <w:jc w:val="left"/>
              <w:rPr>
                <w:rFonts w:ascii="Arial Narrow" w:hAnsi="Arial Narrow"/>
                <w:sz w:val="18"/>
                <w:szCs w:val="18"/>
                <w:lang w:val="nb-NO"/>
              </w:rPr>
            </w:pP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c</w:t>
            </w:r>
          </w:p>
        </w:tc>
        <w:tc>
          <w:tcPr>
            <w:tcW w:w="2469" w:type="dxa"/>
          </w:tcPr>
          <w:p w:rsidR="00631822" w:rsidRPr="00E47AEE" w:rsidRDefault="00631822" w:rsidP="00E82849">
            <w:pPr>
              <w:spacing w:line="240" w:lineRule="auto"/>
              <w:jc w:val="left"/>
              <w:rPr>
                <w:rFonts w:ascii="Arial Narrow" w:hAnsi="Arial Narrow"/>
                <w:sz w:val="18"/>
                <w:szCs w:val="18"/>
                <w:lang w:val="nb-NO"/>
              </w:rPr>
            </w:pPr>
            <w:r w:rsidRPr="00E47AEE">
              <w:rPr>
                <w:rFonts w:ascii="Arial Narrow" w:hAnsi="Arial Narrow"/>
                <w:iCs/>
                <w:sz w:val="18"/>
                <w:szCs w:val="18"/>
                <w:lang w:val="nb-NO"/>
              </w:rPr>
              <w:t>Kelayakan dan kerealistikan strategi dan sasaran yang ingin dicapai.</w:t>
            </w:r>
          </w:p>
          <w:p w:rsidR="00631822" w:rsidRPr="00E47AEE" w:rsidRDefault="00631822" w:rsidP="00E82849">
            <w:pPr>
              <w:spacing w:line="240" w:lineRule="auto"/>
              <w:jc w:val="left"/>
              <w:rPr>
                <w:rFonts w:ascii="Arial Narrow" w:hAnsi="Arial Narrow"/>
                <w:sz w:val="18"/>
                <w:szCs w:val="18"/>
                <w:lang w:val="nb-NO"/>
              </w:rPr>
            </w:pPr>
          </w:p>
        </w:tc>
        <w:tc>
          <w:tcPr>
            <w:tcW w:w="903"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900"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859"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874" w:type="dxa"/>
            <w:tcBorders>
              <w:bottom w:val="single" w:sz="4" w:space="0" w:color="auto"/>
            </w:tcBorders>
          </w:tcPr>
          <w:p w:rsidR="00631822" w:rsidRPr="00E47AEE" w:rsidRDefault="00631822" w:rsidP="00E82849">
            <w:pPr>
              <w:spacing w:line="240" w:lineRule="auto"/>
              <w:jc w:val="center"/>
              <w:rPr>
                <w:sz w:val="18"/>
                <w:szCs w:val="18"/>
                <w:lang w:val="nb-NO"/>
              </w:rPr>
            </w:pPr>
          </w:p>
        </w:tc>
        <w:tc>
          <w:tcPr>
            <w:tcW w:w="2227" w:type="dxa"/>
            <w:tcBorders>
              <w:bottom w:val="single" w:sz="4" w:space="0" w:color="auto"/>
            </w:tcBorders>
          </w:tcPr>
          <w:p w:rsidR="00631822" w:rsidRPr="00E47AEE" w:rsidRDefault="00631822" w:rsidP="00E82849">
            <w:pPr>
              <w:spacing w:line="240" w:lineRule="auto"/>
              <w:rPr>
                <w:sz w:val="18"/>
                <w:szCs w:val="18"/>
                <w:lang w:val="nb-NO"/>
              </w:rPr>
            </w:pPr>
          </w:p>
        </w:tc>
        <w:tc>
          <w:tcPr>
            <w:tcW w:w="1710" w:type="dxa"/>
            <w:tcBorders>
              <w:bottom w:val="single" w:sz="4" w:space="0" w:color="auto"/>
            </w:tcBorders>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b/>
                <w:sz w:val="18"/>
                <w:szCs w:val="18"/>
              </w:rPr>
            </w:pPr>
            <w:r w:rsidRPr="00E47AEE">
              <w:rPr>
                <w:b/>
                <w:sz w:val="18"/>
                <w:szCs w:val="18"/>
              </w:rPr>
              <w:t>4</w:t>
            </w:r>
          </w:p>
        </w:tc>
        <w:tc>
          <w:tcPr>
            <w:tcW w:w="2469" w:type="dxa"/>
          </w:tcPr>
          <w:p w:rsidR="00631822" w:rsidRPr="00E47AEE" w:rsidRDefault="00631822" w:rsidP="00E82849">
            <w:pPr>
              <w:spacing w:line="240" w:lineRule="auto"/>
              <w:jc w:val="left"/>
              <w:rPr>
                <w:rFonts w:ascii="Arial Narrow" w:hAnsi="Arial Narrow"/>
                <w:iCs/>
                <w:sz w:val="18"/>
                <w:szCs w:val="18"/>
                <w:lang w:val="de-DE"/>
              </w:rPr>
            </w:pPr>
            <w:r w:rsidRPr="00E47AEE">
              <w:rPr>
                <w:rFonts w:ascii="Arial Narrow" w:hAnsi="Arial Narrow"/>
                <w:b/>
                <w:bCs/>
                <w:sz w:val="18"/>
                <w:szCs w:val="18"/>
                <w:lang w:val="nl-NL"/>
              </w:rPr>
              <w:t>Keterpaduan dan keterkaitan antar komponen evaluasi-diri</w:t>
            </w:r>
          </w:p>
        </w:tc>
        <w:tc>
          <w:tcPr>
            <w:tcW w:w="903" w:type="dxa"/>
            <w:shd w:val="diagStripe" w:color="auto" w:fill="auto"/>
          </w:tcPr>
          <w:p w:rsidR="00631822" w:rsidRPr="00E47AEE" w:rsidRDefault="00631822" w:rsidP="00E82849">
            <w:pPr>
              <w:spacing w:line="240" w:lineRule="auto"/>
              <w:rPr>
                <w:sz w:val="18"/>
                <w:szCs w:val="18"/>
                <w:lang w:val="nb-NO"/>
              </w:rPr>
            </w:pPr>
          </w:p>
        </w:tc>
        <w:tc>
          <w:tcPr>
            <w:tcW w:w="900" w:type="dxa"/>
            <w:shd w:val="diagStripe" w:color="auto" w:fill="auto"/>
          </w:tcPr>
          <w:p w:rsidR="00631822" w:rsidRPr="00E47AEE" w:rsidRDefault="00631822" w:rsidP="00E82849">
            <w:pPr>
              <w:spacing w:line="240" w:lineRule="auto"/>
              <w:rPr>
                <w:sz w:val="18"/>
                <w:szCs w:val="18"/>
                <w:lang w:val="nb-NO"/>
              </w:rPr>
            </w:pPr>
          </w:p>
        </w:tc>
        <w:tc>
          <w:tcPr>
            <w:tcW w:w="859" w:type="dxa"/>
            <w:shd w:val="diagStripe" w:color="auto" w:fill="auto"/>
          </w:tcPr>
          <w:p w:rsidR="00631822" w:rsidRPr="00E47AEE" w:rsidRDefault="00631822" w:rsidP="00E82849">
            <w:pPr>
              <w:spacing w:line="240" w:lineRule="auto"/>
              <w:rPr>
                <w:sz w:val="18"/>
                <w:szCs w:val="18"/>
                <w:lang w:val="nb-NO"/>
              </w:rPr>
            </w:pPr>
          </w:p>
        </w:tc>
        <w:tc>
          <w:tcPr>
            <w:tcW w:w="874" w:type="dxa"/>
            <w:shd w:val="diagStripe" w:color="auto" w:fill="auto"/>
          </w:tcPr>
          <w:p w:rsidR="00631822" w:rsidRPr="00E47AEE" w:rsidRDefault="00631822" w:rsidP="00E82849">
            <w:pPr>
              <w:spacing w:line="240" w:lineRule="auto"/>
              <w:rPr>
                <w:sz w:val="18"/>
                <w:szCs w:val="18"/>
                <w:lang w:val="nb-NO"/>
              </w:rPr>
            </w:pPr>
          </w:p>
        </w:tc>
        <w:tc>
          <w:tcPr>
            <w:tcW w:w="2227" w:type="dxa"/>
            <w:shd w:val="diagStripe" w:color="auto" w:fill="auto"/>
          </w:tcPr>
          <w:p w:rsidR="00631822" w:rsidRPr="00E47AEE" w:rsidRDefault="00631822" w:rsidP="00E82849">
            <w:pPr>
              <w:spacing w:line="240" w:lineRule="auto"/>
              <w:rPr>
                <w:sz w:val="18"/>
                <w:szCs w:val="18"/>
                <w:lang w:val="nb-NO"/>
              </w:rPr>
            </w:pPr>
          </w:p>
        </w:tc>
        <w:tc>
          <w:tcPr>
            <w:tcW w:w="1710" w:type="dxa"/>
            <w:shd w:val="diagStripe" w:color="auto" w:fill="auto"/>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a</w:t>
            </w:r>
          </w:p>
        </w:tc>
        <w:tc>
          <w:tcPr>
            <w:tcW w:w="2469" w:type="dxa"/>
          </w:tcPr>
          <w:p w:rsidR="00631822" w:rsidRPr="00E47AEE" w:rsidRDefault="00631822" w:rsidP="00E82849">
            <w:pPr>
              <w:spacing w:line="240" w:lineRule="auto"/>
              <w:jc w:val="left"/>
              <w:rPr>
                <w:rFonts w:ascii="Arial Narrow" w:hAnsi="Arial Narrow"/>
                <w:sz w:val="18"/>
                <w:szCs w:val="18"/>
                <w:lang w:val="de-DE"/>
              </w:rPr>
            </w:pPr>
            <w:r w:rsidRPr="00E47AEE">
              <w:rPr>
                <w:rFonts w:ascii="Arial Narrow" w:hAnsi="Arial Narrow"/>
                <w:iCs/>
                <w:sz w:val="18"/>
                <w:szCs w:val="18"/>
                <w:lang w:val="de-DE"/>
              </w:rPr>
              <w:t>Komprehensif (dalam, luas dan terpadu)</w:t>
            </w:r>
            <w:r w:rsidRPr="00E47AEE">
              <w:rPr>
                <w:rFonts w:ascii="Arial Narrow" w:hAnsi="Arial Narrow"/>
                <w:sz w:val="18"/>
                <w:szCs w:val="18"/>
                <w:lang w:val="de-DE"/>
              </w:rPr>
              <w:t>.</w:t>
            </w:r>
          </w:p>
          <w:p w:rsidR="00631822" w:rsidRPr="00E47AEE" w:rsidRDefault="00631822" w:rsidP="00E82849">
            <w:pPr>
              <w:spacing w:line="240" w:lineRule="auto"/>
              <w:jc w:val="left"/>
              <w:rPr>
                <w:rFonts w:ascii="Arial Narrow" w:hAnsi="Arial Narrow"/>
                <w:sz w:val="18"/>
                <w:szCs w:val="18"/>
                <w:lang w:val="de-DE"/>
              </w:rPr>
            </w:pPr>
          </w:p>
          <w:p w:rsidR="00631822" w:rsidRPr="00E47AEE" w:rsidRDefault="00631822" w:rsidP="00E82849">
            <w:pPr>
              <w:spacing w:line="240" w:lineRule="auto"/>
              <w:jc w:val="left"/>
              <w:rPr>
                <w:rFonts w:ascii="Arial Narrow" w:hAnsi="Arial Narrow"/>
                <w:sz w:val="18"/>
                <w:szCs w:val="18"/>
                <w:lang w:val="de-DE"/>
              </w:rPr>
            </w:pP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588" w:type="dxa"/>
          </w:tcPr>
          <w:p w:rsidR="00631822" w:rsidRPr="00E47AEE" w:rsidRDefault="00631822" w:rsidP="00E82849">
            <w:pPr>
              <w:spacing w:line="240" w:lineRule="auto"/>
              <w:jc w:val="center"/>
              <w:rPr>
                <w:sz w:val="18"/>
                <w:szCs w:val="18"/>
              </w:rPr>
            </w:pPr>
            <w:r w:rsidRPr="00E47AEE">
              <w:rPr>
                <w:sz w:val="18"/>
                <w:szCs w:val="18"/>
              </w:rPr>
              <w:t>b</w:t>
            </w:r>
          </w:p>
        </w:tc>
        <w:tc>
          <w:tcPr>
            <w:tcW w:w="2469" w:type="dxa"/>
          </w:tcPr>
          <w:p w:rsidR="00631822" w:rsidRPr="00E47AEE" w:rsidRDefault="00631822" w:rsidP="00E82849">
            <w:pPr>
              <w:spacing w:line="240" w:lineRule="auto"/>
              <w:jc w:val="left"/>
              <w:rPr>
                <w:rFonts w:ascii="Arial Narrow" w:hAnsi="Arial Narrow"/>
                <w:sz w:val="18"/>
                <w:szCs w:val="18"/>
                <w:lang w:val="es-ES"/>
              </w:rPr>
            </w:pPr>
            <w:r w:rsidRPr="00E47AEE">
              <w:rPr>
                <w:rFonts w:ascii="Arial Narrow" w:hAnsi="Arial Narrow"/>
                <w:iCs/>
                <w:sz w:val="18"/>
                <w:szCs w:val="18"/>
                <w:lang w:val="es-ES"/>
              </w:rPr>
              <w:t>Kejelasan analisisintra dan antar komponen evaluasi-diri</w:t>
            </w:r>
            <w:r w:rsidRPr="00E47AEE">
              <w:rPr>
                <w:rFonts w:ascii="Arial Narrow" w:hAnsi="Arial Narrow"/>
                <w:sz w:val="18"/>
                <w:szCs w:val="18"/>
                <w:lang w:val="es-ES"/>
              </w:rPr>
              <w:t>.</w:t>
            </w:r>
          </w:p>
          <w:p w:rsidR="00631822" w:rsidRPr="00E47AEE" w:rsidRDefault="00631822" w:rsidP="00E82849">
            <w:pPr>
              <w:spacing w:line="240" w:lineRule="auto"/>
              <w:jc w:val="left"/>
              <w:rPr>
                <w:rFonts w:ascii="Arial Narrow" w:hAnsi="Arial Narrow"/>
                <w:sz w:val="18"/>
                <w:szCs w:val="18"/>
                <w:lang w:val="es-ES"/>
              </w:rPr>
            </w:pPr>
          </w:p>
          <w:p w:rsidR="00631822" w:rsidRPr="00E47AEE" w:rsidRDefault="00631822" w:rsidP="00E82849">
            <w:pPr>
              <w:spacing w:line="240" w:lineRule="auto"/>
              <w:jc w:val="left"/>
              <w:rPr>
                <w:rFonts w:ascii="Arial Narrow" w:hAnsi="Arial Narrow"/>
                <w:sz w:val="18"/>
                <w:szCs w:val="18"/>
                <w:lang w:val="es-ES"/>
              </w:rPr>
            </w:pPr>
          </w:p>
        </w:tc>
        <w:tc>
          <w:tcPr>
            <w:tcW w:w="903" w:type="dxa"/>
          </w:tcPr>
          <w:p w:rsidR="00631822" w:rsidRPr="00E47AEE" w:rsidRDefault="00631822" w:rsidP="00E82849">
            <w:pPr>
              <w:spacing w:line="240" w:lineRule="auto"/>
              <w:jc w:val="center"/>
              <w:rPr>
                <w:sz w:val="18"/>
                <w:szCs w:val="18"/>
                <w:lang w:val="nb-NO"/>
              </w:rPr>
            </w:pPr>
          </w:p>
        </w:tc>
        <w:tc>
          <w:tcPr>
            <w:tcW w:w="900" w:type="dxa"/>
          </w:tcPr>
          <w:p w:rsidR="00631822" w:rsidRPr="00E47AEE" w:rsidRDefault="00631822" w:rsidP="00E82849">
            <w:pPr>
              <w:spacing w:line="240" w:lineRule="auto"/>
              <w:jc w:val="center"/>
              <w:rPr>
                <w:sz w:val="18"/>
                <w:szCs w:val="18"/>
                <w:lang w:val="nb-NO"/>
              </w:rPr>
            </w:pPr>
          </w:p>
        </w:tc>
        <w:tc>
          <w:tcPr>
            <w:tcW w:w="859" w:type="dxa"/>
          </w:tcPr>
          <w:p w:rsidR="00631822" w:rsidRPr="00E47AEE" w:rsidRDefault="00631822" w:rsidP="00E82849">
            <w:pPr>
              <w:spacing w:line="240" w:lineRule="auto"/>
              <w:jc w:val="center"/>
              <w:rPr>
                <w:sz w:val="18"/>
                <w:szCs w:val="18"/>
                <w:lang w:val="nb-NO"/>
              </w:rPr>
            </w:pPr>
          </w:p>
        </w:tc>
        <w:tc>
          <w:tcPr>
            <w:tcW w:w="874" w:type="dxa"/>
          </w:tcPr>
          <w:p w:rsidR="00631822" w:rsidRPr="00E47AEE" w:rsidRDefault="00631822" w:rsidP="00E82849">
            <w:pPr>
              <w:spacing w:line="240" w:lineRule="auto"/>
              <w:jc w:val="center"/>
              <w:rPr>
                <w:sz w:val="18"/>
                <w:szCs w:val="18"/>
                <w:lang w:val="nb-NO"/>
              </w:rPr>
            </w:pPr>
          </w:p>
        </w:tc>
        <w:tc>
          <w:tcPr>
            <w:tcW w:w="2227" w:type="dxa"/>
          </w:tcPr>
          <w:p w:rsidR="00631822" w:rsidRPr="00E47AEE" w:rsidRDefault="00631822" w:rsidP="00E82849">
            <w:pPr>
              <w:spacing w:line="240" w:lineRule="auto"/>
              <w:rPr>
                <w:sz w:val="18"/>
                <w:szCs w:val="18"/>
                <w:lang w:val="nb-NO"/>
              </w:rPr>
            </w:pPr>
          </w:p>
        </w:tc>
        <w:tc>
          <w:tcPr>
            <w:tcW w:w="1710" w:type="dxa"/>
          </w:tcPr>
          <w:p w:rsidR="00631822" w:rsidRPr="00E47AEE" w:rsidRDefault="00631822" w:rsidP="00E82849">
            <w:pPr>
              <w:spacing w:line="240" w:lineRule="auto"/>
              <w:rPr>
                <w:sz w:val="18"/>
                <w:szCs w:val="18"/>
                <w:lang w:val="nb-NO"/>
              </w:rPr>
            </w:pPr>
          </w:p>
        </w:tc>
      </w:tr>
      <w:tr w:rsidR="00E47AEE" w:rsidRPr="00E47AEE" w:rsidTr="00631822">
        <w:tc>
          <w:tcPr>
            <w:tcW w:w="3057" w:type="dxa"/>
            <w:gridSpan w:val="2"/>
          </w:tcPr>
          <w:p w:rsidR="00631822" w:rsidRPr="00E47AEE" w:rsidRDefault="00631822" w:rsidP="00E82849">
            <w:pPr>
              <w:spacing w:line="240" w:lineRule="auto"/>
              <w:rPr>
                <w:sz w:val="18"/>
                <w:szCs w:val="18"/>
                <w:lang w:val="nb-NO"/>
              </w:rPr>
            </w:pPr>
          </w:p>
          <w:p w:rsidR="00631822" w:rsidRPr="00E47AEE" w:rsidRDefault="00631822" w:rsidP="00E82849">
            <w:pPr>
              <w:spacing w:line="240" w:lineRule="auto"/>
              <w:jc w:val="center"/>
              <w:rPr>
                <w:b/>
                <w:sz w:val="18"/>
                <w:szCs w:val="18"/>
              </w:rPr>
            </w:pPr>
            <w:r w:rsidRPr="00E47AEE">
              <w:rPr>
                <w:b/>
                <w:sz w:val="18"/>
                <w:szCs w:val="18"/>
              </w:rPr>
              <w:t>Jumlah</w:t>
            </w:r>
          </w:p>
          <w:p w:rsidR="00631822" w:rsidRPr="00E47AEE" w:rsidRDefault="00631822" w:rsidP="00E82849">
            <w:pPr>
              <w:spacing w:line="240" w:lineRule="auto"/>
              <w:rPr>
                <w:sz w:val="18"/>
                <w:szCs w:val="18"/>
              </w:rPr>
            </w:pPr>
          </w:p>
        </w:tc>
        <w:tc>
          <w:tcPr>
            <w:tcW w:w="903" w:type="dxa"/>
            <w:vAlign w:val="center"/>
          </w:tcPr>
          <w:p w:rsidR="00631822" w:rsidRPr="00E47AEE" w:rsidRDefault="00631822" w:rsidP="00E82849">
            <w:pPr>
              <w:spacing w:line="240" w:lineRule="auto"/>
              <w:jc w:val="center"/>
              <w:rPr>
                <w:sz w:val="18"/>
                <w:szCs w:val="18"/>
              </w:rPr>
            </w:pPr>
          </w:p>
        </w:tc>
        <w:tc>
          <w:tcPr>
            <w:tcW w:w="900" w:type="dxa"/>
            <w:vAlign w:val="center"/>
          </w:tcPr>
          <w:p w:rsidR="00631822" w:rsidRPr="00E47AEE" w:rsidRDefault="00631822" w:rsidP="00E82849">
            <w:pPr>
              <w:spacing w:line="240" w:lineRule="auto"/>
              <w:jc w:val="center"/>
              <w:rPr>
                <w:sz w:val="18"/>
                <w:szCs w:val="18"/>
              </w:rPr>
            </w:pPr>
          </w:p>
        </w:tc>
        <w:tc>
          <w:tcPr>
            <w:tcW w:w="859" w:type="dxa"/>
          </w:tcPr>
          <w:p w:rsidR="00631822" w:rsidRPr="00E47AEE" w:rsidRDefault="00631822" w:rsidP="00E82849">
            <w:pPr>
              <w:spacing w:line="240" w:lineRule="auto"/>
              <w:jc w:val="center"/>
              <w:rPr>
                <w:sz w:val="18"/>
                <w:szCs w:val="18"/>
              </w:rPr>
            </w:pPr>
          </w:p>
        </w:tc>
        <w:tc>
          <w:tcPr>
            <w:tcW w:w="874" w:type="dxa"/>
            <w:vAlign w:val="center"/>
          </w:tcPr>
          <w:p w:rsidR="00631822" w:rsidRPr="00E47AEE" w:rsidRDefault="00631822" w:rsidP="00E82849">
            <w:pPr>
              <w:spacing w:line="240" w:lineRule="auto"/>
              <w:jc w:val="center"/>
              <w:rPr>
                <w:sz w:val="18"/>
                <w:szCs w:val="18"/>
              </w:rPr>
            </w:pPr>
          </w:p>
        </w:tc>
        <w:tc>
          <w:tcPr>
            <w:tcW w:w="2227" w:type="dxa"/>
            <w:shd w:val="diagStripe" w:color="auto" w:fill="auto"/>
          </w:tcPr>
          <w:p w:rsidR="00631822" w:rsidRPr="00E47AEE" w:rsidRDefault="00631822" w:rsidP="00E82849">
            <w:pPr>
              <w:spacing w:line="240" w:lineRule="auto"/>
              <w:rPr>
                <w:sz w:val="18"/>
                <w:szCs w:val="18"/>
              </w:rPr>
            </w:pPr>
          </w:p>
        </w:tc>
        <w:tc>
          <w:tcPr>
            <w:tcW w:w="1710" w:type="dxa"/>
            <w:shd w:val="diagStripe" w:color="auto" w:fill="auto"/>
          </w:tcPr>
          <w:p w:rsidR="00631822" w:rsidRPr="00E47AEE" w:rsidRDefault="00631822" w:rsidP="00E82849">
            <w:pPr>
              <w:spacing w:line="240" w:lineRule="auto"/>
              <w:rPr>
                <w:sz w:val="18"/>
                <w:szCs w:val="18"/>
              </w:rPr>
            </w:pPr>
          </w:p>
        </w:tc>
      </w:tr>
    </w:tbl>
    <w:p w:rsidR="00870B81" w:rsidRPr="00E47AEE" w:rsidRDefault="0089760E" w:rsidP="00870B81">
      <w:pPr>
        <w:spacing w:line="240" w:lineRule="auto"/>
        <w:rPr>
          <w:sz w:val="18"/>
          <w:szCs w:val="18"/>
        </w:rPr>
      </w:pPr>
      <w:r w:rsidRPr="00E47AEE">
        <w:rPr>
          <w:sz w:val="18"/>
          <w:szCs w:val="18"/>
        </w:rPr>
        <w:t>Catatan: *skor 1</w:t>
      </w:r>
      <w:r w:rsidR="00870B81" w:rsidRPr="00E47AEE">
        <w:rPr>
          <w:sz w:val="18"/>
          <w:szCs w:val="18"/>
        </w:rPr>
        <w:t xml:space="preserve"> - 4</w:t>
      </w:r>
    </w:p>
    <w:p w:rsidR="00870B81" w:rsidRPr="00E47AEE" w:rsidRDefault="00870B81" w:rsidP="00870B81">
      <w:pPr>
        <w:spacing w:line="240" w:lineRule="auto"/>
        <w:rPr>
          <w:sz w:val="18"/>
          <w:szCs w:val="18"/>
        </w:rPr>
      </w:pPr>
    </w:p>
    <w:p w:rsidR="00870B81" w:rsidRPr="00E47AEE" w:rsidRDefault="0089760E" w:rsidP="00870B81">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870B81" w:rsidRPr="00E47AEE" w:rsidRDefault="00870B81" w:rsidP="00870B81">
      <w:pPr>
        <w:spacing w:line="240" w:lineRule="auto"/>
        <w:rPr>
          <w:sz w:val="18"/>
          <w:szCs w:val="18"/>
        </w:rPr>
      </w:pPr>
    </w:p>
    <w:p w:rsidR="00870B81" w:rsidRPr="00E47AEE" w:rsidRDefault="00870B81" w:rsidP="00870B81">
      <w:pPr>
        <w:spacing w:line="240" w:lineRule="auto"/>
        <w:rPr>
          <w:sz w:val="18"/>
          <w:szCs w:val="18"/>
        </w:rPr>
      </w:pPr>
    </w:p>
    <w:tbl>
      <w:tblPr>
        <w:tblW w:w="9704" w:type="dxa"/>
        <w:tblLook w:val="04A0" w:firstRow="1" w:lastRow="0" w:firstColumn="1" w:lastColumn="0" w:noHBand="0" w:noVBand="1"/>
      </w:tblPr>
      <w:tblGrid>
        <w:gridCol w:w="1998"/>
        <w:gridCol w:w="2666"/>
        <w:gridCol w:w="236"/>
        <w:gridCol w:w="2145"/>
        <w:gridCol w:w="2659"/>
      </w:tblGrid>
      <w:tr w:rsidR="00E47AEE" w:rsidRPr="00E47AEE" w:rsidTr="00E82849">
        <w:tc>
          <w:tcPr>
            <w:tcW w:w="1998" w:type="dxa"/>
          </w:tcPr>
          <w:p w:rsidR="00870B81" w:rsidRPr="00E47AEE" w:rsidRDefault="00185EE0" w:rsidP="00E82849">
            <w:pPr>
              <w:spacing w:line="240" w:lineRule="auto"/>
              <w:rPr>
                <w:sz w:val="18"/>
                <w:szCs w:val="18"/>
              </w:rPr>
            </w:pPr>
            <w:r w:rsidRPr="00E47AEE">
              <w:rPr>
                <w:sz w:val="18"/>
                <w:szCs w:val="18"/>
              </w:rPr>
              <w:t>Nama Asesor</w:t>
            </w:r>
          </w:p>
          <w:p w:rsidR="00870B81" w:rsidRPr="00E47AEE" w:rsidRDefault="00870B81" w:rsidP="00E82849">
            <w:pPr>
              <w:spacing w:line="240" w:lineRule="auto"/>
              <w:rPr>
                <w:sz w:val="18"/>
                <w:szCs w:val="18"/>
              </w:rPr>
            </w:pPr>
          </w:p>
          <w:p w:rsidR="00870B81" w:rsidRPr="00E47AEE" w:rsidRDefault="00870B81" w:rsidP="00E82849">
            <w:pPr>
              <w:spacing w:line="240" w:lineRule="auto"/>
              <w:rPr>
                <w:sz w:val="18"/>
                <w:szCs w:val="18"/>
              </w:rPr>
            </w:pPr>
          </w:p>
        </w:tc>
        <w:tc>
          <w:tcPr>
            <w:tcW w:w="2666" w:type="dxa"/>
          </w:tcPr>
          <w:p w:rsidR="00870B81" w:rsidRPr="00E47AEE" w:rsidRDefault="00870B81" w:rsidP="00E82849">
            <w:pPr>
              <w:spacing w:line="240" w:lineRule="auto"/>
              <w:rPr>
                <w:sz w:val="18"/>
                <w:szCs w:val="18"/>
              </w:rPr>
            </w:pPr>
          </w:p>
        </w:tc>
        <w:tc>
          <w:tcPr>
            <w:tcW w:w="236" w:type="dxa"/>
          </w:tcPr>
          <w:p w:rsidR="00870B81" w:rsidRPr="00E47AEE" w:rsidRDefault="00870B81" w:rsidP="00E82849">
            <w:pPr>
              <w:spacing w:line="240" w:lineRule="auto"/>
              <w:rPr>
                <w:sz w:val="18"/>
                <w:szCs w:val="18"/>
              </w:rPr>
            </w:pPr>
          </w:p>
        </w:tc>
        <w:tc>
          <w:tcPr>
            <w:tcW w:w="2145" w:type="dxa"/>
          </w:tcPr>
          <w:p w:rsidR="00870B81" w:rsidRPr="00E47AEE" w:rsidRDefault="00185EE0" w:rsidP="00E82849">
            <w:pPr>
              <w:spacing w:line="240" w:lineRule="auto"/>
              <w:rPr>
                <w:sz w:val="18"/>
                <w:szCs w:val="18"/>
              </w:rPr>
            </w:pPr>
            <w:r w:rsidRPr="00E47AEE">
              <w:rPr>
                <w:sz w:val="18"/>
                <w:szCs w:val="18"/>
              </w:rPr>
              <w:t>Tanda Tangan</w:t>
            </w:r>
          </w:p>
        </w:tc>
        <w:tc>
          <w:tcPr>
            <w:tcW w:w="2659" w:type="dxa"/>
          </w:tcPr>
          <w:p w:rsidR="00870B81" w:rsidRPr="00E47AEE" w:rsidRDefault="00870B81" w:rsidP="00E82849">
            <w:pPr>
              <w:spacing w:line="240" w:lineRule="auto"/>
              <w:rPr>
                <w:sz w:val="18"/>
                <w:szCs w:val="18"/>
              </w:rPr>
            </w:pPr>
          </w:p>
        </w:tc>
      </w:tr>
      <w:tr w:rsidR="00E47AEE" w:rsidRPr="00E47AEE" w:rsidTr="00E82849">
        <w:tc>
          <w:tcPr>
            <w:tcW w:w="1998" w:type="dxa"/>
          </w:tcPr>
          <w:p w:rsidR="00185EE0" w:rsidRPr="00E47AEE" w:rsidRDefault="00185EE0" w:rsidP="00E82849">
            <w:pPr>
              <w:spacing w:line="240" w:lineRule="auto"/>
              <w:rPr>
                <w:sz w:val="18"/>
                <w:szCs w:val="18"/>
              </w:rPr>
            </w:pPr>
          </w:p>
          <w:p w:rsidR="00870B81" w:rsidRPr="00E47AEE" w:rsidRDefault="00185EE0" w:rsidP="00E82849">
            <w:pPr>
              <w:spacing w:line="240" w:lineRule="auto"/>
              <w:rPr>
                <w:sz w:val="18"/>
                <w:szCs w:val="18"/>
              </w:rPr>
            </w:pPr>
            <w:r w:rsidRPr="00E47AEE">
              <w:rPr>
                <w:sz w:val="18"/>
                <w:szCs w:val="18"/>
              </w:rPr>
              <w:t>1.</w:t>
            </w:r>
          </w:p>
        </w:tc>
        <w:tc>
          <w:tcPr>
            <w:tcW w:w="2666" w:type="dxa"/>
          </w:tcPr>
          <w:p w:rsidR="00870B81" w:rsidRPr="00E47AEE" w:rsidRDefault="00870B81" w:rsidP="00E82849">
            <w:pPr>
              <w:spacing w:line="240" w:lineRule="auto"/>
              <w:rPr>
                <w:sz w:val="18"/>
                <w:szCs w:val="18"/>
              </w:rPr>
            </w:pPr>
          </w:p>
        </w:tc>
        <w:tc>
          <w:tcPr>
            <w:tcW w:w="236" w:type="dxa"/>
          </w:tcPr>
          <w:p w:rsidR="00870B81" w:rsidRPr="00E47AEE" w:rsidRDefault="00870B81" w:rsidP="00E82849">
            <w:pPr>
              <w:spacing w:line="240" w:lineRule="auto"/>
              <w:rPr>
                <w:sz w:val="18"/>
                <w:szCs w:val="18"/>
              </w:rPr>
            </w:pPr>
          </w:p>
        </w:tc>
        <w:tc>
          <w:tcPr>
            <w:tcW w:w="2145" w:type="dxa"/>
          </w:tcPr>
          <w:p w:rsidR="00185EE0" w:rsidRPr="00E47AEE" w:rsidRDefault="00185EE0" w:rsidP="00E82849">
            <w:pPr>
              <w:spacing w:line="240" w:lineRule="auto"/>
              <w:rPr>
                <w:sz w:val="18"/>
                <w:szCs w:val="18"/>
              </w:rPr>
            </w:pPr>
          </w:p>
          <w:p w:rsidR="00870B81" w:rsidRPr="00E47AEE" w:rsidRDefault="00185EE0" w:rsidP="00E82849">
            <w:pPr>
              <w:spacing w:line="240" w:lineRule="auto"/>
              <w:rPr>
                <w:sz w:val="18"/>
                <w:szCs w:val="18"/>
              </w:rPr>
            </w:pPr>
            <w:r w:rsidRPr="00E47AEE">
              <w:rPr>
                <w:sz w:val="18"/>
                <w:szCs w:val="18"/>
              </w:rPr>
              <w:t>1.</w:t>
            </w:r>
          </w:p>
        </w:tc>
        <w:tc>
          <w:tcPr>
            <w:tcW w:w="2659" w:type="dxa"/>
          </w:tcPr>
          <w:p w:rsidR="00870B81" w:rsidRPr="00E47AEE" w:rsidRDefault="00870B81" w:rsidP="00E82849">
            <w:pPr>
              <w:spacing w:line="240" w:lineRule="auto"/>
              <w:rPr>
                <w:sz w:val="18"/>
                <w:szCs w:val="18"/>
              </w:rPr>
            </w:pPr>
          </w:p>
        </w:tc>
      </w:tr>
      <w:tr w:rsidR="00E47AEE" w:rsidRPr="00E47AEE" w:rsidTr="00E8284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66" w:type="dxa"/>
          </w:tcPr>
          <w:p w:rsidR="00185EE0" w:rsidRPr="00E47AEE" w:rsidRDefault="00185EE0" w:rsidP="00E82849">
            <w:pPr>
              <w:spacing w:line="240" w:lineRule="auto"/>
              <w:rPr>
                <w:sz w:val="18"/>
                <w:szCs w:val="18"/>
              </w:rPr>
            </w:pPr>
          </w:p>
        </w:tc>
        <w:tc>
          <w:tcPr>
            <w:tcW w:w="236" w:type="dxa"/>
          </w:tcPr>
          <w:p w:rsidR="00185EE0" w:rsidRPr="00E47AEE" w:rsidRDefault="00185EE0" w:rsidP="00E82849">
            <w:pPr>
              <w:spacing w:line="240" w:lineRule="auto"/>
              <w:rPr>
                <w:sz w:val="18"/>
                <w:szCs w:val="18"/>
              </w:rPr>
            </w:pPr>
          </w:p>
        </w:tc>
        <w:tc>
          <w:tcPr>
            <w:tcW w:w="2145" w:type="dxa"/>
          </w:tcPr>
          <w:p w:rsidR="00185EE0" w:rsidRPr="00E47AEE" w:rsidRDefault="00185EE0" w:rsidP="00E82849">
            <w:pPr>
              <w:spacing w:line="240" w:lineRule="auto"/>
              <w:rPr>
                <w:sz w:val="18"/>
                <w:szCs w:val="18"/>
              </w:rPr>
            </w:pPr>
          </w:p>
          <w:p w:rsidR="00185EE0" w:rsidRPr="00E47AEE" w:rsidRDefault="00185EE0" w:rsidP="00E82849">
            <w:pPr>
              <w:spacing w:line="240" w:lineRule="auto"/>
              <w:rPr>
                <w:sz w:val="18"/>
                <w:szCs w:val="18"/>
              </w:rPr>
            </w:pPr>
          </w:p>
          <w:p w:rsidR="00185EE0" w:rsidRPr="00E47AEE" w:rsidRDefault="00185EE0" w:rsidP="00E82849">
            <w:pPr>
              <w:spacing w:line="240" w:lineRule="auto"/>
              <w:rPr>
                <w:sz w:val="18"/>
                <w:szCs w:val="18"/>
              </w:rPr>
            </w:pPr>
            <w:r w:rsidRPr="00E47AEE">
              <w:rPr>
                <w:sz w:val="18"/>
                <w:szCs w:val="18"/>
              </w:rPr>
              <w:t>2.</w:t>
            </w:r>
          </w:p>
        </w:tc>
        <w:tc>
          <w:tcPr>
            <w:tcW w:w="2659" w:type="dxa"/>
          </w:tcPr>
          <w:p w:rsidR="00185EE0" w:rsidRPr="00E47AEE" w:rsidRDefault="00185EE0" w:rsidP="00E82849">
            <w:pPr>
              <w:spacing w:line="240" w:lineRule="auto"/>
              <w:rPr>
                <w:sz w:val="18"/>
                <w:szCs w:val="18"/>
              </w:rPr>
            </w:pPr>
          </w:p>
        </w:tc>
      </w:tr>
      <w:tr w:rsidR="00E47AEE" w:rsidRPr="00E47AEE" w:rsidTr="00E8284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66" w:type="dxa"/>
          </w:tcPr>
          <w:p w:rsidR="00185EE0" w:rsidRPr="00E47AEE" w:rsidRDefault="00185EE0" w:rsidP="00E82849">
            <w:pPr>
              <w:spacing w:line="240" w:lineRule="auto"/>
              <w:rPr>
                <w:sz w:val="18"/>
                <w:szCs w:val="18"/>
              </w:rPr>
            </w:pPr>
          </w:p>
        </w:tc>
        <w:tc>
          <w:tcPr>
            <w:tcW w:w="236" w:type="dxa"/>
          </w:tcPr>
          <w:p w:rsidR="00185EE0" w:rsidRPr="00E47AEE" w:rsidRDefault="00185EE0" w:rsidP="00E82849">
            <w:pPr>
              <w:spacing w:line="240" w:lineRule="auto"/>
              <w:rPr>
                <w:sz w:val="18"/>
                <w:szCs w:val="18"/>
              </w:rPr>
            </w:pPr>
          </w:p>
        </w:tc>
        <w:tc>
          <w:tcPr>
            <w:tcW w:w="2145" w:type="dxa"/>
          </w:tcPr>
          <w:p w:rsidR="00185EE0" w:rsidRPr="00E47AEE" w:rsidRDefault="00185EE0" w:rsidP="00E82849">
            <w:pPr>
              <w:spacing w:line="240" w:lineRule="auto"/>
              <w:rPr>
                <w:sz w:val="18"/>
                <w:szCs w:val="18"/>
              </w:rPr>
            </w:pPr>
          </w:p>
          <w:p w:rsidR="00185EE0" w:rsidRPr="00E47AEE" w:rsidRDefault="00185EE0" w:rsidP="00E82849">
            <w:pPr>
              <w:spacing w:line="240" w:lineRule="auto"/>
              <w:rPr>
                <w:sz w:val="18"/>
                <w:szCs w:val="18"/>
              </w:rPr>
            </w:pPr>
          </w:p>
          <w:p w:rsidR="00185EE0" w:rsidRPr="00E47AEE" w:rsidRDefault="00185EE0" w:rsidP="00E82849">
            <w:pPr>
              <w:spacing w:line="240" w:lineRule="auto"/>
              <w:rPr>
                <w:sz w:val="18"/>
                <w:szCs w:val="18"/>
              </w:rPr>
            </w:pPr>
            <w:r w:rsidRPr="00E47AEE">
              <w:rPr>
                <w:sz w:val="18"/>
                <w:szCs w:val="18"/>
              </w:rPr>
              <w:t>3.</w:t>
            </w:r>
          </w:p>
        </w:tc>
        <w:tc>
          <w:tcPr>
            <w:tcW w:w="2659" w:type="dxa"/>
          </w:tcPr>
          <w:p w:rsidR="00185EE0" w:rsidRPr="00E47AEE" w:rsidRDefault="00185EE0" w:rsidP="00E82849">
            <w:pPr>
              <w:spacing w:line="240" w:lineRule="auto"/>
              <w:rPr>
                <w:sz w:val="18"/>
                <w:szCs w:val="18"/>
              </w:rPr>
            </w:pPr>
          </w:p>
        </w:tc>
      </w:tr>
    </w:tbl>
    <w:p w:rsidR="00870B81" w:rsidRPr="00E47AEE" w:rsidRDefault="00870B81" w:rsidP="00870B81">
      <w:pPr>
        <w:spacing w:line="240" w:lineRule="auto"/>
        <w:rPr>
          <w:sz w:val="18"/>
          <w:szCs w:val="18"/>
        </w:rPr>
      </w:pPr>
    </w:p>
    <w:p w:rsidR="00714F33" w:rsidRPr="00E47AEE" w:rsidRDefault="00714F33" w:rsidP="00714F33">
      <w:pPr>
        <w:spacing w:line="240" w:lineRule="auto"/>
        <w:jc w:val="left"/>
        <w:rPr>
          <w:sz w:val="18"/>
          <w:szCs w:val="18"/>
        </w:rPr>
      </w:pPr>
    </w:p>
    <w:p w:rsidR="00870B81" w:rsidRPr="00E47AEE" w:rsidRDefault="00870B81" w:rsidP="00714F33">
      <w:pPr>
        <w:pStyle w:val="Heading1"/>
        <w:ind w:left="1350" w:hanging="1350"/>
        <w:jc w:val="left"/>
        <w:rPr>
          <w:sz w:val="18"/>
          <w:szCs w:val="18"/>
          <w:lang w:val="nb-NO"/>
        </w:rPr>
      </w:pPr>
    </w:p>
    <w:p w:rsidR="0098797F" w:rsidRPr="00E47AEE" w:rsidRDefault="00870B81" w:rsidP="0098797F">
      <w:pPr>
        <w:pStyle w:val="Heading1"/>
        <w:ind w:left="1350" w:hanging="1350"/>
        <w:rPr>
          <w:sz w:val="18"/>
          <w:szCs w:val="18"/>
          <w:lang w:val="nb-NO"/>
        </w:rPr>
      </w:pPr>
      <w:r w:rsidRPr="00E47AEE">
        <w:rPr>
          <w:sz w:val="18"/>
          <w:szCs w:val="18"/>
          <w:lang w:val="nb-NO"/>
        </w:rPr>
        <w:br w:type="page"/>
      </w:r>
      <w:r w:rsidRPr="00E47AEE">
        <w:rPr>
          <w:sz w:val="18"/>
          <w:szCs w:val="18"/>
          <w:lang w:val="nb-NO"/>
        </w:rPr>
        <w:lastRenderedPageBreak/>
        <w:t>FORMAT 7</w:t>
      </w:r>
    </w:p>
    <w:p w:rsidR="00714F33" w:rsidRPr="00E47AEE" w:rsidRDefault="00714F33" w:rsidP="0098797F">
      <w:pPr>
        <w:pStyle w:val="Heading1"/>
        <w:ind w:left="1350" w:hanging="1350"/>
        <w:rPr>
          <w:sz w:val="18"/>
          <w:szCs w:val="18"/>
          <w:lang w:val="nb-NO"/>
        </w:rPr>
      </w:pPr>
      <w:r w:rsidRPr="00E47AEE">
        <w:rPr>
          <w:sz w:val="18"/>
          <w:szCs w:val="18"/>
          <w:lang w:val="nb-NO"/>
        </w:rPr>
        <w:t xml:space="preserve">LAPORAN PENILAIAN AKHIR BORANG PROGRAM </w:t>
      </w:r>
      <w:r w:rsidR="006D7F6E" w:rsidRPr="00E47AEE">
        <w:rPr>
          <w:sz w:val="18"/>
          <w:szCs w:val="18"/>
          <w:lang w:val="nb-NO"/>
        </w:rPr>
        <w:t>PENDIDIKAN</w:t>
      </w:r>
    </w:p>
    <w:p w:rsidR="00714F33" w:rsidRPr="00E47AEE" w:rsidRDefault="00714F33" w:rsidP="00714F33">
      <w:pPr>
        <w:rPr>
          <w:sz w:val="18"/>
          <w:szCs w:val="18"/>
          <w:lang w:val="nb-NO"/>
        </w:rPr>
      </w:pPr>
    </w:p>
    <w:tbl>
      <w:tblPr>
        <w:tblW w:w="9198" w:type="dxa"/>
        <w:tblLook w:val="04A0" w:firstRow="1" w:lastRow="0" w:firstColumn="1" w:lastColumn="0" w:noHBand="0" w:noVBand="1"/>
      </w:tblPr>
      <w:tblGrid>
        <w:gridCol w:w="3528"/>
        <w:gridCol w:w="283"/>
        <w:gridCol w:w="5387"/>
      </w:tblGrid>
      <w:tr w:rsidR="00E47AEE" w:rsidRPr="00E47AEE" w:rsidTr="00814305">
        <w:trPr>
          <w:trHeight w:val="432"/>
        </w:trPr>
        <w:tc>
          <w:tcPr>
            <w:tcW w:w="3528" w:type="dxa"/>
            <w:vAlign w:val="center"/>
          </w:tcPr>
          <w:p w:rsidR="00714F33" w:rsidRPr="00E47AEE" w:rsidRDefault="00714F33" w:rsidP="00814305">
            <w:pPr>
              <w:spacing w:line="240" w:lineRule="auto"/>
              <w:jc w:val="left"/>
              <w:rPr>
                <w:sz w:val="18"/>
                <w:szCs w:val="18"/>
              </w:rPr>
            </w:pPr>
            <w:r w:rsidRPr="00E47AEE">
              <w:rPr>
                <w:sz w:val="18"/>
                <w:szCs w:val="18"/>
              </w:rPr>
              <w:t>Nama Perguruan Tinggi</w:t>
            </w:r>
          </w:p>
        </w:tc>
        <w:tc>
          <w:tcPr>
            <w:tcW w:w="283" w:type="dxa"/>
          </w:tcPr>
          <w:p w:rsidR="00714F33" w:rsidRPr="00E47AEE" w:rsidRDefault="00714F33" w:rsidP="00814305">
            <w:pPr>
              <w:spacing w:line="240" w:lineRule="auto"/>
              <w:rPr>
                <w:sz w:val="18"/>
                <w:szCs w:val="18"/>
              </w:rPr>
            </w:pPr>
            <w:r w:rsidRPr="00E47AEE">
              <w:rPr>
                <w:sz w:val="18"/>
                <w:szCs w:val="18"/>
              </w:rPr>
              <w:t>:</w:t>
            </w:r>
          </w:p>
        </w:tc>
        <w:tc>
          <w:tcPr>
            <w:tcW w:w="5387" w:type="dxa"/>
            <w:tcBorders>
              <w:bottom w:val="single" w:sz="4" w:space="0" w:color="auto"/>
            </w:tcBorders>
          </w:tcPr>
          <w:p w:rsidR="00714F33" w:rsidRPr="00E47AEE" w:rsidRDefault="00714F33" w:rsidP="00814305">
            <w:pPr>
              <w:spacing w:line="240" w:lineRule="auto"/>
              <w:rPr>
                <w:sz w:val="18"/>
                <w:szCs w:val="18"/>
              </w:rPr>
            </w:pPr>
          </w:p>
        </w:tc>
      </w:tr>
      <w:tr w:rsidR="00E47AEE" w:rsidRPr="00E47AEE" w:rsidTr="00814305">
        <w:trPr>
          <w:trHeight w:val="432"/>
        </w:trPr>
        <w:tc>
          <w:tcPr>
            <w:tcW w:w="3528" w:type="dxa"/>
            <w:vAlign w:val="center"/>
          </w:tcPr>
          <w:p w:rsidR="00714F33" w:rsidRPr="00E47AEE" w:rsidRDefault="00714F33" w:rsidP="00636DB2">
            <w:pPr>
              <w:spacing w:line="240" w:lineRule="auto"/>
              <w:jc w:val="left"/>
              <w:rPr>
                <w:sz w:val="18"/>
                <w:szCs w:val="18"/>
                <w:lang w:val="id-ID"/>
              </w:rPr>
            </w:pPr>
            <w:r w:rsidRPr="00E47AEE">
              <w:rPr>
                <w:sz w:val="18"/>
                <w:szCs w:val="18"/>
              </w:rPr>
              <w:t xml:space="preserve">Nama </w:t>
            </w:r>
            <w:r w:rsidR="00636DB2" w:rsidRPr="00E47AEE">
              <w:rPr>
                <w:sz w:val="18"/>
                <w:szCs w:val="18"/>
                <w:lang w:val="id-ID"/>
              </w:rPr>
              <w:t>Unit Pengelola Program</w:t>
            </w:r>
          </w:p>
          <w:p w:rsidR="00636DB2" w:rsidRPr="00E47AEE" w:rsidRDefault="006D7F6E" w:rsidP="00636DB2">
            <w:pPr>
              <w:spacing w:line="240" w:lineRule="auto"/>
              <w:jc w:val="left"/>
              <w:rPr>
                <w:sz w:val="18"/>
                <w:szCs w:val="18"/>
                <w:lang w:val="id-ID"/>
              </w:rPr>
            </w:pPr>
            <w:r w:rsidRPr="00E47AEE">
              <w:rPr>
                <w:sz w:val="18"/>
                <w:szCs w:val="18"/>
                <w:lang w:val="id-ID"/>
              </w:rPr>
              <w:t>Pendidikan</w:t>
            </w:r>
          </w:p>
        </w:tc>
        <w:tc>
          <w:tcPr>
            <w:tcW w:w="283" w:type="dxa"/>
          </w:tcPr>
          <w:p w:rsidR="00714F33" w:rsidRPr="00E47AEE" w:rsidRDefault="00714F33" w:rsidP="00814305">
            <w:pPr>
              <w:spacing w:line="240" w:lineRule="auto"/>
              <w:rPr>
                <w:sz w:val="18"/>
                <w:szCs w:val="18"/>
              </w:rPr>
            </w:pPr>
            <w:r w:rsidRPr="00E47AEE">
              <w:rPr>
                <w:sz w:val="18"/>
                <w:szCs w:val="18"/>
              </w:rPr>
              <w:t>:</w:t>
            </w:r>
          </w:p>
        </w:tc>
        <w:tc>
          <w:tcPr>
            <w:tcW w:w="5387" w:type="dxa"/>
            <w:tcBorders>
              <w:bottom w:val="single" w:sz="4" w:space="0" w:color="auto"/>
            </w:tcBorders>
          </w:tcPr>
          <w:p w:rsidR="00714F33" w:rsidRPr="00E47AEE" w:rsidRDefault="00714F33" w:rsidP="00814305">
            <w:pPr>
              <w:spacing w:line="240" w:lineRule="auto"/>
              <w:rPr>
                <w:sz w:val="18"/>
                <w:szCs w:val="18"/>
              </w:rPr>
            </w:pPr>
          </w:p>
        </w:tc>
      </w:tr>
      <w:tr w:rsidR="00E47AEE" w:rsidRPr="00E47AEE" w:rsidTr="00814305">
        <w:trPr>
          <w:trHeight w:val="432"/>
        </w:trPr>
        <w:tc>
          <w:tcPr>
            <w:tcW w:w="3528" w:type="dxa"/>
          </w:tcPr>
          <w:p w:rsidR="00636DB2" w:rsidRPr="00E47AEE" w:rsidRDefault="00636DB2" w:rsidP="00814305">
            <w:pPr>
              <w:spacing w:line="240" w:lineRule="auto"/>
              <w:rPr>
                <w:sz w:val="18"/>
                <w:szCs w:val="18"/>
                <w:lang w:val="id-ID"/>
              </w:rPr>
            </w:pPr>
          </w:p>
          <w:p w:rsidR="00714F33" w:rsidRPr="00E47AEE" w:rsidRDefault="00714F33" w:rsidP="00814305">
            <w:pPr>
              <w:spacing w:line="240" w:lineRule="auto"/>
              <w:rPr>
                <w:sz w:val="18"/>
                <w:szCs w:val="18"/>
              </w:rPr>
            </w:pPr>
            <w:r w:rsidRPr="00E47AEE">
              <w:rPr>
                <w:sz w:val="18"/>
                <w:szCs w:val="18"/>
              </w:rPr>
              <w:t xml:space="preserve">Nama Program </w:t>
            </w:r>
            <w:r w:rsidR="006D7F6E" w:rsidRPr="00E47AEE">
              <w:rPr>
                <w:sz w:val="18"/>
                <w:szCs w:val="18"/>
              </w:rPr>
              <w:t>Pendidikan</w:t>
            </w:r>
          </w:p>
        </w:tc>
        <w:tc>
          <w:tcPr>
            <w:tcW w:w="283" w:type="dxa"/>
          </w:tcPr>
          <w:p w:rsidR="00714F33" w:rsidRPr="00E47AEE" w:rsidRDefault="00714F33" w:rsidP="00814305">
            <w:pPr>
              <w:spacing w:line="240" w:lineRule="auto"/>
              <w:rPr>
                <w:sz w:val="18"/>
                <w:szCs w:val="18"/>
              </w:rPr>
            </w:pPr>
            <w:r w:rsidRPr="00E47AEE">
              <w:rPr>
                <w:sz w:val="18"/>
                <w:szCs w:val="18"/>
              </w:rPr>
              <w:t>:</w:t>
            </w:r>
          </w:p>
        </w:tc>
        <w:tc>
          <w:tcPr>
            <w:tcW w:w="5387" w:type="dxa"/>
            <w:tcBorders>
              <w:top w:val="single" w:sz="4" w:space="0" w:color="auto"/>
              <w:bottom w:val="single" w:sz="4" w:space="0" w:color="auto"/>
            </w:tcBorders>
          </w:tcPr>
          <w:p w:rsidR="00714F33" w:rsidRPr="00E47AEE" w:rsidRDefault="00714F33" w:rsidP="00814305">
            <w:pPr>
              <w:spacing w:line="240" w:lineRule="auto"/>
              <w:rPr>
                <w:sz w:val="18"/>
                <w:szCs w:val="18"/>
              </w:rPr>
            </w:pPr>
          </w:p>
        </w:tc>
      </w:tr>
    </w:tbl>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proofErr w:type="gramStart"/>
      <w:r w:rsidRPr="00E47AEE">
        <w:rPr>
          <w:sz w:val="18"/>
          <w:szCs w:val="18"/>
        </w:rPr>
        <w:t xml:space="preserve">Berdasarkan hasil asesmen lapangan, penilaian untuk setiap butir, dasar penilaian, dan rekomendasi pembinaan disajikan pada </w:t>
      </w:r>
      <w:r w:rsidR="0089760E" w:rsidRPr="00E47AEE">
        <w:rPr>
          <w:sz w:val="18"/>
          <w:szCs w:val="18"/>
        </w:rPr>
        <w:t>tabel</w:t>
      </w:r>
      <w:r w:rsidRPr="00E47AEE">
        <w:rPr>
          <w:sz w:val="18"/>
          <w:szCs w:val="18"/>
        </w:rPr>
        <w:t xml:space="preserve"> berikut.</w:t>
      </w:r>
      <w:proofErr w:type="gramEnd"/>
    </w:p>
    <w:p w:rsidR="00714F33" w:rsidRPr="00E47AEE" w:rsidRDefault="00714F33" w:rsidP="00714F33">
      <w:pPr>
        <w:spacing w:line="240" w:lineRule="auto"/>
        <w:rPr>
          <w:sz w:val="18"/>
          <w:szCs w:val="18"/>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E47AEE" w:rsidRPr="00E47AEE" w:rsidTr="00D15FAD">
        <w:trPr>
          <w:tblHeader/>
        </w:trPr>
        <w:tc>
          <w:tcPr>
            <w:tcW w:w="604" w:type="dxa"/>
            <w:vMerge w:val="restart"/>
            <w:vAlign w:val="center"/>
          </w:tcPr>
          <w:p w:rsidR="00DF37C1" w:rsidRPr="00E47AEE" w:rsidRDefault="00DF37C1" w:rsidP="00D15FAD">
            <w:pPr>
              <w:rPr>
                <w:b/>
                <w:sz w:val="18"/>
                <w:szCs w:val="18"/>
              </w:rPr>
            </w:pPr>
            <w:r w:rsidRPr="00E47AEE">
              <w:rPr>
                <w:b/>
                <w:sz w:val="18"/>
                <w:szCs w:val="18"/>
              </w:rPr>
              <w:t>No.</w:t>
            </w:r>
          </w:p>
        </w:tc>
        <w:tc>
          <w:tcPr>
            <w:tcW w:w="1209" w:type="dxa"/>
            <w:vMerge w:val="restart"/>
            <w:vAlign w:val="center"/>
          </w:tcPr>
          <w:p w:rsidR="00DF37C1" w:rsidRPr="00E47AEE" w:rsidRDefault="00DF37C1" w:rsidP="00814305">
            <w:pPr>
              <w:spacing w:line="240" w:lineRule="auto"/>
              <w:jc w:val="center"/>
              <w:rPr>
                <w:b/>
                <w:sz w:val="18"/>
                <w:szCs w:val="18"/>
              </w:rPr>
            </w:pPr>
            <w:r w:rsidRPr="00E47AEE">
              <w:rPr>
                <w:b/>
                <w:sz w:val="18"/>
                <w:szCs w:val="18"/>
              </w:rPr>
              <w:t>No.Butir</w:t>
            </w:r>
          </w:p>
        </w:tc>
        <w:tc>
          <w:tcPr>
            <w:tcW w:w="3356" w:type="dxa"/>
            <w:gridSpan w:val="4"/>
          </w:tcPr>
          <w:p w:rsidR="00DF37C1" w:rsidRPr="00E47AEE" w:rsidRDefault="00DF37C1" w:rsidP="00814305">
            <w:pPr>
              <w:spacing w:line="240" w:lineRule="auto"/>
              <w:jc w:val="center"/>
              <w:rPr>
                <w:b/>
                <w:sz w:val="18"/>
                <w:szCs w:val="18"/>
              </w:rPr>
            </w:pPr>
            <w:r w:rsidRPr="00E47AEE">
              <w:rPr>
                <w:b/>
                <w:sz w:val="18"/>
                <w:szCs w:val="18"/>
              </w:rPr>
              <w:t>Penilaian*</w:t>
            </w:r>
          </w:p>
        </w:tc>
        <w:tc>
          <w:tcPr>
            <w:tcW w:w="2666" w:type="dxa"/>
            <w:vMerge w:val="restart"/>
            <w:vAlign w:val="center"/>
          </w:tcPr>
          <w:p w:rsidR="00DF37C1" w:rsidRPr="00E47AEE" w:rsidRDefault="00DF37C1" w:rsidP="00814305">
            <w:pPr>
              <w:spacing w:line="240" w:lineRule="auto"/>
              <w:jc w:val="center"/>
              <w:rPr>
                <w:b/>
                <w:sz w:val="18"/>
                <w:szCs w:val="18"/>
              </w:rPr>
            </w:pPr>
            <w:r w:rsidRPr="00E47AEE">
              <w:rPr>
                <w:b/>
                <w:sz w:val="18"/>
                <w:szCs w:val="18"/>
              </w:rPr>
              <w:t>Penjelasan/Dasar Penilaian yang Diperoleh dari Dokumen Borang, Wawancara, dan Observasi</w:t>
            </w:r>
          </w:p>
        </w:tc>
        <w:tc>
          <w:tcPr>
            <w:tcW w:w="2426" w:type="dxa"/>
            <w:vMerge w:val="restart"/>
            <w:vAlign w:val="center"/>
          </w:tcPr>
          <w:p w:rsidR="00DF37C1" w:rsidRPr="00E47AEE" w:rsidRDefault="00DF37C1" w:rsidP="00814305">
            <w:pPr>
              <w:spacing w:line="240" w:lineRule="auto"/>
              <w:jc w:val="center"/>
              <w:rPr>
                <w:b/>
                <w:sz w:val="18"/>
                <w:szCs w:val="18"/>
              </w:rPr>
            </w:pPr>
            <w:r w:rsidRPr="00E47AEE">
              <w:rPr>
                <w:b/>
                <w:sz w:val="18"/>
                <w:szCs w:val="18"/>
              </w:rPr>
              <w:t>Rekomendasi Pembinaan</w:t>
            </w:r>
          </w:p>
        </w:tc>
      </w:tr>
      <w:tr w:rsidR="00E47AEE" w:rsidRPr="00E47AEE" w:rsidTr="00D15FAD">
        <w:trPr>
          <w:tblHeader/>
        </w:trPr>
        <w:tc>
          <w:tcPr>
            <w:tcW w:w="604" w:type="dxa"/>
            <w:vMerge/>
            <w:tcBorders>
              <w:bottom w:val="single" w:sz="4" w:space="0" w:color="auto"/>
            </w:tcBorders>
          </w:tcPr>
          <w:p w:rsidR="00DF37C1" w:rsidRPr="00E47AEE" w:rsidRDefault="00DF37C1" w:rsidP="00D15FAD">
            <w:pPr>
              <w:pStyle w:val="ListParagraph"/>
              <w:numPr>
                <w:ilvl w:val="0"/>
                <w:numId w:val="40"/>
              </w:numPr>
              <w:rPr>
                <w:sz w:val="18"/>
                <w:szCs w:val="18"/>
              </w:rPr>
            </w:pPr>
          </w:p>
        </w:tc>
        <w:tc>
          <w:tcPr>
            <w:tcW w:w="1209" w:type="dxa"/>
            <w:vMerge/>
            <w:tcBorders>
              <w:bottom w:val="single" w:sz="4" w:space="0" w:color="auto"/>
            </w:tcBorders>
          </w:tcPr>
          <w:p w:rsidR="00DF37C1" w:rsidRPr="00E47AEE" w:rsidRDefault="00DF37C1" w:rsidP="00814305">
            <w:pPr>
              <w:spacing w:line="240" w:lineRule="auto"/>
              <w:rPr>
                <w:sz w:val="18"/>
                <w:szCs w:val="18"/>
              </w:rPr>
            </w:pPr>
          </w:p>
        </w:tc>
        <w:tc>
          <w:tcPr>
            <w:tcW w:w="793"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Asr-1</w:t>
            </w:r>
          </w:p>
        </w:tc>
        <w:tc>
          <w:tcPr>
            <w:tcW w:w="793"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Asr-2</w:t>
            </w:r>
          </w:p>
        </w:tc>
        <w:tc>
          <w:tcPr>
            <w:tcW w:w="885"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Asr-3</w:t>
            </w:r>
          </w:p>
        </w:tc>
        <w:tc>
          <w:tcPr>
            <w:tcW w:w="885"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Nilai Akhir</w:t>
            </w:r>
          </w:p>
        </w:tc>
        <w:tc>
          <w:tcPr>
            <w:tcW w:w="2666" w:type="dxa"/>
            <w:vMerge/>
            <w:tcBorders>
              <w:bottom w:val="single" w:sz="4" w:space="0" w:color="auto"/>
            </w:tcBorders>
          </w:tcPr>
          <w:p w:rsidR="00DF37C1" w:rsidRPr="00E47AEE" w:rsidRDefault="00DF37C1" w:rsidP="00814305">
            <w:pPr>
              <w:spacing w:line="240" w:lineRule="auto"/>
              <w:rPr>
                <w:sz w:val="18"/>
                <w:szCs w:val="18"/>
              </w:rPr>
            </w:pPr>
          </w:p>
        </w:tc>
        <w:tc>
          <w:tcPr>
            <w:tcW w:w="2426" w:type="dxa"/>
            <w:vMerge/>
            <w:tcBorders>
              <w:bottom w:val="single" w:sz="4" w:space="0" w:color="auto"/>
            </w:tcBorders>
          </w:tcPr>
          <w:p w:rsidR="00DF37C1" w:rsidRPr="00E47AEE" w:rsidRDefault="00DF37C1" w:rsidP="00814305">
            <w:pPr>
              <w:spacing w:line="240" w:lineRule="auto"/>
              <w:rPr>
                <w:sz w:val="18"/>
                <w:szCs w:val="18"/>
              </w:rPr>
            </w:pPr>
          </w:p>
        </w:tc>
      </w:tr>
      <w:tr w:rsidR="00E47AEE" w:rsidRPr="00E47AEE" w:rsidTr="008D0FE8">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1.1.1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8D0FE8">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1.1.2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1.2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8D0FE8">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2.2.1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2.2.2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2.2.3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2.5</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2.6</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3.2.1.1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3.2.1.2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3.2.2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3.2.3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3.2.4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3.2.5</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19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3.4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4.3.1.1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4.3.1.2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4.3.1.3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4.3.1.4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4.3.1.5</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4.3.2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29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 xml:space="preserve">4.3.3 </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4.4.1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4.4.2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4.4.3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4.4.4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4.4.5</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5.1.1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5.1.2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5.1.3.1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5.1.3.2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39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5.1.3.3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5.1.4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5.4.1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5.4.2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lastRenderedPageBreak/>
              <w:t>45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5.4.3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5.5.1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5.5.2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5.5.3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49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5.6.1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5.6.2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5.6.3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5.6.4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6.1.1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6.1.2.1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6.1.2.2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6.1.3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6.1.4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6.2.1.1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59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6.2.1.2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6.2.1.3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6.2.1.4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6.2.1.5</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6.2.1.6</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6.2.2.1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6.2.2.2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66</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6.2.2.3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67</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6.2.2.4</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68</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6.3.1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69</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70</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7.2.1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71</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7.2.2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72</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7.2.3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73</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7.3</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74</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7.4.1</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r w:rsidR="00E47AEE" w:rsidRPr="00E47AEE" w:rsidTr="00D15FAD">
        <w:tc>
          <w:tcPr>
            <w:tcW w:w="604" w:type="dxa"/>
            <w:shd w:val="clear" w:color="auto" w:fill="auto"/>
          </w:tcPr>
          <w:p w:rsidR="003A5D2C" w:rsidRPr="00E47AEE" w:rsidRDefault="003A5D2C" w:rsidP="008D0FE8">
            <w:pPr>
              <w:spacing w:line="240" w:lineRule="auto"/>
              <w:jc w:val="left"/>
              <w:rPr>
                <w:sz w:val="18"/>
                <w:szCs w:val="18"/>
              </w:rPr>
            </w:pPr>
            <w:r w:rsidRPr="00E47AEE">
              <w:rPr>
                <w:sz w:val="18"/>
                <w:szCs w:val="18"/>
              </w:rPr>
              <w:t>75</w:t>
            </w:r>
          </w:p>
        </w:tc>
        <w:tc>
          <w:tcPr>
            <w:tcW w:w="1209" w:type="dxa"/>
            <w:shd w:val="clear" w:color="auto" w:fill="auto"/>
          </w:tcPr>
          <w:p w:rsidR="003A5D2C" w:rsidRPr="00E47AEE" w:rsidRDefault="003A5D2C" w:rsidP="008D0FE8">
            <w:pPr>
              <w:spacing w:line="240" w:lineRule="auto"/>
              <w:jc w:val="left"/>
              <w:rPr>
                <w:sz w:val="18"/>
                <w:szCs w:val="18"/>
              </w:rPr>
            </w:pPr>
            <w:r w:rsidRPr="00E47AEE">
              <w:rPr>
                <w:sz w:val="18"/>
                <w:szCs w:val="18"/>
              </w:rPr>
              <w:t>7.4.2</w:t>
            </w:r>
          </w:p>
        </w:tc>
        <w:tc>
          <w:tcPr>
            <w:tcW w:w="793" w:type="dxa"/>
            <w:shd w:val="clear" w:color="auto" w:fill="auto"/>
          </w:tcPr>
          <w:p w:rsidR="003A5D2C" w:rsidRPr="00E47AEE" w:rsidRDefault="003A5D2C" w:rsidP="00814305">
            <w:pPr>
              <w:spacing w:line="240" w:lineRule="auto"/>
              <w:rPr>
                <w:sz w:val="18"/>
                <w:szCs w:val="18"/>
              </w:rPr>
            </w:pPr>
          </w:p>
        </w:tc>
        <w:tc>
          <w:tcPr>
            <w:tcW w:w="793" w:type="dxa"/>
            <w:shd w:val="clear" w:color="auto" w:fill="auto"/>
          </w:tcPr>
          <w:p w:rsidR="003A5D2C" w:rsidRPr="00E47AEE" w:rsidRDefault="003A5D2C" w:rsidP="00814305">
            <w:pPr>
              <w:spacing w:line="240" w:lineRule="auto"/>
              <w:rPr>
                <w:sz w:val="18"/>
                <w:szCs w:val="18"/>
              </w:rPr>
            </w:pPr>
          </w:p>
        </w:tc>
        <w:tc>
          <w:tcPr>
            <w:tcW w:w="885" w:type="dxa"/>
          </w:tcPr>
          <w:p w:rsidR="003A5D2C" w:rsidRPr="00E47AEE" w:rsidRDefault="003A5D2C" w:rsidP="00814305">
            <w:pPr>
              <w:spacing w:line="240" w:lineRule="auto"/>
              <w:rPr>
                <w:sz w:val="18"/>
                <w:szCs w:val="18"/>
              </w:rPr>
            </w:pPr>
          </w:p>
        </w:tc>
        <w:tc>
          <w:tcPr>
            <w:tcW w:w="885" w:type="dxa"/>
            <w:shd w:val="clear" w:color="auto" w:fill="auto"/>
          </w:tcPr>
          <w:p w:rsidR="003A5D2C" w:rsidRPr="00E47AEE" w:rsidRDefault="003A5D2C" w:rsidP="00814305">
            <w:pPr>
              <w:spacing w:line="240" w:lineRule="auto"/>
              <w:rPr>
                <w:sz w:val="18"/>
                <w:szCs w:val="18"/>
              </w:rPr>
            </w:pPr>
          </w:p>
        </w:tc>
        <w:tc>
          <w:tcPr>
            <w:tcW w:w="2666" w:type="dxa"/>
            <w:shd w:val="clear" w:color="auto" w:fill="auto"/>
          </w:tcPr>
          <w:p w:rsidR="003A5D2C" w:rsidRPr="00E47AEE" w:rsidRDefault="003A5D2C" w:rsidP="00814305">
            <w:pPr>
              <w:spacing w:line="240" w:lineRule="auto"/>
              <w:rPr>
                <w:sz w:val="18"/>
                <w:szCs w:val="18"/>
              </w:rPr>
            </w:pPr>
          </w:p>
        </w:tc>
        <w:tc>
          <w:tcPr>
            <w:tcW w:w="2426" w:type="dxa"/>
            <w:shd w:val="clear" w:color="auto" w:fill="auto"/>
          </w:tcPr>
          <w:p w:rsidR="003A5D2C" w:rsidRPr="00E47AEE" w:rsidRDefault="003A5D2C" w:rsidP="00814305">
            <w:pPr>
              <w:spacing w:line="240" w:lineRule="auto"/>
              <w:rPr>
                <w:sz w:val="18"/>
                <w:szCs w:val="18"/>
              </w:rPr>
            </w:pPr>
          </w:p>
        </w:tc>
      </w:tr>
    </w:tbl>
    <w:p w:rsidR="00714F33" w:rsidRPr="00E47AEE" w:rsidRDefault="0089760E" w:rsidP="00714F33">
      <w:pPr>
        <w:spacing w:line="240" w:lineRule="auto"/>
        <w:rPr>
          <w:sz w:val="18"/>
          <w:szCs w:val="18"/>
        </w:rPr>
      </w:pPr>
      <w:r w:rsidRPr="00E47AEE">
        <w:rPr>
          <w:sz w:val="18"/>
          <w:szCs w:val="18"/>
        </w:rPr>
        <w:t>Catatan: *skor 0</w:t>
      </w:r>
      <w:r w:rsidR="00714F33" w:rsidRPr="00E47AEE">
        <w:rPr>
          <w:sz w:val="18"/>
          <w:szCs w:val="18"/>
        </w:rPr>
        <w:t xml:space="preserve"> - 4</w:t>
      </w:r>
    </w:p>
    <w:p w:rsidR="00714F33" w:rsidRPr="00E47AEE" w:rsidRDefault="00714F33" w:rsidP="00714F33">
      <w:pPr>
        <w:spacing w:line="240" w:lineRule="auto"/>
        <w:jc w:val="left"/>
        <w:rPr>
          <w:sz w:val="18"/>
          <w:szCs w:val="18"/>
        </w:rPr>
      </w:pPr>
    </w:p>
    <w:p w:rsidR="00714F33" w:rsidRPr="00E47AEE" w:rsidRDefault="0089760E" w:rsidP="00714F33">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714F33" w:rsidRPr="00E47AEE" w:rsidRDefault="00714F33" w:rsidP="00714F33">
      <w:pPr>
        <w:spacing w:line="240" w:lineRule="auto"/>
        <w:rPr>
          <w:sz w:val="18"/>
          <w:szCs w:val="18"/>
        </w:rPr>
      </w:pPr>
    </w:p>
    <w:p w:rsidR="00185EE0" w:rsidRPr="00E47AEE" w:rsidRDefault="00185EE0" w:rsidP="00185EE0">
      <w:pPr>
        <w:spacing w:line="240" w:lineRule="auto"/>
        <w:rPr>
          <w:sz w:val="18"/>
          <w:szCs w:val="18"/>
        </w:rPr>
      </w:pPr>
    </w:p>
    <w:tbl>
      <w:tblPr>
        <w:tblW w:w="9704" w:type="dxa"/>
        <w:tblLook w:val="04A0" w:firstRow="1" w:lastRow="0" w:firstColumn="1" w:lastColumn="0" w:noHBand="0" w:noVBand="1"/>
      </w:tblPr>
      <w:tblGrid>
        <w:gridCol w:w="1998"/>
        <w:gridCol w:w="2666"/>
        <w:gridCol w:w="236"/>
        <w:gridCol w:w="2145"/>
        <w:gridCol w:w="2659"/>
      </w:tblGrid>
      <w:tr w:rsidR="00E47AEE" w:rsidRPr="00E47AEE" w:rsidTr="00760AB9">
        <w:tc>
          <w:tcPr>
            <w:tcW w:w="1998" w:type="dxa"/>
          </w:tcPr>
          <w:p w:rsidR="00185EE0" w:rsidRPr="00E47AEE" w:rsidRDefault="00185EE0" w:rsidP="00760AB9">
            <w:pPr>
              <w:spacing w:line="240" w:lineRule="auto"/>
              <w:rPr>
                <w:sz w:val="18"/>
                <w:szCs w:val="18"/>
              </w:rPr>
            </w:pPr>
            <w:r w:rsidRPr="00E47AEE">
              <w:rPr>
                <w:sz w:val="18"/>
                <w:szCs w:val="18"/>
              </w:rPr>
              <w:t>Nama Asesor</w:t>
            </w: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r w:rsidRPr="00E47AEE">
              <w:rPr>
                <w:sz w:val="18"/>
                <w:szCs w:val="18"/>
              </w:rPr>
              <w:t>Tanda Tangan</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1.</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1.</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59" w:type="dxa"/>
          </w:tcPr>
          <w:p w:rsidR="00185EE0" w:rsidRPr="00E47AEE" w:rsidRDefault="00185EE0" w:rsidP="00760AB9">
            <w:pPr>
              <w:spacing w:line="240" w:lineRule="auto"/>
              <w:rPr>
                <w:sz w:val="18"/>
                <w:szCs w:val="18"/>
              </w:rPr>
            </w:pPr>
          </w:p>
        </w:tc>
      </w:tr>
    </w:tbl>
    <w:p w:rsidR="00185EE0" w:rsidRPr="00E47AEE" w:rsidRDefault="00185EE0" w:rsidP="00185EE0">
      <w:pPr>
        <w:spacing w:line="240" w:lineRule="auto"/>
        <w:rPr>
          <w:sz w:val="18"/>
          <w:szCs w:val="18"/>
        </w:rPr>
      </w:pPr>
    </w:p>
    <w:p w:rsidR="00714F33" w:rsidRPr="00E47AEE" w:rsidRDefault="00714F33" w:rsidP="00714F33">
      <w:pPr>
        <w:spacing w:line="240" w:lineRule="auto"/>
        <w:rPr>
          <w:sz w:val="18"/>
          <w:szCs w:val="18"/>
        </w:rPr>
      </w:pPr>
    </w:p>
    <w:p w:rsidR="00714F33" w:rsidRPr="00E47AEE" w:rsidRDefault="00714F33" w:rsidP="00714F33">
      <w:pPr>
        <w:spacing w:line="240" w:lineRule="auto"/>
        <w:jc w:val="left"/>
        <w:rPr>
          <w:sz w:val="18"/>
          <w:szCs w:val="18"/>
        </w:rPr>
      </w:pPr>
      <w:r w:rsidRPr="00E47AEE">
        <w:rPr>
          <w:sz w:val="18"/>
          <w:szCs w:val="18"/>
          <w:lang w:val="nb-NO"/>
        </w:rPr>
        <w:br w:type="page"/>
      </w:r>
    </w:p>
    <w:p w:rsidR="0098797F" w:rsidRPr="00E47AEE" w:rsidRDefault="0098797F" w:rsidP="0098797F">
      <w:pPr>
        <w:spacing w:line="240" w:lineRule="auto"/>
        <w:ind w:left="1350" w:hanging="1350"/>
        <w:jc w:val="center"/>
        <w:rPr>
          <w:b/>
          <w:sz w:val="18"/>
          <w:szCs w:val="18"/>
          <w:lang w:val="nb-NO"/>
        </w:rPr>
      </w:pPr>
      <w:r w:rsidRPr="00E47AEE">
        <w:rPr>
          <w:b/>
          <w:sz w:val="18"/>
          <w:szCs w:val="18"/>
          <w:lang w:val="nb-NO"/>
        </w:rPr>
        <w:lastRenderedPageBreak/>
        <w:t>FORMAT 8</w:t>
      </w:r>
    </w:p>
    <w:p w:rsidR="00714F33" w:rsidRPr="00E47AEE" w:rsidRDefault="00714F33" w:rsidP="0098797F">
      <w:pPr>
        <w:spacing w:line="240" w:lineRule="auto"/>
        <w:ind w:left="1350" w:hanging="1350"/>
        <w:jc w:val="center"/>
        <w:rPr>
          <w:b/>
          <w:sz w:val="18"/>
          <w:szCs w:val="18"/>
          <w:lang w:val="nb-NO"/>
        </w:rPr>
      </w:pPr>
      <w:r w:rsidRPr="00E47AEE">
        <w:rPr>
          <w:b/>
          <w:sz w:val="18"/>
          <w:szCs w:val="18"/>
          <w:lang w:val="nb-NO"/>
        </w:rPr>
        <w:t>LA</w:t>
      </w:r>
      <w:r w:rsidR="00363A37" w:rsidRPr="00E47AEE">
        <w:rPr>
          <w:b/>
          <w:sz w:val="18"/>
          <w:szCs w:val="18"/>
          <w:lang w:val="nb-NO"/>
        </w:rPr>
        <w:t>PORAN PENILAIAN AKHIR BORANG</w:t>
      </w:r>
      <w:r w:rsidR="00AC6D8E" w:rsidRPr="00E47AEE">
        <w:rPr>
          <w:b/>
          <w:sz w:val="18"/>
          <w:szCs w:val="18"/>
          <w:lang w:val="nb-NO"/>
        </w:rPr>
        <w:t xml:space="preserve">UNIT PENGELOLA PROGRAM </w:t>
      </w:r>
      <w:r w:rsidR="006D7F6E" w:rsidRPr="00E47AEE">
        <w:rPr>
          <w:b/>
          <w:sz w:val="18"/>
          <w:szCs w:val="18"/>
          <w:lang w:val="nb-NO"/>
        </w:rPr>
        <w:t>PENDIDIKAN</w:t>
      </w:r>
    </w:p>
    <w:p w:rsidR="00714F33" w:rsidRPr="00E47AEE" w:rsidRDefault="00714F33" w:rsidP="00714F33">
      <w:pPr>
        <w:rPr>
          <w:sz w:val="18"/>
          <w:szCs w:val="18"/>
          <w:lang w:val="nb-NO"/>
        </w:rPr>
      </w:pPr>
    </w:p>
    <w:tbl>
      <w:tblPr>
        <w:tblW w:w="9038" w:type="dxa"/>
        <w:tblLook w:val="04A0" w:firstRow="1" w:lastRow="0" w:firstColumn="1" w:lastColumn="0" w:noHBand="0" w:noVBand="1"/>
      </w:tblPr>
      <w:tblGrid>
        <w:gridCol w:w="8755"/>
        <w:gridCol w:w="283"/>
      </w:tblGrid>
      <w:tr w:rsidR="00E47AEE" w:rsidRPr="00E47AEE" w:rsidTr="005118AE">
        <w:trPr>
          <w:trHeight w:val="432"/>
        </w:trPr>
        <w:tc>
          <w:tcPr>
            <w:tcW w:w="8755" w:type="dxa"/>
            <w:vAlign w:val="center"/>
          </w:tcPr>
          <w:p w:rsidR="005118AE" w:rsidRPr="00E47AEE" w:rsidRDefault="005118AE" w:rsidP="005118AE">
            <w:pPr>
              <w:spacing w:line="240" w:lineRule="auto"/>
              <w:ind w:right="-3510"/>
              <w:jc w:val="left"/>
              <w:rPr>
                <w:sz w:val="18"/>
                <w:szCs w:val="18"/>
                <w:lang w:val="id-ID"/>
              </w:rPr>
            </w:pPr>
            <w:r w:rsidRPr="00E47AEE">
              <w:rPr>
                <w:sz w:val="18"/>
                <w:szCs w:val="18"/>
              </w:rPr>
              <w:t>Nama Perguruan Tinggi</w:t>
            </w:r>
            <w:r w:rsidRPr="00E47AEE">
              <w:rPr>
                <w:sz w:val="18"/>
                <w:szCs w:val="18"/>
                <w:lang w:val="id-ID"/>
              </w:rPr>
              <w:t xml:space="preserve">               :______________________________________</w:t>
            </w:r>
          </w:p>
        </w:tc>
        <w:tc>
          <w:tcPr>
            <w:tcW w:w="283" w:type="dxa"/>
          </w:tcPr>
          <w:p w:rsidR="005118AE" w:rsidRPr="00E47AEE" w:rsidRDefault="005118AE" w:rsidP="00814305">
            <w:pPr>
              <w:spacing w:line="240" w:lineRule="auto"/>
              <w:rPr>
                <w:sz w:val="18"/>
                <w:szCs w:val="18"/>
                <w:lang w:val="id-ID"/>
              </w:rPr>
            </w:pPr>
          </w:p>
        </w:tc>
      </w:tr>
      <w:tr w:rsidR="00E47AEE" w:rsidRPr="00E47AEE" w:rsidTr="005118AE">
        <w:trPr>
          <w:trHeight w:val="432"/>
        </w:trPr>
        <w:tc>
          <w:tcPr>
            <w:tcW w:w="8755" w:type="dxa"/>
            <w:vAlign w:val="center"/>
          </w:tcPr>
          <w:p w:rsidR="005118AE" w:rsidRPr="00E47AEE" w:rsidRDefault="005118AE" w:rsidP="005118AE">
            <w:pPr>
              <w:spacing w:line="240" w:lineRule="auto"/>
              <w:jc w:val="left"/>
              <w:rPr>
                <w:sz w:val="18"/>
                <w:szCs w:val="18"/>
                <w:lang w:val="id-ID"/>
              </w:rPr>
            </w:pPr>
            <w:r w:rsidRPr="00E47AEE">
              <w:rPr>
                <w:sz w:val="18"/>
                <w:szCs w:val="18"/>
              </w:rPr>
              <w:t xml:space="preserve">Nama </w:t>
            </w:r>
            <w:r w:rsidRPr="00E47AEE">
              <w:rPr>
                <w:sz w:val="18"/>
                <w:szCs w:val="18"/>
                <w:lang w:val="id-ID"/>
              </w:rPr>
              <w:t>Unit Pengelola Program</w:t>
            </w:r>
          </w:p>
          <w:p w:rsidR="005118AE" w:rsidRPr="00E47AEE" w:rsidRDefault="006D7F6E" w:rsidP="005118AE">
            <w:pPr>
              <w:spacing w:line="240" w:lineRule="auto"/>
              <w:ind w:right="-232"/>
              <w:jc w:val="left"/>
              <w:rPr>
                <w:sz w:val="18"/>
                <w:szCs w:val="18"/>
                <w:lang w:val="id-ID"/>
              </w:rPr>
            </w:pPr>
            <w:r w:rsidRPr="00E47AEE">
              <w:rPr>
                <w:sz w:val="18"/>
                <w:szCs w:val="18"/>
                <w:lang w:val="id-ID"/>
              </w:rPr>
              <w:t>Pendidikan</w:t>
            </w:r>
            <w:r w:rsidR="005118AE" w:rsidRPr="00E47AEE">
              <w:rPr>
                <w:sz w:val="18"/>
                <w:szCs w:val="18"/>
                <w:lang w:val="id-ID"/>
              </w:rPr>
              <w:t xml:space="preserve">                                             :______________________________________                                          </w:t>
            </w:r>
          </w:p>
        </w:tc>
        <w:tc>
          <w:tcPr>
            <w:tcW w:w="283" w:type="dxa"/>
          </w:tcPr>
          <w:p w:rsidR="005118AE" w:rsidRPr="00E47AEE" w:rsidRDefault="005118AE" w:rsidP="00814305">
            <w:pPr>
              <w:spacing w:line="240" w:lineRule="auto"/>
              <w:rPr>
                <w:sz w:val="18"/>
                <w:szCs w:val="18"/>
              </w:rPr>
            </w:pPr>
          </w:p>
        </w:tc>
      </w:tr>
      <w:tr w:rsidR="00E47AEE" w:rsidRPr="00E47AEE" w:rsidTr="005118AE">
        <w:trPr>
          <w:trHeight w:val="432"/>
        </w:trPr>
        <w:tc>
          <w:tcPr>
            <w:tcW w:w="8755" w:type="dxa"/>
          </w:tcPr>
          <w:p w:rsidR="005118AE" w:rsidRPr="00E47AEE" w:rsidRDefault="005118AE" w:rsidP="00814305">
            <w:pPr>
              <w:spacing w:line="240" w:lineRule="auto"/>
              <w:rPr>
                <w:sz w:val="18"/>
                <w:szCs w:val="18"/>
                <w:lang w:val="id-ID"/>
              </w:rPr>
            </w:pPr>
          </w:p>
          <w:p w:rsidR="005118AE" w:rsidRPr="00E47AEE" w:rsidRDefault="005118AE" w:rsidP="00814305">
            <w:pPr>
              <w:spacing w:line="240" w:lineRule="auto"/>
              <w:rPr>
                <w:sz w:val="18"/>
                <w:szCs w:val="18"/>
                <w:lang w:val="id-ID"/>
              </w:rPr>
            </w:pPr>
            <w:r w:rsidRPr="00E47AEE">
              <w:rPr>
                <w:sz w:val="18"/>
                <w:szCs w:val="18"/>
              </w:rPr>
              <w:t xml:space="preserve">Nama Program </w:t>
            </w:r>
            <w:r w:rsidR="006D7F6E" w:rsidRPr="00E47AEE">
              <w:rPr>
                <w:sz w:val="18"/>
                <w:szCs w:val="18"/>
              </w:rPr>
              <w:t>Pendidikan</w:t>
            </w:r>
            <w:r w:rsidRPr="00E47AEE">
              <w:rPr>
                <w:sz w:val="18"/>
                <w:szCs w:val="18"/>
                <w:lang w:val="id-ID"/>
              </w:rPr>
              <w:t xml:space="preserve">                  :_____________________________________</w:t>
            </w:r>
          </w:p>
        </w:tc>
        <w:tc>
          <w:tcPr>
            <w:tcW w:w="283" w:type="dxa"/>
          </w:tcPr>
          <w:p w:rsidR="005118AE" w:rsidRPr="00E47AEE" w:rsidRDefault="005118AE" w:rsidP="00814305">
            <w:pPr>
              <w:spacing w:line="240" w:lineRule="auto"/>
              <w:rPr>
                <w:sz w:val="18"/>
                <w:szCs w:val="18"/>
              </w:rPr>
            </w:pPr>
          </w:p>
        </w:tc>
      </w:tr>
    </w:tbl>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rPr>
      </w:pPr>
      <w:proofErr w:type="gramStart"/>
      <w:r w:rsidRPr="00E47AEE">
        <w:rPr>
          <w:sz w:val="18"/>
          <w:szCs w:val="18"/>
        </w:rPr>
        <w:t xml:space="preserve">Berdasarkan hasil asesmen lapangan, penilaian untuk setiap butir, dasar penilaian, dan rekomendasi pembinaan disajikan pada </w:t>
      </w:r>
      <w:r w:rsidR="0089760E" w:rsidRPr="00E47AEE">
        <w:rPr>
          <w:sz w:val="18"/>
          <w:szCs w:val="18"/>
        </w:rPr>
        <w:t>tabel</w:t>
      </w:r>
      <w:r w:rsidRPr="00E47AEE">
        <w:rPr>
          <w:sz w:val="18"/>
          <w:szCs w:val="18"/>
        </w:rPr>
        <w:t xml:space="preserve"> berikut.</w:t>
      </w:r>
      <w:proofErr w:type="gramEnd"/>
    </w:p>
    <w:p w:rsidR="00714F33" w:rsidRPr="00E47AEE" w:rsidRDefault="00714F33" w:rsidP="00714F33">
      <w:pPr>
        <w:spacing w:line="240" w:lineRule="auto"/>
        <w:rPr>
          <w:sz w:val="18"/>
          <w:szCs w:val="18"/>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E47AEE" w:rsidRPr="00E47AEE" w:rsidTr="00DF37C1">
        <w:trPr>
          <w:tblHeader/>
        </w:trPr>
        <w:tc>
          <w:tcPr>
            <w:tcW w:w="590" w:type="dxa"/>
            <w:vMerge w:val="restart"/>
            <w:vAlign w:val="center"/>
          </w:tcPr>
          <w:p w:rsidR="00DF37C1" w:rsidRPr="00E47AEE" w:rsidRDefault="00DF37C1" w:rsidP="00814305">
            <w:pPr>
              <w:spacing w:line="240" w:lineRule="auto"/>
              <w:jc w:val="center"/>
              <w:rPr>
                <w:b/>
                <w:sz w:val="18"/>
                <w:szCs w:val="18"/>
              </w:rPr>
            </w:pPr>
            <w:r w:rsidRPr="00E47AEE">
              <w:rPr>
                <w:b/>
                <w:sz w:val="18"/>
                <w:szCs w:val="18"/>
              </w:rPr>
              <w:t>No.</w:t>
            </w:r>
          </w:p>
        </w:tc>
        <w:tc>
          <w:tcPr>
            <w:tcW w:w="1210" w:type="dxa"/>
            <w:vMerge w:val="restart"/>
            <w:vAlign w:val="center"/>
          </w:tcPr>
          <w:p w:rsidR="00DF37C1" w:rsidRPr="00E47AEE" w:rsidRDefault="00DF37C1" w:rsidP="00814305">
            <w:pPr>
              <w:spacing w:line="240" w:lineRule="auto"/>
              <w:jc w:val="center"/>
              <w:rPr>
                <w:b/>
                <w:sz w:val="18"/>
                <w:szCs w:val="18"/>
              </w:rPr>
            </w:pPr>
            <w:r w:rsidRPr="00E47AEE">
              <w:rPr>
                <w:b/>
                <w:sz w:val="18"/>
                <w:szCs w:val="18"/>
              </w:rPr>
              <w:t>No.Butir</w:t>
            </w:r>
          </w:p>
        </w:tc>
        <w:tc>
          <w:tcPr>
            <w:tcW w:w="3360" w:type="dxa"/>
            <w:gridSpan w:val="4"/>
          </w:tcPr>
          <w:p w:rsidR="00DF37C1" w:rsidRPr="00E47AEE" w:rsidRDefault="00DF37C1" w:rsidP="00814305">
            <w:pPr>
              <w:spacing w:line="240" w:lineRule="auto"/>
              <w:jc w:val="center"/>
              <w:rPr>
                <w:b/>
                <w:sz w:val="18"/>
                <w:szCs w:val="18"/>
              </w:rPr>
            </w:pPr>
            <w:r w:rsidRPr="00E47AEE">
              <w:rPr>
                <w:b/>
                <w:sz w:val="18"/>
                <w:szCs w:val="18"/>
              </w:rPr>
              <w:t>Penilaian*</w:t>
            </w:r>
          </w:p>
        </w:tc>
        <w:tc>
          <w:tcPr>
            <w:tcW w:w="2760" w:type="dxa"/>
            <w:vMerge w:val="restart"/>
            <w:vAlign w:val="center"/>
          </w:tcPr>
          <w:p w:rsidR="00DF37C1" w:rsidRPr="00E47AEE" w:rsidRDefault="00DF37C1" w:rsidP="00E03060">
            <w:pPr>
              <w:spacing w:line="240" w:lineRule="auto"/>
              <w:jc w:val="center"/>
              <w:rPr>
                <w:b/>
                <w:sz w:val="18"/>
                <w:szCs w:val="18"/>
              </w:rPr>
            </w:pPr>
            <w:r w:rsidRPr="00E47AEE">
              <w:rPr>
                <w:b/>
                <w:sz w:val="18"/>
                <w:szCs w:val="18"/>
              </w:rPr>
              <w:t>Penjelasan/Dasar Penilaian yang Diperoleh dari Dokumen Borang, Wawancara, dan Observasi</w:t>
            </w:r>
          </w:p>
        </w:tc>
        <w:tc>
          <w:tcPr>
            <w:tcW w:w="2340" w:type="dxa"/>
            <w:vMerge w:val="restart"/>
            <w:vAlign w:val="center"/>
          </w:tcPr>
          <w:p w:rsidR="00DF37C1" w:rsidRPr="00E47AEE" w:rsidRDefault="00DF37C1" w:rsidP="00814305">
            <w:pPr>
              <w:spacing w:line="240" w:lineRule="auto"/>
              <w:jc w:val="center"/>
              <w:rPr>
                <w:b/>
                <w:sz w:val="18"/>
                <w:szCs w:val="18"/>
              </w:rPr>
            </w:pPr>
            <w:r w:rsidRPr="00E47AEE">
              <w:rPr>
                <w:b/>
                <w:sz w:val="18"/>
                <w:szCs w:val="18"/>
              </w:rPr>
              <w:t>Rekomendasi Pembinaan</w:t>
            </w:r>
          </w:p>
        </w:tc>
      </w:tr>
      <w:tr w:rsidR="00E47AEE" w:rsidRPr="00E47AEE" w:rsidTr="00DF37C1">
        <w:trPr>
          <w:tblHeader/>
        </w:trPr>
        <w:tc>
          <w:tcPr>
            <w:tcW w:w="590" w:type="dxa"/>
            <w:vMerge/>
            <w:tcBorders>
              <w:bottom w:val="single" w:sz="4" w:space="0" w:color="auto"/>
            </w:tcBorders>
          </w:tcPr>
          <w:p w:rsidR="00DF37C1" w:rsidRPr="00E47AEE" w:rsidRDefault="00DF37C1" w:rsidP="00814305">
            <w:pPr>
              <w:spacing w:line="240" w:lineRule="auto"/>
              <w:rPr>
                <w:sz w:val="18"/>
                <w:szCs w:val="18"/>
              </w:rPr>
            </w:pPr>
          </w:p>
        </w:tc>
        <w:tc>
          <w:tcPr>
            <w:tcW w:w="1210" w:type="dxa"/>
            <w:vMerge/>
            <w:tcBorders>
              <w:bottom w:val="single" w:sz="4" w:space="0" w:color="auto"/>
            </w:tcBorders>
          </w:tcPr>
          <w:p w:rsidR="00DF37C1" w:rsidRPr="00E47AEE" w:rsidRDefault="00DF37C1" w:rsidP="00814305">
            <w:pPr>
              <w:spacing w:line="240" w:lineRule="auto"/>
              <w:rPr>
                <w:sz w:val="18"/>
                <w:szCs w:val="18"/>
              </w:rPr>
            </w:pPr>
          </w:p>
        </w:tc>
        <w:tc>
          <w:tcPr>
            <w:tcW w:w="794"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Asr-1</w:t>
            </w:r>
          </w:p>
        </w:tc>
        <w:tc>
          <w:tcPr>
            <w:tcW w:w="794"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Asr-2</w:t>
            </w:r>
          </w:p>
        </w:tc>
        <w:tc>
          <w:tcPr>
            <w:tcW w:w="886"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Asr-3</w:t>
            </w:r>
          </w:p>
        </w:tc>
        <w:tc>
          <w:tcPr>
            <w:tcW w:w="886" w:type="dxa"/>
            <w:tcBorders>
              <w:bottom w:val="single" w:sz="4" w:space="0" w:color="auto"/>
            </w:tcBorders>
            <w:vAlign w:val="center"/>
          </w:tcPr>
          <w:p w:rsidR="00DF37C1" w:rsidRPr="00E47AEE" w:rsidRDefault="00DF37C1" w:rsidP="00DF37C1">
            <w:pPr>
              <w:spacing w:line="240" w:lineRule="auto"/>
              <w:jc w:val="center"/>
              <w:rPr>
                <w:b/>
                <w:sz w:val="18"/>
                <w:szCs w:val="18"/>
              </w:rPr>
            </w:pPr>
            <w:r w:rsidRPr="00E47AEE">
              <w:rPr>
                <w:b/>
                <w:sz w:val="18"/>
                <w:szCs w:val="18"/>
              </w:rPr>
              <w:t>Nilai Akhir</w:t>
            </w:r>
          </w:p>
        </w:tc>
        <w:tc>
          <w:tcPr>
            <w:tcW w:w="2760" w:type="dxa"/>
            <w:vMerge/>
            <w:tcBorders>
              <w:bottom w:val="single" w:sz="4" w:space="0" w:color="auto"/>
            </w:tcBorders>
          </w:tcPr>
          <w:p w:rsidR="00DF37C1" w:rsidRPr="00E47AEE" w:rsidRDefault="00DF37C1" w:rsidP="00814305">
            <w:pPr>
              <w:spacing w:line="240" w:lineRule="auto"/>
              <w:rPr>
                <w:sz w:val="18"/>
                <w:szCs w:val="18"/>
              </w:rPr>
            </w:pPr>
          </w:p>
        </w:tc>
        <w:tc>
          <w:tcPr>
            <w:tcW w:w="2340" w:type="dxa"/>
            <w:vMerge/>
            <w:tcBorders>
              <w:bottom w:val="single" w:sz="4" w:space="0" w:color="auto"/>
            </w:tcBorders>
          </w:tcPr>
          <w:p w:rsidR="00DF37C1" w:rsidRPr="00E47AEE" w:rsidRDefault="00DF37C1"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1.1.1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1.1.2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4</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2.1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5</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2.2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6</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2.3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7</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2.4</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8</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2.5.1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9</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2.5.2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10</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3.1.1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11</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3.1.2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12</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3.1.3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13</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3.2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14</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3.3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15</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16</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17</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4.1.1.3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18</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4.1.2.1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19</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4.1.2.2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20</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4.1.2.3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21</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4.1.3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22</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4.2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23</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5.1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24</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5.2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25</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5.3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26</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27</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6.1.2.1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28</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6.1.2.2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29</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6.2.1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30</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6.2.2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31</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6.3.1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32</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6.3.2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33</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6.4.1.1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34</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6.4.1.2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35</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6.4.2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36</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6.4.3</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37</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6.4.4</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38</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7.1.1.1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39</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7.1.1.2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40</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41</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7.2.1.1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42</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7.2.1.2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43</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7.2.2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t>44</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7.3.1</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r w:rsidR="00E47AEE" w:rsidRPr="00E47AEE" w:rsidTr="000B022A">
        <w:tc>
          <w:tcPr>
            <w:tcW w:w="590" w:type="dxa"/>
            <w:shd w:val="clear" w:color="auto" w:fill="auto"/>
          </w:tcPr>
          <w:p w:rsidR="00720D1B" w:rsidRPr="00E47AEE" w:rsidRDefault="00720D1B" w:rsidP="000B022A">
            <w:pPr>
              <w:spacing w:line="240" w:lineRule="auto"/>
              <w:jc w:val="center"/>
              <w:rPr>
                <w:sz w:val="18"/>
                <w:szCs w:val="18"/>
              </w:rPr>
            </w:pPr>
            <w:r w:rsidRPr="00E47AEE">
              <w:rPr>
                <w:sz w:val="18"/>
                <w:szCs w:val="18"/>
              </w:rPr>
              <w:lastRenderedPageBreak/>
              <w:t>45</w:t>
            </w:r>
          </w:p>
        </w:tc>
        <w:tc>
          <w:tcPr>
            <w:tcW w:w="1210" w:type="dxa"/>
            <w:shd w:val="clear" w:color="auto" w:fill="auto"/>
          </w:tcPr>
          <w:p w:rsidR="00720D1B" w:rsidRPr="00E47AEE" w:rsidRDefault="00720D1B" w:rsidP="000B022A">
            <w:pPr>
              <w:spacing w:line="240" w:lineRule="auto"/>
              <w:jc w:val="left"/>
              <w:rPr>
                <w:sz w:val="18"/>
                <w:szCs w:val="18"/>
              </w:rPr>
            </w:pPr>
            <w:r w:rsidRPr="00E47AEE">
              <w:rPr>
                <w:sz w:val="18"/>
                <w:szCs w:val="18"/>
              </w:rPr>
              <w:t>7.3.2</w:t>
            </w:r>
          </w:p>
        </w:tc>
        <w:tc>
          <w:tcPr>
            <w:tcW w:w="794" w:type="dxa"/>
            <w:shd w:val="clear" w:color="auto" w:fill="auto"/>
          </w:tcPr>
          <w:p w:rsidR="00720D1B" w:rsidRPr="00E47AEE" w:rsidRDefault="00720D1B" w:rsidP="00814305">
            <w:pPr>
              <w:spacing w:line="240" w:lineRule="auto"/>
              <w:rPr>
                <w:sz w:val="18"/>
                <w:szCs w:val="18"/>
              </w:rPr>
            </w:pPr>
          </w:p>
        </w:tc>
        <w:tc>
          <w:tcPr>
            <w:tcW w:w="794" w:type="dxa"/>
            <w:shd w:val="clear" w:color="auto" w:fill="auto"/>
          </w:tcPr>
          <w:p w:rsidR="00720D1B" w:rsidRPr="00E47AEE" w:rsidRDefault="00720D1B" w:rsidP="00814305">
            <w:pPr>
              <w:spacing w:line="240" w:lineRule="auto"/>
              <w:rPr>
                <w:sz w:val="18"/>
                <w:szCs w:val="18"/>
              </w:rPr>
            </w:pPr>
          </w:p>
        </w:tc>
        <w:tc>
          <w:tcPr>
            <w:tcW w:w="886" w:type="dxa"/>
          </w:tcPr>
          <w:p w:rsidR="00720D1B" w:rsidRPr="00E47AEE" w:rsidRDefault="00720D1B" w:rsidP="00814305">
            <w:pPr>
              <w:spacing w:line="240" w:lineRule="auto"/>
              <w:rPr>
                <w:sz w:val="18"/>
                <w:szCs w:val="18"/>
              </w:rPr>
            </w:pPr>
          </w:p>
        </w:tc>
        <w:tc>
          <w:tcPr>
            <w:tcW w:w="886" w:type="dxa"/>
            <w:shd w:val="clear" w:color="auto" w:fill="auto"/>
          </w:tcPr>
          <w:p w:rsidR="00720D1B" w:rsidRPr="00E47AEE" w:rsidRDefault="00720D1B" w:rsidP="00814305">
            <w:pPr>
              <w:spacing w:line="240" w:lineRule="auto"/>
              <w:rPr>
                <w:sz w:val="18"/>
                <w:szCs w:val="18"/>
              </w:rPr>
            </w:pPr>
          </w:p>
        </w:tc>
        <w:tc>
          <w:tcPr>
            <w:tcW w:w="2760" w:type="dxa"/>
            <w:shd w:val="clear" w:color="auto" w:fill="auto"/>
          </w:tcPr>
          <w:p w:rsidR="00720D1B" w:rsidRPr="00E47AEE" w:rsidRDefault="00720D1B" w:rsidP="00814305">
            <w:pPr>
              <w:spacing w:line="240" w:lineRule="auto"/>
              <w:rPr>
                <w:sz w:val="18"/>
                <w:szCs w:val="18"/>
              </w:rPr>
            </w:pPr>
          </w:p>
        </w:tc>
        <w:tc>
          <w:tcPr>
            <w:tcW w:w="2340" w:type="dxa"/>
            <w:shd w:val="clear" w:color="auto" w:fill="auto"/>
          </w:tcPr>
          <w:p w:rsidR="00720D1B" w:rsidRPr="00E47AEE" w:rsidRDefault="00720D1B" w:rsidP="00814305">
            <w:pPr>
              <w:spacing w:line="240" w:lineRule="auto"/>
              <w:rPr>
                <w:sz w:val="18"/>
                <w:szCs w:val="18"/>
              </w:rPr>
            </w:pPr>
          </w:p>
        </w:tc>
      </w:tr>
    </w:tbl>
    <w:p w:rsidR="00714F33" w:rsidRPr="00E47AEE" w:rsidRDefault="00714F33" w:rsidP="00714F33">
      <w:pPr>
        <w:spacing w:line="240" w:lineRule="auto"/>
        <w:rPr>
          <w:sz w:val="18"/>
          <w:szCs w:val="18"/>
        </w:rPr>
      </w:pPr>
      <w:r w:rsidRPr="00E47AEE">
        <w:rPr>
          <w:sz w:val="18"/>
          <w:szCs w:val="18"/>
        </w:rPr>
        <w:t>C</w:t>
      </w:r>
      <w:r w:rsidR="0089760E" w:rsidRPr="00E47AEE">
        <w:rPr>
          <w:sz w:val="18"/>
          <w:szCs w:val="18"/>
        </w:rPr>
        <w:t>atatan: *skor 0</w:t>
      </w:r>
      <w:r w:rsidRPr="00E47AEE">
        <w:rPr>
          <w:sz w:val="18"/>
          <w:szCs w:val="18"/>
        </w:rPr>
        <w:t xml:space="preserve"> - 4</w:t>
      </w:r>
    </w:p>
    <w:p w:rsidR="00714F33" w:rsidRPr="00E47AEE" w:rsidRDefault="00714F33" w:rsidP="00714F33">
      <w:pPr>
        <w:spacing w:line="240" w:lineRule="auto"/>
        <w:jc w:val="left"/>
        <w:rPr>
          <w:sz w:val="18"/>
          <w:szCs w:val="18"/>
        </w:rPr>
      </w:pPr>
    </w:p>
    <w:p w:rsidR="00714F33" w:rsidRPr="00E47AEE" w:rsidRDefault="0089760E" w:rsidP="00714F33">
      <w:pPr>
        <w:spacing w:line="240" w:lineRule="auto"/>
        <w:rPr>
          <w:sz w:val="18"/>
          <w:szCs w:val="18"/>
        </w:rPr>
      </w:pP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r>
      <w:r w:rsidRPr="00E47AEE">
        <w:rPr>
          <w:sz w:val="18"/>
          <w:szCs w:val="18"/>
        </w:rPr>
        <w:tab/>
        <w:t xml:space="preserve">      …………, …..-……- 20…</w:t>
      </w:r>
    </w:p>
    <w:p w:rsidR="00714F33" w:rsidRPr="00E47AEE" w:rsidRDefault="00714F33" w:rsidP="00714F33">
      <w:pPr>
        <w:spacing w:line="240" w:lineRule="auto"/>
        <w:rPr>
          <w:sz w:val="18"/>
          <w:szCs w:val="18"/>
        </w:rPr>
      </w:pPr>
    </w:p>
    <w:p w:rsidR="00185EE0" w:rsidRPr="00E47AEE" w:rsidRDefault="00185EE0" w:rsidP="00185EE0">
      <w:pPr>
        <w:spacing w:line="240" w:lineRule="auto"/>
        <w:rPr>
          <w:sz w:val="18"/>
          <w:szCs w:val="18"/>
        </w:rPr>
      </w:pPr>
    </w:p>
    <w:tbl>
      <w:tblPr>
        <w:tblW w:w="9704" w:type="dxa"/>
        <w:tblLook w:val="04A0" w:firstRow="1" w:lastRow="0" w:firstColumn="1" w:lastColumn="0" w:noHBand="0" w:noVBand="1"/>
      </w:tblPr>
      <w:tblGrid>
        <w:gridCol w:w="1998"/>
        <w:gridCol w:w="2666"/>
        <w:gridCol w:w="236"/>
        <w:gridCol w:w="2145"/>
        <w:gridCol w:w="2659"/>
      </w:tblGrid>
      <w:tr w:rsidR="00E47AEE" w:rsidRPr="00E47AEE" w:rsidTr="00760AB9">
        <w:tc>
          <w:tcPr>
            <w:tcW w:w="1998" w:type="dxa"/>
          </w:tcPr>
          <w:p w:rsidR="00185EE0" w:rsidRPr="00E47AEE" w:rsidRDefault="00185EE0" w:rsidP="00760AB9">
            <w:pPr>
              <w:spacing w:line="240" w:lineRule="auto"/>
              <w:rPr>
                <w:sz w:val="18"/>
                <w:szCs w:val="18"/>
              </w:rPr>
            </w:pPr>
            <w:r w:rsidRPr="00E47AEE">
              <w:rPr>
                <w:sz w:val="18"/>
                <w:szCs w:val="18"/>
              </w:rPr>
              <w:t>Nama Asesor</w:t>
            </w: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r w:rsidRPr="00E47AEE">
              <w:rPr>
                <w:sz w:val="18"/>
                <w:szCs w:val="18"/>
              </w:rPr>
              <w:t>Tanda Tangan</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1.</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1.</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59" w:type="dxa"/>
          </w:tcPr>
          <w:p w:rsidR="00185EE0" w:rsidRPr="00E47AEE" w:rsidRDefault="00185EE0" w:rsidP="00760AB9">
            <w:pPr>
              <w:spacing w:line="240" w:lineRule="auto"/>
              <w:rPr>
                <w:sz w:val="18"/>
                <w:szCs w:val="18"/>
              </w:rPr>
            </w:pPr>
          </w:p>
        </w:tc>
      </w:tr>
    </w:tbl>
    <w:p w:rsidR="00185EE0" w:rsidRPr="00E47AEE" w:rsidRDefault="00185EE0" w:rsidP="00185EE0">
      <w:pPr>
        <w:spacing w:line="240" w:lineRule="auto"/>
        <w:rPr>
          <w:sz w:val="18"/>
          <w:szCs w:val="18"/>
        </w:rPr>
      </w:pPr>
    </w:p>
    <w:p w:rsidR="00714F33" w:rsidRPr="00E47AEE" w:rsidRDefault="00714F33" w:rsidP="00714F33">
      <w:pPr>
        <w:spacing w:line="240" w:lineRule="auto"/>
        <w:jc w:val="left"/>
        <w:rPr>
          <w:sz w:val="18"/>
          <w:szCs w:val="18"/>
        </w:rPr>
      </w:pPr>
      <w:r w:rsidRPr="00E47AEE">
        <w:rPr>
          <w:sz w:val="18"/>
          <w:szCs w:val="18"/>
        </w:rPr>
        <w:br w:type="page"/>
      </w:r>
    </w:p>
    <w:p w:rsidR="0098797F" w:rsidRPr="00E47AEE" w:rsidRDefault="0098797F" w:rsidP="0098797F">
      <w:pPr>
        <w:pStyle w:val="Heading1"/>
        <w:ind w:left="1350" w:hanging="1350"/>
        <w:rPr>
          <w:sz w:val="18"/>
          <w:szCs w:val="18"/>
          <w:lang w:val="nb-NO"/>
        </w:rPr>
      </w:pPr>
      <w:r w:rsidRPr="00E47AEE">
        <w:rPr>
          <w:sz w:val="18"/>
          <w:szCs w:val="18"/>
          <w:lang w:val="nb-NO"/>
        </w:rPr>
        <w:lastRenderedPageBreak/>
        <w:t>FORMAT 9</w:t>
      </w:r>
    </w:p>
    <w:p w:rsidR="00714F33" w:rsidRPr="00E47AEE" w:rsidRDefault="00714F33" w:rsidP="0098797F">
      <w:pPr>
        <w:pStyle w:val="Heading1"/>
        <w:ind w:left="1350" w:hanging="1350"/>
        <w:rPr>
          <w:sz w:val="18"/>
          <w:szCs w:val="18"/>
          <w:lang w:val="nb-NO"/>
        </w:rPr>
      </w:pPr>
      <w:r w:rsidRPr="00E47AEE">
        <w:rPr>
          <w:sz w:val="18"/>
          <w:szCs w:val="18"/>
          <w:lang w:val="nb-NO"/>
        </w:rPr>
        <w:t xml:space="preserve">REKOMENDASI PEMBINAAN </w:t>
      </w:r>
      <w:r w:rsidR="00AA0120" w:rsidRPr="00E47AEE">
        <w:rPr>
          <w:sz w:val="18"/>
          <w:szCs w:val="18"/>
          <w:lang w:val="nb-NO"/>
        </w:rPr>
        <w:t xml:space="preserve">PROGRAM PENDIDIKANI </w:t>
      </w:r>
      <w:r w:rsidR="00A34C44" w:rsidRPr="00E47AEE">
        <w:rPr>
          <w:sz w:val="18"/>
          <w:szCs w:val="18"/>
          <w:lang w:val="nb-NO"/>
        </w:rPr>
        <w:t>DOKTER SPESIALIS BEDAH SARAF</w:t>
      </w:r>
    </w:p>
    <w:p w:rsidR="00714F33" w:rsidRPr="00E47AEE" w:rsidRDefault="00714F33" w:rsidP="00714F33">
      <w:pPr>
        <w:rPr>
          <w:sz w:val="18"/>
          <w:szCs w:val="18"/>
          <w:lang w:val="nb-NO"/>
        </w:rPr>
      </w:pPr>
    </w:p>
    <w:tbl>
      <w:tblPr>
        <w:tblW w:w="9039" w:type="dxa"/>
        <w:tblLook w:val="04A0" w:firstRow="1" w:lastRow="0" w:firstColumn="1" w:lastColumn="0" w:noHBand="0" w:noVBand="1"/>
      </w:tblPr>
      <w:tblGrid>
        <w:gridCol w:w="9039"/>
      </w:tblGrid>
      <w:tr w:rsidR="00E47AEE" w:rsidRPr="00E47AEE" w:rsidTr="00EC57A8">
        <w:trPr>
          <w:trHeight w:val="432"/>
        </w:trPr>
        <w:tc>
          <w:tcPr>
            <w:tcW w:w="9039" w:type="dxa"/>
            <w:vAlign w:val="center"/>
          </w:tcPr>
          <w:p w:rsidR="00EC57A8" w:rsidRPr="00E47AEE" w:rsidRDefault="00EC57A8" w:rsidP="00814305">
            <w:pPr>
              <w:spacing w:line="240" w:lineRule="auto"/>
              <w:jc w:val="left"/>
              <w:rPr>
                <w:sz w:val="18"/>
                <w:szCs w:val="18"/>
                <w:lang w:val="id-ID"/>
              </w:rPr>
            </w:pPr>
            <w:r w:rsidRPr="00E47AEE">
              <w:rPr>
                <w:sz w:val="18"/>
                <w:szCs w:val="18"/>
              </w:rPr>
              <w:t>Nama Perguruan Tinggi</w:t>
            </w:r>
            <w:r w:rsidRPr="00E47AEE">
              <w:rPr>
                <w:sz w:val="18"/>
                <w:szCs w:val="18"/>
                <w:lang w:val="id-ID"/>
              </w:rPr>
              <w:t xml:space="preserve">          :_________________________________________</w:t>
            </w:r>
          </w:p>
        </w:tc>
      </w:tr>
      <w:tr w:rsidR="00E47AEE" w:rsidRPr="00E47AEE" w:rsidTr="00EC57A8">
        <w:trPr>
          <w:trHeight w:val="432"/>
        </w:trPr>
        <w:tc>
          <w:tcPr>
            <w:tcW w:w="9039" w:type="dxa"/>
            <w:vAlign w:val="center"/>
          </w:tcPr>
          <w:p w:rsidR="00EC57A8" w:rsidRPr="00E47AEE" w:rsidRDefault="00EC57A8" w:rsidP="005305E3">
            <w:pPr>
              <w:spacing w:line="240" w:lineRule="auto"/>
              <w:jc w:val="left"/>
              <w:rPr>
                <w:sz w:val="18"/>
                <w:szCs w:val="18"/>
                <w:lang w:val="id-ID"/>
              </w:rPr>
            </w:pPr>
            <w:r w:rsidRPr="00E47AEE">
              <w:rPr>
                <w:sz w:val="18"/>
                <w:szCs w:val="18"/>
              </w:rPr>
              <w:t xml:space="preserve">Nama </w:t>
            </w:r>
            <w:r w:rsidRPr="00E47AEE">
              <w:rPr>
                <w:sz w:val="18"/>
                <w:szCs w:val="18"/>
                <w:lang w:val="id-ID"/>
              </w:rPr>
              <w:t>Unit Pengelola</w:t>
            </w:r>
          </w:p>
          <w:p w:rsidR="00EC57A8" w:rsidRPr="00E47AEE" w:rsidRDefault="00EC57A8" w:rsidP="005305E3">
            <w:pPr>
              <w:spacing w:line="240" w:lineRule="auto"/>
              <w:jc w:val="left"/>
              <w:rPr>
                <w:sz w:val="18"/>
                <w:szCs w:val="18"/>
                <w:lang w:val="id-ID"/>
              </w:rPr>
            </w:pPr>
            <w:r w:rsidRPr="00E47AEE">
              <w:rPr>
                <w:sz w:val="18"/>
                <w:szCs w:val="18"/>
                <w:lang w:val="id-ID"/>
              </w:rPr>
              <w:t xml:space="preserve">Program </w:t>
            </w:r>
            <w:r w:rsidR="006D7F6E" w:rsidRPr="00E47AEE">
              <w:rPr>
                <w:sz w:val="18"/>
                <w:szCs w:val="18"/>
                <w:lang w:val="id-ID"/>
              </w:rPr>
              <w:t>Pendidikan</w:t>
            </w:r>
            <w:r w:rsidRPr="00E47AEE">
              <w:rPr>
                <w:sz w:val="18"/>
                <w:szCs w:val="18"/>
                <w:lang w:val="id-ID"/>
              </w:rPr>
              <w:t xml:space="preserve">                         :_________________________________________</w:t>
            </w:r>
          </w:p>
        </w:tc>
      </w:tr>
      <w:tr w:rsidR="00E47AEE" w:rsidRPr="00E47AEE" w:rsidTr="00EC57A8">
        <w:trPr>
          <w:trHeight w:val="432"/>
        </w:trPr>
        <w:tc>
          <w:tcPr>
            <w:tcW w:w="9039" w:type="dxa"/>
          </w:tcPr>
          <w:p w:rsidR="00EC57A8" w:rsidRPr="00E47AEE" w:rsidRDefault="00EC57A8" w:rsidP="00814305">
            <w:pPr>
              <w:spacing w:line="240" w:lineRule="auto"/>
              <w:rPr>
                <w:sz w:val="18"/>
                <w:szCs w:val="18"/>
                <w:lang w:val="id-ID"/>
              </w:rPr>
            </w:pPr>
          </w:p>
          <w:p w:rsidR="00EC57A8" w:rsidRPr="00E47AEE" w:rsidRDefault="00EC57A8" w:rsidP="00814305">
            <w:pPr>
              <w:spacing w:line="240" w:lineRule="auto"/>
              <w:rPr>
                <w:sz w:val="18"/>
                <w:szCs w:val="18"/>
                <w:lang w:val="id-ID"/>
              </w:rPr>
            </w:pPr>
            <w:r w:rsidRPr="00E47AEE">
              <w:rPr>
                <w:sz w:val="18"/>
                <w:szCs w:val="18"/>
              </w:rPr>
              <w:t xml:space="preserve">Nama Program </w:t>
            </w:r>
            <w:r w:rsidR="006D7F6E" w:rsidRPr="00E47AEE">
              <w:rPr>
                <w:sz w:val="18"/>
                <w:szCs w:val="18"/>
              </w:rPr>
              <w:t>Pendidikan</w:t>
            </w:r>
            <w:r w:rsidRPr="00E47AEE">
              <w:rPr>
                <w:sz w:val="18"/>
                <w:szCs w:val="18"/>
                <w:lang w:val="id-ID"/>
              </w:rPr>
              <w:t xml:space="preserve">             :_________________________________________</w:t>
            </w:r>
          </w:p>
        </w:tc>
      </w:tr>
    </w:tbl>
    <w:p w:rsidR="00714F33" w:rsidRPr="00E47AEE" w:rsidRDefault="00714F33" w:rsidP="00714F33">
      <w:pPr>
        <w:spacing w:line="240" w:lineRule="auto"/>
        <w:rPr>
          <w:sz w:val="18"/>
          <w:szCs w:val="18"/>
        </w:rPr>
      </w:pPr>
    </w:p>
    <w:p w:rsidR="00714F33" w:rsidRPr="00E47AEE" w:rsidRDefault="00714F33" w:rsidP="00714F33">
      <w:pPr>
        <w:spacing w:line="240" w:lineRule="auto"/>
        <w:rPr>
          <w:sz w:val="18"/>
          <w:szCs w:val="18"/>
          <w:lang w:val="nb-NO"/>
        </w:rPr>
      </w:pPr>
      <w:r w:rsidRPr="00E47AEE">
        <w:rPr>
          <w:sz w:val="18"/>
          <w:szCs w:val="18"/>
          <w:lang w:val="nb-NO"/>
        </w:rPr>
        <w:t xml:space="preserve">Berdasarkan hasil asesmen kecukupan dan asesmen lapangan, kami </w:t>
      </w:r>
      <w:r w:rsidR="005A15FB" w:rsidRPr="00E47AEE">
        <w:rPr>
          <w:sz w:val="18"/>
          <w:szCs w:val="18"/>
          <w:lang w:val="nb-NO"/>
        </w:rPr>
        <w:t>tim asesor</w:t>
      </w:r>
      <w:r w:rsidRPr="00E47AEE">
        <w:rPr>
          <w:sz w:val="18"/>
          <w:szCs w:val="18"/>
          <w:lang w:val="nb-NO"/>
        </w:rPr>
        <w:t xml:space="preserve"> memberikan rekomendasi pembinaan program </w:t>
      </w:r>
      <w:r w:rsidR="006D7F6E" w:rsidRPr="00E47AEE">
        <w:rPr>
          <w:sz w:val="18"/>
          <w:szCs w:val="18"/>
          <w:lang w:val="nb-NO"/>
        </w:rPr>
        <w:t>Pendidikan</w:t>
      </w:r>
      <w:r w:rsidRPr="00E47AEE">
        <w:rPr>
          <w:sz w:val="18"/>
          <w:szCs w:val="18"/>
          <w:lang w:val="nb-NO"/>
        </w:rPr>
        <w:t xml:space="preserve"> tersebut di atas sebagai berikut.</w:t>
      </w:r>
    </w:p>
    <w:p w:rsidR="00714F33" w:rsidRPr="00E47AEE" w:rsidRDefault="00714F33" w:rsidP="00714F33">
      <w:pPr>
        <w:spacing w:line="240" w:lineRule="auto"/>
        <w:rPr>
          <w:sz w:val="18"/>
          <w:szCs w:val="18"/>
          <w:lang w:val="nb-NO"/>
        </w:rPr>
      </w:pPr>
    </w:p>
    <w:p w:rsidR="009705F0" w:rsidRPr="00E47AEE" w:rsidRDefault="009705F0" w:rsidP="009705F0">
      <w:pPr>
        <w:pStyle w:val="ListParagraph"/>
        <w:ind w:left="360"/>
        <w:rPr>
          <w:rFonts w:ascii="Arial" w:hAnsi="Arial" w:cs="Arial"/>
          <w:caps/>
          <w:sz w:val="18"/>
          <w:szCs w:val="18"/>
          <w:lang w:val="nb-NO"/>
        </w:rPr>
      </w:pPr>
      <w:r w:rsidRPr="00E47AEE">
        <w:rPr>
          <w:rFonts w:ascii="Arial" w:hAnsi="Arial" w:cs="Arial"/>
          <w:caps/>
          <w:sz w:val="18"/>
          <w:szCs w:val="18"/>
          <w:lang w:val="sv-SE"/>
        </w:rPr>
        <w:t>Standar 1. Visi, Misi, Tujuan dan Sasaran</w:t>
      </w:r>
      <w:r w:rsidRPr="00E47AEE">
        <w:rPr>
          <w:rFonts w:ascii="Arial" w:hAnsi="Arial" w:cs="Arial"/>
          <w:caps/>
          <w:sz w:val="18"/>
          <w:szCs w:val="18"/>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714F33" w:rsidRPr="00E47AEE" w:rsidRDefault="00714F33" w:rsidP="009705F0">
            <w:pPr>
              <w:pStyle w:val="ListParagraph"/>
              <w:ind w:left="0" w:hanging="18"/>
              <w:rPr>
                <w:sz w:val="18"/>
                <w:szCs w:val="18"/>
                <w:lang w:val="nb-NO"/>
              </w:rPr>
            </w:pPr>
          </w:p>
          <w:p w:rsidR="00714F33" w:rsidRPr="00E47AEE" w:rsidRDefault="00714F33"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714F33" w:rsidRPr="00E47AEE" w:rsidRDefault="00714F33" w:rsidP="009705F0">
            <w:pPr>
              <w:pStyle w:val="ListParagraph"/>
              <w:ind w:left="0"/>
              <w:rPr>
                <w:sz w:val="18"/>
                <w:szCs w:val="18"/>
                <w:lang w:val="nb-NO"/>
              </w:rPr>
            </w:pPr>
          </w:p>
        </w:tc>
      </w:tr>
    </w:tbl>
    <w:p w:rsidR="00714F33" w:rsidRPr="00E47AEE" w:rsidRDefault="00714F33" w:rsidP="009705F0">
      <w:pPr>
        <w:pStyle w:val="ListParagraph"/>
        <w:ind w:left="0"/>
        <w:rPr>
          <w:sz w:val="18"/>
          <w:szCs w:val="18"/>
          <w:lang w:val="nb-NO"/>
        </w:rPr>
      </w:pPr>
    </w:p>
    <w:p w:rsidR="009705F0" w:rsidRPr="00E47AEE" w:rsidRDefault="009705F0" w:rsidP="009705F0">
      <w:pPr>
        <w:pStyle w:val="Heading1"/>
        <w:ind w:left="1530" w:hanging="1530"/>
        <w:jc w:val="left"/>
        <w:rPr>
          <w:b w:val="0"/>
          <w:bCs w:val="0"/>
          <w:caps/>
          <w:sz w:val="18"/>
          <w:szCs w:val="18"/>
          <w:lang w:val="id-ID"/>
        </w:rPr>
      </w:pPr>
      <w:r w:rsidRPr="00E47AEE">
        <w:rPr>
          <w:b w:val="0"/>
          <w:caps/>
          <w:sz w:val="18"/>
          <w:szCs w:val="18"/>
          <w:lang w:val="id-ID"/>
        </w:rPr>
        <w:t xml:space="preserve">Standar 2. Tata Pamong, KEPEMIMPINAN, Sistem Pengelolaan, </w:t>
      </w:r>
    </w:p>
    <w:p w:rsidR="009705F0" w:rsidRPr="00E47AEE" w:rsidRDefault="009705F0" w:rsidP="009705F0">
      <w:pPr>
        <w:pStyle w:val="Heading1"/>
        <w:ind w:left="1530" w:hanging="1530"/>
        <w:jc w:val="left"/>
        <w:rPr>
          <w:rFonts w:ascii="Calibri" w:hAnsi="Calibri"/>
          <w:bCs w:val="0"/>
          <w:caps/>
          <w:sz w:val="18"/>
          <w:szCs w:val="18"/>
          <w:lang w:val="id-ID"/>
        </w:rPr>
      </w:pPr>
      <w:r w:rsidRPr="00E47AEE">
        <w:rPr>
          <w:b w:val="0"/>
          <w:caps/>
          <w:sz w:val="18"/>
          <w:szCs w:val="18"/>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9705F0" w:rsidRPr="00E47AEE" w:rsidRDefault="009705F0" w:rsidP="009705F0">
            <w:pPr>
              <w:pStyle w:val="ListParagraph"/>
              <w:ind w:left="0" w:hanging="18"/>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rPr>
                <w:sz w:val="18"/>
                <w:szCs w:val="18"/>
              </w:rPr>
            </w:pPr>
          </w:p>
        </w:tc>
      </w:tr>
    </w:tbl>
    <w:p w:rsidR="009705F0" w:rsidRPr="00E47AEE" w:rsidRDefault="009705F0" w:rsidP="009705F0">
      <w:pPr>
        <w:pStyle w:val="ListParagraph"/>
        <w:ind w:left="0"/>
        <w:rPr>
          <w:sz w:val="18"/>
          <w:szCs w:val="18"/>
        </w:rPr>
      </w:pPr>
    </w:p>
    <w:p w:rsidR="009705F0" w:rsidRPr="00E47AEE" w:rsidRDefault="009705F0" w:rsidP="00BE7738">
      <w:pPr>
        <w:pStyle w:val="Heading1"/>
        <w:jc w:val="left"/>
        <w:rPr>
          <w:b w:val="0"/>
          <w:caps/>
          <w:sz w:val="18"/>
          <w:szCs w:val="18"/>
          <w:lang w:val="id-ID"/>
        </w:rPr>
      </w:pPr>
      <w:r w:rsidRPr="00E47AEE">
        <w:rPr>
          <w:b w:val="0"/>
          <w:caps/>
          <w:sz w:val="18"/>
          <w:szCs w:val="18"/>
          <w:lang w:val="id-ID"/>
        </w:rPr>
        <w:t xml:space="preserve">Standar 3. </w:t>
      </w:r>
      <w:r w:rsidR="007B6CD2" w:rsidRPr="00E47AEE">
        <w:rPr>
          <w:b w:val="0"/>
          <w:caps/>
          <w:sz w:val="18"/>
          <w:szCs w:val="18"/>
          <w:lang w:val="id-ID"/>
        </w:rPr>
        <w:t>peserta didik</w:t>
      </w:r>
      <w:r w:rsidRPr="00E47AEE">
        <w:rPr>
          <w:b w:val="0"/>
          <w:caps/>
          <w:sz w:val="18"/>
          <w:szCs w:val="18"/>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9705F0" w:rsidRPr="00E47AEE" w:rsidRDefault="009705F0" w:rsidP="009705F0">
            <w:pPr>
              <w:pStyle w:val="ListParagraph"/>
              <w:ind w:left="0" w:hanging="18"/>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rPr>
                <w:sz w:val="18"/>
                <w:szCs w:val="18"/>
              </w:rPr>
            </w:pPr>
          </w:p>
        </w:tc>
      </w:tr>
    </w:tbl>
    <w:p w:rsidR="009705F0" w:rsidRPr="00E47AEE" w:rsidRDefault="009705F0" w:rsidP="009705F0">
      <w:pPr>
        <w:pStyle w:val="ListParagraph"/>
        <w:ind w:left="0"/>
        <w:rPr>
          <w:sz w:val="18"/>
          <w:szCs w:val="18"/>
        </w:rPr>
      </w:pPr>
    </w:p>
    <w:p w:rsidR="009705F0" w:rsidRPr="00E47AEE" w:rsidRDefault="009705F0" w:rsidP="00BE7738">
      <w:pPr>
        <w:pStyle w:val="ListParagraph"/>
        <w:ind w:left="450"/>
        <w:jc w:val="left"/>
        <w:rPr>
          <w:rFonts w:ascii="Arial" w:hAnsi="Arial" w:cs="Arial"/>
          <w:caps/>
          <w:sz w:val="18"/>
          <w:szCs w:val="18"/>
        </w:rPr>
      </w:pPr>
      <w:proofErr w:type="gramStart"/>
      <w:r w:rsidRPr="00E47AEE">
        <w:rPr>
          <w:rFonts w:ascii="Arial" w:hAnsi="Arial" w:cs="Arial"/>
          <w:caps/>
          <w:sz w:val="18"/>
          <w:szCs w:val="18"/>
        </w:rPr>
        <w:t>Standar 4.</w:t>
      </w:r>
      <w:proofErr w:type="gramEnd"/>
      <w:r w:rsidRPr="00E47AEE">
        <w:rPr>
          <w:rFonts w:ascii="Arial" w:hAnsi="Arial" w:cs="Arial"/>
          <w:caps/>
          <w:sz w:val="18"/>
          <w:szCs w:val="18"/>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9705F0" w:rsidRPr="00E47AEE" w:rsidRDefault="009705F0" w:rsidP="009705F0">
            <w:pPr>
              <w:pStyle w:val="ListParagraph"/>
              <w:ind w:left="0" w:hanging="18"/>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BE7738" w:rsidRPr="00E47AEE" w:rsidRDefault="00BE7738"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firstLine="0"/>
              <w:rPr>
                <w:sz w:val="18"/>
                <w:szCs w:val="18"/>
              </w:rPr>
            </w:pPr>
          </w:p>
          <w:p w:rsidR="009705F0" w:rsidRPr="00E47AEE" w:rsidRDefault="009705F0" w:rsidP="009705F0">
            <w:pPr>
              <w:pStyle w:val="ListParagraph"/>
              <w:ind w:left="0"/>
              <w:rPr>
                <w:sz w:val="18"/>
                <w:szCs w:val="18"/>
              </w:rPr>
            </w:pPr>
          </w:p>
        </w:tc>
      </w:tr>
    </w:tbl>
    <w:p w:rsidR="009705F0" w:rsidRPr="00E47AEE" w:rsidRDefault="009705F0" w:rsidP="009705F0">
      <w:pPr>
        <w:pStyle w:val="ListParagraph"/>
        <w:ind w:left="0"/>
        <w:rPr>
          <w:sz w:val="18"/>
          <w:szCs w:val="18"/>
        </w:rPr>
      </w:pPr>
    </w:p>
    <w:p w:rsidR="009705F0" w:rsidRPr="00E47AEE" w:rsidRDefault="009705F0" w:rsidP="00BE7738">
      <w:pPr>
        <w:pStyle w:val="Heading1"/>
        <w:jc w:val="left"/>
        <w:rPr>
          <w:b w:val="0"/>
          <w:bCs w:val="0"/>
          <w:caps/>
          <w:sz w:val="18"/>
          <w:szCs w:val="18"/>
          <w:lang w:val="sv-SE"/>
        </w:rPr>
      </w:pPr>
      <w:r w:rsidRPr="00E47AEE">
        <w:rPr>
          <w:b w:val="0"/>
          <w:caps/>
          <w:sz w:val="18"/>
          <w:szCs w:val="18"/>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9705F0" w:rsidRPr="00E47AEE" w:rsidRDefault="009705F0" w:rsidP="009705F0">
            <w:pPr>
              <w:pStyle w:val="ListParagraph"/>
              <w:ind w:left="0" w:hanging="18"/>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rPr>
                <w:sz w:val="18"/>
                <w:szCs w:val="18"/>
                <w:lang w:val="nb-NO"/>
              </w:rPr>
            </w:pPr>
          </w:p>
        </w:tc>
      </w:tr>
    </w:tbl>
    <w:p w:rsidR="009705F0" w:rsidRPr="00E47AEE" w:rsidRDefault="009705F0" w:rsidP="009705F0">
      <w:pPr>
        <w:pStyle w:val="ListParagraph"/>
        <w:ind w:left="0"/>
        <w:rPr>
          <w:sz w:val="18"/>
          <w:szCs w:val="18"/>
          <w:lang w:val="nb-NO"/>
        </w:rPr>
      </w:pPr>
    </w:p>
    <w:p w:rsidR="009705F0" w:rsidRPr="00E47AEE" w:rsidRDefault="009705F0" w:rsidP="009705F0">
      <w:pPr>
        <w:pStyle w:val="Heading1"/>
        <w:ind w:left="1560" w:hanging="1560"/>
        <w:rPr>
          <w:rFonts w:ascii="Calibri" w:hAnsi="Calibri"/>
          <w:caps/>
          <w:sz w:val="18"/>
          <w:szCs w:val="18"/>
          <w:lang w:val="sv-SE"/>
        </w:rPr>
      </w:pPr>
    </w:p>
    <w:p w:rsidR="009705F0" w:rsidRPr="00E47AEE" w:rsidRDefault="009705F0" w:rsidP="00BE7738">
      <w:pPr>
        <w:pStyle w:val="Heading1"/>
        <w:ind w:left="1560" w:hanging="1560"/>
        <w:jc w:val="left"/>
        <w:rPr>
          <w:b w:val="0"/>
          <w:bCs w:val="0"/>
          <w:caps/>
          <w:sz w:val="18"/>
          <w:szCs w:val="18"/>
          <w:lang w:val="sv-SE"/>
        </w:rPr>
      </w:pPr>
      <w:r w:rsidRPr="00E47AEE">
        <w:rPr>
          <w:b w:val="0"/>
          <w:caps/>
          <w:sz w:val="18"/>
          <w:szCs w:val="18"/>
          <w:lang w:val="sv-SE"/>
        </w:rPr>
        <w:t xml:space="preserve">Standar 6.  </w:t>
      </w:r>
      <w:r w:rsidRPr="00E47AEE">
        <w:rPr>
          <w:b w:val="0"/>
          <w:caps/>
          <w:sz w:val="18"/>
          <w:szCs w:val="18"/>
          <w:lang w:val="id-ID"/>
        </w:rPr>
        <w:t>PEMBIAYAAN</w:t>
      </w:r>
      <w:r w:rsidRPr="00E47AEE">
        <w:rPr>
          <w:b w:val="0"/>
          <w:caps/>
          <w:sz w:val="18"/>
          <w:szCs w:val="18"/>
          <w:lang w:val="sv-SE"/>
        </w:rPr>
        <w:t>, Sarana</w:t>
      </w:r>
      <w:r w:rsidRPr="00E47AEE">
        <w:rPr>
          <w:b w:val="0"/>
          <w:caps/>
          <w:sz w:val="18"/>
          <w:szCs w:val="18"/>
          <w:lang w:val="id-ID"/>
        </w:rPr>
        <w:t xml:space="preserve"> dan </w:t>
      </w:r>
      <w:r w:rsidRPr="00E47AEE">
        <w:rPr>
          <w:b w:val="0"/>
          <w:caps/>
          <w:sz w:val="18"/>
          <w:szCs w:val="18"/>
          <w:lang w:val="sv-SE"/>
        </w:rPr>
        <w:t>Prasarana</w:t>
      </w:r>
      <w:r w:rsidRPr="00E47AEE">
        <w:rPr>
          <w:b w:val="0"/>
          <w:caps/>
          <w:sz w:val="18"/>
          <w:szCs w:val="18"/>
          <w:lang w:val="id-ID"/>
        </w:rPr>
        <w:t>, SERTA</w:t>
      </w:r>
      <w:r w:rsidRPr="00E47AEE">
        <w:rPr>
          <w:b w:val="0"/>
          <w:caps/>
          <w:sz w:val="18"/>
          <w:szCs w:val="18"/>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9705F0" w:rsidRPr="00E47AEE" w:rsidRDefault="009705F0" w:rsidP="009705F0">
            <w:pPr>
              <w:pStyle w:val="ListParagraph"/>
              <w:ind w:left="0" w:hanging="18"/>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rPr>
                <w:sz w:val="18"/>
                <w:szCs w:val="18"/>
                <w:lang w:val="nb-NO"/>
              </w:rPr>
            </w:pPr>
          </w:p>
        </w:tc>
      </w:tr>
    </w:tbl>
    <w:p w:rsidR="009705F0" w:rsidRPr="00E47AEE" w:rsidRDefault="009705F0" w:rsidP="009705F0">
      <w:pPr>
        <w:pStyle w:val="ListParagraph"/>
        <w:ind w:left="0"/>
        <w:rPr>
          <w:sz w:val="18"/>
          <w:szCs w:val="18"/>
          <w:lang w:val="nb-NO"/>
        </w:rPr>
      </w:pPr>
    </w:p>
    <w:p w:rsidR="00BE7738" w:rsidRPr="00E47AEE" w:rsidRDefault="00BE7738" w:rsidP="00BE7738">
      <w:pPr>
        <w:pStyle w:val="Heading1"/>
        <w:ind w:left="1560" w:hanging="1560"/>
        <w:jc w:val="left"/>
        <w:rPr>
          <w:b w:val="0"/>
          <w:bCs w:val="0"/>
          <w:caps/>
          <w:sz w:val="18"/>
          <w:szCs w:val="18"/>
          <w:lang w:val="sv-SE"/>
        </w:rPr>
      </w:pPr>
      <w:r w:rsidRPr="00E47AEE">
        <w:rPr>
          <w:b w:val="0"/>
          <w:caps/>
          <w:sz w:val="18"/>
          <w:szCs w:val="18"/>
          <w:lang w:val="sv-SE"/>
        </w:rPr>
        <w:lastRenderedPageBreak/>
        <w:t xml:space="preserve">Standar 7. </w:t>
      </w:r>
      <w:r w:rsidRPr="00E47AEE">
        <w:rPr>
          <w:b w:val="0"/>
          <w:caps/>
          <w:sz w:val="18"/>
          <w:szCs w:val="18"/>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7AEE" w:rsidRPr="00E47AEE" w:rsidTr="009705F0">
        <w:trPr>
          <w:trHeight w:val="2213"/>
        </w:trPr>
        <w:tc>
          <w:tcPr>
            <w:tcW w:w="9180" w:type="dxa"/>
          </w:tcPr>
          <w:p w:rsidR="009705F0" w:rsidRPr="00E47AEE" w:rsidRDefault="009705F0" w:rsidP="009705F0">
            <w:pPr>
              <w:pStyle w:val="ListParagraph"/>
              <w:ind w:left="0" w:hanging="18"/>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BE7738" w:rsidRPr="00E47AEE" w:rsidRDefault="00BE7738"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firstLine="0"/>
              <w:rPr>
                <w:sz w:val="18"/>
                <w:szCs w:val="18"/>
                <w:lang w:val="nb-NO"/>
              </w:rPr>
            </w:pPr>
          </w:p>
          <w:p w:rsidR="009705F0" w:rsidRPr="00E47AEE" w:rsidRDefault="009705F0" w:rsidP="009705F0">
            <w:pPr>
              <w:pStyle w:val="ListParagraph"/>
              <w:ind w:left="0"/>
              <w:rPr>
                <w:sz w:val="18"/>
                <w:szCs w:val="18"/>
                <w:lang w:val="nb-NO"/>
              </w:rPr>
            </w:pPr>
          </w:p>
        </w:tc>
      </w:tr>
    </w:tbl>
    <w:p w:rsidR="00714F33" w:rsidRPr="00E47AEE" w:rsidRDefault="00714F33" w:rsidP="00714F33">
      <w:pPr>
        <w:spacing w:line="240" w:lineRule="auto"/>
        <w:jc w:val="left"/>
        <w:rPr>
          <w:sz w:val="18"/>
          <w:szCs w:val="18"/>
          <w:lang w:val="nb-NO"/>
        </w:rPr>
      </w:pPr>
    </w:p>
    <w:p w:rsidR="00714F33" w:rsidRPr="00E47AEE" w:rsidRDefault="00714F33" w:rsidP="00714F33">
      <w:pPr>
        <w:spacing w:line="240" w:lineRule="auto"/>
        <w:rPr>
          <w:sz w:val="18"/>
          <w:szCs w:val="18"/>
        </w:rPr>
      </w:pPr>
      <w:r w:rsidRPr="00E47AEE">
        <w:rPr>
          <w:sz w:val="18"/>
          <w:szCs w:val="18"/>
          <w:lang w:val="nb-NO"/>
        </w:rPr>
        <w:tab/>
      </w:r>
      <w:r w:rsidRPr="00E47AEE">
        <w:rPr>
          <w:sz w:val="18"/>
          <w:szCs w:val="18"/>
          <w:lang w:val="nb-NO"/>
        </w:rPr>
        <w:tab/>
      </w:r>
      <w:r w:rsidRPr="00E47AEE">
        <w:rPr>
          <w:sz w:val="18"/>
          <w:szCs w:val="18"/>
          <w:lang w:val="nb-NO"/>
        </w:rPr>
        <w:tab/>
      </w:r>
      <w:r w:rsidRPr="00E47AEE">
        <w:rPr>
          <w:sz w:val="18"/>
          <w:szCs w:val="18"/>
          <w:lang w:val="nb-NO"/>
        </w:rPr>
        <w:tab/>
      </w:r>
      <w:r w:rsidRPr="00E47AEE">
        <w:rPr>
          <w:sz w:val="18"/>
          <w:szCs w:val="18"/>
          <w:lang w:val="nb-NO"/>
        </w:rPr>
        <w:tab/>
      </w:r>
      <w:r w:rsidRPr="00E47AEE">
        <w:rPr>
          <w:sz w:val="18"/>
          <w:szCs w:val="18"/>
          <w:lang w:val="nb-NO"/>
        </w:rPr>
        <w:tab/>
      </w:r>
      <w:r w:rsidRPr="00E47AEE">
        <w:rPr>
          <w:sz w:val="18"/>
          <w:szCs w:val="18"/>
          <w:lang w:val="nb-NO"/>
        </w:rPr>
        <w:tab/>
      </w:r>
      <w:r w:rsidRPr="00E47AEE">
        <w:rPr>
          <w:sz w:val="18"/>
          <w:szCs w:val="18"/>
          <w:lang w:val="nb-NO"/>
        </w:rPr>
        <w:tab/>
      </w:r>
      <w:r w:rsidRPr="00E47AEE">
        <w:rPr>
          <w:sz w:val="18"/>
          <w:szCs w:val="18"/>
        </w:rPr>
        <w:t>…………, …..-……- 2009</w:t>
      </w:r>
    </w:p>
    <w:p w:rsidR="00714F33" w:rsidRPr="00E47AEE" w:rsidRDefault="00714F33" w:rsidP="00714F33">
      <w:pPr>
        <w:spacing w:line="240" w:lineRule="auto"/>
        <w:rPr>
          <w:sz w:val="18"/>
          <w:szCs w:val="18"/>
        </w:rPr>
      </w:pPr>
    </w:p>
    <w:p w:rsidR="00185EE0" w:rsidRPr="00E47AEE" w:rsidRDefault="00185EE0" w:rsidP="00185EE0">
      <w:pPr>
        <w:spacing w:line="240" w:lineRule="auto"/>
        <w:rPr>
          <w:sz w:val="18"/>
          <w:szCs w:val="18"/>
        </w:rPr>
      </w:pPr>
    </w:p>
    <w:tbl>
      <w:tblPr>
        <w:tblW w:w="9704" w:type="dxa"/>
        <w:tblLook w:val="04A0" w:firstRow="1" w:lastRow="0" w:firstColumn="1" w:lastColumn="0" w:noHBand="0" w:noVBand="1"/>
      </w:tblPr>
      <w:tblGrid>
        <w:gridCol w:w="1998"/>
        <w:gridCol w:w="2666"/>
        <w:gridCol w:w="236"/>
        <w:gridCol w:w="2145"/>
        <w:gridCol w:w="2659"/>
      </w:tblGrid>
      <w:tr w:rsidR="00E47AEE" w:rsidRPr="00E47AEE" w:rsidTr="00760AB9">
        <w:tc>
          <w:tcPr>
            <w:tcW w:w="1998" w:type="dxa"/>
          </w:tcPr>
          <w:p w:rsidR="00185EE0" w:rsidRPr="00E47AEE" w:rsidRDefault="00185EE0" w:rsidP="00760AB9">
            <w:pPr>
              <w:spacing w:line="240" w:lineRule="auto"/>
              <w:rPr>
                <w:sz w:val="18"/>
                <w:szCs w:val="18"/>
              </w:rPr>
            </w:pPr>
            <w:r w:rsidRPr="00E47AEE">
              <w:rPr>
                <w:sz w:val="18"/>
                <w:szCs w:val="18"/>
              </w:rPr>
              <w:t>Nama Asesor</w:t>
            </w: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r w:rsidRPr="00E47AEE">
              <w:rPr>
                <w:sz w:val="18"/>
                <w:szCs w:val="18"/>
              </w:rPr>
              <w:t>Tanda Tangan</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1.</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1.</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2.</w:t>
            </w:r>
          </w:p>
        </w:tc>
        <w:tc>
          <w:tcPr>
            <w:tcW w:w="2659" w:type="dxa"/>
          </w:tcPr>
          <w:p w:rsidR="00185EE0" w:rsidRPr="00E47AEE" w:rsidRDefault="00185EE0" w:rsidP="00760AB9">
            <w:pPr>
              <w:spacing w:line="240" w:lineRule="auto"/>
              <w:rPr>
                <w:sz w:val="18"/>
                <w:szCs w:val="18"/>
              </w:rPr>
            </w:pPr>
          </w:p>
        </w:tc>
      </w:tr>
      <w:tr w:rsidR="00E47AEE" w:rsidRPr="00E47AEE" w:rsidTr="00760AB9">
        <w:tc>
          <w:tcPr>
            <w:tcW w:w="1998"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66" w:type="dxa"/>
          </w:tcPr>
          <w:p w:rsidR="00185EE0" w:rsidRPr="00E47AEE" w:rsidRDefault="00185EE0" w:rsidP="00760AB9">
            <w:pPr>
              <w:spacing w:line="240" w:lineRule="auto"/>
              <w:rPr>
                <w:sz w:val="18"/>
                <w:szCs w:val="18"/>
              </w:rPr>
            </w:pPr>
          </w:p>
        </w:tc>
        <w:tc>
          <w:tcPr>
            <w:tcW w:w="236" w:type="dxa"/>
          </w:tcPr>
          <w:p w:rsidR="00185EE0" w:rsidRPr="00E47AEE" w:rsidRDefault="00185EE0" w:rsidP="00760AB9">
            <w:pPr>
              <w:spacing w:line="240" w:lineRule="auto"/>
              <w:rPr>
                <w:sz w:val="18"/>
                <w:szCs w:val="18"/>
              </w:rPr>
            </w:pPr>
          </w:p>
        </w:tc>
        <w:tc>
          <w:tcPr>
            <w:tcW w:w="2145" w:type="dxa"/>
          </w:tcPr>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p>
          <w:p w:rsidR="00185EE0" w:rsidRPr="00E47AEE" w:rsidRDefault="00185EE0" w:rsidP="00760AB9">
            <w:pPr>
              <w:spacing w:line="240" w:lineRule="auto"/>
              <w:rPr>
                <w:sz w:val="18"/>
                <w:szCs w:val="18"/>
              </w:rPr>
            </w:pPr>
            <w:r w:rsidRPr="00E47AEE">
              <w:rPr>
                <w:sz w:val="18"/>
                <w:szCs w:val="18"/>
              </w:rPr>
              <w:t>3.</w:t>
            </w:r>
          </w:p>
        </w:tc>
        <w:tc>
          <w:tcPr>
            <w:tcW w:w="2659" w:type="dxa"/>
          </w:tcPr>
          <w:p w:rsidR="00185EE0" w:rsidRPr="00E47AEE" w:rsidRDefault="00185EE0" w:rsidP="00760AB9">
            <w:pPr>
              <w:spacing w:line="240" w:lineRule="auto"/>
              <w:rPr>
                <w:sz w:val="18"/>
                <w:szCs w:val="18"/>
              </w:rPr>
            </w:pPr>
          </w:p>
        </w:tc>
      </w:tr>
    </w:tbl>
    <w:p w:rsidR="0021628D" w:rsidRPr="00E47AEE" w:rsidRDefault="0021628D" w:rsidP="00BA178C">
      <w:pPr>
        <w:pStyle w:val="Heading1"/>
        <w:rPr>
          <w:sz w:val="18"/>
          <w:szCs w:val="18"/>
          <w:u w:val="single"/>
          <w:lang w:val="es-ES"/>
        </w:rPr>
      </w:pPr>
    </w:p>
    <w:sectPr w:rsidR="0021628D" w:rsidRPr="00E47AEE"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C5D" w:rsidRDefault="00CC6C5D">
      <w:r>
        <w:separator/>
      </w:r>
    </w:p>
  </w:endnote>
  <w:endnote w:type="continuationSeparator" w:id="0">
    <w:p w:rsidR="00CC6C5D" w:rsidRDefault="00CC6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26241D"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424287" w:rsidP="00424287">
    <w:pPr>
      <w:pStyle w:val="Footer"/>
      <w:tabs>
        <w:tab w:val="clear" w:pos="4320"/>
        <w:tab w:val="clear" w:pos="8640"/>
        <w:tab w:val="center" w:pos="180"/>
        <w:tab w:val="right" w:pos="9000"/>
      </w:tabs>
      <w:jc w:val="left"/>
    </w:pPr>
    <w:r>
      <w:t>LAM-PTKes</w:t>
    </w:r>
    <w:r w:rsidR="00B22AF3" w:rsidRPr="00B22AF3">
      <w:t>: Pedoman Penilai</w:t>
    </w:r>
    <w:r w:rsidR="001F3D75">
      <w:t>an Akreditasi Program Studi</w:t>
    </w:r>
    <w:r w:rsidR="00B22AF3" w:rsidRPr="00B22AF3">
      <w:t xml:space="preserve"> </w:t>
    </w:r>
    <w:r>
      <w:t xml:space="preserve">Pendidikan </w:t>
    </w:r>
    <w:r w:rsidR="00F0429D">
      <w:t xml:space="preserve">Dokter Spesialis </w:t>
    </w:r>
    <w:r w:rsidR="000A234E">
      <w:t xml:space="preserve">Bedah </w:t>
    </w:r>
    <w:proofErr w:type="gramStart"/>
    <w:r w:rsidR="000A234E">
      <w:t>Saraf</w:t>
    </w:r>
    <w:r w:rsidR="00F0429D">
      <w:t xml:space="preserve"> </w:t>
    </w:r>
    <w:r w:rsidR="00B22AF3">
      <w:t xml:space="preserve"> </w:t>
    </w:r>
    <w:r w:rsidR="00DB66CC">
      <w:t>201</w:t>
    </w:r>
    <w:r>
      <w:t>5</w:t>
    </w:r>
    <w:proofErr w:type="gramEnd"/>
    <w:r>
      <w:t xml:space="preserve"> </w:t>
    </w:r>
    <w:r w:rsidR="00B22AF3" w:rsidRPr="00B22AF3">
      <w:tab/>
    </w:r>
    <w:r w:rsidR="001574CE">
      <w:fldChar w:fldCharType="begin"/>
    </w:r>
    <w:r w:rsidR="001574CE">
      <w:instrText xml:space="preserve"> PAGE   \* MERGEFORMAT </w:instrText>
    </w:r>
    <w:r w:rsidR="001574CE">
      <w:fldChar w:fldCharType="separate"/>
    </w:r>
    <w:r>
      <w:rPr>
        <w:noProof/>
      </w:rPr>
      <w:t>5</w:t>
    </w:r>
    <w:r w:rsidR="001574CE">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26241D"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9563DB" w:rsidRDefault="00424287" w:rsidP="004A04BF">
    <w:pPr>
      <w:pStyle w:val="Footer"/>
      <w:tabs>
        <w:tab w:val="clear" w:pos="4320"/>
        <w:tab w:val="center" w:pos="180"/>
      </w:tabs>
      <w:jc w:val="left"/>
    </w:pPr>
    <w:r>
      <w:t>LAM-PTKes</w:t>
    </w:r>
    <w:r w:rsidR="009563DB" w:rsidRPr="009563DB">
      <w:t xml:space="preserve">: Pedoman Penilaian Akreditasi Program Studi </w:t>
    </w:r>
    <w:r>
      <w:t xml:space="preserve">Pendidikan </w:t>
    </w:r>
    <w:r w:rsidR="009563DB" w:rsidRPr="009563DB">
      <w:t xml:space="preserve">Dokter Spesialis Bedah </w:t>
    </w:r>
    <w:proofErr w:type="gramStart"/>
    <w:r w:rsidR="009563DB" w:rsidRPr="009563DB">
      <w:t xml:space="preserve">Saraf  </w:t>
    </w:r>
    <w:r>
      <w:t>2015</w:t>
    </w:r>
    <w:proofErr w:type="gramEnd"/>
    <w:r>
      <w:t xml:space="preserve"> </w:t>
    </w:r>
    <w:r w:rsidR="0026241D" w:rsidRPr="009563DB">
      <w:fldChar w:fldCharType="begin"/>
    </w:r>
    <w:r w:rsidR="00B22AF3" w:rsidRPr="009563DB">
      <w:instrText xml:space="preserve"> PAGE   \* MERGEFORMAT </w:instrText>
    </w:r>
    <w:r w:rsidR="0026241D" w:rsidRPr="009563DB">
      <w:fldChar w:fldCharType="separate"/>
    </w:r>
    <w:r>
      <w:rPr>
        <w:noProof/>
      </w:rPr>
      <w:t>35</w:t>
    </w:r>
    <w:r w:rsidR="0026241D" w:rsidRPr="009563DB">
      <w:fldChar w:fldCharType="end"/>
    </w:r>
  </w:p>
  <w:p w:rsidR="00B22AF3" w:rsidRPr="009563DB"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C5D" w:rsidRDefault="00CC6C5D">
      <w:r>
        <w:separator/>
      </w:r>
    </w:p>
  </w:footnote>
  <w:footnote w:type="continuationSeparator" w:id="0">
    <w:p w:rsidR="00CC6C5D" w:rsidRDefault="00CC6C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234E"/>
    <w:rsid w:val="000A3E53"/>
    <w:rsid w:val="000A57F8"/>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45F"/>
    <w:rsid w:val="00136859"/>
    <w:rsid w:val="001410C0"/>
    <w:rsid w:val="00142C9A"/>
    <w:rsid w:val="00143BD1"/>
    <w:rsid w:val="00143DB1"/>
    <w:rsid w:val="00144374"/>
    <w:rsid w:val="00150124"/>
    <w:rsid w:val="001536D5"/>
    <w:rsid w:val="001574CE"/>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1F3D75"/>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241D"/>
    <w:rsid w:val="0027440B"/>
    <w:rsid w:val="0027746B"/>
    <w:rsid w:val="002858E9"/>
    <w:rsid w:val="002874E3"/>
    <w:rsid w:val="0029601E"/>
    <w:rsid w:val="00297052"/>
    <w:rsid w:val="002A4F8F"/>
    <w:rsid w:val="002A7461"/>
    <w:rsid w:val="002B1F72"/>
    <w:rsid w:val="002B2477"/>
    <w:rsid w:val="002B2C8F"/>
    <w:rsid w:val="002B7C62"/>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4660"/>
    <w:rsid w:val="00326C7F"/>
    <w:rsid w:val="00333747"/>
    <w:rsid w:val="00343C73"/>
    <w:rsid w:val="00344052"/>
    <w:rsid w:val="0034531F"/>
    <w:rsid w:val="00355A34"/>
    <w:rsid w:val="00357D12"/>
    <w:rsid w:val="00360012"/>
    <w:rsid w:val="00363A37"/>
    <w:rsid w:val="003728C9"/>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4287"/>
    <w:rsid w:val="004254C2"/>
    <w:rsid w:val="00427D77"/>
    <w:rsid w:val="00431517"/>
    <w:rsid w:val="004358B1"/>
    <w:rsid w:val="00435AC9"/>
    <w:rsid w:val="0044084D"/>
    <w:rsid w:val="004557F9"/>
    <w:rsid w:val="004577B9"/>
    <w:rsid w:val="00457F40"/>
    <w:rsid w:val="00462D96"/>
    <w:rsid w:val="00462F0D"/>
    <w:rsid w:val="0046505F"/>
    <w:rsid w:val="00473638"/>
    <w:rsid w:val="0047366C"/>
    <w:rsid w:val="00483A83"/>
    <w:rsid w:val="004859E6"/>
    <w:rsid w:val="004949D0"/>
    <w:rsid w:val="004970EA"/>
    <w:rsid w:val="004A04BF"/>
    <w:rsid w:val="004A1D40"/>
    <w:rsid w:val="004A67A1"/>
    <w:rsid w:val="004B1C03"/>
    <w:rsid w:val="004B2220"/>
    <w:rsid w:val="004B4EA2"/>
    <w:rsid w:val="004C330D"/>
    <w:rsid w:val="004C56A6"/>
    <w:rsid w:val="004C6DAB"/>
    <w:rsid w:val="004D18EF"/>
    <w:rsid w:val="004F0769"/>
    <w:rsid w:val="004F197D"/>
    <w:rsid w:val="004F56EB"/>
    <w:rsid w:val="004F7ABA"/>
    <w:rsid w:val="00501E7F"/>
    <w:rsid w:val="00505721"/>
    <w:rsid w:val="005118AE"/>
    <w:rsid w:val="00515242"/>
    <w:rsid w:val="00516458"/>
    <w:rsid w:val="00520F0A"/>
    <w:rsid w:val="00523144"/>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967F9"/>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05205"/>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B674B"/>
    <w:rsid w:val="006C06CB"/>
    <w:rsid w:val="006C700B"/>
    <w:rsid w:val="006D2975"/>
    <w:rsid w:val="006D7F6E"/>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14D"/>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1AB8"/>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63DB"/>
    <w:rsid w:val="009574E6"/>
    <w:rsid w:val="009602EC"/>
    <w:rsid w:val="0096387D"/>
    <w:rsid w:val="0097032D"/>
    <w:rsid w:val="009705F0"/>
    <w:rsid w:val="0097200E"/>
    <w:rsid w:val="00972B8B"/>
    <w:rsid w:val="009816A2"/>
    <w:rsid w:val="009826BA"/>
    <w:rsid w:val="00983BF9"/>
    <w:rsid w:val="0098797F"/>
    <w:rsid w:val="00987994"/>
    <w:rsid w:val="00991225"/>
    <w:rsid w:val="00996B65"/>
    <w:rsid w:val="009A294C"/>
    <w:rsid w:val="009A5FE2"/>
    <w:rsid w:val="009A62A0"/>
    <w:rsid w:val="009B32CD"/>
    <w:rsid w:val="009B5C86"/>
    <w:rsid w:val="009B6478"/>
    <w:rsid w:val="009B7055"/>
    <w:rsid w:val="009C0667"/>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4C4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4EF0"/>
    <w:rsid w:val="00B65872"/>
    <w:rsid w:val="00B66C48"/>
    <w:rsid w:val="00B67D4E"/>
    <w:rsid w:val="00B72698"/>
    <w:rsid w:val="00B75380"/>
    <w:rsid w:val="00B75850"/>
    <w:rsid w:val="00B778FF"/>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7AD"/>
    <w:rsid w:val="00CA0F3A"/>
    <w:rsid w:val="00CA3448"/>
    <w:rsid w:val="00CA3EEC"/>
    <w:rsid w:val="00CA524F"/>
    <w:rsid w:val="00CA7376"/>
    <w:rsid w:val="00CB5940"/>
    <w:rsid w:val="00CC6C5D"/>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B66CC"/>
    <w:rsid w:val="00DC0480"/>
    <w:rsid w:val="00DD01F7"/>
    <w:rsid w:val="00DD1ABE"/>
    <w:rsid w:val="00DD1ED8"/>
    <w:rsid w:val="00DE14BF"/>
    <w:rsid w:val="00DE1EDE"/>
    <w:rsid w:val="00DE45CC"/>
    <w:rsid w:val="00DE5BC1"/>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47AEE"/>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96817"/>
    <w:rsid w:val="00FA14BD"/>
    <w:rsid w:val="00FA278A"/>
    <w:rsid w:val="00FA3295"/>
    <w:rsid w:val="00FA7D11"/>
    <w:rsid w:val="00FB463C"/>
    <w:rsid w:val="00FC1FBE"/>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08364-5893-4F02-ABF1-310703C3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34</Pages>
  <Words>5917</Words>
  <Characters>33733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35</cp:revision>
  <cp:lastPrinted>2006-08-27T08:13:00Z</cp:lastPrinted>
  <dcterms:created xsi:type="dcterms:W3CDTF">2013-10-23T11:44:00Z</dcterms:created>
  <dcterms:modified xsi:type="dcterms:W3CDTF">2016-06-20T03:46:00Z</dcterms:modified>
</cp:coreProperties>
</file>