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D1364F" w:rsidRDefault="00617AEF" w:rsidP="00214CE6">
      <w:pPr>
        <w:pStyle w:val="Title"/>
        <w:ind w:left="3600"/>
        <w:jc w:val="right"/>
        <w:rPr>
          <w:sz w:val="28"/>
          <w:szCs w:val="28"/>
          <w:lang w:val="nb-NO"/>
        </w:rPr>
      </w:pPr>
      <w:r>
        <w:rPr>
          <w:b w:val="0"/>
          <w:noProof/>
          <w:lang w:val="en-US"/>
        </w:rPr>
        <mc:AlternateContent>
          <mc:Choice Requires="wpg">
            <w:drawing>
              <wp:anchor distT="0" distB="0" distL="114300" distR="114300" simplePos="0" relativeHeight="251658240" behindDoc="0" locked="0" layoutInCell="1" allowOverlap="1">
                <wp:simplePos x="0" y="0"/>
                <wp:positionH relativeFrom="column">
                  <wp:posOffset>1619250</wp:posOffset>
                </wp:positionH>
                <wp:positionV relativeFrom="paragraph">
                  <wp:posOffset>167640</wp:posOffset>
                </wp:positionV>
                <wp:extent cx="2171700" cy="147066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1700" cy="147066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E001DD" w:rsidRDefault="00E001DD" w:rsidP="00E001D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27.5pt;margin-top:13.2pt;width:171pt;height:115.8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E001DD" w:rsidRDefault="00E001DD" w:rsidP="00E001D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10" o:title="download"/>
                </v:shape>
              </v:group>
            </w:pict>
          </mc:Fallback>
        </mc:AlternateContent>
      </w:r>
    </w:p>
    <w:p w:rsidR="00B362CC" w:rsidRPr="00D1364F" w:rsidRDefault="00B362CC" w:rsidP="00214CE6">
      <w:pPr>
        <w:pStyle w:val="Title"/>
        <w:ind w:left="3600"/>
        <w:jc w:val="right"/>
        <w:rPr>
          <w:sz w:val="28"/>
          <w:szCs w:val="28"/>
          <w:lang w:val="nb-NO"/>
        </w:rPr>
      </w:pPr>
    </w:p>
    <w:p w:rsidR="00DA7534" w:rsidRPr="00D1364F" w:rsidRDefault="0090323D" w:rsidP="00214CE6">
      <w:pPr>
        <w:pStyle w:val="Title"/>
        <w:ind w:left="3600"/>
        <w:jc w:val="right"/>
        <w:rPr>
          <w:b w:val="0"/>
        </w:rPr>
      </w:pPr>
      <w:r w:rsidRPr="00D1364F">
        <w:rPr>
          <w:sz w:val="28"/>
          <w:szCs w:val="28"/>
          <w:lang w:val="nb-NO"/>
        </w:rPr>
        <w:t xml:space="preserve"> </w:t>
      </w:r>
    </w:p>
    <w:p w:rsidR="00DA7534" w:rsidRPr="00D1364F" w:rsidRDefault="00DA7534" w:rsidP="00214CE6">
      <w:pPr>
        <w:jc w:val="center"/>
        <w:rPr>
          <w:b/>
        </w:rPr>
      </w:pPr>
    </w:p>
    <w:p w:rsidR="00DA7534" w:rsidRPr="00D1364F" w:rsidRDefault="00DA7534" w:rsidP="00214CE6">
      <w:pPr>
        <w:jc w:val="center"/>
        <w:rPr>
          <w:b/>
        </w:rPr>
      </w:pPr>
    </w:p>
    <w:p w:rsidR="00DA7534" w:rsidRPr="00D1364F" w:rsidRDefault="00DA7534" w:rsidP="00214CE6">
      <w:pPr>
        <w:jc w:val="center"/>
        <w:rPr>
          <w:b/>
        </w:rPr>
      </w:pPr>
    </w:p>
    <w:p w:rsidR="00214CE6" w:rsidRPr="00D1364F" w:rsidRDefault="00214CE6" w:rsidP="00214CE6">
      <w:pPr>
        <w:jc w:val="center"/>
        <w:rPr>
          <w:rFonts w:ascii="Bauhaus 93" w:hAnsi="Bauhaus 93"/>
          <w:b/>
          <w:sz w:val="40"/>
          <w:szCs w:val="40"/>
          <w:lang w:val="nb-NO"/>
        </w:rPr>
      </w:pPr>
    </w:p>
    <w:p w:rsidR="00214CE6" w:rsidRPr="00D1364F" w:rsidRDefault="00214CE6" w:rsidP="00214CE6">
      <w:pPr>
        <w:jc w:val="center"/>
        <w:rPr>
          <w:rFonts w:ascii="Bauhaus 93" w:hAnsi="Bauhaus 93"/>
          <w:b/>
          <w:sz w:val="40"/>
          <w:szCs w:val="40"/>
          <w:lang w:val="nb-NO"/>
        </w:rPr>
      </w:pPr>
    </w:p>
    <w:p w:rsidR="001D21BC" w:rsidRPr="00D1364F" w:rsidRDefault="001D21BC" w:rsidP="00214CE6">
      <w:pPr>
        <w:jc w:val="center"/>
        <w:rPr>
          <w:b/>
          <w:sz w:val="36"/>
          <w:lang w:val="nb-NO"/>
        </w:rPr>
      </w:pPr>
    </w:p>
    <w:p w:rsidR="00310DB0" w:rsidRDefault="00214CE6" w:rsidP="00214CE6">
      <w:pPr>
        <w:jc w:val="center"/>
        <w:rPr>
          <w:rFonts w:ascii="Arial" w:hAnsi="Arial" w:cs="Arial"/>
          <w:b/>
          <w:sz w:val="40"/>
          <w:szCs w:val="40"/>
          <w:lang w:val="it-IT"/>
        </w:rPr>
      </w:pPr>
      <w:r w:rsidRPr="00504164">
        <w:rPr>
          <w:rFonts w:ascii="Arial" w:hAnsi="Arial" w:cs="Arial"/>
          <w:b/>
          <w:sz w:val="40"/>
          <w:szCs w:val="40"/>
          <w:lang w:val="it-IT"/>
        </w:rPr>
        <w:t xml:space="preserve">AKREDITASI PROGRAM </w:t>
      </w:r>
      <w:r w:rsidR="00E40235" w:rsidRPr="00504164">
        <w:rPr>
          <w:rFonts w:ascii="Arial" w:hAnsi="Arial" w:cs="Arial"/>
          <w:b/>
          <w:sz w:val="40"/>
          <w:szCs w:val="40"/>
          <w:lang w:val="it-IT"/>
        </w:rPr>
        <w:t>STUDI</w:t>
      </w:r>
      <w:r w:rsidRPr="00504164">
        <w:rPr>
          <w:rFonts w:ascii="Arial" w:hAnsi="Arial" w:cs="Arial"/>
          <w:b/>
          <w:sz w:val="40"/>
          <w:szCs w:val="40"/>
          <w:lang w:val="it-IT"/>
        </w:rPr>
        <w:t xml:space="preserve"> </w:t>
      </w:r>
      <w:r w:rsidR="00310DB0">
        <w:rPr>
          <w:rFonts w:ascii="Arial" w:hAnsi="Arial" w:cs="Arial"/>
          <w:b/>
          <w:sz w:val="40"/>
          <w:szCs w:val="40"/>
          <w:lang w:val="it-IT"/>
        </w:rPr>
        <w:t xml:space="preserve">PENDIDIKAN </w:t>
      </w:r>
      <w:r w:rsidR="00970C86" w:rsidRPr="00504164">
        <w:rPr>
          <w:rFonts w:ascii="Arial" w:hAnsi="Arial" w:cs="Arial"/>
          <w:b/>
          <w:sz w:val="40"/>
          <w:szCs w:val="40"/>
          <w:lang w:val="it-IT"/>
        </w:rPr>
        <w:t>DOKTER SPESIALIS</w:t>
      </w:r>
    </w:p>
    <w:p w:rsidR="000B4ECD" w:rsidRPr="00504164" w:rsidRDefault="000F000A" w:rsidP="00214CE6">
      <w:pPr>
        <w:jc w:val="center"/>
        <w:rPr>
          <w:rFonts w:ascii="Arial" w:hAnsi="Arial" w:cs="Arial"/>
          <w:b/>
          <w:sz w:val="40"/>
          <w:szCs w:val="40"/>
          <w:lang w:val="nb-NO"/>
        </w:rPr>
      </w:pPr>
      <w:bookmarkStart w:id="0" w:name="_GoBack"/>
      <w:bookmarkEnd w:id="0"/>
      <w:r w:rsidRPr="00504164">
        <w:rPr>
          <w:rFonts w:ascii="Arial" w:hAnsi="Arial" w:cs="Arial"/>
          <w:b/>
          <w:sz w:val="40"/>
          <w:szCs w:val="40"/>
          <w:lang w:val="it-IT"/>
        </w:rPr>
        <w:t>ILMU BEDAH</w:t>
      </w:r>
      <w:r w:rsidR="00970C86" w:rsidRPr="00504164">
        <w:rPr>
          <w:rFonts w:ascii="Arial" w:hAnsi="Arial" w:cs="Arial"/>
          <w:b/>
          <w:sz w:val="40"/>
          <w:szCs w:val="40"/>
          <w:lang w:val="it-IT"/>
        </w:rPr>
        <w:t xml:space="preserve"> </w:t>
      </w:r>
      <w:r w:rsidR="0061261F" w:rsidRPr="00504164">
        <w:rPr>
          <w:rFonts w:ascii="Arial" w:hAnsi="Arial" w:cs="Arial"/>
          <w:b/>
          <w:sz w:val="40"/>
          <w:szCs w:val="40"/>
          <w:lang w:val="it-IT"/>
        </w:rPr>
        <w:t xml:space="preserve">  </w:t>
      </w:r>
    </w:p>
    <w:p w:rsidR="0091486D" w:rsidRPr="00504164" w:rsidRDefault="0091486D" w:rsidP="00214CE6">
      <w:pPr>
        <w:jc w:val="center"/>
        <w:rPr>
          <w:rFonts w:ascii="Arial" w:hAnsi="Arial" w:cs="Arial"/>
          <w:sz w:val="44"/>
          <w:lang w:val="nb-NO"/>
        </w:rPr>
      </w:pPr>
    </w:p>
    <w:p w:rsidR="000B4ECD" w:rsidRPr="00504164" w:rsidRDefault="000B4ECD" w:rsidP="00214CE6">
      <w:pPr>
        <w:rPr>
          <w:rFonts w:ascii="Arial" w:hAnsi="Arial" w:cs="Arial"/>
          <w:sz w:val="44"/>
          <w:lang w:val="nb-NO"/>
        </w:rPr>
      </w:pPr>
    </w:p>
    <w:p w:rsidR="00214CE6" w:rsidRPr="00504164" w:rsidRDefault="00214CE6" w:rsidP="00214CE6">
      <w:pPr>
        <w:rPr>
          <w:rFonts w:ascii="Arial" w:hAnsi="Arial" w:cs="Arial"/>
          <w:sz w:val="44"/>
          <w:lang w:val="nb-NO"/>
        </w:rPr>
      </w:pPr>
    </w:p>
    <w:p w:rsidR="001D21BC" w:rsidRPr="00504164" w:rsidRDefault="001D21BC" w:rsidP="00214CE6">
      <w:pPr>
        <w:jc w:val="center"/>
        <w:rPr>
          <w:rFonts w:ascii="Arial" w:hAnsi="Arial" w:cs="Arial"/>
          <w:sz w:val="36"/>
          <w:szCs w:val="36"/>
          <w:lang w:val="nb-NO"/>
        </w:rPr>
      </w:pPr>
      <w:r w:rsidRPr="00504164">
        <w:rPr>
          <w:rFonts w:ascii="Arial" w:hAnsi="Arial" w:cs="Arial"/>
          <w:sz w:val="36"/>
          <w:szCs w:val="36"/>
          <w:lang w:val="nb-NO"/>
        </w:rPr>
        <w:t>BUKU I</w:t>
      </w:r>
      <w:r w:rsidR="00D644BC" w:rsidRPr="00504164">
        <w:rPr>
          <w:rFonts w:ascii="Arial" w:hAnsi="Arial" w:cs="Arial"/>
          <w:sz w:val="36"/>
          <w:szCs w:val="36"/>
          <w:lang w:val="nb-NO"/>
        </w:rPr>
        <w:t>V</w:t>
      </w:r>
    </w:p>
    <w:p w:rsidR="001B216C" w:rsidRPr="00504164" w:rsidRDefault="000B4ECD" w:rsidP="00214CE6">
      <w:pPr>
        <w:jc w:val="center"/>
        <w:rPr>
          <w:rFonts w:ascii="Arial" w:hAnsi="Arial" w:cs="Arial"/>
          <w:sz w:val="36"/>
          <w:szCs w:val="36"/>
          <w:lang w:val="fi-FI"/>
        </w:rPr>
      </w:pPr>
      <w:r w:rsidRPr="00504164">
        <w:rPr>
          <w:rFonts w:ascii="Arial" w:hAnsi="Arial" w:cs="Arial"/>
          <w:sz w:val="36"/>
          <w:szCs w:val="36"/>
          <w:lang w:val="fi-FI"/>
        </w:rPr>
        <w:t xml:space="preserve">PANDUAN PENGISIAN </w:t>
      </w:r>
      <w:r w:rsidR="001B216C" w:rsidRPr="00504164">
        <w:rPr>
          <w:rFonts w:ascii="Arial" w:hAnsi="Arial" w:cs="Arial"/>
          <w:sz w:val="36"/>
          <w:szCs w:val="36"/>
          <w:lang w:val="fi-FI"/>
        </w:rPr>
        <w:t xml:space="preserve">BORANG </w:t>
      </w:r>
    </w:p>
    <w:p w:rsidR="000B4ECD" w:rsidRPr="00504164" w:rsidRDefault="000B4ECD" w:rsidP="00214CE6">
      <w:pPr>
        <w:jc w:val="center"/>
        <w:rPr>
          <w:rFonts w:ascii="Arial" w:hAnsi="Arial" w:cs="Arial"/>
          <w:sz w:val="36"/>
          <w:szCs w:val="36"/>
          <w:lang w:val="fi-FI"/>
        </w:rPr>
      </w:pPr>
      <w:r w:rsidRPr="00504164">
        <w:rPr>
          <w:rFonts w:ascii="Arial" w:hAnsi="Arial" w:cs="Arial"/>
          <w:sz w:val="36"/>
          <w:szCs w:val="36"/>
          <w:lang w:val="fi-FI"/>
        </w:rPr>
        <w:t xml:space="preserve"> </w:t>
      </w:r>
    </w:p>
    <w:p w:rsidR="001D21BC" w:rsidRPr="00504164" w:rsidRDefault="001D21BC" w:rsidP="00214CE6">
      <w:pPr>
        <w:jc w:val="center"/>
        <w:rPr>
          <w:rFonts w:ascii="Arial" w:hAnsi="Arial" w:cs="Arial"/>
          <w:b/>
          <w:sz w:val="36"/>
          <w:lang w:val="nb-NO"/>
        </w:rPr>
      </w:pPr>
    </w:p>
    <w:p w:rsidR="001D21BC" w:rsidRPr="00504164" w:rsidRDefault="001D21BC" w:rsidP="00214CE6">
      <w:pPr>
        <w:jc w:val="center"/>
        <w:rPr>
          <w:rFonts w:ascii="Arial" w:hAnsi="Arial" w:cs="Arial"/>
          <w:b/>
          <w:sz w:val="32"/>
          <w:lang w:val="nb-NO"/>
        </w:rPr>
      </w:pPr>
    </w:p>
    <w:p w:rsidR="001D21BC" w:rsidRPr="00504164" w:rsidRDefault="001D21BC" w:rsidP="00214CE6">
      <w:pPr>
        <w:jc w:val="center"/>
        <w:rPr>
          <w:rFonts w:ascii="Arial" w:hAnsi="Arial" w:cs="Arial"/>
          <w:b/>
          <w:sz w:val="28"/>
          <w:lang w:val="nb-NO"/>
        </w:rPr>
      </w:pPr>
    </w:p>
    <w:p w:rsidR="001D21BC" w:rsidRPr="00504164" w:rsidRDefault="001D21BC" w:rsidP="00214CE6">
      <w:pPr>
        <w:jc w:val="center"/>
        <w:rPr>
          <w:rFonts w:ascii="Arial" w:hAnsi="Arial" w:cs="Arial"/>
          <w:b/>
          <w:sz w:val="28"/>
          <w:lang w:val="nb-NO"/>
        </w:rPr>
      </w:pPr>
    </w:p>
    <w:p w:rsidR="001D21BC" w:rsidRPr="00504164" w:rsidRDefault="001D21BC" w:rsidP="00214CE6">
      <w:pPr>
        <w:jc w:val="center"/>
        <w:rPr>
          <w:rFonts w:ascii="Arial" w:hAnsi="Arial" w:cs="Arial"/>
          <w:b/>
          <w:sz w:val="28"/>
          <w:lang w:val="nb-NO"/>
        </w:rPr>
      </w:pPr>
    </w:p>
    <w:p w:rsidR="001D21BC" w:rsidRPr="00504164" w:rsidRDefault="001D21BC" w:rsidP="00214CE6">
      <w:pPr>
        <w:jc w:val="center"/>
        <w:rPr>
          <w:rFonts w:ascii="Arial" w:hAnsi="Arial" w:cs="Arial"/>
          <w:b/>
          <w:sz w:val="28"/>
          <w:lang w:val="nb-NO"/>
        </w:rPr>
      </w:pPr>
    </w:p>
    <w:p w:rsidR="001D21BC" w:rsidRPr="00504164" w:rsidRDefault="001D21BC" w:rsidP="00214CE6">
      <w:pPr>
        <w:jc w:val="center"/>
        <w:rPr>
          <w:rFonts w:ascii="Arial" w:hAnsi="Arial" w:cs="Arial"/>
          <w:b/>
          <w:sz w:val="28"/>
          <w:lang w:val="nb-NO"/>
        </w:rPr>
      </w:pPr>
    </w:p>
    <w:p w:rsidR="001D21BC" w:rsidRPr="00504164" w:rsidRDefault="001D21BC" w:rsidP="00214CE6">
      <w:pPr>
        <w:jc w:val="center"/>
        <w:rPr>
          <w:rFonts w:ascii="Arial" w:hAnsi="Arial" w:cs="Arial"/>
          <w:b/>
          <w:sz w:val="28"/>
          <w:lang w:val="nb-NO"/>
        </w:rPr>
      </w:pPr>
    </w:p>
    <w:p w:rsidR="001D21BC" w:rsidRPr="00504164" w:rsidRDefault="001D21BC" w:rsidP="00214CE6">
      <w:pPr>
        <w:jc w:val="center"/>
        <w:rPr>
          <w:rFonts w:ascii="Arial" w:hAnsi="Arial" w:cs="Arial"/>
          <w:b/>
          <w:sz w:val="28"/>
          <w:lang w:val="nb-NO"/>
        </w:rPr>
      </w:pPr>
    </w:p>
    <w:p w:rsidR="009F2381" w:rsidRPr="00504164" w:rsidRDefault="009F2381" w:rsidP="009F2381">
      <w:pPr>
        <w:jc w:val="center"/>
        <w:rPr>
          <w:rFonts w:ascii="Arial" w:hAnsi="Arial" w:cs="Arial"/>
          <w:b/>
          <w:sz w:val="32"/>
          <w:szCs w:val="32"/>
          <w:lang w:val="nb-NO"/>
        </w:rPr>
      </w:pPr>
      <w:r w:rsidRPr="00504164">
        <w:rPr>
          <w:rFonts w:ascii="Arial" w:hAnsi="Arial" w:cs="Arial"/>
          <w:b/>
          <w:sz w:val="32"/>
          <w:szCs w:val="32"/>
          <w:lang w:val="nb-NO"/>
        </w:rPr>
        <w:t>LEMBAGA AKREDITASI MANDIRI</w:t>
      </w:r>
    </w:p>
    <w:p w:rsidR="009F2381" w:rsidRPr="00504164" w:rsidRDefault="009F2381" w:rsidP="009F2381">
      <w:pPr>
        <w:jc w:val="center"/>
        <w:rPr>
          <w:rFonts w:ascii="Arial" w:hAnsi="Arial" w:cs="Arial"/>
          <w:b/>
          <w:sz w:val="32"/>
          <w:szCs w:val="32"/>
          <w:lang w:val="nb-NO"/>
        </w:rPr>
      </w:pPr>
      <w:r w:rsidRPr="00504164">
        <w:rPr>
          <w:rFonts w:ascii="Arial" w:hAnsi="Arial" w:cs="Arial"/>
          <w:b/>
          <w:sz w:val="32"/>
          <w:szCs w:val="32"/>
          <w:lang w:val="nb-NO"/>
        </w:rPr>
        <w:t xml:space="preserve"> PENDIDIKAN TINGGI KESEHATAN</w:t>
      </w:r>
    </w:p>
    <w:p w:rsidR="009F2381" w:rsidRPr="00504164" w:rsidRDefault="009F2381" w:rsidP="009F2381">
      <w:pPr>
        <w:jc w:val="center"/>
        <w:rPr>
          <w:rFonts w:ascii="Arial" w:hAnsi="Arial" w:cs="Arial"/>
          <w:b/>
          <w:sz w:val="32"/>
          <w:szCs w:val="32"/>
          <w:lang w:val="nb-NO"/>
        </w:rPr>
      </w:pPr>
    </w:p>
    <w:p w:rsidR="009F2381" w:rsidRPr="00504164" w:rsidRDefault="009F2381" w:rsidP="009F2381">
      <w:pPr>
        <w:jc w:val="center"/>
        <w:rPr>
          <w:rFonts w:ascii="Arial" w:hAnsi="Arial" w:cs="Arial"/>
          <w:b/>
          <w:sz w:val="32"/>
          <w:szCs w:val="32"/>
          <w:lang w:val="id-ID"/>
        </w:rPr>
      </w:pPr>
      <w:r w:rsidRPr="00504164">
        <w:rPr>
          <w:rFonts w:ascii="Arial" w:hAnsi="Arial" w:cs="Arial"/>
          <w:b/>
          <w:sz w:val="32"/>
          <w:szCs w:val="32"/>
          <w:lang w:val="nb-NO"/>
        </w:rPr>
        <w:t xml:space="preserve">JAKARTA </w:t>
      </w:r>
      <w:r w:rsidRPr="00504164">
        <w:rPr>
          <w:rFonts w:ascii="Arial" w:hAnsi="Arial" w:cs="Arial"/>
          <w:b/>
          <w:sz w:val="32"/>
          <w:szCs w:val="32"/>
          <w:lang w:val="id-ID"/>
        </w:rPr>
        <w:t>201</w:t>
      </w:r>
      <w:r w:rsidRPr="00504164">
        <w:rPr>
          <w:rFonts w:ascii="Arial" w:hAnsi="Arial" w:cs="Arial"/>
          <w:b/>
          <w:sz w:val="32"/>
          <w:szCs w:val="32"/>
        </w:rPr>
        <w:t>5</w:t>
      </w:r>
    </w:p>
    <w:p w:rsidR="009F2381" w:rsidRPr="00DD58E4" w:rsidRDefault="009F2381" w:rsidP="009F2381">
      <w:pPr>
        <w:pStyle w:val="Heading2"/>
        <w:spacing w:line="240" w:lineRule="auto"/>
        <w:jc w:val="center"/>
        <w:rPr>
          <w:rFonts w:ascii="Tahoma" w:hAnsi="Tahoma" w:cs="Tahoma"/>
          <w:b/>
          <w:sz w:val="32"/>
          <w:szCs w:val="32"/>
          <w:lang w:val="id-ID"/>
        </w:rPr>
      </w:pPr>
    </w:p>
    <w:p w:rsidR="00E001DD" w:rsidRPr="00D4459A" w:rsidRDefault="00E001DD" w:rsidP="00E001DD">
      <w:pPr>
        <w:pStyle w:val="Heading2"/>
        <w:spacing w:line="240" w:lineRule="auto"/>
        <w:jc w:val="center"/>
        <w:rPr>
          <w:rFonts w:ascii="Tahoma" w:hAnsi="Tahoma" w:cs="Tahoma"/>
          <w:b/>
          <w:sz w:val="28"/>
          <w:szCs w:val="28"/>
          <w:lang w:val="id-ID"/>
        </w:rPr>
      </w:pPr>
    </w:p>
    <w:p w:rsidR="00A471AC" w:rsidRPr="00D1364F" w:rsidRDefault="00A471AC" w:rsidP="00214CE6">
      <w:pPr>
        <w:pStyle w:val="Heading2"/>
        <w:spacing w:line="240" w:lineRule="auto"/>
        <w:jc w:val="center"/>
        <w:rPr>
          <w:rFonts w:ascii="Tahoma" w:hAnsi="Tahoma" w:cs="Tahoma"/>
          <w:b/>
          <w:sz w:val="28"/>
          <w:szCs w:val="28"/>
          <w:lang w:val="sv-SE"/>
        </w:rPr>
      </w:pPr>
    </w:p>
    <w:p w:rsidR="00A471AC" w:rsidRPr="00D1364F" w:rsidRDefault="00A471AC" w:rsidP="00214CE6">
      <w:pPr>
        <w:pStyle w:val="Heading2"/>
        <w:spacing w:line="240" w:lineRule="auto"/>
        <w:jc w:val="center"/>
        <w:rPr>
          <w:rFonts w:ascii="Tahoma" w:hAnsi="Tahoma" w:cs="Tahoma"/>
          <w:b/>
          <w:sz w:val="28"/>
          <w:szCs w:val="28"/>
          <w:lang w:val="sv-SE"/>
        </w:rPr>
      </w:pPr>
    </w:p>
    <w:p w:rsidR="00E001DD" w:rsidRDefault="00E001DD">
      <w:pPr>
        <w:rPr>
          <w:lang w:val="sv-SE"/>
        </w:rPr>
      </w:pPr>
      <w:r>
        <w:rPr>
          <w:lang w:val="sv-SE"/>
        </w:rPr>
        <w:br w:type="page"/>
      </w:r>
    </w:p>
    <w:p w:rsidR="003059E7" w:rsidRPr="00D1364F" w:rsidRDefault="003059E7" w:rsidP="003059E7">
      <w:pPr>
        <w:rPr>
          <w:lang w:val="sv-SE"/>
        </w:rPr>
      </w:pPr>
    </w:p>
    <w:p w:rsidR="003059E7" w:rsidRPr="00D1364F" w:rsidRDefault="003059E7" w:rsidP="003059E7">
      <w:pPr>
        <w:rPr>
          <w:lang w:val="sv-SE"/>
        </w:rPr>
      </w:pPr>
    </w:p>
    <w:p w:rsidR="00F539AB" w:rsidRPr="00D1364F" w:rsidRDefault="00F539AB" w:rsidP="00214CE6">
      <w:pPr>
        <w:pStyle w:val="Heading2"/>
        <w:spacing w:line="240" w:lineRule="auto"/>
        <w:jc w:val="center"/>
        <w:rPr>
          <w:rFonts w:ascii="Tahoma" w:hAnsi="Tahoma" w:cs="Tahoma"/>
          <w:b/>
          <w:sz w:val="28"/>
          <w:szCs w:val="28"/>
          <w:lang w:val="sv-SE"/>
        </w:rPr>
      </w:pPr>
      <w:r w:rsidRPr="00D1364F">
        <w:rPr>
          <w:rFonts w:ascii="Tahoma" w:hAnsi="Tahoma" w:cs="Tahoma"/>
          <w:b/>
          <w:sz w:val="28"/>
          <w:szCs w:val="28"/>
          <w:lang w:val="sv-SE"/>
        </w:rPr>
        <w:t>DAFTAR ISI</w:t>
      </w:r>
    </w:p>
    <w:p w:rsidR="00F539AB" w:rsidRPr="00D1364F" w:rsidRDefault="00F539AB" w:rsidP="00214CE6">
      <w:pPr>
        <w:jc w:val="center"/>
      </w:pPr>
    </w:p>
    <w:tbl>
      <w:tblPr>
        <w:tblW w:w="9464" w:type="dxa"/>
        <w:tblLook w:val="04A0" w:firstRow="1" w:lastRow="0" w:firstColumn="1" w:lastColumn="0" w:noHBand="0" w:noVBand="1"/>
      </w:tblPr>
      <w:tblGrid>
        <w:gridCol w:w="1403"/>
        <w:gridCol w:w="6927"/>
        <w:gridCol w:w="1134"/>
      </w:tblGrid>
      <w:tr w:rsidR="00D1364F" w:rsidRPr="00D1364F">
        <w:tc>
          <w:tcPr>
            <w:tcW w:w="1403" w:type="dxa"/>
          </w:tcPr>
          <w:p w:rsidR="00F539AB" w:rsidRPr="00D1364F" w:rsidRDefault="00F539AB" w:rsidP="00214CE6">
            <w:pPr>
              <w:jc w:val="center"/>
              <w:rPr>
                <w:rFonts w:ascii="Arial" w:hAnsi="Arial" w:cs="Arial"/>
                <w:bCs/>
                <w:sz w:val="22"/>
                <w:szCs w:val="22"/>
              </w:rPr>
            </w:pPr>
          </w:p>
        </w:tc>
        <w:tc>
          <w:tcPr>
            <w:tcW w:w="6927" w:type="dxa"/>
          </w:tcPr>
          <w:p w:rsidR="00F539AB" w:rsidRPr="00D1364F" w:rsidRDefault="00F539AB" w:rsidP="00214CE6">
            <w:pPr>
              <w:jc w:val="center"/>
              <w:rPr>
                <w:rFonts w:ascii="Arial" w:hAnsi="Arial" w:cs="Arial"/>
                <w:bCs/>
                <w:sz w:val="22"/>
                <w:szCs w:val="22"/>
              </w:rPr>
            </w:pPr>
          </w:p>
        </w:tc>
        <w:tc>
          <w:tcPr>
            <w:tcW w:w="1134" w:type="dxa"/>
          </w:tcPr>
          <w:p w:rsidR="00F539AB" w:rsidRPr="00D1364F" w:rsidRDefault="00F539AB" w:rsidP="00214CE6">
            <w:pPr>
              <w:jc w:val="right"/>
              <w:rPr>
                <w:rFonts w:ascii="Arial" w:hAnsi="Arial" w:cs="Arial"/>
                <w:bCs/>
                <w:i/>
                <w:sz w:val="22"/>
                <w:szCs w:val="22"/>
              </w:rPr>
            </w:pPr>
            <w:r w:rsidRPr="00D1364F">
              <w:rPr>
                <w:rFonts w:ascii="Arial" w:hAnsi="Arial" w:cs="Arial"/>
                <w:bCs/>
                <w:i/>
                <w:sz w:val="22"/>
                <w:szCs w:val="22"/>
              </w:rPr>
              <w:t>Halaman</w:t>
            </w:r>
          </w:p>
          <w:p w:rsidR="00F539AB" w:rsidRPr="00D1364F" w:rsidRDefault="00F539AB" w:rsidP="00214CE6">
            <w:pPr>
              <w:jc w:val="right"/>
              <w:rPr>
                <w:rFonts w:ascii="Arial" w:hAnsi="Arial" w:cs="Arial"/>
                <w:bCs/>
                <w:i/>
                <w:sz w:val="22"/>
                <w:szCs w:val="22"/>
              </w:rPr>
            </w:pPr>
          </w:p>
        </w:tc>
      </w:tr>
      <w:tr w:rsidR="00D1364F" w:rsidRPr="00D1364F">
        <w:tc>
          <w:tcPr>
            <w:tcW w:w="1403" w:type="dxa"/>
          </w:tcPr>
          <w:p w:rsidR="00F539AB" w:rsidRPr="00D1364F" w:rsidRDefault="001616F4" w:rsidP="00214CE6">
            <w:pPr>
              <w:rPr>
                <w:rFonts w:ascii="Arial" w:hAnsi="Arial" w:cs="Arial"/>
                <w:bCs/>
                <w:sz w:val="22"/>
                <w:szCs w:val="22"/>
              </w:rPr>
            </w:pPr>
            <w:r w:rsidRPr="00D1364F">
              <w:rPr>
                <w:rFonts w:ascii="Arial" w:hAnsi="Arial" w:cs="Arial"/>
                <w:bCs/>
                <w:sz w:val="22"/>
                <w:szCs w:val="22"/>
              </w:rPr>
              <w:t xml:space="preserve">BAB </w:t>
            </w:r>
            <w:r w:rsidR="00F539AB" w:rsidRPr="00D1364F">
              <w:rPr>
                <w:rFonts w:ascii="Arial" w:hAnsi="Arial" w:cs="Arial"/>
                <w:bCs/>
                <w:sz w:val="22"/>
                <w:szCs w:val="22"/>
              </w:rPr>
              <w:t>I</w:t>
            </w:r>
          </w:p>
        </w:tc>
        <w:tc>
          <w:tcPr>
            <w:tcW w:w="6927" w:type="dxa"/>
          </w:tcPr>
          <w:p w:rsidR="00F539AB" w:rsidRPr="00D1364F" w:rsidRDefault="00F539AB" w:rsidP="00214CE6">
            <w:pPr>
              <w:rPr>
                <w:rFonts w:ascii="Arial" w:hAnsi="Arial" w:cs="Arial"/>
                <w:bCs/>
                <w:sz w:val="22"/>
                <w:szCs w:val="22"/>
              </w:rPr>
            </w:pPr>
            <w:r w:rsidRPr="00D1364F">
              <w:rPr>
                <w:rFonts w:ascii="Arial" w:hAnsi="Arial" w:cs="Arial"/>
                <w:bCs/>
                <w:sz w:val="22"/>
                <w:szCs w:val="22"/>
              </w:rPr>
              <w:t>PENDAHULUAN</w:t>
            </w:r>
          </w:p>
        </w:tc>
        <w:tc>
          <w:tcPr>
            <w:tcW w:w="1134" w:type="dxa"/>
          </w:tcPr>
          <w:p w:rsidR="00F539AB" w:rsidRPr="00D1364F" w:rsidRDefault="003E7DD6" w:rsidP="00214CE6">
            <w:pPr>
              <w:jc w:val="center"/>
              <w:rPr>
                <w:rFonts w:ascii="Arial" w:hAnsi="Arial" w:cs="Arial"/>
                <w:bCs/>
                <w:sz w:val="22"/>
                <w:szCs w:val="22"/>
              </w:rPr>
            </w:pPr>
            <w:r w:rsidRPr="00D1364F">
              <w:rPr>
                <w:rFonts w:ascii="Arial" w:hAnsi="Arial" w:cs="Arial"/>
                <w:bCs/>
                <w:sz w:val="22"/>
                <w:szCs w:val="22"/>
              </w:rPr>
              <w:t>2</w:t>
            </w:r>
          </w:p>
          <w:p w:rsidR="000B01CD" w:rsidRPr="00D1364F" w:rsidRDefault="000B01CD" w:rsidP="00214CE6">
            <w:pPr>
              <w:jc w:val="center"/>
              <w:rPr>
                <w:rFonts w:ascii="Arial" w:hAnsi="Arial" w:cs="Arial"/>
                <w:bCs/>
                <w:sz w:val="22"/>
                <w:szCs w:val="22"/>
                <w:lang w:val="id-ID"/>
              </w:rPr>
            </w:pPr>
          </w:p>
        </w:tc>
      </w:tr>
      <w:tr w:rsidR="00D1364F" w:rsidRPr="00D1364F">
        <w:tc>
          <w:tcPr>
            <w:tcW w:w="1403" w:type="dxa"/>
          </w:tcPr>
          <w:p w:rsidR="00F539AB" w:rsidRPr="00D1364F" w:rsidRDefault="001616F4" w:rsidP="00214CE6">
            <w:pPr>
              <w:rPr>
                <w:rFonts w:ascii="Arial" w:hAnsi="Arial" w:cs="Arial"/>
                <w:bCs/>
                <w:sz w:val="22"/>
                <w:szCs w:val="22"/>
              </w:rPr>
            </w:pPr>
            <w:r w:rsidRPr="00D1364F">
              <w:rPr>
                <w:rFonts w:ascii="Arial" w:hAnsi="Arial" w:cs="Arial"/>
                <w:bCs/>
                <w:sz w:val="22"/>
                <w:szCs w:val="22"/>
              </w:rPr>
              <w:t xml:space="preserve">BAB </w:t>
            </w:r>
            <w:r w:rsidR="00F539AB" w:rsidRPr="00D1364F">
              <w:rPr>
                <w:rFonts w:ascii="Arial" w:hAnsi="Arial" w:cs="Arial"/>
                <w:bCs/>
                <w:sz w:val="22"/>
                <w:szCs w:val="22"/>
              </w:rPr>
              <w:t>II</w:t>
            </w:r>
          </w:p>
        </w:tc>
        <w:tc>
          <w:tcPr>
            <w:tcW w:w="6927" w:type="dxa"/>
          </w:tcPr>
          <w:p w:rsidR="00F539AB" w:rsidRPr="00D1364F" w:rsidRDefault="00F539AB" w:rsidP="00214CE6">
            <w:pPr>
              <w:rPr>
                <w:rFonts w:ascii="Arial" w:hAnsi="Arial" w:cs="Arial"/>
                <w:bCs/>
                <w:sz w:val="22"/>
                <w:szCs w:val="22"/>
              </w:rPr>
            </w:pPr>
            <w:r w:rsidRPr="00D1364F">
              <w:rPr>
                <w:rFonts w:ascii="Arial" w:hAnsi="Arial" w:cs="Arial"/>
                <w:bCs/>
                <w:sz w:val="22"/>
                <w:szCs w:val="22"/>
              </w:rPr>
              <w:t>TIM PENGISI BORANG</w:t>
            </w:r>
          </w:p>
        </w:tc>
        <w:tc>
          <w:tcPr>
            <w:tcW w:w="1134" w:type="dxa"/>
          </w:tcPr>
          <w:p w:rsidR="00F539AB" w:rsidRPr="00D1364F" w:rsidRDefault="003E7DD6" w:rsidP="00214CE6">
            <w:pPr>
              <w:jc w:val="center"/>
              <w:rPr>
                <w:rFonts w:ascii="Arial" w:hAnsi="Arial" w:cs="Arial"/>
                <w:bCs/>
                <w:sz w:val="22"/>
                <w:szCs w:val="22"/>
              </w:rPr>
            </w:pPr>
            <w:r w:rsidRPr="00D1364F">
              <w:rPr>
                <w:rFonts w:ascii="Arial" w:hAnsi="Arial" w:cs="Arial"/>
                <w:bCs/>
                <w:sz w:val="22"/>
                <w:szCs w:val="22"/>
              </w:rPr>
              <w:t>4</w:t>
            </w:r>
          </w:p>
          <w:p w:rsidR="000B01CD" w:rsidRPr="00D1364F" w:rsidRDefault="000B01CD" w:rsidP="00214CE6">
            <w:pPr>
              <w:jc w:val="center"/>
              <w:rPr>
                <w:rFonts w:ascii="Arial" w:hAnsi="Arial" w:cs="Arial"/>
                <w:bCs/>
                <w:sz w:val="22"/>
                <w:szCs w:val="22"/>
                <w:lang w:val="id-ID"/>
              </w:rPr>
            </w:pPr>
          </w:p>
        </w:tc>
      </w:tr>
      <w:tr w:rsidR="00D1364F" w:rsidRPr="00D1364F">
        <w:tc>
          <w:tcPr>
            <w:tcW w:w="1403" w:type="dxa"/>
          </w:tcPr>
          <w:p w:rsidR="00F539AB" w:rsidRPr="00D1364F" w:rsidRDefault="001616F4" w:rsidP="00214CE6">
            <w:pPr>
              <w:rPr>
                <w:rFonts w:ascii="Arial" w:hAnsi="Arial" w:cs="Arial"/>
                <w:bCs/>
                <w:sz w:val="22"/>
                <w:szCs w:val="22"/>
              </w:rPr>
            </w:pPr>
            <w:r w:rsidRPr="00D1364F">
              <w:rPr>
                <w:rFonts w:ascii="Arial" w:hAnsi="Arial" w:cs="Arial"/>
                <w:bCs/>
                <w:sz w:val="22"/>
                <w:szCs w:val="22"/>
              </w:rPr>
              <w:t xml:space="preserve">BAB </w:t>
            </w:r>
            <w:r w:rsidR="00F539AB" w:rsidRPr="00D1364F">
              <w:rPr>
                <w:rFonts w:ascii="Arial" w:hAnsi="Arial" w:cs="Arial"/>
                <w:bCs/>
                <w:sz w:val="22"/>
                <w:szCs w:val="22"/>
              </w:rPr>
              <w:t>III</w:t>
            </w:r>
          </w:p>
        </w:tc>
        <w:tc>
          <w:tcPr>
            <w:tcW w:w="6927" w:type="dxa"/>
          </w:tcPr>
          <w:p w:rsidR="00F539AB" w:rsidRPr="00D1364F" w:rsidRDefault="00F539AB" w:rsidP="00214CE6">
            <w:pPr>
              <w:rPr>
                <w:rFonts w:ascii="Arial" w:hAnsi="Arial" w:cs="Arial"/>
                <w:bCs/>
                <w:sz w:val="22"/>
                <w:szCs w:val="22"/>
                <w:lang w:val="id-ID"/>
              </w:rPr>
            </w:pPr>
            <w:r w:rsidRPr="00D1364F">
              <w:rPr>
                <w:rFonts w:ascii="Arial" w:hAnsi="Arial" w:cs="Arial"/>
                <w:bCs/>
                <w:sz w:val="22"/>
                <w:szCs w:val="22"/>
              </w:rPr>
              <w:t>PENJELASAN</w:t>
            </w:r>
            <w:r w:rsidR="000B01CD" w:rsidRPr="00D1364F">
              <w:rPr>
                <w:rFonts w:ascii="Arial" w:hAnsi="Arial" w:cs="Arial"/>
                <w:bCs/>
                <w:sz w:val="22"/>
                <w:szCs w:val="22"/>
                <w:lang w:val="id-ID"/>
              </w:rPr>
              <w:t xml:space="preserve">                                                                                 </w:t>
            </w:r>
          </w:p>
        </w:tc>
        <w:tc>
          <w:tcPr>
            <w:tcW w:w="1134" w:type="dxa"/>
          </w:tcPr>
          <w:p w:rsidR="00F539AB" w:rsidRPr="00D1364F" w:rsidRDefault="003E7DD6" w:rsidP="00214CE6">
            <w:pPr>
              <w:jc w:val="center"/>
              <w:rPr>
                <w:rFonts w:ascii="Arial" w:hAnsi="Arial" w:cs="Arial"/>
                <w:bCs/>
                <w:sz w:val="22"/>
                <w:szCs w:val="22"/>
              </w:rPr>
            </w:pPr>
            <w:r w:rsidRPr="00D1364F">
              <w:rPr>
                <w:rFonts w:ascii="Arial" w:hAnsi="Arial" w:cs="Arial"/>
                <w:bCs/>
                <w:sz w:val="22"/>
                <w:szCs w:val="22"/>
              </w:rPr>
              <w:t>4</w:t>
            </w:r>
          </w:p>
          <w:p w:rsidR="000B01CD" w:rsidRPr="00D1364F" w:rsidRDefault="000B01CD" w:rsidP="00214CE6">
            <w:pPr>
              <w:jc w:val="center"/>
              <w:rPr>
                <w:rFonts w:ascii="Arial" w:hAnsi="Arial" w:cs="Arial"/>
                <w:bCs/>
                <w:sz w:val="22"/>
                <w:szCs w:val="22"/>
                <w:lang w:val="id-ID"/>
              </w:rPr>
            </w:pPr>
          </w:p>
        </w:tc>
      </w:tr>
      <w:tr w:rsidR="00D1364F" w:rsidRPr="00D1364F">
        <w:tc>
          <w:tcPr>
            <w:tcW w:w="1403" w:type="dxa"/>
          </w:tcPr>
          <w:p w:rsidR="00F539AB" w:rsidRPr="00D1364F" w:rsidRDefault="001616F4" w:rsidP="00214CE6">
            <w:pPr>
              <w:rPr>
                <w:rFonts w:ascii="Arial" w:hAnsi="Arial" w:cs="Arial"/>
                <w:bCs/>
                <w:sz w:val="22"/>
                <w:szCs w:val="22"/>
              </w:rPr>
            </w:pPr>
            <w:r w:rsidRPr="00D1364F">
              <w:rPr>
                <w:rFonts w:ascii="Arial" w:hAnsi="Arial" w:cs="Arial"/>
                <w:bCs/>
                <w:sz w:val="22"/>
                <w:szCs w:val="22"/>
              </w:rPr>
              <w:t xml:space="preserve">BAB </w:t>
            </w:r>
            <w:r w:rsidR="00F539AB" w:rsidRPr="00D1364F">
              <w:rPr>
                <w:rFonts w:ascii="Arial" w:hAnsi="Arial" w:cs="Arial"/>
                <w:bCs/>
                <w:sz w:val="22"/>
                <w:szCs w:val="22"/>
              </w:rPr>
              <w:t>IV</w:t>
            </w:r>
          </w:p>
        </w:tc>
        <w:tc>
          <w:tcPr>
            <w:tcW w:w="6927" w:type="dxa"/>
          </w:tcPr>
          <w:p w:rsidR="00F539AB" w:rsidRPr="00D1364F" w:rsidRDefault="00F539AB" w:rsidP="00214CE6">
            <w:pPr>
              <w:rPr>
                <w:rFonts w:ascii="Arial" w:hAnsi="Arial" w:cs="Arial"/>
                <w:bCs/>
                <w:sz w:val="22"/>
                <w:szCs w:val="22"/>
                <w:lang w:val="id-ID"/>
              </w:rPr>
            </w:pPr>
            <w:r w:rsidRPr="00D1364F">
              <w:rPr>
                <w:rFonts w:ascii="Arial" w:hAnsi="Arial" w:cs="Arial"/>
                <w:bCs/>
                <w:sz w:val="22"/>
                <w:szCs w:val="22"/>
                <w:lang w:val="nb-NO"/>
              </w:rPr>
              <w:t xml:space="preserve">PETUNJUK PENGISIAN BORANG </w:t>
            </w:r>
            <w:r w:rsidR="00E063F7" w:rsidRPr="00D1364F">
              <w:rPr>
                <w:rFonts w:ascii="Arial" w:hAnsi="Arial" w:cs="Arial"/>
                <w:bCs/>
                <w:sz w:val="22"/>
                <w:szCs w:val="22"/>
                <w:lang w:val="nb-NO"/>
              </w:rPr>
              <w:t xml:space="preserve">PROGRAM </w:t>
            </w:r>
            <w:r w:rsidR="00A471AC" w:rsidRPr="00D1364F">
              <w:rPr>
                <w:rFonts w:ascii="Arial" w:hAnsi="Arial" w:cs="Arial"/>
                <w:bCs/>
                <w:sz w:val="22"/>
                <w:szCs w:val="22"/>
                <w:lang w:val="nb-NO"/>
              </w:rPr>
              <w:t>PENDIDIKAN</w:t>
            </w:r>
            <w:r w:rsidR="00E063F7" w:rsidRPr="00D1364F">
              <w:rPr>
                <w:rFonts w:ascii="Arial" w:hAnsi="Arial" w:cs="Arial"/>
                <w:bCs/>
                <w:sz w:val="22"/>
                <w:szCs w:val="22"/>
                <w:lang w:val="nb-NO"/>
              </w:rPr>
              <w:t xml:space="preserve"> </w:t>
            </w:r>
            <w:r w:rsidR="00970C86" w:rsidRPr="00D1364F">
              <w:rPr>
                <w:rFonts w:ascii="Arial" w:hAnsi="Arial" w:cs="Arial"/>
                <w:bCs/>
                <w:sz w:val="22"/>
                <w:szCs w:val="22"/>
                <w:lang w:val="nb-NO"/>
              </w:rPr>
              <w:t xml:space="preserve">DOKTER SPESIALIS </w:t>
            </w:r>
            <w:r w:rsidR="000F000A" w:rsidRPr="00D1364F">
              <w:rPr>
                <w:rFonts w:ascii="Arial" w:hAnsi="Arial" w:cs="Arial"/>
                <w:bCs/>
                <w:sz w:val="22"/>
                <w:szCs w:val="22"/>
                <w:lang w:val="nb-NO"/>
              </w:rPr>
              <w:t>ILMU BEDAH</w:t>
            </w:r>
            <w:r w:rsidR="00970C86" w:rsidRPr="00D1364F">
              <w:rPr>
                <w:rFonts w:ascii="Arial" w:hAnsi="Arial" w:cs="Arial"/>
                <w:bCs/>
                <w:sz w:val="22"/>
                <w:szCs w:val="22"/>
                <w:lang w:val="nb-NO"/>
              </w:rPr>
              <w:t xml:space="preserve"> </w:t>
            </w:r>
            <w:r w:rsidR="0061261F" w:rsidRPr="00D1364F">
              <w:rPr>
                <w:rFonts w:ascii="Arial" w:hAnsi="Arial" w:cs="Arial"/>
                <w:bCs/>
                <w:sz w:val="22"/>
                <w:szCs w:val="22"/>
                <w:lang w:val="nb-NO"/>
              </w:rPr>
              <w:t xml:space="preserve">  </w:t>
            </w:r>
          </w:p>
          <w:p w:rsidR="000B01CD" w:rsidRPr="00D1364F" w:rsidRDefault="000B01CD" w:rsidP="00214CE6">
            <w:pPr>
              <w:rPr>
                <w:rFonts w:ascii="Arial" w:hAnsi="Arial" w:cs="Arial"/>
                <w:bCs/>
                <w:sz w:val="22"/>
                <w:szCs w:val="22"/>
                <w:lang w:val="id-ID"/>
              </w:rPr>
            </w:pPr>
          </w:p>
        </w:tc>
        <w:tc>
          <w:tcPr>
            <w:tcW w:w="1134" w:type="dxa"/>
          </w:tcPr>
          <w:p w:rsidR="00F539AB" w:rsidRPr="00D1364F" w:rsidRDefault="000B01CD" w:rsidP="00214CE6">
            <w:pPr>
              <w:jc w:val="center"/>
              <w:rPr>
                <w:rFonts w:ascii="Arial" w:hAnsi="Arial" w:cs="Arial"/>
                <w:bCs/>
                <w:sz w:val="22"/>
                <w:szCs w:val="22"/>
                <w:lang w:val="id-ID"/>
              </w:rPr>
            </w:pPr>
            <w:r w:rsidRPr="00D1364F">
              <w:rPr>
                <w:rFonts w:ascii="Arial" w:hAnsi="Arial" w:cs="Arial"/>
                <w:bCs/>
                <w:sz w:val="22"/>
                <w:szCs w:val="22"/>
                <w:lang w:val="id-ID"/>
              </w:rPr>
              <w:t>6</w:t>
            </w:r>
          </w:p>
        </w:tc>
      </w:tr>
      <w:tr w:rsidR="00D1364F" w:rsidRPr="00D1364F">
        <w:tc>
          <w:tcPr>
            <w:tcW w:w="1403" w:type="dxa"/>
          </w:tcPr>
          <w:p w:rsidR="00E50D19" w:rsidRPr="00D1364F" w:rsidRDefault="00E50D19" w:rsidP="00214CE6">
            <w:pPr>
              <w:jc w:val="center"/>
              <w:rPr>
                <w:rFonts w:ascii="Arial" w:hAnsi="Arial" w:cs="Arial"/>
                <w:bCs/>
                <w:sz w:val="22"/>
                <w:szCs w:val="22"/>
              </w:rPr>
            </w:pPr>
          </w:p>
        </w:tc>
        <w:tc>
          <w:tcPr>
            <w:tcW w:w="6927" w:type="dxa"/>
          </w:tcPr>
          <w:p w:rsidR="00E50D19" w:rsidRPr="00D1364F" w:rsidRDefault="000B01CD" w:rsidP="00214CE6">
            <w:pPr>
              <w:ind w:left="1387" w:hanging="1387"/>
              <w:rPr>
                <w:rFonts w:ascii="Arial" w:hAnsi="Arial" w:cs="Arial"/>
                <w:bCs/>
                <w:sz w:val="22"/>
                <w:szCs w:val="22"/>
                <w:lang w:val="nb-NO"/>
              </w:rPr>
            </w:pPr>
            <w:r w:rsidRPr="00D1364F">
              <w:rPr>
                <w:rFonts w:ascii="Arial" w:hAnsi="Arial" w:cs="Arial"/>
                <w:bCs/>
                <w:sz w:val="22"/>
                <w:szCs w:val="22"/>
                <w:lang w:val="id-ID"/>
              </w:rPr>
              <w:t xml:space="preserve">Standar 1. Visi, Misi. Tujuan dan Sasaran, serta Strategi Pencapaian </w:t>
            </w:r>
          </w:p>
        </w:tc>
        <w:tc>
          <w:tcPr>
            <w:tcW w:w="1134" w:type="dxa"/>
          </w:tcPr>
          <w:p w:rsidR="00E50D19" w:rsidRPr="00D1364F" w:rsidRDefault="000B2E99" w:rsidP="00214CE6">
            <w:pPr>
              <w:jc w:val="center"/>
              <w:rPr>
                <w:rFonts w:ascii="Arial" w:hAnsi="Arial" w:cs="Arial"/>
                <w:bCs/>
                <w:sz w:val="22"/>
                <w:szCs w:val="22"/>
                <w:lang w:val="id-ID"/>
              </w:rPr>
            </w:pPr>
            <w:r w:rsidRPr="00D1364F">
              <w:rPr>
                <w:rFonts w:ascii="Arial" w:hAnsi="Arial" w:cs="Arial"/>
                <w:bCs/>
                <w:sz w:val="22"/>
                <w:szCs w:val="22"/>
                <w:lang w:val="id-ID"/>
              </w:rPr>
              <w:t>7</w:t>
            </w:r>
          </w:p>
          <w:p w:rsidR="000B01CD" w:rsidRPr="00D1364F" w:rsidRDefault="000B01CD" w:rsidP="00214CE6">
            <w:pPr>
              <w:jc w:val="right"/>
              <w:rPr>
                <w:rFonts w:ascii="Arial" w:hAnsi="Arial" w:cs="Arial"/>
                <w:bCs/>
                <w:sz w:val="22"/>
                <w:szCs w:val="22"/>
                <w:lang w:val="id-ID"/>
              </w:rPr>
            </w:pPr>
          </w:p>
        </w:tc>
      </w:tr>
      <w:tr w:rsidR="00D1364F" w:rsidRPr="00D1364F">
        <w:tc>
          <w:tcPr>
            <w:tcW w:w="1403" w:type="dxa"/>
          </w:tcPr>
          <w:p w:rsidR="00E50D19" w:rsidRPr="00D1364F" w:rsidRDefault="00E50D19" w:rsidP="00214CE6">
            <w:pPr>
              <w:jc w:val="center"/>
              <w:rPr>
                <w:rFonts w:ascii="Arial" w:hAnsi="Arial" w:cs="Arial"/>
                <w:bCs/>
                <w:sz w:val="22"/>
                <w:szCs w:val="22"/>
                <w:lang w:val="nb-NO"/>
              </w:rPr>
            </w:pPr>
          </w:p>
        </w:tc>
        <w:tc>
          <w:tcPr>
            <w:tcW w:w="6927" w:type="dxa"/>
          </w:tcPr>
          <w:p w:rsidR="000B01CD" w:rsidRPr="00D1364F" w:rsidRDefault="000B01CD" w:rsidP="00214CE6">
            <w:pPr>
              <w:ind w:left="1007" w:hanging="1007"/>
              <w:rPr>
                <w:rFonts w:ascii="Arial" w:hAnsi="Arial" w:cs="Arial"/>
                <w:bCs/>
                <w:sz w:val="22"/>
                <w:szCs w:val="22"/>
                <w:lang w:val="id-ID"/>
              </w:rPr>
            </w:pPr>
            <w:r w:rsidRPr="00D1364F">
              <w:rPr>
                <w:rFonts w:ascii="Arial" w:hAnsi="Arial" w:cs="Arial"/>
                <w:bCs/>
                <w:sz w:val="22"/>
                <w:szCs w:val="22"/>
                <w:lang w:val="id-ID"/>
              </w:rPr>
              <w:t xml:space="preserve">Standar 2. Tata Pamong, Kepemimpinan, Sistem Penegelolaan, dan    </w:t>
            </w:r>
          </w:p>
          <w:p w:rsidR="00E50D19" w:rsidRPr="00D1364F" w:rsidRDefault="000B01CD" w:rsidP="00214CE6">
            <w:pPr>
              <w:ind w:left="1007" w:hanging="1007"/>
              <w:rPr>
                <w:rFonts w:ascii="Arial" w:hAnsi="Arial" w:cs="Arial"/>
                <w:bCs/>
                <w:sz w:val="22"/>
                <w:szCs w:val="22"/>
                <w:lang w:val="id-ID"/>
              </w:rPr>
            </w:pPr>
            <w:r w:rsidRPr="00D1364F">
              <w:rPr>
                <w:rFonts w:ascii="Arial" w:hAnsi="Arial" w:cs="Arial"/>
                <w:bCs/>
                <w:sz w:val="22"/>
                <w:szCs w:val="22"/>
                <w:lang w:val="id-ID"/>
              </w:rPr>
              <w:t xml:space="preserve">                  Penjaminan </w:t>
            </w:r>
            <w:r w:rsidR="00CC71FD" w:rsidRPr="00D1364F">
              <w:rPr>
                <w:rFonts w:ascii="Arial" w:hAnsi="Arial" w:cs="Arial"/>
                <w:bCs/>
                <w:sz w:val="22"/>
                <w:szCs w:val="22"/>
                <w:lang w:val="id-ID"/>
              </w:rPr>
              <w:t xml:space="preserve">                                                                        </w:t>
            </w:r>
          </w:p>
          <w:p w:rsidR="00C80800" w:rsidRPr="00D1364F" w:rsidRDefault="00C80800" w:rsidP="00214CE6">
            <w:pPr>
              <w:ind w:left="1007" w:hanging="1007"/>
              <w:rPr>
                <w:rFonts w:ascii="Arial" w:hAnsi="Arial" w:cs="Arial"/>
                <w:bCs/>
                <w:sz w:val="22"/>
                <w:szCs w:val="22"/>
                <w:lang w:val="id-ID"/>
              </w:rPr>
            </w:pPr>
          </w:p>
        </w:tc>
        <w:tc>
          <w:tcPr>
            <w:tcW w:w="1134" w:type="dxa"/>
          </w:tcPr>
          <w:p w:rsidR="00E50D19" w:rsidRPr="00D1364F" w:rsidRDefault="00E50D19" w:rsidP="00214CE6">
            <w:pPr>
              <w:jc w:val="right"/>
              <w:rPr>
                <w:rFonts w:ascii="Arial" w:hAnsi="Arial" w:cs="Arial"/>
                <w:bCs/>
                <w:sz w:val="22"/>
                <w:szCs w:val="22"/>
                <w:lang w:val="id-ID"/>
              </w:rPr>
            </w:pPr>
          </w:p>
          <w:p w:rsidR="00CC71FD" w:rsidRPr="00D1364F" w:rsidRDefault="000B2E99" w:rsidP="00214CE6">
            <w:pPr>
              <w:jc w:val="center"/>
              <w:rPr>
                <w:rFonts w:ascii="Arial" w:hAnsi="Arial" w:cs="Arial"/>
                <w:bCs/>
                <w:sz w:val="22"/>
                <w:szCs w:val="22"/>
                <w:lang w:val="id-ID"/>
              </w:rPr>
            </w:pPr>
            <w:r w:rsidRPr="00D1364F">
              <w:rPr>
                <w:rFonts w:ascii="Arial" w:hAnsi="Arial" w:cs="Arial"/>
                <w:bCs/>
                <w:sz w:val="22"/>
                <w:szCs w:val="22"/>
                <w:lang w:val="id-ID"/>
              </w:rPr>
              <w:t>7</w:t>
            </w:r>
          </w:p>
        </w:tc>
      </w:tr>
      <w:tr w:rsidR="00D1364F" w:rsidRPr="00D1364F">
        <w:tc>
          <w:tcPr>
            <w:tcW w:w="1403" w:type="dxa"/>
          </w:tcPr>
          <w:p w:rsidR="00E50D19" w:rsidRPr="00D1364F" w:rsidRDefault="00E50D19" w:rsidP="00214CE6">
            <w:pPr>
              <w:jc w:val="center"/>
              <w:rPr>
                <w:rFonts w:ascii="Arial" w:hAnsi="Arial" w:cs="Arial"/>
                <w:bCs/>
                <w:sz w:val="22"/>
                <w:szCs w:val="22"/>
                <w:lang w:val="nb-NO"/>
              </w:rPr>
            </w:pPr>
          </w:p>
        </w:tc>
        <w:tc>
          <w:tcPr>
            <w:tcW w:w="6927" w:type="dxa"/>
          </w:tcPr>
          <w:p w:rsidR="00E50D19"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3. </w:t>
            </w:r>
            <w:r w:rsidR="00E063F7" w:rsidRPr="00D1364F">
              <w:rPr>
                <w:rFonts w:ascii="Arial" w:hAnsi="Arial" w:cs="Arial"/>
                <w:bCs/>
                <w:sz w:val="22"/>
                <w:szCs w:val="22"/>
                <w:lang w:val="id-ID"/>
              </w:rPr>
              <w:t>Peserta didik</w:t>
            </w:r>
            <w:r w:rsidRPr="00D1364F">
              <w:rPr>
                <w:rFonts w:ascii="Arial" w:hAnsi="Arial" w:cs="Arial"/>
                <w:bCs/>
                <w:sz w:val="22"/>
                <w:szCs w:val="22"/>
                <w:lang w:val="id-ID"/>
              </w:rPr>
              <w:t xml:space="preserve"> dan Lulusan</w:t>
            </w:r>
          </w:p>
          <w:p w:rsidR="00C80800" w:rsidRPr="00D1364F" w:rsidRDefault="00C80800" w:rsidP="00214CE6">
            <w:pPr>
              <w:ind w:left="1387" w:hanging="1387"/>
              <w:rPr>
                <w:rFonts w:ascii="Arial" w:hAnsi="Arial" w:cs="Arial"/>
                <w:bCs/>
                <w:sz w:val="22"/>
                <w:szCs w:val="22"/>
                <w:lang w:val="nb-NO"/>
              </w:rPr>
            </w:pPr>
          </w:p>
        </w:tc>
        <w:tc>
          <w:tcPr>
            <w:tcW w:w="1134" w:type="dxa"/>
          </w:tcPr>
          <w:p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9</w:t>
            </w:r>
          </w:p>
        </w:tc>
      </w:tr>
      <w:tr w:rsidR="00D1364F" w:rsidRPr="00D1364F">
        <w:tc>
          <w:tcPr>
            <w:tcW w:w="1403" w:type="dxa"/>
          </w:tcPr>
          <w:p w:rsidR="00E50D19" w:rsidRPr="00D1364F" w:rsidRDefault="00E50D19" w:rsidP="00214CE6">
            <w:pPr>
              <w:jc w:val="center"/>
              <w:rPr>
                <w:rFonts w:ascii="Arial" w:hAnsi="Arial" w:cs="Arial"/>
                <w:bCs/>
                <w:sz w:val="22"/>
                <w:szCs w:val="22"/>
                <w:lang w:val="nb-NO"/>
              </w:rPr>
            </w:pPr>
          </w:p>
        </w:tc>
        <w:tc>
          <w:tcPr>
            <w:tcW w:w="6927" w:type="dxa"/>
          </w:tcPr>
          <w:p w:rsidR="00E50D19"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4. Sumber Daya Manusia </w:t>
            </w:r>
          </w:p>
          <w:p w:rsidR="00C80800" w:rsidRPr="00D1364F" w:rsidRDefault="00C80800" w:rsidP="00214CE6">
            <w:pPr>
              <w:ind w:left="1387" w:hanging="1387"/>
              <w:rPr>
                <w:rFonts w:ascii="Arial" w:hAnsi="Arial" w:cs="Arial"/>
                <w:bCs/>
                <w:sz w:val="22"/>
                <w:szCs w:val="22"/>
                <w:lang w:val="nb-NO"/>
              </w:rPr>
            </w:pPr>
          </w:p>
        </w:tc>
        <w:tc>
          <w:tcPr>
            <w:tcW w:w="1134" w:type="dxa"/>
          </w:tcPr>
          <w:p w:rsidR="00E50D19" w:rsidRPr="00D1364F" w:rsidRDefault="00CC71FD" w:rsidP="00214CE6">
            <w:pPr>
              <w:jc w:val="center"/>
              <w:rPr>
                <w:rFonts w:ascii="Arial" w:hAnsi="Arial" w:cs="Arial"/>
                <w:bCs/>
                <w:sz w:val="22"/>
                <w:szCs w:val="22"/>
              </w:rPr>
            </w:pPr>
            <w:r w:rsidRPr="00D1364F">
              <w:rPr>
                <w:rFonts w:ascii="Arial" w:hAnsi="Arial" w:cs="Arial"/>
                <w:bCs/>
                <w:sz w:val="22"/>
                <w:szCs w:val="22"/>
                <w:lang w:val="id-ID"/>
              </w:rPr>
              <w:t>1</w:t>
            </w:r>
            <w:r w:rsidR="003E7DD6" w:rsidRPr="00D1364F">
              <w:rPr>
                <w:rFonts w:ascii="Arial" w:hAnsi="Arial" w:cs="Arial"/>
                <w:bCs/>
                <w:sz w:val="22"/>
                <w:szCs w:val="22"/>
              </w:rPr>
              <w:t>2</w:t>
            </w:r>
          </w:p>
        </w:tc>
      </w:tr>
      <w:tr w:rsidR="00D1364F" w:rsidRPr="00D1364F">
        <w:tc>
          <w:tcPr>
            <w:tcW w:w="1403" w:type="dxa"/>
          </w:tcPr>
          <w:p w:rsidR="00E50D19" w:rsidRPr="00D1364F" w:rsidRDefault="00E50D19" w:rsidP="00214CE6">
            <w:pPr>
              <w:jc w:val="center"/>
              <w:rPr>
                <w:rFonts w:ascii="Arial" w:hAnsi="Arial" w:cs="Arial"/>
                <w:bCs/>
                <w:sz w:val="22"/>
                <w:szCs w:val="22"/>
                <w:lang w:val="nb-NO"/>
              </w:rPr>
            </w:pPr>
          </w:p>
        </w:tc>
        <w:tc>
          <w:tcPr>
            <w:tcW w:w="6927" w:type="dxa"/>
          </w:tcPr>
          <w:p w:rsidR="00E50D19"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Standar 5. Kurikulum, Pembelajaran, dan Suasana Akademik</w:t>
            </w:r>
          </w:p>
          <w:p w:rsidR="00C80800" w:rsidRPr="00D1364F" w:rsidRDefault="00C80800" w:rsidP="00214CE6">
            <w:pPr>
              <w:ind w:left="1387" w:hanging="1387"/>
              <w:rPr>
                <w:rFonts w:ascii="Arial" w:hAnsi="Arial" w:cs="Arial"/>
                <w:bCs/>
                <w:sz w:val="22"/>
                <w:szCs w:val="22"/>
                <w:lang w:val="nb-NO"/>
              </w:rPr>
            </w:pPr>
          </w:p>
        </w:tc>
        <w:tc>
          <w:tcPr>
            <w:tcW w:w="1134" w:type="dxa"/>
          </w:tcPr>
          <w:p w:rsidR="00E50D19" w:rsidRPr="00D1364F" w:rsidRDefault="00CC71FD" w:rsidP="00214CE6">
            <w:pPr>
              <w:jc w:val="center"/>
              <w:rPr>
                <w:rFonts w:ascii="Arial" w:hAnsi="Arial" w:cs="Arial"/>
                <w:bCs/>
                <w:sz w:val="22"/>
                <w:szCs w:val="22"/>
              </w:rPr>
            </w:pPr>
            <w:r w:rsidRPr="00D1364F">
              <w:rPr>
                <w:rFonts w:ascii="Arial" w:hAnsi="Arial" w:cs="Arial"/>
                <w:bCs/>
                <w:sz w:val="22"/>
                <w:szCs w:val="22"/>
                <w:lang w:val="id-ID"/>
              </w:rPr>
              <w:t>1</w:t>
            </w:r>
            <w:r w:rsidR="003E7DD6" w:rsidRPr="00D1364F">
              <w:rPr>
                <w:rFonts w:ascii="Arial" w:hAnsi="Arial" w:cs="Arial"/>
                <w:bCs/>
                <w:sz w:val="22"/>
                <w:szCs w:val="22"/>
              </w:rPr>
              <w:t>6</w:t>
            </w:r>
          </w:p>
        </w:tc>
      </w:tr>
      <w:tr w:rsidR="00D1364F" w:rsidRPr="00D1364F">
        <w:tc>
          <w:tcPr>
            <w:tcW w:w="1403" w:type="dxa"/>
          </w:tcPr>
          <w:p w:rsidR="00E50D19" w:rsidRPr="00D1364F" w:rsidRDefault="00E50D19" w:rsidP="00214CE6">
            <w:pPr>
              <w:jc w:val="center"/>
              <w:rPr>
                <w:rFonts w:ascii="Arial" w:hAnsi="Arial" w:cs="Arial"/>
                <w:bCs/>
                <w:sz w:val="22"/>
                <w:szCs w:val="22"/>
                <w:lang w:val="nb-NO"/>
              </w:rPr>
            </w:pPr>
          </w:p>
        </w:tc>
        <w:tc>
          <w:tcPr>
            <w:tcW w:w="6927" w:type="dxa"/>
          </w:tcPr>
          <w:p w:rsidR="00CC71FD"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6. Pembiyaan, Sarana dan Prasarana, serta Sistem </w:t>
            </w:r>
          </w:p>
          <w:p w:rsidR="00E50D19"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                  </w:t>
            </w:r>
            <w:r w:rsidR="00C80800" w:rsidRPr="00D1364F">
              <w:rPr>
                <w:rFonts w:ascii="Arial" w:hAnsi="Arial" w:cs="Arial"/>
                <w:bCs/>
                <w:sz w:val="22"/>
                <w:szCs w:val="22"/>
                <w:lang w:val="id-ID"/>
              </w:rPr>
              <w:t xml:space="preserve">Informasi </w:t>
            </w:r>
          </w:p>
          <w:p w:rsidR="00C80800" w:rsidRPr="00D1364F" w:rsidRDefault="00C80800" w:rsidP="00214CE6">
            <w:pPr>
              <w:ind w:left="1387" w:hanging="1387"/>
              <w:rPr>
                <w:rFonts w:ascii="Arial" w:hAnsi="Arial" w:cs="Arial"/>
                <w:bCs/>
                <w:sz w:val="22"/>
                <w:szCs w:val="22"/>
                <w:lang w:val="nb-NO"/>
              </w:rPr>
            </w:pPr>
          </w:p>
        </w:tc>
        <w:tc>
          <w:tcPr>
            <w:tcW w:w="1134" w:type="dxa"/>
          </w:tcPr>
          <w:p w:rsidR="00E50D19" w:rsidRPr="00D1364F" w:rsidRDefault="003E7DD6" w:rsidP="00214CE6">
            <w:pPr>
              <w:jc w:val="center"/>
              <w:rPr>
                <w:rFonts w:ascii="Arial" w:hAnsi="Arial" w:cs="Arial"/>
                <w:bCs/>
                <w:sz w:val="22"/>
                <w:szCs w:val="22"/>
              </w:rPr>
            </w:pPr>
            <w:r w:rsidRPr="00D1364F">
              <w:rPr>
                <w:rFonts w:ascii="Arial" w:hAnsi="Arial" w:cs="Arial"/>
                <w:bCs/>
                <w:sz w:val="22"/>
                <w:szCs w:val="22"/>
                <w:lang w:val="id-ID"/>
              </w:rPr>
              <w:t>1</w:t>
            </w:r>
            <w:r w:rsidRPr="00D1364F">
              <w:rPr>
                <w:rFonts w:ascii="Arial" w:hAnsi="Arial" w:cs="Arial"/>
                <w:bCs/>
                <w:sz w:val="22"/>
                <w:szCs w:val="22"/>
              </w:rPr>
              <w:t>9</w:t>
            </w:r>
          </w:p>
          <w:p w:rsidR="00CC71FD" w:rsidRPr="00D1364F" w:rsidRDefault="00CC71FD" w:rsidP="00214CE6">
            <w:pPr>
              <w:jc w:val="center"/>
              <w:rPr>
                <w:rFonts w:ascii="Arial" w:hAnsi="Arial" w:cs="Arial"/>
                <w:bCs/>
                <w:sz w:val="22"/>
                <w:szCs w:val="22"/>
                <w:lang w:val="id-ID"/>
              </w:rPr>
            </w:pPr>
          </w:p>
        </w:tc>
      </w:tr>
      <w:tr w:rsidR="00D1364F" w:rsidRPr="00D1364F">
        <w:tc>
          <w:tcPr>
            <w:tcW w:w="1403" w:type="dxa"/>
          </w:tcPr>
          <w:p w:rsidR="00E50D19" w:rsidRPr="00D1364F" w:rsidRDefault="00E50D19" w:rsidP="00214CE6">
            <w:pPr>
              <w:jc w:val="center"/>
              <w:rPr>
                <w:rFonts w:ascii="Arial" w:hAnsi="Arial" w:cs="Arial"/>
                <w:bCs/>
                <w:sz w:val="22"/>
                <w:szCs w:val="22"/>
                <w:lang w:val="nb-NO"/>
              </w:rPr>
            </w:pPr>
          </w:p>
        </w:tc>
        <w:tc>
          <w:tcPr>
            <w:tcW w:w="6927" w:type="dxa"/>
          </w:tcPr>
          <w:p w:rsidR="00CC71FD"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7. </w:t>
            </w:r>
            <w:r w:rsidR="00C80800" w:rsidRPr="00D1364F">
              <w:rPr>
                <w:rFonts w:ascii="Arial" w:hAnsi="Arial" w:cs="Arial"/>
                <w:bCs/>
                <w:sz w:val="22"/>
                <w:szCs w:val="22"/>
                <w:lang w:val="id-ID"/>
              </w:rPr>
              <w:t xml:space="preserve">Penelitian, Pengabdian kepada Masyarakat, </w:t>
            </w:r>
          </w:p>
          <w:p w:rsidR="00E50D19"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                  </w:t>
            </w:r>
            <w:r w:rsidR="00C80800" w:rsidRPr="00D1364F">
              <w:rPr>
                <w:rFonts w:ascii="Arial" w:hAnsi="Arial" w:cs="Arial"/>
                <w:bCs/>
                <w:sz w:val="22"/>
                <w:szCs w:val="22"/>
                <w:lang w:val="id-ID"/>
              </w:rPr>
              <w:t xml:space="preserve">dan Kerjasama </w:t>
            </w:r>
          </w:p>
          <w:p w:rsidR="00C80800" w:rsidRPr="00D1364F" w:rsidRDefault="00C80800" w:rsidP="00214CE6">
            <w:pPr>
              <w:ind w:left="1387" w:hanging="1387"/>
              <w:rPr>
                <w:rFonts w:ascii="Arial" w:hAnsi="Arial" w:cs="Arial"/>
                <w:bCs/>
                <w:sz w:val="22"/>
                <w:szCs w:val="22"/>
                <w:lang w:val="nb-NO"/>
              </w:rPr>
            </w:pPr>
          </w:p>
        </w:tc>
        <w:tc>
          <w:tcPr>
            <w:tcW w:w="1134" w:type="dxa"/>
          </w:tcPr>
          <w:p w:rsidR="00E50D19" w:rsidRPr="00D1364F" w:rsidRDefault="000B2E99" w:rsidP="00214CE6">
            <w:pPr>
              <w:jc w:val="center"/>
              <w:rPr>
                <w:rFonts w:ascii="Arial" w:hAnsi="Arial" w:cs="Arial"/>
                <w:bCs/>
                <w:sz w:val="22"/>
                <w:szCs w:val="22"/>
              </w:rPr>
            </w:pPr>
            <w:r w:rsidRPr="00D1364F">
              <w:rPr>
                <w:rFonts w:ascii="Arial" w:hAnsi="Arial" w:cs="Arial"/>
                <w:bCs/>
                <w:sz w:val="22"/>
                <w:szCs w:val="22"/>
                <w:lang w:val="id-ID"/>
              </w:rPr>
              <w:t>2</w:t>
            </w:r>
            <w:r w:rsidR="003E7DD6" w:rsidRPr="00D1364F">
              <w:rPr>
                <w:rFonts w:ascii="Arial" w:hAnsi="Arial" w:cs="Arial"/>
                <w:bCs/>
                <w:sz w:val="22"/>
                <w:szCs w:val="22"/>
              </w:rPr>
              <w:t>2</w:t>
            </w:r>
          </w:p>
        </w:tc>
      </w:tr>
      <w:tr w:rsidR="00D1364F" w:rsidRPr="00D1364F">
        <w:tc>
          <w:tcPr>
            <w:tcW w:w="1403" w:type="dxa"/>
          </w:tcPr>
          <w:p w:rsidR="00E50D19" w:rsidRPr="00D1364F" w:rsidRDefault="001616F4" w:rsidP="00214CE6">
            <w:pPr>
              <w:rPr>
                <w:rFonts w:ascii="Arial" w:hAnsi="Arial" w:cs="Arial"/>
                <w:bCs/>
                <w:sz w:val="22"/>
                <w:szCs w:val="22"/>
              </w:rPr>
            </w:pPr>
            <w:r w:rsidRPr="00D1364F">
              <w:rPr>
                <w:rFonts w:ascii="Arial" w:hAnsi="Arial" w:cs="Arial"/>
                <w:bCs/>
                <w:sz w:val="22"/>
                <w:szCs w:val="22"/>
              </w:rPr>
              <w:t xml:space="preserve">BAB </w:t>
            </w:r>
            <w:r w:rsidR="00E50D19" w:rsidRPr="00D1364F">
              <w:rPr>
                <w:rFonts w:ascii="Arial" w:hAnsi="Arial" w:cs="Arial"/>
                <w:bCs/>
                <w:sz w:val="22"/>
                <w:szCs w:val="22"/>
              </w:rPr>
              <w:t>V</w:t>
            </w:r>
          </w:p>
        </w:tc>
        <w:tc>
          <w:tcPr>
            <w:tcW w:w="6927" w:type="dxa"/>
          </w:tcPr>
          <w:p w:rsidR="00E50D19" w:rsidRPr="00D1364F" w:rsidRDefault="00E50D19" w:rsidP="00214CE6">
            <w:pPr>
              <w:rPr>
                <w:rFonts w:ascii="Arial" w:hAnsi="Arial" w:cs="Arial"/>
                <w:sz w:val="22"/>
                <w:szCs w:val="22"/>
                <w:lang w:val="id-ID"/>
              </w:rPr>
            </w:pPr>
            <w:r w:rsidRPr="00D1364F">
              <w:rPr>
                <w:rFonts w:ascii="Arial" w:hAnsi="Arial" w:cs="Arial"/>
                <w:sz w:val="22"/>
                <w:szCs w:val="22"/>
                <w:lang w:val="fi-FI"/>
              </w:rPr>
              <w:t xml:space="preserve">PETUNJUK PENGISIAN </w:t>
            </w:r>
            <w:r w:rsidR="00E669FB" w:rsidRPr="00D1364F">
              <w:rPr>
                <w:rFonts w:ascii="Arial" w:hAnsi="Arial" w:cs="Arial"/>
                <w:sz w:val="22"/>
                <w:szCs w:val="22"/>
                <w:lang w:val="fi-FI"/>
              </w:rPr>
              <w:t>BORANG</w:t>
            </w:r>
            <w:r w:rsidR="000C588A" w:rsidRPr="00D1364F">
              <w:rPr>
                <w:rFonts w:ascii="Arial" w:hAnsi="Arial" w:cs="Arial"/>
                <w:sz w:val="22"/>
                <w:szCs w:val="22"/>
                <w:lang w:val="fi-FI"/>
              </w:rPr>
              <w:t xml:space="preserve"> </w:t>
            </w:r>
            <w:r w:rsidR="00C80800" w:rsidRPr="00D1364F">
              <w:rPr>
                <w:rFonts w:ascii="Arial" w:hAnsi="Arial" w:cs="Arial"/>
                <w:sz w:val="22"/>
                <w:szCs w:val="22"/>
                <w:lang w:val="id-ID"/>
              </w:rPr>
              <w:t xml:space="preserve">UNIT PENGELOLA </w:t>
            </w:r>
            <w:r w:rsidR="00E063F7" w:rsidRPr="00D1364F">
              <w:rPr>
                <w:rFonts w:ascii="Arial" w:hAnsi="Arial" w:cs="Arial"/>
                <w:sz w:val="22"/>
                <w:szCs w:val="22"/>
                <w:lang w:val="id-ID"/>
              </w:rPr>
              <w:t xml:space="preserve">PROGRAM </w:t>
            </w:r>
            <w:r w:rsidR="00A471AC" w:rsidRPr="00D1364F">
              <w:rPr>
                <w:rFonts w:ascii="Arial" w:hAnsi="Arial" w:cs="Arial"/>
                <w:sz w:val="22"/>
                <w:szCs w:val="22"/>
                <w:lang w:val="id-ID"/>
              </w:rPr>
              <w:t>PENDIDIKAN</w:t>
            </w:r>
            <w:r w:rsidR="00E063F7" w:rsidRPr="00D1364F">
              <w:rPr>
                <w:rFonts w:ascii="Arial" w:hAnsi="Arial" w:cs="Arial"/>
                <w:sz w:val="22"/>
                <w:szCs w:val="22"/>
                <w:lang w:val="id-ID"/>
              </w:rPr>
              <w:t xml:space="preserve"> </w:t>
            </w:r>
            <w:r w:rsidR="00970C86" w:rsidRPr="00D1364F">
              <w:rPr>
                <w:rFonts w:ascii="Arial" w:hAnsi="Arial" w:cs="Arial"/>
                <w:sz w:val="22"/>
                <w:szCs w:val="22"/>
                <w:lang w:val="id-ID"/>
              </w:rPr>
              <w:t xml:space="preserve">DOKTER SPESIALIS </w:t>
            </w:r>
            <w:r w:rsidR="000F000A" w:rsidRPr="00D1364F">
              <w:rPr>
                <w:rFonts w:ascii="Arial" w:hAnsi="Arial" w:cs="Arial"/>
                <w:sz w:val="22"/>
                <w:szCs w:val="22"/>
                <w:lang w:val="id-ID"/>
              </w:rPr>
              <w:t>ILMU BEDAH</w:t>
            </w:r>
            <w:r w:rsidR="00970C86" w:rsidRPr="00D1364F">
              <w:rPr>
                <w:rFonts w:ascii="Arial" w:hAnsi="Arial" w:cs="Arial"/>
                <w:sz w:val="22"/>
                <w:szCs w:val="22"/>
                <w:lang w:val="id-ID"/>
              </w:rPr>
              <w:t xml:space="preserve"> </w:t>
            </w:r>
            <w:r w:rsidR="0061261F" w:rsidRPr="00D1364F">
              <w:rPr>
                <w:rFonts w:ascii="Arial" w:hAnsi="Arial" w:cs="Arial"/>
                <w:sz w:val="22"/>
                <w:szCs w:val="22"/>
                <w:lang w:val="id-ID"/>
              </w:rPr>
              <w:t xml:space="preserve">  </w:t>
            </w:r>
          </w:p>
          <w:p w:rsidR="00C80800" w:rsidRPr="00D1364F" w:rsidRDefault="00C80800" w:rsidP="00214CE6">
            <w:pPr>
              <w:rPr>
                <w:rFonts w:ascii="Arial" w:hAnsi="Arial" w:cs="Arial"/>
                <w:sz w:val="22"/>
                <w:szCs w:val="22"/>
                <w:lang w:val="id-ID"/>
              </w:rPr>
            </w:pPr>
          </w:p>
        </w:tc>
        <w:tc>
          <w:tcPr>
            <w:tcW w:w="1134" w:type="dxa"/>
          </w:tcPr>
          <w:p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24</w:t>
            </w:r>
          </w:p>
        </w:tc>
      </w:tr>
      <w:tr w:rsidR="00D1364F" w:rsidRPr="00D1364F">
        <w:tc>
          <w:tcPr>
            <w:tcW w:w="1403" w:type="dxa"/>
          </w:tcPr>
          <w:p w:rsidR="00E50D19" w:rsidRPr="00D1364F" w:rsidRDefault="00E50D19" w:rsidP="00214CE6">
            <w:pPr>
              <w:jc w:val="center"/>
              <w:rPr>
                <w:rFonts w:ascii="Arial" w:hAnsi="Arial" w:cs="Arial"/>
                <w:bCs/>
                <w:sz w:val="22"/>
                <w:szCs w:val="22"/>
              </w:rPr>
            </w:pPr>
          </w:p>
        </w:tc>
        <w:tc>
          <w:tcPr>
            <w:tcW w:w="6927" w:type="dxa"/>
          </w:tcPr>
          <w:p w:rsidR="00E50D19"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1. Visi, Misi, Tujuan dan Sasaran, serta Strategi Pencapaian </w:t>
            </w:r>
          </w:p>
          <w:p w:rsidR="00C80800" w:rsidRPr="00D1364F" w:rsidRDefault="00C80800" w:rsidP="00214CE6">
            <w:pPr>
              <w:ind w:left="1387" w:hanging="1387"/>
              <w:rPr>
                <w:rFonts w:ascii="Arial" w:hAnsi="Arial" w:cs="Arial"/>
                <w:bCs/>
                <w:sz w:val="22"/>
                <w:szCs w:val="22"/>
                <w:lang w:val="nb-NO"/>
              </w:rPr>
            </w:pPr>
          </w:p>
        </w:tc>
        <w:tc>
          <w:tcPr>
            <w:tcW w:w="1134" w:type="dxa"/>
          </w:tcPr>
          <w:p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24</w:t>
            </w:r>
          </w:p>
        </w:tc>
      </w:tr>
      <w:tr w:rsidR="00D1364F" w:rsidRPr="00D1364F">
        <w:tc>
          <w:tcPr>
            <w:tcW w:w="1403" w:type="dxa"/>
          </w:tcPr>
          <w:p w:rsidR="00E50D19" w:rsidRPr="00D1364F" w:rsidRDefault="00E50D19" w:rsidP="00214CE6">
            <w:pPr>
              <w:jc w:val="center"/>
              <w:rPr>
                <w:rFonts w:ascii="Arial" w:hAnsi="Arial" w:cs="Arial"/>
                <w:bCs/>
                <w:sz w:val="22"/>
                <w:szCs w:val="22"/>
              </w:rPr>
            </w:pPr>
          </w:p>
        </w:tc>
        <w:tc>
          <w:tcPr>
            <w:tcW w:w="6927" w:type="dxa"/>
          </w:tcPr>
          <w:p w:rsidR="00CC71FD"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2. Tata Pamong, Kepemimpinan, Sistem Pengelolaan, dan </w:t>
            </w:r>
          </w:p>
          <w:p w:rsidR="00E50D19"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                  </w:t>
            </w:r>
            <w:r w:rsidR="00C80800" w:rsidRPr="00D1364F">
              <w:rPr>
                <w:rFonts w:ascii="Arial" w:hAnsi="Arial" w:cs="Arial"/>
                <w:bCs/>
                <w:sz w:val="22"/>
                <w:szCs w:val="22"/>
                <w:lang w:val="id-ID"/>
              </w:rPr>
              <w:t xml:space="preserve">Penjaminan Mutu </w:t>
            </w:r>
          </w:p>
          <w:p w:rsidR="00C80800" w:rsidRPr="00D1364F" w:rsidRDefault="00C80800" w:rsidP="00214CE6">
            <w:pPr>
              <w:ind w:left="1387" w:hanging="1387"/>
              <w:rPr>
                <w:rFonts w:ascii="Arial" w:hAnsi="Arial" w:cs="Arial"/>
                <w:bCs/>
                <w:sz w:val="22"/>
                <w:szCs w:val="22"/>
                <w:lang w:val="nb-NO"/>
              </w:rPr>
            </w:pPr>
          </w:p>
        </w:tc>
        <w:tc>
          <w:tcPr>
            <w:tcW w:w="1134" w:type="dxa"/>
          </w:tcPr>
          <w:p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25</w:t>
            </w:r>
          </w:p>
        </w:tc>
      </w:tr>
      <w:tr w:rsidR="00D1364F" w:rsidRPr="00D1364F">
        <w:tc>
          <w:tcPr>
            <w:tcW w:w="1403" w:type="dxa"/>
          </w:tcPr>
          <w:p w:rsidR="00E50D19" w:rsidRPr="00D1364F" w:rsidRDefault="00E50D19" w:rsidP="00214CE6">
            <w:pPr>
              <w:jc w:val="center"/>
              <w:rPr>
                <w:rFonts w:ascii="Arial" w:hAnsi="Arial" w:cs="Arial"/>
                <w:bCs/>
                <w:sz w:val="22"/>
                <w:szCs w:val="22"/>
              </w:rPr>
            </w:pPr>
          </w:p>
        </w:tc>
        <w:tc>
          <w:tcPr>
            <w:tcW w:w="6927" w:type="dxa"/>
          </w:tcPr>
          <w:p w:rsidR="00E50D19" w:rsidRPr="00D1364F" w:rsidRDefault="00C80800"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3. </w:t>
            </w:r>
            <w:r w:rsidR="00E063F7" w:rsidRPr="00D1364F">
              <w:rPr>
                <w:rFonts w:ascii="Arial" w:hAnsi="Arial" w:cs="Arial"/>
                <w:bCs/>
                <w:sz w:val="22"/>
                <w:szCs w:val="22"/>
                <w:lang w:val="id-ID"/>
              </w:rPr>
              <w:t>Peserta didik</w:t>
            </w:r>
            <w:r w:rsidRPr="00D1364F">
              <w:rPr>
                <w:rFonts w:ascii="Arial" w:hAnsi="Arial" w:cs="Arial"/>
                <w:bCs/>
                <w:sz w:val="22"/>
                <w:szCs w:val="22"/>
                <w:lang w:val="id-ID"/>
              </w:rPr>
              <w:t xml:space="preserve"> dan Lulusan </w:t>
            </w:r>
          </w:p>
          <w:p w:rsidR="00C45DC8" w:rsidRPr="00D1364F" w:rsidRDefault="00C45DC8" w:rsidP="00214CE6">
            <w:pPr>
              <w:ind w:left="1387" w:hanging="1387"/>
              <w:rPr>
                <w:rFonts w:ascii="Arial" w:hAnsi="Arial" w:cs="Arial"/>
                <w:bCs/>
                <w:sz w:val="22"/>
                <w:szCs w:val="22"/>
              </w:rPr>
            </w:pPr>
          </w:p>
        </w:tc>
        <w:tc>
          <w:tcPr>
            <w:tcW w:w="1134" w:type="dxa"/>
          </w:tcPr>
          <w:p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26</w:t>
            </w:r>
          </w:p>
        </w:tc>
      </w:tr>
      <w:tr w:rsidR="00D1364F" w:rsidRPr="00D1364F">
        <w:tc>
          <w:tcPr>
            <w:tcW w:w="1403" w:type="dxa"/>
          </w:tcPr>
          <w:p w:rsidR="00E50D19" w:rsidRPr="00D1364F" w:rsidRDefault="00E50D19" w:rsidP="00214CE6">
            <w:pPr>
              <w:jc w:val="center"/>
              <w:rPr>
                <w:rFonts w:ascii="Arial" w:hAnsi="Arial" w:cs="Arial"/>
                <w:bCs/>
                <w:sz w:val="22"/>
                <w:szCs w:val="22"/>
              </w:rPr>
            </w:pPr>
          </w:p>
        </w:tc>
        <w:tc>
          <w:tcPr>
            <w:tcW w:w="6927" w:type="dxa"/>
          </w:tcPr>
          <w:p w:rsidR="00E50D19" w:rsidRPr="00D1364F" w:rsidRDefault="00C45DC8"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4. Sumber Daya Manusia </w:t>
            </w:r>
          </w:p>
          <w:p w:rsidR="00C45DC8" w:rsidRPr="00D1364F" w:rsidRDefault="00C45DC8" w:rsidP="00214CE6">
            <w:pPr>
              <w:ind w:left="1387" w:hanging="1387"/>
              <w:rPr>
                <w:rFonts w:ascii="Arial" w:hAnsi="Arial" w:cs="Arial"/>
                <w:bCs/>
                <w:sz w:val="22"/>
                <w:szCs w:val="22"/>
              </w:rPr>
            </w:pPr>
          </w:p>
        </w:tc>
        <w:tc>
          <w:tcPr>
            <w:tcW w:w="1134" w:type="dxa"/>
          </w:tcPr>
          <w:p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27</w:t>
            </w:r>
          </w:p>
        </w:tc>
      </w:tr>
      <w:tr w:rsidR="00D1364F" w:rsidRPr="00D1364F">
        <w:tc>
          <w:tcPr>
            <w:tcW w:w="1403" w:type="dxa"/>
          </w:tcPr>
          <w:p w:rsidR="00E50D19" w:rsidRPr="00D1364F" w:rsidRDefault="00E50D19" w:rsidP="00214CE6">
            <w:pPr>
              <w:jc w:val="center"/>
              <w:rPr>
                <w:rFonts w:ascii="Arial" w:hAnsi="Arial" w:cs="Arial"/>
                <w:bCs/>
                <w:sz w:val="22"/>
                <w:szCs w:val="22"/>
              </w:rPr>
            </w:pPr>
          </w:p>
        </w:tc>
        <w:tc>
          <w:tcPr>
            <w:tcW w:w="6927" w:type="dxa"/>
          </w:tcPr>
          <w:p w:rsidR="00E50D19" w:rsidRPr="00D1364F" w:rsidRDefault="00C45DC8"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5. Kurikulum, Pembelajaran, dan Suasana Akademik </w:t>
            </w:r>
          </w:p>
          <w:p w:rsidR="00C45DC8" w:rsidRPr="00D1364F" w:rsidRDefault="00C45DC8" w:rsidP="00214CE6">
            <w:pPr>
              <w:ind w:left="1387" w:hanging="1387"/>
              <w:rPr>
                <w:rFonts w:ascii="Arial" w:hAnsi="Arial" w:cs="Arial"/>
                <w:bCs/>
                <w:sz w:val="22"/>
                <w:szCs w:val="22"/>
                <w:lang w:val="nb-NO"/>
              </w:rPr>
            </w:pPr>
          </w:p>
        </w:tc>
        <w:tc>
          <w:tcPr>
            <w:tcW w:w="1134" w:type="dxa"/>
          </w:tcPr>
          <w:p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28</w:t>
            </w:r>
          </w:p>
        </w:tc>
      </w:tr>
      <w:tr w:rsidR="00D1364F" w:rsidRPr="00D1364F">
        <w:tc>
          <w:tcPr>
            <w:tcW w:w="1403" w:type="dxa"/>
          </w:tcPr>
          <w:p w:rsidR="00E50D19" w:rsidRPr="00D1364F" w:rsidRDefault="00E50D19" w:rsidP="00214CE6">
            <w:pPr>
              <w:jc w:val="center"/>
              <w:rPr>
                <w:rFonts w:ascii="Arial" w:hAnsi="Arial" w:cs="Arial"/>
                <w:bCs/>
                <w:sz w:val="22"/>
                <w:szCs w:val="22"/>
              </w:rPr>
            </w:pPr>
          </w:p>
        </w:tc>
        <w:tc>
          <w:tcPr>
            <w:tcW w:w="6927" w:type="dxa"/>
          </w:tcPr>
          <w:p w:rsidR="00CC71FD"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Standar 6. Pembiayaan, Sarana dan Prasarana, serta Sistem </w:t>
            </w:r>
          </w:p>
          <w:p w:rsidR="00E50D19" w:rsidRPr="00D1364F" w:rsidRDefault="00CC71FD" w:rsidP="00214CE6">
            <w:pPr>
              <w:ind w:left="1387" w:hanging="1387"/>
              <w:rPr>
                <w:rFonts w:ascii="Arial" w:hAnsi="Arial" w:cs="Arial"/>
                <w:bCs/>
                <w:sz w:val="22"/>
                <w:szCs w:val="22"/>
                <w:lang w:val="id-ID"/>
              </w:rPr>
            </w:pPr>
            <w:r w:rsidRPr="00D1364F">
              <w:rPr>
                <w:rFonts w:ascii="Arial" w:hAnsi="Arial" w:cs="Arial"/>
                <w:bCs/>
                <w:sz w:val="22"/>
                <w:szCs w:val="22"/>
                <w:lang w:val="id-ID"/>
              </w:rPr>
              <w:t xml:space="preserve">                  Informasi </w:t>
            </w:r>
          </w:p>
          <w:p w:rsidR="00CC71FD" w:rsidRPr="00D1364F" w:rsidRDefault="00CC71FD" w:rsidP="00214CE6">
            <w:pPr>
              <w:ind w:left="1387" w:hanging="1387"/>
              <w:rPr>
                <w:rFonts w:ascii="Arial" w:hAnsi="Arial" w:cs="Arial"/>
                <w:bCs/>
                <w:sz w:val="22"/>
                <w:szCs w:val="22"/>
                <w:lang w:val="nb-NO"/>
              </w:rPr>
            </w:pPr>
          </w:p>
        </w:tc>
        <w:tc>
          <w:tcPr>
            <w:tcW w:w="1134" w:type="dxa"/>
          </w:tcPr>
          <w:p w:rsidR="00E50D19" w:rsidRPr="00D1364F" w:rsidRDefault="00D81289" w:rsidP="00214CE6">
            <w:pPr>
              <w:jc w:val="center"/>
              <w:rPr>
                <w:rFonts w:ascii="Arial" w:hAnsi="Arial" w:cs="Arial"/>
                <w:bCs/>
                <w:sz w:val="22"/>
                <w:szCs w:val="22"/>
                <w:lang w:val="id-ID"/>
              </w:rPr>
            </w:pPr>
            <w:r w:rsidRPr="00D1364F">
              <w:rPr>
                <w:rFonts w:ascii="Arial" w:hAnsi="Arial" w:cs="Arial"/>
                <w:bCs/>
                <w:sz w:val="22"/>
                <w:szCs w:val="22"/>
                <w:lang w:val="id-ID"/>
              </w:rPr>
              <w:t>29</w:t>
            </w:r>
          </w:p>
        </w:tc>
      </w:tr>
      <w:tr w:rsidR="00D1364F" w:rsidRPr="00D1364F">
        <w:tc>
          <w:tcPr>
            <w:tcW w:w="1403" w:type="dxa"/>
          </w:tcPr>
          <w:p w:rsidR="00E50D19" w:rsidRPr="00D1364F" w:rsidRDefault="00E50D19" w:rsidP="00214CE6">
            <w:pPr>
              <w:jc w:val="center"/>
              <w:rPr>
                <w:rFonts w:ascii="Arial" w:hAnsi="Arial" w:cs="Arial"/>
                <w:bCs/>
                <w:sz w:val="22"/>
                <w:szCs w:val="22"/>
                <w:lang w:val="nb-NO"/>
              </w:rPr>
            </w:pPr>
          </w:p>
        </w:tc>
        <w:tc>
          <w:tcPr>
            <w:tcW w:w="6927" w:type="dxa"/>
          </w:tcPr>
          <w:p w:rsidR="00CC71FD" w:rsidRPr="00D1364F" w:rsidRDefault="00CC71FD" w:rsidP="00214CE6">
            <w:pPr>
              <w:ind w:left="1149" w:hanging="1134"/>
              <w:rPr>
                <w:rFonts w:ascii="Arial" w:hAnsi="Arial" w:cs="Arial"/>
                <w:bCs/>
                <w:sz w:val="22"/>
                <w:szCs w:val="22"/>
                <w:lang w:val="id-ID"/>
              </w:rPr>
            </w:pPr>
            <w:r w:rsidRPr="00D1364F">
              <w:rPr>
                <w:rFonts w:ascii="Arial" w:hAnsi="Arial" w:cs="Arial"/>
                <w:bCs/>
                <w:sz w:val="22"/>
                <w:szCs w:val="22"/>
                <w:lang w:val="id-ID"/>
              </w:rPr>
              <w:t xml:space="preserve">Standar 7. Penelitian, Pengabdian kepada Masyarakat,   </w:t>
            </w:r>
          </w:p>
          <w:p w:rsidR="00E50D19" w:rsidRPr="00D1364F" w:rsidRDefault="00CC71FD" w:rsidP="00214CE6">
            <w:pPr>
              <w:ind w:left="1149" w:hanging="1134"/>
              <w:rPr>
                <w:rFonts w:ascii="Arial" w:hAnsi="Arial" w:cs="Arial"/>
                <w:bCs/>
                <w:sz w:val="22"/>
                <w:szCs w:val="22"/>
                <w:lang w:val="nb-NO"/>
              </w:rPr>
            </w:pPr>
            <w:r w:rsidRPr="00D1364F">
              <w:rPr>
                <w:rFonts w:ascii="Arial" w:hAnsi="Arial" w:cs="Arial"/>
                <w:bCs/>
                <w:sz w:val="22"/>
                <w:szCs w:val="22"/>
                <w:lang w:val="id-ID"/>
              </w:rPr>
              <w:t xml:space="preserve">                 dan Kerjasama </w:t>
            </w:r>
          </w:p>
        </w:tc>
        <w:tc>
          <w:tcPr>
            <w:tcW w:w="1134" w:type="dxa"/>
          </w:tcPr>
          <w:p w:rsidR="00E50D19" w:rsidRPr="00D1364F" w:rsidRDefault="003E7DD6" w:rsidP="00214CE6">
            <w:pPr>
              <w:jc w:val="center"/>
              <w:rPr>
                <w:rFonts w:ascii="Arial" w:hAnsi="Arial" w:cs="Arial"/>
                <w:bCs/>
                <w:sz w:val="22"/>
                <w:szCs w:val="22"/>
                <w:lang w:val="id-ID"/>
              </w:rPr>
            </w:pPr>
            <w:r w:rsidRPr="00D1364F">
              <w:rPr>
                <w:rFonts w:ascii="Arial" w:hAnsi="Arial" w:cs="Arial"/>
                <w:bCs/>
                <w:sz w:val="22"/>
                <w:szCs w:val="22"/>
                <w:lang w:val="id-ID"/>
              </w:rPr>
              <w:t>3</w:t>
            </w:r>
            <w:r w:rsidRPr="00D1364F">
              <w:rPr>
                <w:rFonts w:ascii="Arial" w:hAnsi="Arial" w:cs="Arial"/>
                <w:bCs/>
                <w:sz w:val="22"/>
                <w:szCs w:val="22"/>
              </w:rPr>
              <w:t>0</w:t>
            </w:r>
            <w:r w:rsidR="00CC71FD" w:rsidRPr="00D1364F">
              <w:rPr>
                <w:rFonts w:ascii="Arial" w:hAnsi="Arial" w:cs="Arial"/>
                <w:bCs/>
                <w:sz w:val="22"/>
                <w:szCs w:val="22"/>
                <w:lang w:val="id-ID"/>
              </w:rPr>
              <w:t xml:space="preserve">  </w:t>
            </w:r>
          </w:p>
        </w:tc>
      </w:tr>
    </w:tbl>
    <w:p w:rsidR="00F539AB" w:rsidRPr="00D1364F" w:rsidRDefault="00F539AB" w:rsidP="00214CE6">
      <w:pPr>
        <w:rPr>
          <w:rFonts w:ascii="Arial" w:hAnsi="Arial" w:cs="Arial"/>
          <w:b/>
          <w:lang w:val="nb-NO"/>
        </w:rPr>
      </w:pPr>
      <w:r w:rsidRPr="00D1364F">
        <w:rPr>
          <w:b/>
          <w:bCs/>
          <w:lang w:val="nb-NO"/>
        </w:rPr>
        <w:br w:type="page"/>
      </w:r>
    </w:p>
    <w:p w:rsidR="001D21BC" w:rsidRPr="00D1364F" w:rsidRDefault="001D21BC" w:rsidP="00214CE6">
      <w:pPr>
        <w:jc w:val="center"/>
        <w:rPr>
          <w:rFonts w:ascii="Arial" w:hAnsi="Arial" w:cs="Arial"/>
          <w:b/>
          <w:lang w:val="nb-NO"/>
        </w:rPr>
      </w:pPr>
      <w:r w:rsidRPr="00D1364F">
        <w:rPr>
          <w:rFonts w:ascii="Arial" w:hAnsi="Arial" w:cs="Arial"/>
          <w:b/>
          <w:lang w:val="nb-NO"/>
        </w:rPr>
        <w:lastRenderedPageBreak/>
        <w:t>PANDUAN PENGISIAN</w:t>
      </w:r>
    </w:p>
    <w:p w:rsidR="001D21BC" w:rsidRPr="00D1364F" w:rsidRDefault="001D21BC" w:rsidP="00214CE6">
      <w:pPr>
        <w:jc w:val="center"/>
        <w:rPr>
          <w:rFonts w:ascii="Arial" w:hAnsi="Arial" w:cs="Arial"/>
          <w:b/>
          <w:lang w:val="nb-NO"/>
        </w:rPr>
      </w:pPr>
      <w:r w:rsidRPr="00D1364F">
        <w:rPr>
          <w:rFonts w:ascii="Arial" w:hAnsi="Arial" w:cs="Arial"/>
          <w:b/>
          <w:lang w:val="nb-NO"/>
        </w:rPr>
        <w:t xml:space="preserve">BORANG AKREDITASI </w:t>
      </w:r>
      <w:r w:rsidR="00E063F7" w:rsidRPr="00D1364F">
        <w:rPr>
          <w:rFonts w:ascii="Arial" w:hAnsi="Arial" w:cs="Arial"/>
          <w:b/>
          <w:lang w:val="nb-NO"/>
        </w:rPr>
        <w:t xml:space="preserve">PROGRAM </w:t>
      </w:r>
      <w:r w:rsidR="00A471AC" w:rsidRPr="00D1364F">
        <w:rPr>
          <w:rFonts w:ascii="Arial" w:hAnsi="Arial" w:cs="Arial"/>
          <w:b/>
          <w:lang w:val="nb-NO"/>
        </w:rPr>
        <w:t>PENDIDIKAN</w:t>
      </w:r>
      <w:r w:rsidR="00E063F7" w:rsidRPr="00D1364F">
        <w:rPr>
          <w:rFonts w:ascii="Arial" w:hAnsi="Arial" w:cs="Arial"/>
          <w:b/>
          <w:lang w:val="nb-NO"/>
        </w:rPr>
        <w:t xml:space="preserve"> </w:t>
      </w:r>
      <w:r w:rsidR="00970C86" w:rsidRPr="00D1364F">
        <w:rPr>
          <w:rFonts w:ascii="Arial" w:hAnsi="Arial" w:cs="Arial"/>
          <w:b/>
          <w:lang w:val="nb-NO"/>
        </w:rPr>
        <w:t xml:space="preserve">DOKTER SPESIALIS </w:t>
      </w:r>
      <w:r w:rsidR="000F000A" w:rsidRPr="00D1364F">
        <w:rPr>
          <w:rFonts w:ascii="Arial" w:hAnsi="Arial" w:cs="Arial"/>
          <w:b/>
          <w:lang w:val="nb-NO"/>
        </w:rPr>
        <w:t>ILMU BEDAH</w:t>
      </w:r>
      <w:r w:rsidR="00970C86" w:rsidRPr="00D1364F">
        <w:rPr>
          <w:rFonts w:ascii="Arial" w:hAnsi="Arial" w:cs="Arial"/>
          <w:b/>
          <w:lang w:val="nb-NO"/>
        </w:rPr>
        <w:t xml:space="preserve"> </w:t>
      </w:r>
      <w:r w:rsidR="0061261F" w:rsidRPr="00D1364F">
        <w:rPr>
          <w:rFonts w:ascii="Arial" w:hAnsi="Arial" w:cs="Arial"/>
          <w:b/>
          <w:lang w:val="nb-NO"/>
        </w:rPr>
        <w:t xml:space="preserve">  </w:t>
      </w:r>
    </w:p>
    <w:p w:rsidR="001D21BC" w:rsidRPr="00D1364F" w:rsidRDefault="001D21BC" w:rsidP="00214CE6">
      <w:pPr>
        <w:rPr>
          <w:rFonts w:ascii="Arial" w:hAnsi="Arial" w:cs="Arial"/>
          <w:lang w:val="nb-NO"/>
        </w:rPr>
      </w:pPr>
    </w:p>
    <w:p w:rsidR="001D21BC" w:rsidRPr="00D1364F" w:rsidRDefault="001D21BC" w:rsidP="00214CE6">
      <w:pPr>
        <w:rPr>
          <w:rFonts w:ascii="Arial" w:hAnsi="Arial" w:cs="Arial"/>
          <w:lang w:val="nb-NO"/>
        </w:rPr>
      </w:pPr>
    </w:p>
    <w:p w:rsidR="001D21BC" w:rsidRPr="00D1364F" w:rsidRDefault="001D21BC" w:rsidP="00214CE6">
      <w:pPr>
        <w:rPr>
          <w:rFonts w:ascii="Arial" w:hAnsi="Arial" w:cs="Arial"/>
          <w:lang w:val="nb-NO"/>
        </w:rPr>
      </w:pPr>
      <w:r w:rsidRPr="00D1364F">
        <w:rPr>
          <w:rFonts w:ascii="Arial" w:hAnsi="Arial" w:cs="Arial"/>
          <w:lang w:val="nb-NO"/>
        </w:rPr>
        <w:t>I.  PENDAHULUAN</w:t>
      </w:r>
    </w:p>
    <w:p w:rsidR="001D21BC" w:rsidRPr="00D1364F" w:rsidRDefault="001D21BC" w:rsidP="00214CE6">
      <w:pPr>
        <w:rPr>
          <w:rFonts w:ascii="Arial" w:hAnsi="Arial" w:cs="Arial"/>
          <w:lang w:val="nb-NO"/>
        </w:rPr>
      </w:pPr>
    </w:p>
    <w:p w:rsidR="001D21BC" w:rsidRPr="00D1364F" w:rsidRDefault="001D21BC" w:rsidP="00214CE6">
      <w:pPr>
        <w:jc w:val="both"/>
        <w:rPr>
          <w:rFonts w:ascii="Arial" w:hAnsi="Arial" w:cs="Arial"/>
          <w:lang w:val="nb-NO"/>
        </w:rPr>
      </w:pPr>
      <w:r w:rsidRPr="00D1364F">
        <w:rPr>
          <w:rFonts w:ascii="Arial" w:hAnsi="Arial" w:cs="Arial"/>
          <w:lang w:val="nb-NO"/>
        </w:rPr>
        <w:t xml:space="preserve">Borang </w:t>
      </w:r>
      <w:r w:rsidR="00C1216B" w:rsidRPr="00D1364F">
        <w:rPr>
          <w:rFonts w:ascii="Arial" w:hAnsi="Arial" w:cs="Arial"/>
          <w:lang w:val="id-ID"/>
        </w:rPr>
        <w:t>a</w:t>
      </w:r>
      <w:r w:rsidRPr="00D1364F">
        <w:rPr>
          <w:rFonts w:ascii="Arial" w:hAnsi="Arial" w:cs="Arial"/>
          <w:lang w:val="nb-NO"/>
        </w:rPr>
        <w:t xml:space="preserve">kreditasi </w:t>
      </w:r>
      <w:r w:rsidR="00A44375" w:rsidRPr="00D1364F">
        <w:rPr>
          <w:rFonts w:ascii="Arial" w:hAnsi="Arial" w:cs="Arial"/>
          <w:lang w:val="nb-NO"/>
        </w:rPr>
        <w:t xml:space="preserve">program </w:t>
      </w:r>
      <w:r w:rsidR="00A471AC" w:rsidRPr="00D1364F">
        <w:rPr>
          <w:rFonts w:ascii="Arial" w:hAnsi="Arial" w:cs="Arial"/>
          <w:lang w:val="nb-NO"/>
        </w:rPr>
        <w:t>Pendidikan</w:t>
      </w:r>
      <w:r w:rsidRPr="00D1364F">
        <w:rPr>
          <w:rFonts w:ascii="Arial" w:hAnsi="Arial" w:cs="Arial"/>
          <w:lang w:val="nb-NO"/>
        </w:rPr>
        <w:t xml:space="preserve"> merupakan alat atau instrumen untuk mengumpulkan informasi mengenai kinerja </w:t>
      </w:r>
      <w:r w:rsidR="00A44375" w:rsidRPr="00D1364F">
        <w:rPr>
          <w:rFonts w:ascii="Arial" w:hAnsi="Arial" w:cs="Arial"/>
          <w:lang w:val="nb-NO"/>
        </w:rPr>
        <w:t xml:space="preserve">program </w:t>
      </w:r>
      <w:r w:rsidR="00A471AC" w:rsidRPr="00D1364F">
        <w:rPr>
          <w:rFonts w:ascii="Arial" w:hAnsi="Arial" w:cs="Arial"/>
          <w:lang w:val="nb-NO"/>
        </w:rPr>
        <w:t>Pendidikan</w:t>
      </w:r>
      <w:r w:rsidRPr="00D1364F">
        <w:rPr>
          <w:rFonts w:ascii="Arial" w:hAnsi="Arial" w:cs="Arial"/>
          <w:lang w:val="nb-NO"/>
        </w:rPr>
        <w:t xml:space="preserve"> pada perguruan tinggi negeri, perguruan tinggi kedinasan, perguruan tinggi keagamaan, dan perguruan tinggi swasta dalam rangka pengendalian </w:t>
      </w:r>
      <w:r w:rsidR="008921B5" w:rsidRPr="00D1364F">
        <w:rPr>
          <w:rFonts w:ascii="Arial" w:hAnsi="Arial" w:cs="Arial"/>
          <w:lang w:val="nb-NO"/>
        </w:rPr>
        <w:t>mutu</w:t>
      </w:r>
      <w:r w:rsidRPr="00D1364F">
        <w:rPr>
          <w:rFonts w:ascii="Arial" w:hAnsi="Arial" w:cs="Arial"/>
          <w:lang w:val="nb-NO"/>
        </w:rPr>
        <w:t xml:space="preserve"> semua perguruan tinggi di Indonesia.</w:t>
      </w:r>
    </w:p>
    <w:p w:rsidR="001D21BC" w:rsidRPr="00D1364F" w:rsidRDefault="001D21BC" w:rsidP="00214CE6">
      <w:pPr>
        <w:jc w:val="both"/>
        <w:rPr>
          <w:rFonts w:ascii="Arial" w:hAnsi="Arial" w:cs="Arial"/>
          <w:lang w:val="nb-NO"/>
        </w:rPr>
      </w:pPr>
    </w:p>
    <w:p w:rsidR="001D21BC" w:rsidRPr="00D1364F" w:rsidRDefault="001D21BC" w:rsidP="00214CE6">
      <w:pPr>
        <w:jc w:val="both"/>
        <w:rPr>
          <w:rFonts w:ascii="Arial" w:hAnsi="Arial" w:cs="Arial"/>
          <w:lang w:val="nb-NO"/>
        </w:rPr>
      </w:pPr>
      <w:r w:rsidRPr="00D1364F">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D1364F" w:rsidRDefault="001D21BC" w:rsidP="00214CE6">
      <w:pPr>
        <w:jc w:val="both"/>
        <w:rPr>
          <w:rFonts w:ascii="Arial" w:hAnsi="Arial" w:cs="Arial"/>
          <w:lang w:val="nb-NO"/>
        </w:rPr>
      </w:pPr>
    </w:p>
    <w:p w:rsidR="001D21BC" w:rsidRPr="00D1364F" w:rsidRDefault="001D21BC" w:rsidP="00214CE6">
      <w:pPr>
        <w:jc w:val="both"/>
        <w:rPr>
          <w:rFonts w:ascii="Arial" w:hAnsi="Arial" w:cs="Arial"/>
          <w:lang w:val="nb-NO"/>
        </w:rPr>
      </w:pPr>
      <w:r w:rsidRPr="00D1364F">
        <w:rPr>
          <w:rFonts w:ascii="Arial" w:hAnsi="Arial" w:cs="Arial"/>
          <w:lang w:val="nb-NO"/>
        </w:rPr>
        <w:t xml:space="preserve">Borang akreditasi ini terdiri dari dua bagian yaitu borang </w:t>
      </w:r>
      <w:r w:rsidR="00E063F7" w:rsidRPr="00D1364F">
        <w:rPr>
          <w:rFonts w:ascii="Arial" w:hAnsi="Arial" w:cs="Arial"/>
          <w:lang w:val="nb-NO"/>
        </w:rPr>
        <w:t>pr</w:t>
      </w:r>
      <w:r w:rsidR="001245B8" w:rsidRPr="00D1364F">
        <w:rPr>
          <w:rFonts w:ascii="Arial" w:hAnsi="Arial" w:cs="Arial"/>
          <w:lang w:val="nb-NO"/>
        </w:rPr>
        <w:t xml:space="preserve">ogram </w:t>
      </w:r>
      <w:r w:rsidR="00A471AC" w:rsidRPr="00D1364F">
        <w:rPr>
          <w:rFonts w:ascii="Arial" w:hAnsi="Arial" w:cs="Arial"/>
          <w:lang w:val="nb-NO"/>
        </w:rPr>
        <w:t>Pendidikan</w:t>
      </w:r>
      <w:r w:rsidR="001245B8"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00E42A48" w:rsidRPr="00D1364F">
        <w:rPr>
          <w:rFonts w:ascii="Arial" w:hAnsi="Arial" w:cs="Arial"/>
          <w:lang w:val="nb-NO"/>
        </w:rPr>
        <w:t xml:space="preserve">dan </w:t>
      </w:r>
      <w:r w:rsidR="000C588A" w:rsidRPr="00D1364F">
        <w:rPr>
          <w:rFonts w:ascii="Arial" w:hAnsi="Arial" w:cs="Arial"/>
          <w:lang w:val="nb-NO"/>
        </w:rPr>
        <w:t xml:space="preserve">borang unit pengelola program </w:t>
      </w:r>
      <w:r w:rsidR="00A471AC" w:rsidRPr="00D1364F">
        <w:rPr>
          <w:rFonts w:ascii="Arial" w:hAnsi="Arial" w:cs="Arial"/>
          <w:lang w:val="nb-NO"/>
        </w:rPr>
        <w:t>Pendidikan</w:t>
      </w:r>
      <w:r w:rsidRPr="00D1364F">
        <w:rPr>
          <w:rFonts w:ascii="Arial" w:hAnsi="Arial" w:cs="Arial"/>
          <w:lang w:val="nb-NO"/>
        </w:rPr>
        <w:t xml:space="preserve">. Untuk proses akreditasi </w:t>
      </w:r>
      <w:r w:rsidR="00A44375" w:rsidRPr="00D1364F">
        <w:rPr>
          <w:rFonts w:ascii="Arial" w:hAnsi="Arial" w:cs="Arial"/>
          <w:lang w:val="nb-NO"/>
        </w:rPr>
        <w:t xml:space="preserve">program </w:t>
      </w:r>
      <w:r w:rsidR="00A471AC" w:rsidRPr="00D1364F">
        <w:rPr>
          <w:rFonts w:ascii="Arial" w:hAnsi="Arial" w:cs="Arial"/>
          <w:lang w:val="nb-NO"/>
        </w:rPr>
        <w:t>Pendidikan</w:t>
      </w:r>
      <w:r w:rsidR="00A44375" w:rsidRPr="00D1364F">
        <w:rPr>
          <w:rFonts w:ascii="Arial" w:hAnsi="Arial" w:cs="Arial"/>
          <w:lang w:val="nb-NO"/>
        </w:rPr>
        <w:t xml:space="preserve"> </w:t>
      </w:r>
      <w:r w:rsidRPr="00D1364F">
        <w:rPr>
          <w:rFonts w:ascii="Arial" w:hAnsi="Arial" w:cs="Arial"/>
          <w:lang w:val="nb-NO"/>
        </w:rPr>
        <w:t xml:space="preserve">yang berada dalam satu </w:t>
      </w:r>
      <w:r w:rsidR="00C1216B" w:rsidRPr="00D1364F">
        <w:rPr>
          <w:rFonts w:ascii="Arial" w:hAnsi="Arial" w:cs="Arial"/>
          <w:lang w:val="nb-NO"/>
        </w:rPr>
        <w:t xml:space="preserve">unit pengelola </w:t>
      </w:r>
      <w:r w:rsidR="00E063F7" w:rsidRPr="00D1364F">
        <w:rPr>
          <w:rFonts w:ascii="Arial" w:hAnsi="Arial" w:cs="Arial"/>
          <w:lang w:val="nb-NO"/>
        </w:rPr>
        <w:t>pr</w:t>
      </w:r>
      <w:r w:rsidR="00CC28B9" w:rsidRPr="00D1364F">
        <w:rPr>
          <w:rFonts w:ascii="Arial" w:hAnsi="Arial" w:cs="Arial"/>
          <w:lang w:val="nb-NO"/>
        </w:rPr>
        <w:t xml:space="preserve">ogram </w:t>
      </w:r>
      <w:r w:rsidR="00A471AC" w:rsidRPr="00D1364F">
        <w:rPr>
          <w:rFonts w:ascii="Arial" w:hAnsi="Arial" w:cs="Arial"/>
          <w:lang w:val="nb-NO"/>
        </w:rPr>
        <w:t>Pendidikan</w:t>
      </w:r>
      <w:r w:rsidR="00CC28B9" w:rsidRPr="00D1364F">
        <w:rPr>
          <w:rFonts w:ascii="Arial" w:hAnsi="Arial" w:cs="Arial"/>
          <w:lang w:val="nb-NO"/>
        </w:rPr>
        <w:t xml:space="preserve"> </w:t>
      </w:r>
      <w:r w:rsidR="00A471AC" w:rsidRPr="00D1364F">
        <w:rPr>
          <w:rFonts w:ascii="Arial" w:hAnsi="Arial" w:cs="Arial"/>
          <w:lang w:val="nb-NO"/>
        </w:rPr>
        <w:t xml:space="preserve">Dokter spesialis Ilmu Bedah </w:t>
      </w:r>
      <w:r w:rsidRPr="00D1364F">
        <w:rPr>
          <w:rFonts w:ascii="Arial" w:hAnsi="Arial" w:cs="Arial"/>
          <w:lang w:val="nb-NO"/>
        </w:rPr>
        <w:t xml:space="preserve">, </w:t>
      </w:r>
      <w:r w:rsidR="007A669D" w:rsidRPr="00D1364F">
        <w:rPr>
          <w:rFonts w:ascii="Arial" w:hAnsi="Arial" w:cs="Arial"/>
          <w:lang w:val="nb-NO"/>
        </w:rPr>
        <w:t xml:space="preserve">pihak </w:t>
      </w:r>
      <w:r w:rsidR="000C588A" w:rsidRPr="00D1364F">
        <w:rPr>
          <w:rFonts w:ascii="Arial" w:hAnsi="Arial" w:cs="Arial"/>
          <w:lang w:val="nb-NO"/>
        </w:rPr>
        <w:t>u</w:t>
      </w:r>
      <w:r w:rsidR="00C1216B" w:rsidRPr="00D1364F">
        <w:rPr>
          <w:rFonts w:ascii="Arial" w:hAnsi="Arial" w:cs="Arial"/>
          <w:lang w:val="nb-NO"/>
        </w:rPr>
        <w:t xml:space="preserve">nit pengelola </w:t>
      </w:r>
      <w:r w:rsidR="00CC28B9" w:rsidRPr="00D1364F">
        <w:rPr>
          <w:rFonts w:ascii="Arial" w:hAnsi="Arial" w:cs="Arial"/>
          <w:lang w:val="nb-NO"/>
        </w:rPr>
        <w:t xml:space="preserve">program </w:t>
      </w:r>
      <w:r w:rsidR="00A471AC" w:rsidRPr="00D1364F">
        <w:rPr>
          <w:rFonts w:ascii="Arial" w:hAnsi="Arial" w:cs="Arial"/>
          <w:lang w:val="nb-NO"/>
        </w:rPr>
        <w:t>Pendidikan</w:t>
      </w:r>
      <w:r w:rsidR="00CC28B9"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Pr="00D1364F">
        <w:rPr>
          <w:rFonts w:ascii="Arial" w:hAnsi="Arial" w:cs="Arial"/>
          <w:lang w:val="nb-NO"/>
        </w:rPr>
        <w:t xml:space="preserve">hanya perlu </w:t>
      </w:r>
      <w:r w:rsidR="007A669D" w:rsidRPr="00D1364F">
        <w:rPr>
          <w:rFonts w:ascii="Arial" w:hAnsi="Arial" w:cs="Arial"/>
          <w:lang w:val="nb-NO"/>
        </w:rPr>
        <w:t xml:space="preserve">membuat </w:t>
      </w:r>
      <w:r w:rsidRPr="00D1364F">
        <w:rPr>
          <w:rFonts w:ascii="Arial" w:hAnsi="Arial" w:cs="Arial"/>
          <w:lang w:val="nb-NO"/>
        </w:rPr>
        <w:t>sa</w:t>
      </w:r>
      <w:r w:rsidR="00E42A48" w:rsidRPr="00D1364F">
        <w:rPr>
          <w:rFonts w:ascii="Arial" w:hAnsi="Arial" w:cs="Arial"/>
          <w:lang w:val="nb-NO"/>
        </w:rPr>
        <w:t xml:space="preserve">tu versi </w:t>
      </w:r>
      <w:r w:rsidR="000C588A" w:rsidRPr="00D1364F">
        <w:rPr>
          <w:rFonts w:ascii="Arial" w:hAnsi="Arial" w:cs="Arial"/>
          <w:lang w:val="nb-NO"/>
        </w:rPr>
        <w:t>borang</w:t>
      </w:r>
      <w:r w:rsidRPr="00D1364F">
        <w:rPr>
          <w:rFonts w:ascii="Arial" w:hAnsi="Arial" w:cs="Arial"/>
          <w:lang w:val="nb-NO"/>
        </w:rPr>
        <w:t xml:space="preserve">. </w:t>
      </w:r>
    </w:p>
    <w:p w:rsidR="00C961AF" w:rsidRPr="00D1364F" w:rsidRDefault="00C961AF" w:rsidP="00214CE6">
      <w:pPr>
        <w:jc w:val="both"/>
        <w:rPr>
          <w:rFonts w:ascii="Arial" w:hAnsi="Arial" w:cs="Arial"/>
          <w:lang w:val="nb-NO"/>
        </w:rPr>
      </w:pPr>
    </w:p>
    <w:p w:rsidR="001D21BC" w:rsidRPr="00D1364F" w:rsidRDefault="001D21BC" w:rsidP="00214CE6">
      <w:pPr>
        <w:jc w:val="both"/>
        <w:rPr>
          <w:rFonts w:ascii="Arial" w:hAnsi="Arial" w:cs="Arial"/>
          <w:lang w:val="nb-NO"/>
        </w:rPr>
      </w:pPr>
      <w:r w:rsidRPr="00D1364F">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D1364F">
        <w:rPr>
          <w:rFonts w:ascii="Arial" w:hAnsi="Arial" w:cs="Arial"/>
          <w:lang w:val="nb-NO"/>
        </w:rPr>
        <w:t xml:space="preserve">program </w:t>
      </w:r>
      <w:r w:rsidR="00A471AC" w:rsidRPr="00D1364F">
        <w:rPr>
          <w:rFonts w:ascii="Arial" w:hAnsi="Arial" w:cs="Arial"/>
          <w:lang w:val="nb-NO"/>
        </w:rPr>
        <w:t>Pendidikan</w:t>
      </w:r>
      <w:r w:rsidR="00E063F7"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Pr="00D1364F">
        <w:rPr>
          <w:rFonts w:ascii="Arial" w:hAnsi="Arial" w:cs="Arial"/>
          <w:lang w:val="nb-NO"/>
        </w:rPr>
        <w:t>dan sebagai bukti.</w:t>
      </w:r>
    </w:p>
    <w:p w:rsidR="001D21BC" w:rsidRPr="00D1364F" w:rsidRDefault="001D21BC" w:rsidP="00214CE6">
      <w:pPr>
        <w:rPr>
          <w:rFonts w:ascii="Arial" w:hAnsi="Arial" w:cs="Arial"/>
          <w:lang w:val="nb-NO"/>
        </w:rPr>
      </w:pPr>
    </w:p>
    <w:p w:rsidR="001D21BC" w:rsidRPr="00D1364F" w:rsidRDefault="001D21BC" w:rsidP="00214CE6">
      <w:pPr>
        <w:jc w:val="both"/>
        <w:rPr>
          <w:rFonts w:ascii="Arial" w:hAnsi="Arial" w:cs="Arial"/>
          <w:lang w:val="nb-NO"/>
        </w:rPr>
      </w:pPr>
      <w:r w:rsidRPr="00D1364F">
        <w:rPr>
          <w:rFonts w:ascii="Arial" w:hAnsi="Arial" w:cs="Arial"/>
          <w:lang w:val="nb-NO"/>
        </w:rPr>
        <w:t>Informasi yang diperoleh dari jawaban terhadap pertanyaan-pertanyaan dalam borang akreditasi itu digunakan untuk dua tujuan pokok, yaitu untuk:</w:t>
      </w:r>
    </w:p>
    <w:p w:rsidR="001D21BC" w:rsidRPr="00D1364F" w:rsidRDefault="00E929CC" w:rsidP="00214CE6">
      <w:pPr>
        <w:numPr>
          <w:ilvl w:val="1"/>
          <w:numId w:val="1"/>
        </w:numPr>
        <w:tabs>
          <w:tab w:val="clear" w:pos="1440"/>
        </w:tabs>
        <w:ind w:left="360"/>
        <w:jc w:val="both"/>
        <w:rPr>
          <w:rFonts w:ascii="Arial" w:hAnsi="Arial" w:cs="Arial"/>
          <w:lang w:val="nl-NL"/>
        </w:rPr>
      </w:pPr>
      <w:r w:rsidRPr="00D1364F">
        <w:rPr>
          <w:rFonts w:ascii="Arial" w:hAnsi="Arial" w:cs="Arial"/>
          <w:lang w:val="nl-NL"/>
        </w:rPr>
        <w:t>M</w:t>
      </w:r>
      <w:r w:rsidR="001D21BC" w:rsidRPr="00D1364F">
        <w:rPr>
          <w:rFonts w:ascii="Arial" w:hAnsi="Arial" w:cs="Arial"/>
          <w:lang w:val="nl-NL"/>
        </w:rPr>
        <w:t xml:space="preserve">enilai kinerja akademik dan administratif </w:t>
      </w:r>
      <w:r w:rsidR="000C588A" w:rsidRPr="00D1364F">
        <w:rPr>
          <w:rFonts w:ascii="Arial" w:hAnsi="Arial" w:cs="Arial"/>
          <w:lang w:val="nb-NO"/>
        </w:rPr>
        <w:t xml:space="preserve">program </w:t>
      </w:r>
      <w:r w:rsidR="00A471AC" w:rsidRPr="00D1364F">
        <w:rPr>
          <w:rFonts w:ascii="Arial" w:hAnsi="Arial" w:cs="Arial"/>
          <w:lang w:val="nb-NO"/>
        </w:rPr>
        <w:t>Pendidikan</w:t>
      </w:r>
      <w:r w:rsidR="001D21BC" w:rsidRPr="00D1364F">
        <w:rPr>
          <w:rFonts w:ascii="Arial" w:hAnsi="Arial" w:cs="Arial"/>
          <w:lang w:val="nl-NL"/>
        </w:rPr>
        <w:t>, dan</w:t>
      </w:r>
    </w:p>
    <w:p w:rsidR="001D21BC" w:rsidRPr="00D1364F" w:rsidRDefault="00E929CC" w:rsidP="00214CE6">
      <w:pPr>
        <w:numPr>
          <w:ilvl w:val="1"/>
          <w:numId w:val="1"/>
        </w:numPr>
        <w:tabs>
          <w:tab w:val="clear" w:pos="1440"/>
        </w:tabs>
        <w:ind w:left="360"/>
        <w:jc w:val="both"/>
        <w:rPr>
          <w:rFonts w:ascii="Arial" w:hAnsi="Arial" w:cs="Arial"/>
          <w:lang w:val="nl-NL"/>
        </w:rPr>
      </w:pPr>
      <w:r w:rsidRPr="00D1364F">
        <w:rPr>
          <w:rFonts w:ascii="Arial" w:hAnsi="Arial" w:cs="Arial"/>
          <w:lang w:val="nl-NL"/>
        </w:rPr>
        <w:t>M</w:t>
      </w:r>
      <w:r w:rsidR="001D21BC" w:rsidRPr="00D1364F">
        <w:rPr>
          <w:rFonts w:ascii="Arial" w:hAnsi="Arial" w:cs="Arial"/>
          <w:lang w:val="nl-NL"/>
        </w:rPr>
        <w:t xml:space="preserve">enemukan dimensi-dimensi kinerja </w:t>
      </w:r>
      <w:r w:rsidR="000C588A" w:rsidRPr="00D1364F">
        <w:rPr>
          <w:rFonts w:ascii="Arial" w:hAnsi="Arial" w:cs="Arial"/>
          <w:lang w:val="nb-NO"/>
        </w:rPr>
        <w:t xml:space="preserve">program </w:t>
      </w:r>
      <w:r w:rsidR="00A471AC" w:rsidRPr="00D1364F">
        <w:rPr>
          <w:rFonts w:ascii="Arial" w:hAnsi="Arial" w:cs="Arial"/>
          <w:lang w:val="nb-NO"/>
        </w:rPr>
        <w:t>Pendidikan</w:t>
      </w:r>
      <w:r w:rsidR="001D21BC" w:rsidRPr="00D1364F">
        <w:rPr>
          <w:rFonts w:ascii="Arial" w:hAnsi="Arial" w:cs="Arial"/>
          <w:lang w:val="nl-NL"/>
        </w:rPr>
        <w:t xml:space="preserve"> yang memerlukan perbaikan atau pembinaan.</w:t>
      </w:r>
    </w:p>
    <w:p w:rsidR="001D21BC" w:rsidRPr="00D1364F" w:rsidRDefault="001D21BC" w:rsidP="00214CE6">
      <w:pPr>
        <w:ind w:left="1080"/>
        <w:rPr>
          <w:rFonts w:ascii="Arial" w:hAnsi="Arial" w:cs="Arial"/>
          <w:lang w:val="nl-NL"/>
        </w:rPr>
      </w:pPr>
    </w:p>
    <w:p w:rsidR="00D410F0" w:rsidRPr="00D1364F" w:rsidRDefault="00D410F0" w:rsidP="00214CE6">
      <w:pPr>
        <w:jc w:val="both"/>
        <w:rPr>
          <w:rFonts w:ascii="Arial" w:hAnsi="Arial" w:cs="Arial"/>
        </w:rPr>
      </w:pPr>
      <w:r w:rsidRPr="00D1364F">
        <w:rPr>
          <w:rFonts w:ascii="Arial" w:hAnsi="Arial" w:cs="Arial"/>
          <w:lang w:val="nl-NL"/>
        </w:rPr>
        <w:t xml:space="preserve">Pertanyaan yang dituangkan dalam borang akreditasi disusun berdasarkan </w:t>
      </w:r>
      <w:r w:rsidRPr="00D1364F">
        <w:rPr>
          <w:rFonts w:ascii="Arial" w:hAnsi="Arial" w:cs="Arial"/>
          <w:lang w:val="id-ID"/>
        </w:rPr>
        <w:t>sebelas</w:t>
      </w:r>
      <w:r w:rsidRPr="00D1364F">
        <w:rPr>
          <w:rFonts w:ascii="Arial" w:hAnsi="Arial" w:cs="Arial"/>
          <w:lang w:val="nl-NL"/>
        </w:rPr>
        <w:t xml:space="preserve"> dimensi mutu </w:t>
      </w:r>
      <w:r w:rsidRPr="00D1364F">
        <w:rPr>
          <w:rFonts w:ascii="Arial" w:hAnsi="Arial" w:cs="Arial"/>
          <w:lang w:val="it-IT"/>
        </w:rPr>
        <w:t xml:space="preserve">yang merupakan jabaran </w:t>
      </w:r>
      <w:r w:rsidRPr="00D1364F">
        <w:rPr>
          <w:rFonts w:ascii="Arial" w:hAnsi="Arial" w:cs="Arial"/>
          <w:lang w:val="id-ID"/>
        </w:rPr>
        <w:t xml:space="preserve">dan perluasan lebih lanjut </w:t>
      </w:r>
      <w:r w:rsidRPr="00D1364F">
        <w:rPr>
          <w:rFonts w:ascii="Arial" w:hAnsi="Arial" w:cs="Arial"/>
          <w:lang w:val="it-IT"/>
        </w:rPr>
        <w:t xml:space="preserve">dari RAISE++ </w:t>
      </w:r>
      <w:r w:rsidRPr="00D1364F">
        <w:rPr>
          <w:rFonts w:ascii="Arial" w:hAnsi="Arial" w:cs="Arial"/>
        </w:rPr>
        <w:t>(</w:t>
      </w:r>
      <w:r w:rsidRPr="00D1364F">
        <w:rPr>
          <w:rFonts w:ascii="Arial" w:hAnsi="Arial" w:cs="Arial"/>
          <w:i/>
        </w:rPr>
        <w:t xml:space="preserve">Relevance, Academic Atmosphere, Institutional </w:t>
      </w:r>
      <w:r w:rsidRPr="00D1364F">
        <w:rPr>
          <w:rFonts w:ascii="Arial" w:hAnsi="Arial" w:cs="Arial"/>
          <w:i/>
          <w:lang w:val="id-ID"/>
        </w:rPr>
        <w:t>Management</w:t>
      </w:r>
      <w:r w:rsidRPr="00D1364F">
        <w:rPr>
          <w:rFonts w:ascii="Arial" w:hAnsi="Arial" w:cs="Arial"/>
          <w:i/>
        </w:rPr>
        <w:t>, Sustainability, Efficiency, Leadership, and Equity</w:t>
      </w:r>
      <w:r w:rsidRPr="00D1364F">
        <w:rPr>
          <w:rFonts w:ascii="Arial" w:hAnsi="Arial" w:cs="Arial"/>
        </w:rPr>
        <w:t>),</w:t>
      </w:r>
      <w:r w:rsidRPr="00D1364F">
        <w:rPr>
          <w:rFonts w:ascii="Arial" w:hAnsi="Arial" w:cs="Arial"/>
          <w:lang w:val="id-ID"/>
        </w:rPr>
        <w:t xml:space="preserve"> menjadi</w:t>
      </w:r>
      <w:r w:rsidRPr="00D1364F">
        <w:rPr>
          <w:rFonts w:ascii="Arial" w:hAnsi="Arial" w:cs="Arial"/>
          <w:lang w:val="it-IT"/>
        </w:rPr>
        <w:t xml:space="preserve"> </w:t>
      </w:r>
      <w:r w:rsidRPr="00D1364F">
        <w:rPr>
          <w:rFonts w:ascii="Arial" w:hAnsi="Arial" w:cs="Arial"/>
          <w:lang w:val="id-ID"/>
        </w:rPr>
        <w:t>sebagai berikut</w:t>
      </w:r>
      <w:r w:rsidRPr="00D1364F">
        <w:rPr>
          <w:rFonts w:ascii="Arial" w:hAnsi="Arial" w:cs="Arial"/>
          <w:lang w:val="it-IT"/>
        </w:rPr>
        <w:t xml:space="preserve">:  </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bCs/>
          <w:i/>
          <w:iCs/>
          <w:lang w:val="id-ID"/>
        </w:rPr>
        <w:t>R</w:t>
      </w:r>
      <w:r w:rsidRPr="00D1364F">
        <w:rPr>
          <w:rFonts w:ascii="Arial" w:hAnsi="Arial" w:cs="Arial"/>
          <w:bCs/>
          <w:i/>
          <w:iCs/>
          <w:lang w:val="it-IT"/>
        </w:rPr>
        <w:t>elevanc</w:t>
      </w:r>
      <w:r w:rsidRPr="00D1364F">
        <w:rPr>
          <w:rFonts w:ascii="Arial" w:hAnsi="Arial" w:cs="Arial"/>
          <w:bCs/>
          <w:i/>
          <w:iCs/>
          <w:lang w:val="id-ID"/>
        </w:rPr>
        <w:t>e</w:t>
      </w:r>
      <w:r w:rsidRPr="00D1364F">
        <w:rPr>
          <w:rFonts w:ascii="Arial" w:hAnsi="Arial" w:cs="Arial"/>
          <w:lang w:val="it-IT"/>
        </w:rPr>
        <w:t xml:space="preserve"> (Relevansi) yaitu tingkat keterkaitan hasil/keluaran dengan tujuan institusi</w:t>
      </w:r>
      <w:r w:rsidRPr="00D1364F">
        <w:rPr>
          <w:rFonts w:ascii="Arial" w:hAnsi="Arial" w:cs="Arial"/>
          <w:lang w:val="id-ID"/>
        </w:rPr>
        <w:t>/program</w:t>
      </w:r>
      <w:r w:rsidRPr="00D1364F">
        <w:rPr>
          <w:rFonts w:ascii="Arial" w:hAnsi="Arial" w:cs="Arial"/>
          <w:lang w:val="it-IT"/>
        </w:rPr>
        <w:t>, keterkaitan antara berbagai komponen atau standar dan keterkaitan dengan tuntutan masyarakat nasional maupun global</w:t>
      </w:r>
      <w:r w:rsidRPr="00D1364F">
        <w:rPr>
          <w:rFonts w:ascii="Arial" w:hAnsi="Arial" w:cs="Arial"/>
          <w:lang w:val="id-ID"/>
        </w:rPr>
        <w:t>.</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bCs/>
          <w:i/>
          <w:iCs/>
          <w:lang w:val="id-ID"/>
        </w:rPr>
        <w:lastRenderedPageBreak/>
        <w:t>A</w:t>
      </w:r>
      <w:r w:rsidRPr="00D1364F">
        <w:rPr>
          <w:rFonts w:ascii="Arial" w:hAnsi="Arial" w:cs="Arial"/>
          <w:bCs/>
          <w:i/>
          <w:iCs/>
          <w:lang w:val="it-IT"/>
        </w:rPr>
        <w:t xml:space="preserve">cademic </w:t>
      </w:r>
      <w:r w:rsidRPr="00D1364F">
        <w:rPr>
          <w:rFonts w:ascii="Arial" w:hAnsi="Arial" w:cs="Arial"/>
          <w:bCs/>
          <w:i/>
          <w:iCs/>
          <w:lang w:val="id-ID"/>
        </w:rPr>
        <w:t>a</w:t>
      </w:r>
      <w:r w:rsidRPr="00D1364F">
        <w:rPr>
          <w:rFonts w:ascii="Arial" w:hAnsi="Arial" w:cs="Arial"/>
          <w:bCs/>
          <w:i/>
          <w:iCs/>
          <w:lang w:val="it-IT"/>
        </w:rPr>
        <w:t>tmosphere</w:t>
      </w:r>
      <w:r w:rsidRPr="00D1364F">
        <w:rPr>
          <w:rFonts w:ascii="Arial" w:hAnsi="Arial" w:cs="Arial"/>
          <w:lang w:val="it-IT"/>
        </w:rPr>
        <w:t xml:space="preserve"> (Suasana Akademik) merupakan iklim yang mendukung interaksi antar sivitas akademika untuk mengoptimumkan proses pembelajaran</w:t>
      </w:r>
      <w:r w:rsidRPr="00D1364F">
        <w:rPr>
          <w:rFonts w:ascii="Arial" w:hAnsi="Arial" w:cs="Arial"/>
          <w:lang w:val="id-ID"/>
        </w:rPr>
        <w:t>.</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Leadership</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Kepemimpinan</w:t>
      </w:r>
      <w:r w:rsidRPr="00D1364F">
        <w:rPr>
          <w:rFonts w:ascii="Arial" w:hAnsi="Arial" w:cs="Arial"/>
          <w:lang w:val="id-ID"/>
        </w:rPr>
        <w:t>)</w:t>
      </w:r>
      <w:r w:rsidRPr="00D1364F">
        <w:rPr>
          <w:rFonts w:ascii="Arial" w:hAnsi="Arial" w:cs="Arial"/>
          <w:lang w:val="fr-FR"/>
        </w:rPr>
        <w:t>, merujuk kepada kemampuan untuk mengerahkan dan mengarahkan sumber daya dalam upaya mencapai tujuan institusi</w:t>
      </w:r>
      <w:r w:rsidRPr="00D1364F">
        <w:rPr>
          <w:rFonts w:ascii="Arial" w:hAnsi="Arial" w:cs="Arial"/>
          <w:lang w:val="id-ID"/>
        </w:rPr>
        <w:t>/program</w:t>
      </w:r>
      <w:r w:rsidRPr="00D1364F">
        <w:rPr>
          <w:rFonts w:ascii="Arial" w:hAnsi="Arial" w:cs="Arial"/>
          <w:lang w:val="fr-FR"/>
        </w:rPr>
        <w:t xml:space="preserve"> secara efektif dan efisien</w:t>
      </w:r>
      <w:r w:rsidRPr="00D1364F">
        <w:rPr>
          <w:rFonts w:ascii="Arial" w:hAnsi="Arial" w:cs="Arial"/>
          <w:lang w:val="id-ID"/>
        </w:rPr>
        <w:t>.</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Appropriateness</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Kelayakan</w:t>
      </w:r>
      <w:r w:rsidRPr="00D1364F">
        <w:rPr>
          <w:rFonts w:ascii="Arial" w:hAnsi="Arial" w:cs="Arial"/>
          <w:lang w:val="id-ID"/>
        </w:rPr>
        <w:t xml:space="preserve">) </w:t>
      </w:r>
      <w:r w:rsidRPr="00D1364F">
        <w:rPr>
          <w:rFonts w:ascii="Arial" w:hAnsi="Arial" w:cs="Arial"/>
          <w:lang w:val="fr-FR"/>
        </w:rPr>
        <w:t xml:space="preserve">yaitu tingkat ketepatan unsur masukan, proses, keluaran, maupun tujuan </w:t>
      </w:r>
      <w:r w:rsidRPr="00D1364F">
        <w:rPr>
          <w:rFonts w:ascii="Arial" w:hAnsi="Arial" w:cs="Arial"/>
          <w:lang w:val="id-ID"/>
        </w:rPr>
        <w:t>institusi/program</w:t>
      </w:r>
      <w:r w:rsidRPr="00D1364F">
        <w:rPr>
          <w:rFonts w:ascii="Arial" w:hAnsi="Arial" w:cs="Arial"/>
          <w:lang w:val="fr-FR"/>
        </w:rPr>
        <w:t xml:space="preserve"> ditinjau dari ukuran ideal secara normatif</w:t>
      </w:r>
      <w:r w:rsidRPr="00D1364F">
        <w:rPr>
          <w:rFonts w:ascii="Arial" w:hAnsi="Arial" w:cs="Arial"/>
          <w:lang w:val="id-ID"/>
        </w:rPr>
        <w:t>.</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Adequacy</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Kecukupan</w:t>
      </w:r>
      <w:r w:rsidRPr="00D1364F">
        <w:rPr>
          <w:rFonts w:ascii="Arial" w:hAnsi="Arial" w:cs="Arial"/>
          <w:lang w:val="id-ID"/>
        </w:rPr>
        <w:t>)</w:t>
      </w:r>
      <w:r w:rsidRPr="00D1364F">
        <w:rPr>
          <w:rFonts w:ascii="Arial" w:hAnsi="Arial" w:cs="Arial"/>
          <w:lang w:val="fr-FR"/>
        </w:rPr>
        <w:t xml:space="preserve"> yang menunjukkan tingkat ketercapaian persyaratan ambang yang diperlukan untuk </w:t>
      </w:r>
      <w:r w:rsidRPr="00D1364F">
        <w:rPr>
          <w:rFonts w:ascii="Arial" w:hAnsi="Arial" w:cs="Arial"/>
          <w:lang w:val="id-ID"/>
        </w:rPr>
        <w:t>penyelenggaraan suatu program</w:t>
      </w:r>
      <w:r w:rsidRPr="00D1364F">
        <w:rPr>
          <w:rFonts w:ascii="Arial" w:hAnsi="Arial" w:cs="Arial"/>
          <w:lang w:val="fr-FR"/>
        </w:rPr>
        <w:t>.</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Sustainability</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Keberlanjutan</w:t>
      </w:r>
      <w:r w:rsidRPr="00D1364F">
        <w:rPr>
          <w:rFonts w:ascii="Arial" w:hAnsi="Arial" w:cs="Arial"/>
          <w:lang w:val="id-ID"/>
        </w:rPr>
        <w:t>)</w:t>
      </w:r>
      <w:r w:rsidRPr="00D1364F">
        <w:rPr>
          <w:rFonts w:ascii="Arial" w:hAnsi="Arial" w:cs="Arial"/>
          <w:lang w:val="it-IT"/>
        </w:rPr>
        <w:t xml:space="preserve"> </w:t>
      </w:r>
      <w:r w:rsidRPr="00D1364F">
        <w:rPr>
          <w:rFonts w:ascii="Arial" w:hAnsi="Arial" w:cs="Arial"/>
          <w:lang w:val="fr-FR"/>
        </w:rPr>
        <w:t>yang</w:t>
      </w:r>
      <w:r w:rsidRPr="00D1364F">
        <w:rPr>
          <w:rFonts w:ascii="Arial" w:hAnsi="Arial" w:cs="Arial"/>
          <w:lang w:val="id-ID"/>
        </w:rPr>
        <w:t xml:space="preserve"> </w:t>
      </w:r>
      <w:r w:rsidRPr="00D1364F">
        <w:rPr>
          <w:rFonts w:ascii="Arial" w:hAnsi="Arial" w:cs="Arial"/>
          <w:lang w:val="fr-FR"/>
        </w:rPr>
        <w:t xml:space="preserve">menunjukkan </w:t>
      </w:r>
      <w:r w:rsidRPr="00D1364F">
        <w:rPr>
          <w:rFonts w:ascii="Arial" w:hAnsi="Arial" w:cs="Arial"/>
          <w:lang w:val="id-ID"/>
        </w:rPr>
        <w:t>keberlangsungan</w:t>
      </w:r>
      <w:r w:rsidRPr="00D1364F">
        <w:rPr>
          <w:rFonts w:ascii="Arial" w:hAnsi="Arial" w:cs="Arial"/>
          <w:lang w:val="fr-FR"/>
        </w:rPr>
        <w:t xml:space="preserve"> </w:t>
      </w:r>
      <w:r w:rsidRPr="00D1364F">
        <w:rPr>
          <w:rFonts w:ascii="Arial" w:hAnsi="Arial" w:cs="Arial"/>
          <w:lang w:val="id-ID"/>
        </w:rPr>
        <w:t>institusi/</w:t>
      </w:r>
      <w:r w:rsidRPr="00D1364F">
        <w:rPr>
          <w:rFonts w:ascii="Arial" w:hAnsi="Arial" w:cs="Arial"/>
          <w:lang w:val="fr-FR"/>
        </w:rPr>
        <w:t xml:space="preserve">penyelenggaraan </w:t>
      </w:r>
      <w:r w:rsidRPr="00D1364F">
        <w:rPr>
          <w:rFonts w:ascii="Arial" w:hAnsi="Arial" w:cs="Arial"/>
          <w:lang w:val="id-ID"/>
        </w:rPr>
        <w:t>program</w:t>
      </w:r>
      <w:r w:rsidRPr="00D1364F">
        <w:rPr>
          <w:rFonts w:ascii="Arial" w:hAnsi="Arial" w:cs="Arial"/>
          <w:lang w:val="fr-FR"/>
        </w:rPr>
        <w:t xml:space="preserve"> yang meliputi ketersediaan masukan, kegiatan proses pembelajaran, maupun pencapaian hasil yang optimal</w:t>
      </w:r>
      <w:r w:rsidRPr="00D1364F">
        <w:rPr>
          <w:rFonts w:ascii="Arial" w:hAnsi="Arial" w:cs="Arial"/>
          <w:lang w:val="id-ID"/>
        </w:rPr>
        <w:t>.</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Selectivity</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Selektivitas</w:t>
      </w:r>
      <w:r w:rsidRPr="00D1364F">
        <w:rPr>
          <w:rFonts w:ascii="Arial" w:hAnsi="Arial" w:cs="Arial"/>
          <w:lang w:val="id-ID"/>
        </w:rPr>
        <w:t>)</w:t>
      </w:r>
      <w:r w:rsidRPr="00D1364F">
        <w:rPr>
          <w:rFonts w:ascii="Arial" w:hAnsi="Arial" w:cs="Arial"/>
          <w:lang w:val="fr-FR"/>
        </w:rPr>
        <w:t xml:space="preserve">, merujuk pada bagaimana </w:t>
      </w:r>
      <w:r w:rsidRPr="00D1364F">
        <w:rPr>
          <w:rFonts w:ascii="Arial" w:hAnsi="Arial" w:cs="Arial"/>
          <w:lang w:val="id-ID"/>
        </w:rPr>
        <w:t>penyelenggara program</w:t>
      </w:r>
      <w:r w:rsidRPr="00D1364F">
        <w:rPr>
          <w:rFonts w:ascii="Arial" w:hAnsi="Arial" w:cs="Arial"/>
          <w:lang w:val="fr-FR"/>
        </w:rPr>
        <w:t xml:space="preserve"> memilih masukan, aktivitas pendidikan, maupun penentuan prioritas keluaran berdasarkan pertimbangan kemampuan/ kapasitas yang dimiliki</w:t>
      </w:r>
      <w:r w:rsidRPr="00D1364F">
        <w:rPr>
          <w:rFonts w:ascii="Arial" w:hAnsi="Arial" w:cs="Arial"/>
          <w:lang w:val="id-ID"/>
        </w:rPr>
        <w:t>.</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Equity</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Pemerataan</w:t>
      </w:r>
      <w:r w:rsidRPr="00D1364F">
        <w:rPr>
          <w:rFonts w:ascii="Arial" w:hAnsi="Arial" w:cs="Arial"/>
          <w:lang w:val="id-ID"/>
        </w:rPr>
        <w:t>)</w:t>
      </w:r>
      <w:r w:rsidRPr="00D1364F">
        <w:rPr>
          <w:rFonts w:ascii="Arial" w:hAnsi="Arial" w:cs="Arial"/>
          <w:lang w:val="fr-FR"/>
        </w:rPr>
        <w:t xml:space="preserve"> </w:t>
      </w:r>
      <w:r w:rsidRPr="00D1364F">
        <w:rPr>
          <w:rFonts w:ascii="Arial" w:hAnsi="Arial" w:cs="Arial"/>
          <w:lang w:val="id-ID"/>
        </w:rPr>
        <w:t xml:space="preserve">merujuk pada pemerataan </w:t>
      </w:r>
      <w:r w:rsidRPr="00D1364F">
        <w:rPr>
          <w:rFonts w:ascii="Arial" w:hAnsi="Arial" w:cs="Arial"/>
          <w:lang w:val="fr-FR"/>
        </w:rPr>
        <w:t xml:space="preserve">kesempatan </w:t>
      </w:r>
      <w:r w:rsidRPr="00D1364F">
        <w:rPr>
          <w:rFonts w:ascii="Arial" w:hAnsi="Arial" w:cs="Arial"/>
          <w:lang w:val="id-ID"/>
        </w:rPr>
        <w:t xml:space="preserve">mendapat </w:t>
      </w:r>
      <w:r w:rsidRPr="00D1364F">
        <w:rPr>
          <w:rFonts w:ascii="Arial" w:hAnsi="Arial" w:cs="Arial"/>
          <w:lang w:val="fr-FR"/>
        </w:rPr>
        <w:t xml:space="preserve">pendidikan. </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Effectiveness</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Efektivitas</w:t>
      </w:r>
      <w:r w:rsidRPr="00D1364F">
        <w:rPr>
          <w:rFonts w:ascii="Arial" w:hAnsi="Arial" w:cs="Arial"/>
          <w:lang w:val="id-ID"/>
        </w:rPr>
        <w:t>)</w:t>
      </w:r>
      <w:r w:rsidRPr="00D1364F">
        <w:rPr>
          <w:rFonts w:ascii="Arial" w:hAnsi="Arial" w:cs="Arial"/>
          <w:lang w:val="fr-FR"/>
        </w:rPr>
        <w:t xml:space="preserve">, merujuk pada tingkat </w:t>
      </w:r>
      <w:r w:rsidRPr="00D1364F">
        <w:rPr>
          <w:rFonts w:ascii="Arial" w:hAnsi="Arial" w:cs="Arial"/>
          <w:lang w:val="id-ID"/>
        </w:rPr>
        <w:t>ketercapaian tujuan insitui/program yang telah ditetapkan yang diukur dari hasil/keluaran program.</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Productivity</w:t>
      </w:r>
      <w:r w:rsidRPr="00D1364F">
        <w:rPr>
          <w:rFonts w:ascii="Arial" w:hAnsi="Arial" w:cs="Arial"/>
          <w:lang w:val="fr-FR"/>
        </w:rPr>
        <w:t xml:space="preserve"> </w:t>
      </w:r>
      <w:r w:rsidRPr="00D1364F">
        <w:rPr>
          <w:rFonts w:ascii="Arial" w:hAnsi="Arial" w:cs="Arial"/>
          <w:lang w:val="id-ID"/>
        </w:rPr>
        <w:t>(</w:t>
      </w:r>
      <w:r w:rsidRPr="00D1364F">
        <w:rPr>
          <w:rFonts w:ascii="Arial" w:hAnsi="Arial" w:cs="Arial"/>
          <w:lang w:val="fr-FR"/>
        </w:rPr>
        <w:t>Produktivitas</w:t>
      </w:r>
      <w:r w:rsidRPr="00D1364F">
        <w:rPr>
          <w:rFonts w:ascii="Arial" w:hAnsi="Arial" w:cs="Arial"/>
          <w:lang w:val="id-ID"/>
        </w:rPr>
        <w:t xml:space="preserve">) </w:t>
      </w:r>
      <w:r w:rsidRPr="00D1364F">
        <w:rPr>
          <w:rFonts w:ascii="Arial" w:hAnsi="Arial" w:cs="Arial"/>
          <w:lang w:val="fr-FR"/>
        </w:rPr>
        <w:t>yaitu tingkat keberhasilan proses peningkatan mutu yang dilakukan dalam memanfaatkan masukan</w:t>
      </w:r>
      <w:r w:rsidRPr="00D1364F">
        <w:rPr>
          <w:rFonts w:ascii="Arial" w:hAnsi="Arial" w:cs="Arial"/>
          <w:lang w:val="id-ID"/>
        </w:rPr>
        <w:t>.</w:t>
      </w:r>
    </w:p>
    <w:p w:rsidR="00D410F0" w:rsidRPr="00D1364F"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D1364F">
        <w:rPr>
          <w:rFonts w:ascii="Arial" w:hAnsi="Arial" w:cs="Arial"/>
          <w:i/>
          <w:lang w:val="id-ID"/>
        </w:rPr>
        <w:t>Efficiency</w:t>
      </w:r>
      <w:r w:rsidRPr="00D1364F">
        <w:rPr>
          <w:rFonts w:ascii="Arial" w:hAnsi="Arial" w:cs="Arial"/>
          <w:lang w:val="id-ID"/>
        </w:rPr>
        <w:t xml:space="preserve"> (</w:t>
      </w:r>
      <w:r w:rsidRPr="00D1364F">
        <w:rPr>
          <w:rFonts w:ascii="Arial" w:hAnsi="Arial" w:cs="Arial"/>
          <w:lang w:val="fr-FR"/>
        </w:rPr>
        <w:t>Efisiensi</w:t>
      </w:r>
      <w:r w:rsidRPr="00D1364F">
        <w:rPr>
          <w:rFonts w:ascii="Arial" w:hAnsi="Arial" w:cs="Arial"/>
          <w:lang w:val="id-ID"/>
        </w:rPr>
        <w:t>)</w:t>
      </w:r>
      <w:r w:rsidRPr="00D1364F">
        <w:rPr>
          <w:rFonts w:ascii="Arial" w:hAnsi="Arial" w:cs="Arial"/>
          <w:lang w:val="fr-FR"/>
        </w:rPr>
        <w:t>, merujuk pada tingkat pemanfaatan masukan</w:t>
      </w:r>
      <w:r w:rsidRPr="00D1364F">
        <w:rPr>
          <w:rFonts w:ascii="Arial" w:hAnsi="Arial" w:cs="Arial"/>
          <w:lang w:val="id-ID"/>
        </w:rPr>
        <w:t xml:space="preserve"> (sumber daya)</w:t>
      </w:r>
      <w:r w:rsidRPr="00D1364F">
        <w:rPr>
          <w:rFonts w:ascii="Arial" w:hAnsi="Arial" w:cs="Arial"/>
          <w:lang w:val="fr-FR"/>
        </w:rPr>
        <w:t xml:space="preserve"> yang digunakan untuk proses pendidikan</w:t>
      </w:r>
      <w:r w:rsidRPr="00D1364F">
        <w:rPr>
          <w:rFonts w:ascii="Arial" w:hAnsi="Arial" w:cs="Arial"/>
          <w:lang w:val="id-ID"/>
        </w:rPr>
        <w:t>.</w:t>
      </w:r>
    </w:p>
    <w:p w:rsidR="00D410F0" w:rsidRPr="00D1364F" w:rsidRDefault="00D410F0" w:rsidP="00214CE6">
      <w:pPr>
        <w:ind w:left="360"/>
        <w:rPr>
          <w:rFonts w:ascii="Arial" w:hAnsi="Arial" w:cs="Arial"/>
          <w:lang w:val="fr-FR"/>
        </w:rPr>
      </w:pPr>
    </w:p>
    <w:p w:rsidR="001D21BC" w:rsidRPr="00D1364F" w:rsidRDefault="001D21BC" w:rsidP="00214CE6">
      <w:pPr>
        <w:rPr>
          <w:rFonts w:ascii="Arial" w:hAnsi="Arial" w:cs="Arial"/>
          <w:lang w:val="nb-NO"/>
        </w:rPr>
      </w:pPr>
      <w:r w:rsidRPr="00D1364F">
        <w:rPr>
          <w:rFonts w:ascii="Arial" w:hAnsi="Arial" w:cs="Arial"/>
          <w:lang w:val="nb-NO"/>
        </w:rPr>
        <w:t>Untuk penilaian kelayakan program dan atau satuan pendidikan tinggi, digunakan standar akreditasi sebagai berikut:</w:t>
      </w:r>
    </w:p>
    <w:p w:rsidR="001D21BC" w:rsidRPr="00D1364F" w:rsidRDefault="001D21BC" w:rsidP="00214CE6">
      <w:pPr>
        <w:numPr>
          <w:ilvl w:val="1"/>
          <w:numId w:val="2"/>
        </w:numPr>
        <w:rPr>
          <w:rFonts w:ascii="Arial" w:hAnsi="Arial" w:cs="Arial"/>
          <w:lang w:val="nb-NO"/>
        </w:rPr>
      </w:pPr>
      <w:r w:rsidRPr="00D1364F">
        <w:rPr>
          <w:rFonts w:ascii="Arial" w:hAnsi="Arial" w:cs="Arial"/>
          <w:lang w:val="nb-NO"/>
        </w:rPr>
        <w:t>Visi, misi, tujuan, dan sasaran</w:t>
      </w:r>
      <w:r w:rsidR="002A5F57" w:rsidRPr="00D1364F">
        <w:rPr>
          <w:rFonts w:ascii="Arial" w:hAnsi="Arial" w:cs="Arial"/>
          <w:lang w:val="nb-NO"/>
        </w:rPr>
        <w:t>, serta strategi pencapaian</w:t>
      </w:r>
    </w:p>
    <w:p w:rsidR="001D21BC" w:rsidRPr="00D1364F" w:rsidRDefault="000C588A" w:rsidP="00214CE6">
      <w:pPr>
        <w:numPr>
          <w:ilvl w:val="1"/>
          <w:numId w:val="2"/>
        </w:numPr>
        <w:rPr>
          <w:rFonts w:ascii="Arial" w:hAnsi="Arial" w:cs="Arial"/>
          <w:lang w:val="nb-NO"/>
        </w:rPr>
      </w:pPr>
      <w:r w:rsidRPr="00D1364F">
        <w:rPr>
          <w:rFonts w:ascii="Arial" w:hAnsi="Arial" w:cs="Arial"/>
          <w:lang w:val="nb-NO"/>
        </w:rPr>
        <w:t>Tata pamong, kepemimpinan, si</w:t>
      </w:r>
      <w:r w:rsidR="002A5F57" w:rsidRPr="00D1364F">
        <w:rPr>
          <w:rFonts w:ascii="Arial" w:hAnsi="Arial" w:cs="Arial"/>
          <w:lang w:val="nb-NO"/>
        </w:rPr>
        <w:t>stem pengelolaan dan penjaminan mutu</w:t>
      </w:r>
    </w:p>
    <w:p w:rsidR="001D21BC" w:rsidRPr="00D1364F" w:rsidRDefault="00E063F7" w:rsidP="00214CE6">
      <w:pPr>
        <w:numPr>
          <w:ilvl w:val="1"/>
          <w:numId w:val="2"/>
        </w:numPr>
        <w:rPr>
          <w:rFonts w:ascii="Arial" w:hAnsi="Arial" w:cs="Arial"/>
        </w:rPr>
      </w:pPr>
      <w:r w:rsidRPr="00D1364F">
        <w:rPr>
          <w:rFonts w:ascii="Arial" w:hAnsi="Arial" w:cs="Arial"/>
        </w:rPr>
        <w:t>Peserta didik</w:t>
      </w:r>
      <w:r w:rsidR="002A5F57" w:rsidRPr="00D1364F">
        <w:rPr>
          <w:rFonts w:ascii="Arial" w:hAnsi="Arial" w:cs="Arial"/>
        </w:rPr>
        <w:t xml:space="preserve"> dan lulusan</w:t>
      </w:r>
    </w:p>
    <w:p w:rsidR="001D21BC" w:rsidRPr="00D1364F" w:rsidRDefault="002A5F57" w:rsidP="00214CE6">
      <w:pPr>
        <w:numPr>
          <w:ilvl w:val="1"/>
          <w:numId w:val="2"/>
        </w:numPr>
        <w:rPr>
          <w:rFonts w:ascii="Arial" w:hAnsi="Arial" w:cs="Arial"/>
        </w:rPr>
      </w:pPr>
      <w:r w:rsidRPr="00D1364F">
        <w:rPr>
          <w:rFonts w:ascii="Arial" w:hAnsi="Arial" w:cs="Arial"/>
        </w:rPr>
        <w:t>Sumber daya manusia</w:t>
      </w:r>
    </w:p>
    <w:p w:rsidR="001D21BC" w:rsidRPr="00D1364F" w:rsidRDefault="002A5F57" w:rsidP="00214CE6">
      <w:pPr>
        <w:numPr>
          <w:ilvl w:val="1"/>
          <w:numId w:val="2"/>
        </w:numPr>
        <w:rPr>
          <w:rFonts w:ascii="Arial" w:hAnsi="Arial" w:cs="Arial"/>
        </w:rPr>
      </w:pPr>
      <w:r w:rsidRPr="00D1364F">
        <w:rPr>
          <w:rFonts w:ascii="Arial" w:hAnsi="Arial" w:cs="Arial"/>
        </w:rPr>
        <w:t>Kurikulum, pembelajaran, dan suasana akademik</w:t>
      </w:r>
    </w:p>
    <w:p w:rsidR="001D21BC" w:rsidRPr="00D1364F" w:rsidRDefault="00C961AF" w:rsidP="00214CE6">
      <w:pPr>
        <w:numPr>
          <w:ilvl w:val="1"/>
          <w:numId w:val="2"/>
        </w:numPr>
        <w:rPr>
          <w:rFonts w:ascii="Arial" w:hAnsi="Arial" w:cs="Arial"/>
          <w:lang w:val="nb-NO"/>
        </w:rPr>
      </w:pPr>
      <w:r w:rsidRPr="00D1364F">
        <w:rPr>
          <w:rFonts w:ascii="Arial" w:hAnsi="Arial" w:cs="Arial"/>
          <w:lang w:val="nb-NO"/>
        </w:rPr>
        <w:t>Pembiayaan</w:t>
      </w:r>
      <w:r w:rsidR="008921B5" w:rsidRPr="00D1364F">
        <w:rPr>
          <w:rFonts w:ascii="Arial" w:hAnsi="Arial" w:cs="Arial"/>
          <w:lang w:val="nb-NO"/>
        </w:rPr>
        <w:t>, sarana dan prasarana, serta si</w:t>
      </w:r>
      <w:r w:rsidRPr="00D1364F">
        <w:rPr>
          <w:rFonts w:ascii="Arial" w:hAnsi="Arial" w:cs="Arial"/>
          <w:lang w:val="nb-NO"/>
        </w:rPr>
        <w:t>stem informasi</w:t>
      </w:r>
    </w:p>
    <w:p w:rsidR="001D21BC" w:rsidRPr="00D1364F" w:rsidRDefault="00C961AF" w:rsidP="00214CE6">
      <w:pPr>
        <w:numPr>
          <w:ilvl w:val="1"/>
          <w:numId w:val="2"/>
        </w:numPr>
        <w:rPr>
          <w:rFonts w:ascii="Arial" w:hAnsi="Arial" w:cs="Arial"/>
          <w:lang w:val="nb-NO"/>
        </w:rPr>
      </w:pPr>
      <w:r w:rsidRPr="00D1364F">
        <w:rPr>
          <w:rFonts w:ascii="Arial" w:hAnsi="Arial" w:cs="Arial"/>
          <w:lang w:val="nb-NO"/>
        </w:rPr>
        <w:t xml:space="preserve">Penelitian, pengabdian kepada masyarakat, dan </w:t>
      </w:r>
      <w:r w:rsidR="00606F6B" w:rsidRPr="00D1364F">
        <w:rPr>
          <w:rFonts w:ascii="Arial" w:hAnsi="Arial" w:cs="Arial"/>
          <w:lang w:val="nb-NO"/>
        </w:rPr>
        <w:t>kerjasama</w:t>
      </w:r>
    </w:p>
    <w:p w:rsidR="001D21BC" w:rsidRPr="00D1364F" w:rsidRDefault="001D21BC" w:rsidP="00214CE6">
      <w:pPr>
        <w:rPr>
          <w:rFonts w:ascii="Arial" w:hAnsi="Arial" w:cs="Arial"/>
          <w:lang w:val="nb-NO"/>
        </w:rPr>
      </w:pPr>
    </w:p>
    <w:p w:rsidR="00C961AF" w:rsidRPr="00D1364F" w:rsidRDefault="00C961AF" w:rsidP="00214CE6">
      <w:pPr>
        <w:rPr>
          <w:rFonts w:ascii="Arial" w:hAnsi="Arial" w:cs="Arial"/>
          <w:lang w:val="nb-NO"/>
        </w:rPr>
      </w:pPr>
    </w:p>
    <w:p w:rsidR="00C961AF" w:rsidRPr="00D1364F" w:rsidRDefault="00C961AF" w:rsidP="00214CE6">
      <w:pPr>
        <w:rPr>
          <w:rFonts w:ascii="Arial" w:hAnsi="Arial" w:cs="Arial"/>
          <w:lang w:val="nb-NO"/>
        </w:rPr>
      </w:pPr>
    </w:p>
    <w:p w:rsidR="00C961AF" w:rsidRPr="00D1364F" w:rsidRDefault="00C961AF" w:rsidP="00214CE6">
      <w:pPr>
        <w:rPr>
          <w:rFonts w:ascii="Arial" w:hAnsi="Arial" w:cs="Arial"/>
          <w:lang w:val="nb-NO"/>
        </w:rPr>
      </w:pPr>
    </w:p>
    <w:p w:rsidR="000B4ECD" w:rsidRPr="00D1364F" w:rsidRDefault="000B4ECD" w:rsidP="00214CE6">
      <w:pPr>
        <w:rPr>
          <w:rFonts w:ascii="Arial" w:hAnsi="Arial" w:cs="Arial"/>
          <w:lang w:val="nb-NO"/>
        </w:rPr>
      </w:pPr>
    </w:p>
    <w:p w:rsidR="007D4D28" w:rsidRPr="00D1364F" w:rsidRDefault="007D4D28" w:rsidP="00214CE6">
      <w:pPr>
        <w:rPr>
          <w:rFonts w:ascii="Arial" w:hAnsi="Arial" w:cs="Arial"/>
          <w:lang w:val="nb-NO"/>
        </w:rPr>
      </w:pPr>
    </w:p>
    <w:p w:rsidR="00EF7170" w:rsidRPr="00D1364F" w:rsidRDefault="00EF7170" w:rsidP="00214CE6">
      <w:pPr>
        <w:rPr>
          <w:rFonts w:ascii="Arial" w:hAnsi="Arial" w:cs="Arial"/>
          <w:lang w:val="nb-NO"/>
        </w:rPr>
      </w:pPr>
    </w:p>
    <w:p w:rsidR="00D410F0" w:rsidRPr="00D1364F" w:rsidRDefault="00D410F0" w:rsidP="00214CE6">
      <w:pPr>
        <w:rPr>
          <w:rFonts w:ascii="Arial" w:hAnsi="Arial" w:cs="Arial"/>
          <w:lang w:val="nb-NO"/>
        </w:rPr>
      </w:pPr>
    </w:p>
    <w:p w:rsidR="00D410F0" w:rsidRPr="00D1364F" w:rsidRDefault="00D410F0" w:rsidP="00214CE6">
      <w:pPr>
        <w:rPr>
          <w:rFonts w:ascii="Arial" w:hAnsi="Arial" w:cs="Arial"/>
          <w:lang w:val="id-ID"/>
        </w:rPr>
      </w:pPr>
    </w:p>
    <w:p w:rsidR="008C6013" w:rsidRPr="00D1364F" w:rsidRDefault="008C6013" w:rsidP="00214CE6">
      <w:pPr>
        <w:rPr>
          <w:rFonts w:ascii="Arial" w:hAnsi="Arial" w:cs="Arial"/>
          <w:lang w:val="id-ID"/>
        </w:rPr>
      </w:pPr>
    </w:p>
    <w:p w:rsidR="00AC02DE" w:rsidRPr="00D1364F" w:rsidRDefault="00AC02DE" w:rsidP="00214CE6">
      <w:pPr>
        <w:rPr>
          <w:rFonts w:ascii="Arial" w:hAnsi="Arial" w:cs="Arial"/>
          <w:lang w:val="nb-NO"/>
        </w:rPr>
      </w:pPr>
    </w:p>
    <w:p w:rsidR="001D21BC" w:rsidRPr="00D1364F" w:rsidRDefault="001D21BC" w:rsidP="00214CE6">
      <w:pPr>
        <w:rPr>
          <w:rFonts w:ascii="Arial" w:hAnsi="Arial" w:cs="Arial"/>
          <w:lang w:val="nb-NO"/>
        </w:rPr>
      </w:pPr>
      <w:r w:rsidRPr="00D1364F">
        <w:rPr>
          <w:rFonts w:ascii="Arial" w:hAnsi="Arial" w:cs="Arial"/>
          <w:lang w:val="nb-NO"/>
        </w:rPr>
        <w:lastRenderedPageBreak/>
        <w:t>II.  TIM PENGISI BORANG</w:t>
      </w:r>
    </w:p>
    <w:p w:rsidR="001D21BC" w:rsidRPr="00D1364F" w:rsidRDefault="001D21BC" w:rsidP="00214CE6">
      <w:pPr>
        <w:rPr>
          <w:rFonts w:ascii="Arial" w:hAnsi="Arial" w:cs="Arial"/>
          <w:lang w:val="nb-NO"/>
        </w:rPr>
      </w:pPr>
    </w:p>
    <w:p w:rsidR="001D21BC" w:rsidRPr="00D1364F" w:rsidRDefault="000C588A" w:rsidP="00214CE6">
      <w:pPr>
        <w:jc w:val="both"/>
        <w:rPr>
          <w:rFonts w:ascii="Arial" w:hAnsi="Arial" w:cs="Arial"/>
          <w:lang w:val="nb-NO"/>
        </w:rPr>
      </w:pPr>
      <w:r w:rsidRPr="00D1364F">
        <w:rPr>
          <w:rFonts w:ascii="Arial" w:hAnsi="Arial" w:cs="Arial"/>
          <w:lang w:val="nb-NO"/>
        </w:rPr>
        <w:t>Borang diisi oleh suatu tim k</w:t>
      </w:r>
      <w:r w:rsidR="001D21BC" w:rsidRPr="00D1364F">
        <w:rPr>
          <w:rFonts w:ascii="Arial" w:hAnsi="Arial" w:cs="Arial"/>
          <w:lang w:val="nb-NO"/>
        </w:rPr>
        <w:t>erja ya</w:t>
      </w:r>
      <w:r w:rsidRPr="00D1364F">
        <w:rPr>
          <w:rFonts w:ascii="Arial" w:hAnsi="Arial" w:cs="Arial"/>
          <w:lang w:val="nb-NO"/>
        </w:rPr>
        <w:t>ng dibentuk dan diberi SK oleh p</w:t>
      </w:r>
      <w:r w:rsidR="001D21BC" w:rsidRPr="00D1364F">
        <w:rPr>
          <w:rFonts w:ascii="Arial" w:hAnsi="Arial" w:cs="Arial"/>
          <w:lang w:val="nb-NO"/>
        </w:rPr>
        <w:t xml:space="preserve">impinan </w:t>
      </w:r>
      <w:r w:rsidRPr="00D1364F">
        <w:rPr>
          <w:rFonts w:ascii="Arial" w:hAnsi="Arial" w:cs="Arial"/>
          <w:lang w:val="nb-NO"/>
        </w:rPr>
        <w:t>u</w:t>
      </w:r>
      <w:r w:rsidR="00C1216B" w:rsidRPr="00D1364F">
        <w:rPr>
          <w:rFonts w:ascii="Arial" w:hAnsi="Arial" w:cs="Arial"/>
          <w:lang w:val="nb-NO"/>
        </w:rPr>
        <w:t xml:space="preserve">nit pengelola </w:t>
      </w:r>
      <w:r w:rsidR="00E929CC" w:rsidRPr="00D1364F">
        <w:rPr>
          <w:rFonts w:ascii="Arial" w:hAnsi="Arial" w:cs="Arial"/>
          <w:lang w:val="nb-NO"/>
        </w:rPr>
        <w:t xml:space="preserve">program </w:t>
      </w:r>
      <w:r w:rsidR="00A471AC" w:rsidRPr="00D1364F">
        <w:rPr>
          <w:rFonts w:ascii="Arial" w:hAnsi="Arial" w:cs="Arial"/>
          <w:lang w:val="nb-NO"/>
        </w:rPr>
        <w:t>Pendidikan</w:t>
      </w:r>
      <w:r w:rsidR="00E929CC" w:rsidRPr="00D1364F">
        <w:rPr>
          <w:rFonts w:ascii="Arial" w:hAnsi="Arial" w:cs="Arial"/>
          <w:lang w:val="nb-NO"/>
        </w:rPr>
        <w:t xml:space="preserve"> dokter</w:t>
      </w:r>
      <w:r w:rsidRPr="00D1364F">
        <w:rPr>
          <w:rFonts w:ascii="Arial" w:hAnsi="Arial" w:cs="Arial"/>
          <w:lang w:val="nb-NO"/>
        </w:rPr>
        <w:t>. Tim k</w:t>
      </w:r>
      <w:r w:rsidR="001D21BC" w:rsidRPr="00D1364F">
        <w:rPr>
          <w:rFonts w:ascii="Arial" w:hAnsi="Arial" w:cs="Arial"/>
          <w:lang w:val="nb-NO"/>
        </w:rPr>
        <w:t xml:space="preserve">erja harus terdiri dari unsur </w:t>
      </w:r>
      <w:r w:rsidR="00C1216B" w:rsidRPr="00D1364F">
        <w:rPr>
          <w:rFonts w:ascii="Arial" w:hAnsi="Arial" w:cs="Arial"/>
          <w:lang w:val="nb-NO"/>
        </w:rPr>
        <w:t xml:space="preserve">unit pengelola </w:t>
      </w:r>
      <w:r w:rsidR="00E063F7" w:rsidRPr="00D1364F">
        <w:rPr>
          <w:rFonts w:ascii="Arial" w:hAnsi="Arial" w:cs="Arial"/>
          <w:lang w:val="nb-NO"/>
        </w:rPr>
        <w:t>pr</w:t>
      </w:r>
      <w:r w:rsidR="00CC28B9" w:rsidRPr="00D1364F">
        <w:rPr>
          <w:rFonts w:ascii="Arial" w:hAnsi="Arial" w:cs="Arial"/>
          <w:lang w:val="nb-NO"/>
        </w:rPr>
        <w:t xml:space="preserve">ogram </w:t>
      </w:r>
      <w:r w:rsidR="00A471AC" w:rsidRPr="00D1364F">
        <w:rPr>
          <w:rFonts w:ascii="Arial" w:hAnsi="Arial" w:cs="Arial"/>
          <w:lang w:val="nb-NO"/>
        </w:rPr>
        <w:t>Pendidikan</w:t>
      </w:r>
      <w:r w:rsidR="00CC28B9" w:rsidRPr="00D1364F">
        <w:rPr>
          <w:rFonts w:ascii="Arial" w:hAnsi="Arial" w:cs="Arial"/>
          <w:lang w:val="nb-NO"/>
        </w:rPr>
        <w:t xml:space="preserve"> </w:t>
      </w:r>
      <w:r w:rsidR="00A471AC" w:rsidRPr="00D1364F">
        <w:rPr>
          <w:rFonts w:ascii="Arial" w:hAnsi="Arial" w:cs="Arial"/>
          <w:lang w:val="nb-NO"/>
        </w:rPr>
        <w:t xml:space="preserve">Dokter spesialis Ilmu Bedah </w:t>
      </w:r>
      <w:r w:rsidR="001D21BC" w:rsidRPr="00D1364F">
        <w:rPr>
          <w:rFonts w:ascii="Arial" w:hAnsi="Arial" w:cs="Arial"/>
          <w:lang w:val="nb-NO"/>
        </w:rPr>
        <w:t xml:space="preserve">, jurusan, dan </w:t>
      </w:r>
      <w:r w:rsidRPr="00D1364F">
        <w:rPr>
          <w:rFonts w:ascii="Arial" w:hAnsi="Arial" w:cs="Arial"/>
          <w:lang w:val="nb-NO"/>
        </w:rPr>
        <w:t xml:space="preserve">program </w:t>
      </w:r>
      <w:r w:rsidR="00A471AC" w:rsidRPr="00D1364F">
        <w:rPr>
          <w:rFonts w:ascii="Arial" w:hAnsi="Arial" w:cs="Arial"/>
          <w:lang w:val="nb-NO"/>
        </w:rPr>
        <w:t>Pendidikan</w:t>
      </w:r>
      <w:r w:rsidR="001D21BC" w:rsidRPr="00D1364F">
        <w:rPr>
          <w:rFonts w:ascii="Arial" w:hAnsi="Arial" w:cs="Arial"/>
          <w:lang w:val="nb-NO"/>
        </w:rPr>
        <w:t xml:space="preserve"> yang secara khusus ditugaskan untuk mempersiapkan data dan mengisi borang.  Hal ini sangat penting karena substansi isian borang akan menunjukkan keterkaitan pengelolaan </w:t>
      </w:r>
      <w:r w:rsidRPr="00D1364F">
        <w:rPr>
          <w:rFonts w:ascii="Arial" w:hAnsi="Arial" w:cs="Arial"/>
          <w:lang w:val="nb-NO"/>
        </w:rPr>
        <w:t xml:space="preserve">program </w:t>
      </w:r>
      <w:r w:rsidR="00A471AC" w:rsidRPr="00D1364F">
        <w:rPr>
          <w:rFonts w:ascii="Arial" w:hAnsi="Arial" w:cs="Arial"/>
          <w:lang w:val="nb-NO"/>
        </w:rPr>
        <w:t>Pendidikan</w:t>
      </w:r>
      <w:r w:rsidRPr="00D1364F">
        <w:rPr>
          <w:rFonts w:ascii="Arial" w:hAnsi="Arial" w:cs="Arial"/>
          <w:lang w:val="nb-NO"/>
        </w:rPr>
        <w:t xml:space="preserve"> dengan unit pengelola program </w:t>
      </w:r>
      <w:r w:rsidR="00A471AC" w:rsidRPr="00D1364F">
        <w:rPr>
          <w:rFonts w:ascii="Arial" w:hAnsi="Arial" w:cs="Arial"/>
          <w:lang w:val="nb-NO"/>
        </w:rPr>
        <w:t>Pendidikan</w:t>
      </w:r>
      <w:r w:rsidR="001D21BC" w:rsidRPr="00D1364F">
        <w:rPr>
          <w:rFonts w:ascii="Arial" w:hAnsi="Arial" w:cs="Arial"/>
          <w:lang w:val="nb-NO"/>
        </w:rPr>
        <w:t>.</w:t>
      </w:r>
    </w:p>
    <w:p w:rsidR="001D21BC" w:rsidRPr="00D1364F" w:rsidRDefault="001D21BC" w:rsidP="00214CE6">
      <w:pPr>
        <w:rPr>
          <w:rFonts w:ascii="Arial" w:hAnsi="Arial" w:cs="Arial"/>
          <w:lang w:val="nb-NO"/>
        </w:rPr>
      </w:pPr>
    </w:p>
    <w:p w:rsidR="001D21BC" w:rsidRPr="00D1364F" w:rsidRDefault="001D21BC" w:rsidP="00214CE6">
      <w:pPr>
        <w:rPr>
          <w:rFonts w:ascii="Arial" w:hAnsi="Arial" w:cs="Arial"/>
        </w:rPr>
      </w:pPr>
      <w:r w:rsidRPr="00D1364F">
        <w:rPr>
          <w:rFonts w:ascii="Arial" w:hAnsi="Arial" w:cs="Arial"/>
        </w:rPr>
        <w:t>III</w:t>
      </w:r>
      <w:proofErr w:type="gramStart"/>
      <w:r w:rsidRPr="00D1364F">
        <w:rPr>
          <w:rFonts w:ascii="Arial" w:hAnsi="Arial" w:cs="Arial"/>
        </w:rPr>
        <w:t>.  PENJELASAN</w:t>
      </w:r>
      <w:proofErr w:type="gramEnd"/>
    </w:p>
    <w:p w:rsidR="003243BD" w:rsidRPr="00D1364F" w:rsidRDefault="003243BD" w:rsidP="00214CE6">
      <w:pPr>
        <w:rPr>
          <w:rFonts w:ascii="Arial" w:hAnsi="Arial" w:cs="Arial"/>
        </w:rPr>
      </w:pPr>
    </w:p>
    <w:p w:rsidR="003243BD" w:rsidRPr="00D1364F" w:rsidRDefault="003243BD" w:rsidP="00214CE6">
      <w:pPr>
        <w:numPr>
          <w:ilvl w:val="0"/>
          <w:numId w:val="3"/>
        </w:numPr>
        <w:jc w:val="both"/>
        <w:rPr>
          <w:rFonts w:ascii="Arial" w:hAnsi="Arial" w:cs="Arial"/>
        </w:rPr>
      </w:pPr>
      <w:r w:rsidRPr="00D1364F">
        <w:rPr>
          <w:rFonts w:ascii="Arial" w:hAnsi="Arial" w:cs="Arial"/>
        </w:rPr>
        <w:t xml:space="preserve">Program </w:t>
      </w:r>
      <w:r w:rsidR="00A471AC" w:rsidRPr="00D1364F">
        <w:rPr>
          <w:rFonts w:ascii="Arial" w:hAnsi="Arial" w:cs="Arial"/>
        </w:rPr>
        <w:t>Pendidikan</w:t>
      </w:r>
      <w:r w:rsidRPr="00D1364F">
        <w:rPr>
          <w:rFonts w:ascii="Arial" w:hAnsi="Arial" w:cs="Arial"/>
        </w:rPr>
        <w:t xml:space="preserve"> (PS) </w:t>
      </w:r>
      <w:r w:rsidR="00970C86" w:rsidRPr="00D1364F">
        <w:rPr>
          <w:rFonts w:ascii="Arial" w:hAnsi="Arial" w:cs="Arial"/>
        </w:rPr>
        <w:t xml:space="preserve">Dokter Spesialis </w:t>
      </w:r>
      <w:r w:rsidR="000F000A" w:rsidRPr="00D1364F">
        <w:rPr>
          <w:rFonts w:ascii="Arial" w:hAnsi="Arial" w:cs="Arial"/>
        </w:rPr>
        <w:t>Ilmu Bedah</w:t>
      </w:r>
      <w:r w:rsidR="00970C86" w:rsidRPr="00D1364F">
        <w:rPr>
          <w:rFonts w:ascii="Arial" w:hAnsi="Arial" w:cs="Arial"/>
        </w:rPr>
        <w:t xml:space="preserve"> </w:t>
      </w:r>
      <w:r w:rsidR="0061261F" w:rsidRPr="00D1364F">
        <w:rPr>
          <w:rFonts w:ascii="Arial" w:hAnsi="Arial" w:cs="Arial"/>
        </w:rPr>
        <w:t xml:space="preserve">   </w:t>
      </w:r>
      <w:r w:rsidRPr="00D1364F">
        <w:rPr>
          <w:rFonts w:ascii="Arial" w:hAnsi="Arial" w:cs="Arial"/>
        </w:rPr>
        <w:t xml:space="preserve">diselenggarakan atas dasar kurikulum yang ditujukan agar </w:t>
      </w:r>
      <w:r w:rsidR="00E063F7" w:rsidRPr="00D1364F">
        <w:rPr>
          <w:rFonts w:ascii="Arial" w:hAnsi="Arial" w:cs="Arial"/>
        </w:rPr>
        <w:t>peserta didik</w:t>
      </w:r>
      <w:r w:rsidRPr="00D1364F">
        <w:rPr>
          <w:rFonts w:ascii="Arial" w:hAnsi="Arial" w:cs="Arial"/>
        </w:rPr>
        <w:t xml:space="preserve"> dapat menguasai kompetensi seorang </w:t>
      </w:r>
      <w:r w:rsidR="00970C86" w:rsidRPr="00D1364F">
        <w:rPr>
          <w:rFonts w:ascii="Arial" w:hAnsi="Arial" w:cs="Arial"/>
        </w:rPr>
        <w:t xml:space="preserve">Dokter Spesialis </w:t>
      </w:r>
      <w:r w:rsidR="000F000A" w:rsidRPr="00D1364F">
        <w:rPr>
          <w:rFonts w:ascii="Arial" w:hAnsi="Arial" w:cs="Arial"/>
        </w:rPr>
        <w:t>Ilmu Bedah</w:t>
      </w:r>
      <w:r w:rsidR="00970C86" w:rsidRPr="00D1364F">
        <w:rPr>
          <w:rFonts w:ascii="Arial" w:hAnsi="Arial" w:cs="Arial"/>
        </w:rPr>
        <w:t xml:space="preserve"> </w:t>
      </w:r>
      <w:r w:rsidR="0061261F" w:rsidRPr="00D1364F">
        <w:rPr>
          <w:rFonts w:ascii="Arial" w:hAnsi="Arial" w:cs="Arial"/>
        </w:rPr>
        <w:t xml:space="preserve">   </w:t>
      </w:r>
      <w:r w:rsidRPr="00D1364F">
        <w:rPr>
          <w:rFonts w:ascii="Arial" w:hAnsi="Arial" w:cs="Arial"/>
        </w:rPr>
        <w:t xml:space="preserve">sesuai dengan Standar Kompetensi </w:t>
      </w:r>
      <w:r w:rsidR="00A471AC" w:rsidRPr="00D1364F">
        <w:rPr>
          <w:rFonts w:ascii="Arial" w:hAnsi="Arial" w:cs="Arial"/>
        </w:rPr>
        <w:t xml:space="preserve">Dokter spesialis Ilmu Bedah </w:t>
      </w:r>
      <w:r w:rsidRPr="00D1364F">
        <w:rPr>
          <w:rFonts w:ascii="Arial" w:hAnsi="Arial" w:cs="Arial"/>
        </w:rPr>
        <w:t>yang disahkan oleh Konsil Kedokteran Indonesia.</w:t>
      </w:r>
    </w:p>
    <w:p w:rsidR="003243BD" w:rsidRPr="00D1364F" w:rsidRDefault="003243BD" w:rsidP="00214CE6">
      <w:pPr>
        <w:ind w:left="360"/>
        <w:jc w:val="both"/>
        <w:rPr>
          <w:rFonts w:ascii="Arial" w:hAnsi="Arial" w:cs="Arial"/>
        </w:rPr>
      </w:pPr>
    </w:p>
    <w:p w:rsidR="003243BD" w:rsidRPr="00D1364F" w:rsidRDefault="00E063F7" w:rsidP="00214CE6">
      <w:pPr>
        <w:ind w:left="360"/>
        <w:jc w:val="both"/>
        <w:rPr>
          <w:rFonts w:ascii="Arial" w:hAnsi="Arial" w:cs="Arial"/>
        </w:rPr>
      </w:pPr>
      <w:proofErr w:type="gramStart"/>
      <w:r w:rsidRPr="00D1364F">
        <w:rPr>
          <w:rFonts w:ascii="Arial" w:hAnsi="Arial" w:cs="Arial"/>
        </w:rPr>
        <w:t>Pendidikan</w:t>
      </w:r>
      <w:r w:rsidR="003243BD" w:rsidRPr="00D1364F">
        <w:rPr>
          <w:rFonts w:ascii="Arial" w:hAnsi="Arial" w:cs="Arial"/>
        </w:rPr>
        <w:t xml:space="preserve"> dilakukan </w:t>
      </w:r>
      <w:r w:rsidR="00A00647" w:rsidRPr="00D1364F">
        <w:rPr>
          <w:rFonts w:ascii="Arial" w:hAnsi="Arial" w:cs="Arial"/>
        </w:rPr>
        <w:t xml:space="preserve">selama … </w:t>
      </w:r>
      <w:r w:rsidR="003243BD" w:rsidRPr="00D1364F">
        <w:rPr>
          <w:rFonts w:ascii="Arial" w:hAnsi="Arial" w:cs="Arial"/>
        </w:rPr>
        <w:t xml:space="preserve">semester dan </w:t>
      </w:r>
      <w:r w:rsidR="00A00647" w:rsidRPr="00D1364F">
        <w:rPr>
          <w:rFonts w:ascii="Arial" w:hAnsi="Arial" w:cs="Arial"/>
        </w:rPr>
        <w:t xml:space="preserve">lulusan diberi gelar </w:t>
      </w:r>
      <w:r w:rsidRPr="00D1364F">
        <w:rPr>
          <w:rFonts w:ascii="Arial" w:hAnsi="Arial" w:cs="Arial"/>
        </w:rPr>
        <w:t>Spesialis (Sp</w:t>
      </w:r>
      <w:r w:rsidR="003243BD" w:rsidRPr="00D1364F">
        <w:rPr>
          <w:rFonts w:ascii="Arial" w:hAnsi="Arial" w:cs="Arial"/>
        </w:rPr>
        <w:t>)</w:t>
      </w:r>
      <w:r w:rsidRPr="00D1364F">
        <w:rPr>
          <w:rFonts w:ascii="Arial" w:hAnsi="Arial" w:cs="Arial"/>
        </w:rPr>
        <w:t xml:space="preserve"> </w:t>
      </w:r>
      <w:r w:rsidR="00A00647" w:rsidRPr="00D1364F">
        <w:rPr>
          <w:rFonts w:ascii="Arial" w:hAnsi="Arial" w:cs="Arial"/>
        </w:rPr>
        <w:t xml:space="preserve">yang </w:t>
      </w:r>
      <w:r w:rsidR="003243BD" w:rsidRPr="00D1364F">
        <w:rPr>
          <w:rFonts w:ascii="Arial" w:hAnsi="Arial" w:cs="Arial"/>
        </w:rPr>
        <w:t>dilakukan di</w:t>
      </w:r>
      <w:r w:rsidR="00A00647" w:rsidRPr="00D1364F">
        <w:rPr>
          <w:rFonts w:ascii="Arial" w:hAnsi="Arial" w:cs="Arial"/>
        </w:rPr>
        <w:t xml:space="preserve"> RS Pendidikan, sesuai peraturan.</w:t>
      </w:r>
      <w:proofErr w:type="gramEnd"/>
    </w:p>
    <w:p w:rsidR="003243BD" w:rsidRPr="00D1364F" w:rsidRDefault="003243BD" w:rsidP="00214CE6">
      <w:pPr>
        <w:ind w:left="360"/>
        <w:jc w:val="both"/>
        <w:rPr>
          <w:rFonts w:ascii="Arial" w:hAnsi="Arial" w:cs="Arial"/>
        </w:rPr>
      </w:pPr>
    </w:p>
    <w:p w:rsidR="003243BD" w:rsidRPr="00D1364F" w:rsidRDefault="003243BD" w:rsidP="00214CE6">
      <w:pPr>
        <w:numPr>
          <w:ilvl w:val="0"/>
          <w:numId w:val="3"/>
        </w:numPr>
        <w:jc w:val="both"/>
        <w:rPr>
          <w:rFonts w:ascii="Arial" w:hAnsi="Arial" w:cs="Arial"/>
        </w:rPr>
      </w:pPr>
      <w:r w:rsidRPr="00D1364F">
        <w:rPr>
          <w:rFonts w:ascii="Arial" w:hAnsi="Arial" w:cs="Arial"/>
        </w:rPr>
        <w:t>Fakultas Kedokteran adalah satuan struktural pada universitas yang merencanakan, melaksanakan dan mengevaluasi pendidikan</w:t>
      </w:r>
      <w:r w:rsidR="00E063F7" w:rsidRPr="00D1364F">
        <w:rPr>
          <w:rFonts w:ascii="Arial" w:hAnsi="Arial" w:cs="Arial"/>
        </w:rPr>
        <w:t xml:space="preserve"> utama dan jejaring</w:t>
      </w:r>
      <w:r w:rsidRPr="00D1364F">
        <w:rPr>
          <w:rFonts w:ascii="Arial" w:hAnsi="Arial" w:cs="Arial"/>
        </w:rPr>
        <w:t xml:space="preserve">  kedokteran</w:t>
      </w:r>
    </w:p>
    <w:p w:rsidR="003243BD" w:rsidRPr="00D1364F" w:rsidRDefault="003243BD" w:rsidP="00214CE6">
      <w:pPr>
        <w:ind w:left="360"/>
        <w:jc w:val="both"/>
        <w:rPr>
          <w:rFonts w:ascii="Arial" w:hAnsi="Arial" w:cs="Arial"/>
        </w:rPr>
      </w:pPr>
    </w:p>
    <w:p w:rsidR="003243BD" w:rsidRPr="00D1364F" w:rsidRDefault="003243BD" w:rsidP="00214CE6">
      <w:pPr>
        <w:numPr>
          <w:ilvl w:val="0"/>
          <w:numId w:val="3"/>
        </w:numPr>
        <w:jc w:val="both"/>
        <w:rPr>
          <w:rFonts w:ascii="Arial" w:hAnsi="Arial" w:cs="Arial"/>
        </w:rPr>
      </w:pPr>
      <w:r w:rsidRPr="00D1364F">
        <w:rPr>
          <w:rFonts w:ascii="Arial" w:hAnsi="Arial" w:cs="Arial"/>
        </w:rPr>
        <w:t xml:space="preserve">Modul adalah satuan paket pembelajaran yang </w:t>
      </w:r>
      <w:proofErr w:type="gramStart"/>
      <w:r w:rsidRPr="00D1364F">
        <w:rPr>
          <w:rFonts w:ascii="Arial" w:hAnsi="Arial" w:cs="Arial"/>
        </w:rPr>
        <w:t>meliputi  tujuan</w:t>
      </w:r>
      <w:proofErr w:type="gramEnd"/>
      <w:r w:rsidRPr="00D1364F">
        <w:rPr>
          <w:rFonts w:ascii="Arial" w:hAnsi="Arial" w:cs="Arial"/>
        </w:rPr>
        <w:t xml:space="preserve"> yang akan dicapai, proses pembelajaran dan penilaian hasil belajar. </w:t>
      </w:r>
    </w:p>
    <w:p w:rsidR="00F63B3C" w:rsidRPr="00D1364F" w:rsidRDefault="00F63B3C" w:rsidP="00214CE6">
      <w:pPr>
        <w:pStyle w:val="ListParagraph"/>
        <w:rPr>
          <w:rFonts w:ascii="Arial" w:hAnsi="Arial" w:cs="Arial"/>
        </w:rPr>
      </w:pPr>
    </w:p>
    <w:p w:rsidR="00F63B3C" w:rsidRPr="00D1364F" w:rsidRDefault="00F63B3C" w:rsidP="00214CE6">
      <w:pPr>
        <w:numPr>
          <w:ilvl w:val="0"/>
          <w:numId w:val="3"/>
        </w:numPr>
        <w:jc w:val="both"/>
        <w:rPr>
          <w:rFonts w:ascii="Arial" w:hAnsi="Arial" w:cs="Arial"/>
          <w:lang w:val="nb-NO"/>
        </w:rPr>
      </w:pPr>
      <w:r w:rsidRPr="00D1364F">
        <w:rPr>
          <w:rFonts w:ascii="Arial" w:hAnsi="Arial" w:cs="Arial"/>
          <w:lang w:val="nb-NO"/>
        </w:rPr>
        <w:t xml:space="preserve">Kurikulum merupakan separangkat dokumen berisi bahan kajian dan pelajaran teori dan praktek yang harus dicakup dalam suatu program </w:t>
      </w:r>
      <w:r w:rsidR="00A471AC" w:rsidRPr="00D1364F">
        <w:rPr>
          <w:rFonts w:ascii="Arial" w:hAnsi="Arial" w:cs="Arial"/>
          <w:lang w:val="nb-NO"/>
        </w:rPr>
        <w:t>Pendidikan</w:t>
      </w:r>
      <w:r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Pr="00D1364F">
        <w:rPr>
          <w:rFonts w:ascii="Arial" w:hAnsi="Arial" w:cs="Arial"/>
          <w:lang w:val="nb-NO"/>
        </w:rPr>
        <w:t>dan merupakan penciri dari kompetensi utama, seperti disyaratkan oleh kolegium.</w:t>
      </w:r>
    </w:p>
    <w:p w:rsidR="003243BD" w:rsidRPr="00D1364F" w:rsidRDefault="00BC1404" w:rsidP="00214CE6">
      <w:pPr>
        <w:tabs>
          <w:tab w:val="left" w:pos="880"/>
        </w:tabs>
        <w:ind w:left="360"/>
        <w:jc w:val="both"/>
        <w:rPr>
          <w:rFonts w:ascii="Arial" w:hAnsi="Arial" w:cs="Arial"/>
        </w:rPr>
      </w:pPr>
      <w:r w:rsidRPr="00D1364F">
        <w:rPr>
          <w:rFonts w:ascii="Arial" w:hAnsi="Arial" w:cs="Arial"/>
        </w:rPr>
        <w:tab/>
      </w:r>
    </w:p>
    <w:p w:rsidR="003243BD" w:rsidRPr="00D1364F" w:rsidRDefault="003243BD" w:rsidP="00214CE6">
      <w:pPr>
        <w:numPr>
          <w:ilvl w:val="0"/>
          <w:numId w:val="3"/>
        </w:numPr>
        <w:jc w:val="both"/>
        <w:rPr>
          <w:rFonts w:ascii="Arial" w:hAnsi="Arial" w:cs="Arial"/>
        </w:rPr>
      </w:pPr>
      <w:r w:rsidRPr="00D1364F">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D1364F">
        <w:rPr>
          <w:rFonts w:ascii="Arial" w:hAnsi="Arial" w:cs="Arial"/>
        </w:rPr>
        <w:br/>
        <w:t xml:space="preserve">     </w:t>
      </w:r>
    </w:p>
    <w:p w:rsidR="00413ABA" w:rsidRPr="00D1364F" w:rsidRDefault="00413ABA" w:rsidP="00214CE6">
      <w:pPr>
        <w:numPr>
          <w:ilvl w:val="0"/>
          <w:numId w:val="3"/>
        </w:numPr>
        <w:jc w:val="both"/>
        <w:rPr>
          <w:rFonts w:ascii="Arial" w:hAnsi="Arial" w:cs="Arial"/>
          <w:lang w:val="nb-NO"/>
        </w:rPr>
      </w:pPr>
      <w:r w:rsidRPr="00D1364F">
        <w:rPr>
          <w:rFonts w:ascii="Arial" w:hAnsi="Arial" w:cs="Arial"/>
          <w:lang w:val="nb-NO"/>
        </w:rPr>
        <w:t xml:space="preserve">Semester adalah satuan waktu </w:t>
      </w:r>
      <w:r w:rsidR="00A00647" w:rsidRPr="00D1364F">
        <w:rPr>
          <w:rFonts w:ascii="Arial" w:hAnsi="Arial" w:cs="Arial"/>
          <w:lang w:val="nb-NO"/>
        </w:rPr>
        <w:t>6 bulan berjalan dengan kegiatan yang sesuai kurikulum.</w:t>
      </w:r>
    </w:p>
    <w:p w:rsidR="003243BD" w:rsidRPr="00D1364F" w:rsidRDefault="003243BD" w:rsidP="00214CE6">
      <w:pPr>
        <w:jc w:val="both"/>
        <w:rPr>
          <w:rFonts w:ascii="Arial" w:hAnsi="Arial" w:cs="Arial"/>
        </w:rPr>
      </w:pPr>
    </w:p>
    <w:p w:rsidR="00397EC7" w:rsidRPr="00D1364F" w:rsidRDefault="00854029" w:rsidP="00214CE6">
      <w:pPr>
        <w:numPr>
          <w:ilvl w:val="0"/>
          <w:numId w:val="3"/>
        </w:numPr>
        <w:jc w:val="both"/>
        <w:rPr>
          <w:rFonts w:ascii="Arial" w:hAnsi="Arial" w:cs="Arial"/>
        </w:rPr>
      </w:pPr>
      <w:r w:rsidRPr="00D1364F">
        <w:rPr>
          <w:rFonts w:ascii="Arial" w:hAnsi="Arial" w:cs="Arial"/>
        </w:rPr>
        <w:t xml:space="preserve">Dosen adalah dokter spesialis (Sp), </w:t>
      </w:r>
      <w:r w:rsidR="00970C86" w:rsidRPr="00D1364F">
        <w:rPr>
          <w:rFonts w:ascii="Arial" w:hAnsi="Arial" w:cs="Arial"/>
        </w:rPr>
        <w:t xml:space="preserve">Dokter Spesialis </w:t>
      </w:r>
      <w:r w:rsidR="000F000A" w:rsidRPr="00D1364F">
        <w:rPr>
          <w:rFonts w:ascii="Arial" w:hAnsi="Arial" w:cs="Arial"/>
        </w:rPr>
        <w:t>Ilmu Bedah</w:t>
      </w:r>
      <w:r w:rsidR="00970C86" w:rsidRPr="00D1364F">
        <w:rPr>
          <w:rFonts w:ascii="Arial" w:hAnsi="Arial" w:cs="Arial"/>
        </w:rPr>
        <w:t xml:space="preserve"> </w:t>
      </w:r>
      <w:r w:rsidR="0061261F" w:rsidRPr="00D1364F">
        <w:rPr>
          <w:rFonts w:ascii="Arial" w:hAnsi="Arial" w:cs="Arial"/>
        </w:rPr>
        <w:t xml:space="preserve">   </w:t>
      </w:r>
      <w:r w:rsidRPr="00D1364F">
        <w:rPr>
          <w:rFonts w:ascii="Arial" w:hAnsi="Arial" w:cs="Arial"/>
        </w:rPr>
        <w:t xml:space="preserve">(Sp) dan dokter spesialis konsultan (Sp.K), dan </w:t>
      </w:r>
      <w:r w:rsidR="00970C86" w:rsidRPr="00D1364F">
        <w:rPr>
          <w:rFonts w:ascii="Arial" w:hAnsi="Arial" w:cs="Arial"/>
        </w:rPr>
        <w:t xml:space="preserve">Dokter Spesialis </w:t>
      </w:r>
      <w:r w:rsidR="000F000A" w:rsidRPr="00D1364F">
        <w:rPr>
          <w:rFonts w:ascii="Arial" w:hAnsi="Arial" w:cs="Arial"/>
        </w:rPr>
        <w:t>Ilmu Bedah</w:t>
      </w:r>
      <w:r w:rsidR="00970C86" w:rsidRPr="00D1364F">
        <w:rPr>
          <w:rFonts w:ascii="Arial" w:hAnsi="Arial" w:cs="Arial"/>
        </w:rPr>
        <w:t xml:space="preserve"> </w:t>
      </w:r>
      <w:r w:rsidR="0061261F" w:rsidRPr="00D1364F">
        <w:rPr>
          <w:rFonts w:ascii="Arial" w:hAnsi="Arial" w:cs="Arial"/>
        </w:rPr>
        <w:t xml:space="preserve">  </w:t>
      </w:r>
      <w:r w:rsidR="001245B8" w:rsidRPr="00D1364F">
        <w:rPr>
          <w:rFonts w:ascii="Arial" w:hAnsi="Arial" w:cs="Arial"/>
        </w:rPr>
        <w:t xml:space="preserve"> </w:t>
      </w:r>
      <w:r w:rsidRPr="00D1364F">
        <w:rPr>
          <w:rFonts w:ascii="Arial" w:hAnsi="Arial" w:cs="Arial"/>
        </w:rPr>
        <w:t xml:space="preserve">konsultan (Sp.K) yang bertugas di RS </w:t>
      </w:r>
      <w:r w:rsidR="00A00647" w:rsidRPr="00D1364F">
        <w:rPr>
          <w:rFonts w:ascii="Arial" w:hAnsi="Arial" w:cs="Arial"/>
        </w:rPr>
        <w:t>Pendidikan.</w:t>
      </w:r>
    </w:p>
    <w:p w:rsidR="00397EC7" w:rsidRPr="00D1364F" w:rsidRDefault="00397EC7" w:rsidP="00214CE6">
      <w:pPr>
        <w:jc w:val="both"/>
        <w:rPr>
          <w:rFonts w:ascii="Arial" w:hAnsi="Arial" w:cs="Arial"/>
          <w:lang w:val="nb-NO"/>
        </w:rPr>
      </w:pPr>
    </w:p>
    <w:p w:rsidR="00025ECE" w:rsidRPr="00D1364F" w:rsidRDefault="00025ECE" w:rsidP="00214CE6">
      <w:pPr>
        <w:jc w:val="both"/>
        <w:rPr>
          <w:rFonts w:ascii="Arial" w:hAnsi="Arial" w:cs="Arial"/>
          <w:lang w:val="nb-NO"/>
        </w:rPr>
      </w:pPr>
    </w:p>
    <w:p w:rsidR="00025ECE" w:rsidRPr="00D1364F" w:rsidRDefault="00025ECE" w:rsidP="00214CE6">
      <w:pPr>
        <w:jc w:val="both"/>
        <w:rPr>
          <w:rFonts w:ascii="Arial" w:hAnsi="Arial" w:cs="Arial"/>
          <w:lang w:val="nb-NO"/>
        </w:rPr>
      </w:pPr>
    </w:p>
    <w:p w:rsidR="00025ECE" w:rsidRPr="00D1364F" w:rsidRDefault="00025ECE" w:rsidP="00214CE6">
      <w:pPr>
        <w:jc w:val="both"/>
        <w:rPr>
          <w:rFonts w:ascii="Arial" w:hAnsi="Arial" w:cs="Arial"/>
          <w:lang w:val="nb-NO"/>
        </w:rPr>
      </w:pPr>
    </w:p>
    <w:p w:rsidR="001D21BC" w:rsidRPr="00D1364F" w:rsidRDefault="001D21BC" w:rsidP="00214CE6">
      <w:pPr>
        <w:ind w:left="450" w:hanging="450"/>
        <w:jc w:val="both"/>
        <w:rPr>
          <w:rFonts w:ascii="Arial" w:hAnsi="Arial" w:cs="Arial"/>
          <w:lang w:val="id-ID"/>
        </w:rPr>
      </w:pPr>
      <w:r w:rsidRPr="00D1364F">
        <w:rPr>
          <w:rFonts w:ascii="Arial" w:hAnsi="Arial" w:cs="Arial"/>
          <w:lang w:val="nb-NO"/>
        </w:rPr>
        <w:t xml:space="preserve">IV. PETUNJUK PENGISIAN BORANG </w:t>
      </w:r>
      <w:r w:rsidR="00E063F7" w:rsidRPr="00D1364F">
        <w:rPr>
          <w:rFonts w:ascii="Arial" w:hAnsi="Arial" w:cs="Arial"/>
          <w:lang w:val="nb-NO"/>
        </w:rPr>
        <w:t>PR</w:t>
      </w:r>
      <w:r w:rsidR="00CC28B9" w:rsidRPr="00D1364F">
        <w:rPr>
          <w:rFonts w:ascii="Arial" w:hAnsi="Arial" w:cs="Arial"/>
          <w:lang w:val="nb-NO"/>
        </w:rPr>
        <w:t xml:space="preserve">OGRAM </w:t>
      </w:r>
      <w:r w:rsidR="00A471AC" w:rsidRPr="00D1364F">
        <w:rPr>
          <w:rFonts w:ascii="Arial" w:hAnsi="Arial" w:cs="Arial"/>
          <w:lang w:val="nb-NO"/>
        </w:rPr>
        <w:t>PENDIDIKAN</w:t>
      </w:r>
      <w:r w:rsidR="00CC28B9"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00AC02DE" w:rsidRPr="00D1364F">
        <w:rPr>
          <w:rFonts w:ascii="Arial" w:hAnsi="Arial" w:cs="Arial"/>
          <w:lang w:val="id-ID"/>
        </w:rPr>
        <w:t>(BUKU III</w:t>
      </w:r>
      <w:r w:rsidR="00C8182F" w:rsidRPr="00D1364F">
        <w:rPr>
          <w:rFonts w:ascii="Arial" w:hAnsi="Arial" w:cs="Arial"/>
          <w:lang w:val="id-ID"/>
        </w:rPr>
        <w:t>)</w:t>
      </w:r>
    </w:p>
    <w:p w:rsidR="001D21BC" w:rsidRPr="00D1364F" w:rsidRDefault="001D21BC" w:rsidP="00214CE6">
      <w:pPr>
        <w:jc w:val="both"/>
        <w:rPr>
          <w:rFonts w:ascii="Arial" w:hAnsi="Arial" w:cs="Arial"/>
          <w:lang w:val="nb-NO"/>
        </w:rPr>
      </w:pPr>
    </w:p>
    <w:p w:rsidR="001D21BC" w:rsidRPr="00D1364F" w:rsidRDefault="001D21BC" w:rsidP="00214CE6">
      <w:pPr>
        <w:jc w:val="both"/>
        <w:rPr>
          <w:rFonts w:ascii="Arial" w:hAnsi="Arial" w:cs="Arial"/>
          <w:lang w:val="nb-NO"/>
        </w:rPr>
      </w:pPr>
      <w:r w:rsidRPr="00D1364F">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D1364F" w:rsidRDefault="001D21BC" w:rsidP="00214CE6">
      <w:pPr>
        <w:jc w:val="both"/>
        <w:rPr>
          <w:rFonts w:ascii="Arial" w:hAnsi="Arial" w:cs="Arial"/>
          <w:lang w:val="nb-NO"/>
        </w:rPr>
      </w:pPr>
    </w:p>
    <w:p w:rsidR="001D21BC" w:rsidRPr="00D1364F" w:rsidRDefault="001D21BC" w:rsidP="00214CE6">
      <w:pPr>
        <w:jc w:val="both"/>
        <w:rPr>
          <w:rFonts w:ascii="Arial" w:hAnsi="Arial" w:cs="Arial"/>
          <w:bCs/>
          <w:lang w:val="nb-NO"/>
        </w:rPr>
      </w:pPr>
      <w:r w:rsidRPr="00D1364F">
        <w:rPr>
          <w:rFonts w:ascii="Arial" w:hAnsi="Arial" w:cs="Arial"/>
          <w:lang w:val="nb-NO"/>
        </w:rPr>
        <w:t xml:space="preserve">Bagi PS yang dibina oleh Departemen Pendidikan Nasional, isikan data dosen tetap </w:t>
      </w:r>
      <w:r w:rsidRPr="00D1364F">
        <w:rPr>
          <w:rFonts w:ascii="Arial" w:hAnsi="Arial" w:cs="Arial"/>
          <w:bCs/>
          <w:lang w:val="nb-NO"/>
        </w:rPr>
        <w:t>institusi yang terdaftar sebagai dos</w:t>
      </w:r>
      <w:r w:rsidR="00A44375" w:rsidRPr="00D1364F">
        <w:rPr>
          <w:rFonts w:ascii="Arial" w:hAnsi="Arial" w:cs="Arial"/>
          <w:bCs/>
          <w:lang w:val="nb-NO"/>
        </w:rPr>
        <w:t>en tetap PS berdasarkan SK Dikti No. 034/Dikti</w:t>
      </w:r>
      <w:r w:rsidRPr="00D1364F">
        <w:rPr>
          <w:rFonts w:ascii="Arial" w:hAnsi="Arial" w:cs="Arial"/>
          <w:bCs/>
          <w:lang w:val="nb-NO"/>
        </w:rPr>
        <w:t>/Kep/2002 tentang perubahan dan peraturan tambahan keputusan Direktur Jendera</w:t>
      </w:r>
      <w:r w:rsidR="00A44375" w:rsidRPr="00D1364F">
        <w:rPr>
          <w:rFonts w:ascii="Arial" w:hAnsi="Arial" w:cs="Arial"/>
          <w:bCs/>
          <w:lang w:val="nb-NO"/>
        </w:rPr>
        <w:t>l Pendidikan Tinggi No. 08/Dikti</w:t>
      </w:r>
      <w:r w:rsidRPr="00D1364F">
        <w:rPr>
          <w:rFonts w:ascii="Arial" w:hAnsi="Arial" w:cs="Arial"/>
          <w:bCs/>
          <w:lang w:val="nb-NO"/>
        </w:rPr>
        <w:t>/Ke</w:t>
      </w:r>
      <w:r w:rsidR="00A44375" w:rsidRPr="00D1364F">
        <w:rPr>
          <w:rFonts w:ascii="Arial" w:hAnsi="Arial" w:cs="Arial"/>
          <w:bCs/>
          <w:lang w:val="nb-NO"/>
        </w:rPr>
        <w:t>p/2002 tentang petunjuk teknis Keputusan Menteri Pendidikan N</w:t>
      </w:r>
      <w:r w:rsidRPr="00D1364F">
        <w:rPr>
          <w:rFonts w:ascii="Arial" w:hAnsi="Arial" w:cs="Arial"/>
          <w:bCs/>
          <w:lang w:val="nb-NO"/>
        </w:rPr>
        <w:t xml:space="preserve">asional </w:t>
      </w:r>
      <w:r w:rsidR="00A44375" w:rsidRPr="00D1364F">
        <w:rPr>
          <w:rFonts w:ascii="Arial" w:hAnsi="Arial" w:cs="Arial"/>
          <w:bCs/>
          <w:lang w:val="nb-NO"/>
        </w:rPr>
        <w:t xml:space="preserve">(Kepmendiknas) </w:t>
      </w:r>
      <w:r w:rsidRPr="00D1364F">
        <w:rPr>
          <w:rFonts w:ascii="Arial" w:hAnsi="Arial" w:cs="Arial"/>
          <w:bCs/>
          <w:lang w:val="nb-NO"/>
        </w:rPr>
        <w:t xml:space="preserve">No. 184/U/2001 tentang pedoman pengawasan-pengendalian dan pembinaan program diploma, </w:t>
      </w:r>
      <w:r w:rsidR="00AC02DE" w:rsidRPr="00D1364F">
        <w:rPr>
          <w:rFonts w:ascii="Arial" w:hAnsi="Arial" w:cs="Arial"/>
          <w:bCs/>
          <w:lang w:val="nb-NO"/>
        </w:rPr>
        <w:t>sarjana</w:t>
      </w:r>
      <w:r w:rsidRPr="00D1364F">
        <w:rPr>
          <w:rFonts w:ascii="Arial" w:hAnsi="Arial" w:cs="Arial"/>
          <w:bCs/>
          <w:lang w:val="nb-NO"/>
        </w:rPr>
        <w:t>, dan pasca</w:t>
      </w:r>
      <w:r w:rsidR="00AC02DE" w:rsidRPr="00D1364F">
        <w:rPr>
          <w:rFonts w:ascii="Arial" w:hAnsi="Arial" w:cs="Arial"/>
          <w:bCs/>
          <w:lang w:val="nb-NO"/>
        </w:rPr>
        <w:t xml:space="preserve"> sarjana</w:t>
      </w:r>
      <w:r w:rsidRPr="00D1364F">
        <w:rPr>
          <w:rFonts w:ascii="Arial" w:hAnsi="Arial" w:cs="Arial"/>
          <w:bCs/>
          <w:lang w:val="nb-NO"/>
        </w:rPr>
        <w:t xml:space="preserve"> di perguruan tinggi, </w:t>
      </w:r>
      <w:r w:rsidRPr="00D1364F">
        <w:rPr>
          <w:rFonts w:ascii="Arial" w:hAnsi="Arial" w:cs="Arial"/>
          <w:lang w:val="nb-NO"/>
        </w:rPr>
        <w:t>pada tabel yang disediakan.</w:t>
      </w:r>
    </w:p>
    <w:p w:rsidR="001D21BC" w:rsidRPr="00D1364F" w:rsidRDefault="001D21BC" w:rsidP="00214CE6">
      <w:pPr>
        <w:jc w:val="both"/>
        <w:rPr>
          <w:rFonts w:ascii="Arial" w:hAnsi="Arial" w:cs="Arial"/>
          <w:lang w:val="nb-NO"/>
        </w:rPr>
      </w:pPr>
    </w:p>
    <w:p w:rsidR="001D21BC" w:rsidRPr="00D1364F" w:rsidRDefault="001D21BC" w:rsidP="00214CE6">
      <w:pPr>
        <w:jc w:val="both"/>
        <w:rPr>
          <w:rFonts w:ascii="Arial" w:hAnsi="Arial" w:cs="Arial"/>
          <w:lang w:val="nb-NO"/>
        </w:rPr>
      </w:pPr>
      <w:r w:rsidRPr="00D1364F">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D1364F" w:rsidRDefault="001D21BC" w:rsidP="00214CE6">
      <w:pPr>
        <w:jc w:val="both"/>
        <w:rPr>
          <w:rFonts w:ascii="Arial" w:hAnsi="Arial" w:cs="Arial"/>
          <w:lang w:val="nb-NO"/>
        </w:rPr>
      </w:pPr>
    </w:p>
    <w:p w:rsidR="001D21BC" w:rsidRPr="00D1364F" w:rsidRDefault="001D21BC" w:rsidP="00214CE6">
      <w:pPr>
        <w:jc w:val="both"/>
        <w:rPr>
          <w:rFonts w:ascii="Arial" w:hAnsi="Arial" w:cs="Arial"/>
          <w:lang w:val="it-IT"/>
        </w:rPr>
      </w:pPr>
      <w:r w:rsidRPr="00D1364F">
        <w:rPr>
          <w:rFonts w:ascii="Arial" w:hAnsi="Arial" w:cs="Arial"/>
          <w:lang w:val="it-IT"/>
        </w:rPr>
        <w:t xml:space="preserve">Dokumen akreditasi </w:t>
      </w:r>
      <w:r w:rsidR="00E063F7" w:rsidRPr="00D1364F">
        <w:rPr>
          <w:rFonts w:ascii="Arial" w:hAnsi="Arial" w:cs="Arial"/>
          <w:lang w:val="it-IT"/>
        </w:rPr>
        <w:t>pr</w:t>
      </w:r>
      <w:r w:rsidR="00CC28B9" w:rsidRPr="00D1364F">
        <w:rPr>
          <w:rFonts w:ascii="Arial" w:hAnsi="Arial" w:cs="Arial"/>
          <w:lang w:val="it-IT"/>
        </w:rPr>
        <w:t xml:space="preserve">ogram </w:t>
      </w:r>
      <w:r w:rsidR="00A471AC" w:rsidRPr="00D1364F">
        <w:rPr>
          <w:rFonts w:ascii="Arial" w:hAnsi="Arial" w:cs="Arial"/>
          <w:lang w:val="it-IT"/>
        </w:rPr>
        <w:t>Pendidikan</w:t>
      </w:r>
      <w:r w:rsidR="00CC28B9" w:rsidRPr="00D1364F">
        <w:rPr>
          <w:rFonts w:ascii="Arial" w:hAnsi="Arial" w:cs="Arial"/>
          <w:lang w:val="it-IT"/>
        </w:rPr>
        <w:t xml:space="preserve"> </w:t>
      </w:r>
      <w:r w:rsidR="00970C86" w:rsidRPr="00D1364F">
        <w:rPr>
          <w:rFonts w:ascii="Arial" w:hAnsi="Arial" w:cs="Arial"/>
          <w:lang w:val="it-IT"/>
        </w:rPr>
        <w:t xml:space="preserve">Dokter Spesialis </w:t>
      </w:r>
      <w:r w:rsidR="000F000A" w:rsidRPr="00D1364F">
        <w:rPr>
          <w:rFonts w:ascii="Arial" w:hAnsi="Arial" w:cs="Arial"/>
          <w:lang w:val="it-IT"/>
        </w:rPr>
        <w:t>Ilmu Bedah</w:t>
      </w:r>
      <w:r w:rsidR="00970C86" w:rsidRPr="00D1364F">
        <w:rPr>
          <w:rFonts w:ascii="Arial" w:hAnsi="Arial" w:cs="Arial"/>
          <w:lang w:val="it-IT"/>
        </w:rPr>
        <w:t xml:space="preserve"> </w:t>
      </w:r>
      <w:r w:rsidR="0061261F" w:rsidRPr="00D1364F">
        <w:rPr>
          <w:rFonts w:ascii="Arial" w:hAnsi="Arial" w:cs="Arial"/>
          <w:lang w:val="it-IT"/>
        </w:rPr>
        <w:t xml:space="preserve">  </w:t>
      </w:r>
      <w:r w:rsidRPr="00D1364F">
        <w:rPr>
          <w:rFonts w:ascii="Arial" w:hAnsi="Arial" w:cs="Arial"/>
          <w:lang w:val="it-IT"/>
        </w:rPr>
        <w:t>terdiri dari:</w:t>
      </w:r>
    </w:p>
    <w:p w:rsidR="002226B9" w:rsidRPr="00D1364F" w:rsidRDefault="002226B9" w:rsidP="00214CE6">
      <w:pPr>
        <w:jc w:val="both"/>
        <w:rPr>
          <w:rFonts w:ascii="Arial" w:hAnsi="Arial" w:cs="Arial"/>
          <w:lang w:val="it-IT"/>
        </w:rPr>
      </w:pPr>
    </w:p>
    <w:p w:rsidR="001D21BC" w:rsidRPr="00D1364F" w:rsidRDefault="001D21BC" w:rsidP="00214CE6">
      <w:pPr>
        <w:numPr>
          <w:ilvl w:val="0"/>
          <w:numId w:val="18"/>
        </w:numPr>
        <w:jc w:val="both"/>
        <w:rPr>
          <w:rFonts w:ascii="Arial" w:hAnsi="Arial" w:cs="Arial"/>
          <w:lang w:val="fr-FR"/>
        </w:rPr>
      </w:pPr>
      <w:r w:rsidRPr="00D1364F">
        <w:rPr>
          <w:rFonts w:ascii="Arial" w:hAnsi="Arial" w:cs="Arial"/>
          <w:lang w:val="fr-FR"/>
        </w:rPr>
        <w:t>Laporan evaluasi diri</w:t>
      </w:r>
      <w:r w:rsidR="004A1D70" w:rsidRPr="00D1364F">
        <w:rPr>
          <w:rFonts w:ascii="Arial" w:hAnsi="Arial" w:cs="Arial"/>
          <w:lang w:val="fr-FR"/>
        </w:rPr>
        <w:t xml:space="preserve"> </w:t>
      </w:r>
      <w:r w:rsidR="00E063F7" w:rsidRPr="00D1364F">
        <w:rPr>
          <w:rFonts w:ascii="Arial" w:hAnsi="Arial" w:cs="Arial"/>
          <w:lang w:val="id-ID"/>
        </w:rPr>
        <w:t>pro</w:t>
      </w:r>
      <w:r w:rsidR="00CC28B9" w:rsidRPr="00D1364F">
        <w:rPr>
          <w:rFonts w:ascii="Arial" w:hAnsi="Arial" w:cs="Arial"/>
          <w:lang w:val="id-ID"/>
        </w:rPr>
        <w:t xml:space="preserve">gram </w:t>
      </w:r>
      <w:r w:rsidR="00A471AC" w:rsidRPr="00D1364F">
        <w:rPr>
          <w:rFonts w:ascii="Arial" w:hAnsi="Arial" w:cs="Arial"/>
          <w:lang w:val="id-ID"/>
        </w:rPr>
        <w:t>Pendidikan</w:t>
      </w:r>
      <w:r w:rsidR="00CC28B9" w:rsidRPr="00D1364F">
        <w:rPr>
          <w:rFonts w:ascii="Arial" w:hAnsi="Arial" w:cs="Arial"/>
          <w:lang w:val="id-ID"/>
        </w:rPr>
        <w:t xml:space="preserve"> </w:t>
      </w:r>
      <w:r w:rsidR="00970C86" w:rsidRPr="00D1364F">
        <w:rPr>
          <w:rFonts w:ascii="Arial" w:hAnsi="Arial" w:cs="Arial"/>
          <w:lang w:val="id-ID"/>
        </w:rPr>
        <w:t xml:space="preserve">Dokter Spesialis </w:t>
      </w:r>
      <w:r w:rsidR="000F000A" w:rsidRPr="00D1364F">
        <w:rPr>
          <w:rFonts w:ascii="Arial" w:hAnsi="Arial" w:cs="Arial"/>
          <w:lang w:val="id-ID"/>
        </w:rPr>
        <w:t>Ilmu Bedah</w:t>
      </w:r>
      <w:r w:rsidR="00970C86" w:rsidRPr="00D1364F">
        <w:rPr>
          <w:rFonts w:ascii="Arial" w:hAnsi="Arial" w:cs="Arial"/>
          <w:lang w:val="id-ID"/>
        </w:rPr>
        <w:t xml:space="preserve"> </w:t>
      </w:r>
      <w:r w:rsidR="0061261F" w:rsidRPr="00D1364F">
        <w:rPr>
          <w:rFonts w:ascii="Arial" w:hAnsi="Arial" w:cs="Arial"/>
          <w:lang w:val="id-ID"/>
        </w:rPr>
        <w:t xml:space="preserve">  </w:t>
      </w:r>
    </w:p>
    <w:p w:rsidR="00775F6E" w:rsidRPr="00D1364F" w:rsidRDefault="001D21BC" w:rsidP="00214CE6">
      <w:pPr>
        <w:numPr>
          <w:ilvl w:val="0"/>
          <w:numId w:val="18"/>
        </w:numPr>
        <w:jc w:val="both"/>
        <w:rPr>
          <w:rFonts w:ascii="Arial" w:hAnsi="Arial" w:cs="Arial"/>
          <w:lang w:val="fr-FR"/>
        </w:rPr>
      </w:pPr>
      <w:r w:rsidRPr="00D1364F">
        <w:rPr>
          <w:rFonts w:ascii="Arial" w:hAnsi="Arial" w:cs="Arial"/>
          <w:lang w:val="fr-FR"/>
        </w:rPr>
        <w:t xml:space="preserve">Borang akreditasi </w:t>
      </w:r>
      <w:r w:rsidR="00E063F7" w:rsidRPr="00D1364F">
        <w:rPr>
          <w:rFonts w:ascii="Arial" w:hAnsi="Arial" w:cs="Arial"/>
          <w:lang w:val="fr-FR"/>
        </w:rPr>
        <w:t>pro</w:t>
      </w:r>
      <w:r w:rsidR="00CC28B9" w:rsidRPr="00D1364F">
        <w:rPr>
          <w:rFonts w:ascii="Arial" w:hAnsi="Arial" w:cs="Arial"/>
          <w:lang w:val="fr-FR"/>
        </w:rPr>
        <w:t xml:space="preserve">gram </w:t>
      </w:r>
      <w:r w:rsidR="00A471AC" w:rsidRPr="00D1364F">
        <w:rPr>
          <w:rFonts w:ascii="Arial" w:hAnsi="Arial" w:cs="Arial"/>
          <w:lang w:val="fr-FR"/>
        </w:rPr>
        <w:t>Pendidikan</w:t>
      </w:r>
      <w:r w:rsidR="00CC28B9" w:rsidRPr="00D1364F">
        <w:rPr>
          <w:rFonts w:ascii="Arial" w:hAnsi="Arial" w:cs="Arial"/>
          <w:lang w:val="fr-FR"/>
        </w:rPr>
        <w:t xml:space="preserve"> </w:t>
      </w:r>
      <w:r w:rsidR="00970C86" w:rsidRPr="00D1364F">
        <w:rPr>
          <w:rFonts w:ascii="Arial" w:hAnsi="Arial" w:cs="Arial"/>
          <w:lang w:val="fr-FR"/>
        </w:rPr>
        <w:t xml:space="preserve">Dokter Spesialis </w:t>
      </w:r>
      <w:r w:rsidR="000F000A" w:rsidRPr="00D1364F">
        <w:rPr>
          <w:rFonts w:ascii="Arial" w:hAnsi="Arial" w:cs="Arial"/>
          <w:lang w:val="fr-FR"/>
        </w:rPr>
        <w:t>Ilmu Bedah</w:t>
      </w:r>
      <w:r w:rsidR="00970C86" w:rsidRPr="00D1364F">
        <w:rPr>
          <w:rFonts w:ascii="Arial" w:hAnsi="Arial" w:cs="Arial"/>
          <w:lang w:val="fr-FR"/>
        </w:rPr>
        <w:t xml:space="preserve"> </w:t>
      </w:r>
      <w:r w:rsidR="0061261F" w:rsidRPr="00D1364F">
        <w:rPr>
          <w:rFonts w:ascii="Arial" w:hAnsi="Arial" w:cs="Arial"/>
          <w:lang w:val="fr-FR"/>
        </w:rPr>
        <w:t xml:space="preserve">  </w:t>
      </w:r>
    </w:p>
    <w:p w:rsidR="001D21BC" w:rsidRPr="00D1364F" w:rsidRDefault="00775F6E" w:rsidP="00214CE6">
      <w:pPr>
        <w:numPr>
          <w:ilvl w:val="0"/>
          <w:numId w:val="18"/>
        </w:numPr>
        <w:jc w:val="both"/>
        <w:rPr>
          <w:rFonts w:ascii="Arial" w:hAnsi="Arial" w:cs="Arial"/>
          <w:lang w:val="fr-FR"/>
        </w:rPr>
      </w:pPr>
      <w:r w:rsidRPr="00D1364F">
        <w:rPr>
          <w:rFonts w:ascii="Arial" w:hAnsi="Arial" w:cs="Arial"/>
          <w:lang w:val="fr-FR"/>
        </w:rPr>
        <w:t xml:space="preserve">Borang akreditasi </w:t>
      </w:r>
      <w:r w:rsidR="004A1D70" w:rsidRPr="00D1364F">
        <w:rPr>
          <w:rFonts w:ascii="Arial" w:hAnsi="Arial" w:cs="Arial"/>
          <w:lang w:val="id-ID"/>
        </w:rPr>
        <w:t>u</w:t>
      </w:r>
      <w:r w:rsidR="00C1216B" w:rsidRPr="00D1364F">
        <w:rPr>
          <w:rFonts w:ascii="Arial" w:hAnsi="Arial" w:cs="Arial"/>
          <w:lang w:val="fr-FR"/>
        </w:rPr>
        <w:t xml:space="preserve">nit pengelola </w:t>
      </w:r>
      <w:r w:rsidR="00E063F7" w:rsidRPr="00D1364F">
        <w:rPr>
          <w:rFonts w:ascii="Arial" w:hAnsi="Arial" w:cs="Arial"/>
          <w:lang w:val="fr-FR"/>
        </w:rPr>
        <w:t>pr</w:t>
      </w:r>
      <w:r w:rsidR="00CC28B9" w:rsidRPr="00D1364F">
        <w:rPr>
          <w:rFonts w:ascii="Arial" w:hAnsi="Arial" w:cs="Arial"/>
          <w:lang w:val="fr-FR"/>
        </w:rPr>
        <w:t xml:space="preserve">ogram </w:t>
      </w:r>
      <w:r w:rsidR="00A471AC" w:rsidRPr="00D1364F">
        <w:rPr>
          <w:rFonts w:ascii="Arial" w:hAnsi="Arial" w:cs="Arial"/>
          <w:lang w:val="fr-FR"/>
        </w:rPr>
        <w:t>Pendidikan</w:t>
      </w:r>
      <w:r w:rsidR="00CC28B9" w:rsidRPr="00D1364F">
        <w:rPr>
          <w:rFonts w:ascii="Arial" w:hAnsi="Arial" w:cs="Arial"/>
          <w:lang w:val="fr-FR"/>
        </w:rPr>
        <w:t xml:space="preserve"> </w:t>
      </w:r>
      <w:r w:rsidR="00970C86" w:rsidRPr="00D1364F">
        <w:rPr>
          <w:rFonts w:ascii="Arial" w:hAnsi="Arial" w:cs="Arial"/>
          <w:lang w:val="fr-FR"/>
        </w:rPr>
        <w:t xml:space="preserve">Dokter Spesialis </w:t>
      </w:r>
      <w:r w:rsidR="000F000A" w:rsidRPr="00D1364F">
        <w:rPr>
          <w:rFonts w:ascii="Arial" w:hAnsi="Arial" w:cs="Arial"/>
          <w:lang w:val="fr-FR"/>
        </w:rPr>
        <w:t>Ilmu Bedah</w:t>
      </w:r>
      <w:r w:rsidR="00970C86" w:rsidRPr="00D1364F">
        <w:rPr>
          <w:rFonts w:ascii="Arial" w:hAnsi="Arial" w:cs="Arial"/>
          <w:lang w:val="fr-FR"/>
        </w:rPr>
        <w:t xml:space="preserve"> </w:t>
      </w:r>
      <w:r w:rsidR="0061261F" w:rsidRPr="00D1364F">
        <w:rPr>
          <w:rFonts w:ascii="Arial" w:hAnsi="Arial" w:cs="Arial"/>
          <w:lang w:val="fr-FR"/>
        </w:rPr>
        <w:t xml:space="preserve">  </w:t>
      </w:r>
    </w:p>
    <w:p w:rsidR="001D21BC" w:rsidRPr="00D1364F" w:rsidRDefault="001D21BC" w:rsidP="00214CE6">
      <w:pPr>
        <w:numPr>
          <w:ilvl w:val="0"/>
          <w:numId w:val="18"/>
        </w:numPr>
        <w:jc w:val="both"/>
        <w:rPr>
          <w:rFonts w:ascii="Arial" w:hAnsi="Arial" w:cs="Arial"/>
          <w:lang w:val="fr-FR"/>
        </w:rPr>
      </w:pPr>
      <w:r w:rsidRPr="00D1364F">
        <w:rPr>
          <w:rFonts w:ascii="Arial" w:hAnsi="Arial" w:cs="Arial"/>
          <w:lang w:val="fr-FR"/>
        </w:rPr>
        <w:t>Lampiran borang akreditasi</w:t>
      </w:r>
    </w:p>
    <w:p w:rsidR="001D21BC" w:rsidRPr="00D1364F" w:rsidRDefault="001D21BC" w:rsidP="00214CE6">
      <w:pPr>
        <w:jc w:val="both"/>
        <w:rPr>
          <w:rFonts w:ascii="Arial" w:hAnsi="Arial" w:cs="Arial"/>
          <w:lang w:val="fr-FR"/>
        </w:rPr>
      </w:pPr>
    </w:p>
    <w:p w:rsidR="001D21BC" w:rsidRPr="00D1364F" w:rsidRDefault="001D21BC" w:rsidP="00214CE6">
      <w:pPr>
        <w:jc w:val="both"/>
        <w:rPr>
          <w:rFonts w:ascii="Arial" w:hAnsi="Arial" w:cs="Arial"/>
          <w:lang w:val="fr-FR"/>
        </w:rPr>
      </w:pPr>
      <w:r w:rsidRPr="00D1364F">
        <w:rPr>
          <w:rFonts w:ascii="Arial" w:hAnsi="Arial" w:cs="Arial"/>
          <w:lang w:val="fr-FR"/>
        </w:rPr>
        <w:t>Dokumen tersebut di atas dikirimkan kepada Sek</w:t>
      </w:r>
      <w:r w:rsidR="00984605" w:rsidRPr="00D1364F">
        <w:rPr>
          <w:rFonts w:ascii="Arial" w:hAnsi="Arial" w:cs="Arial"/>
          <w:lang w:val="fr-FR"/>
        </w:rPr>
        <w:t>re</w:t>
      </w:r>
      <w:r w:rsidRPr="00D1364F">
        <w:rPr>
          <w:rFonts w:ascii="Arial" w:hAnsi="Arial" w:cs="Arial"/>
          <w:lang w:val="fr-FR"/>
        </w:rPr>
        <w:t>tar</w:t>
      </w:r>
      <w:r w:rsidR="00AC02DE" w:rsidRPr="00D1364F">
        <w:rPr>
          <w:rFonts w:ascii="Arial" w:hAnsi="Arial" w:cs="Arial"/>
          <w:lang w:val="fr-FR"/>
        </w:rPr>
        <w:t>iat BAN-PT sebanyak 6</w:t>
      </w:r>
      <w:r w:rsidRPr="00D1364F">
        <w:rPr>
          <w:rFonts w:ascii="Arial" w:hAnsi="Arial" w:cs="Arial"/>
          <w:lang w:val="fr-FR"/>
        </w:rPr>
        <w:t xml:space="preserve"> set berkas. Seluruh dokumen tersebut dilengkapi dengan satu buah CD-ROM yang berisikan </w:t>
      </w:r>
      <w:r w:rsidRPr="00D1364F">
        <w:rPr>
          <w:rFonts w:ascii="Arial" w:hAnsi="Arial" w:cs="Arial"/>
          <w:i/>
          <w:iCs/>
          <w:lang w:val="fr-FR"/>
        </w:rPr>
        <w:t>softcopy</w:t>
      </w:r>
      <w:r w:rsidRPr="00D1364F">
        <w:rPr>
          <w:rFonts w:ascii="Arial" w:hAnsi="Arial" w:cs="Arial"/>
          <w:lang w:val="fr-FR"/>
        </w:rPr>
        <w:t xml:space="preserve"> semua dokumen di atas.</w:t>
      </w:r>
    </w:p>
    <w:p w:rsidR="001D21BC" w:rsidRPr="00D1364F" w:rsidRDefault="001D21BC" w:rsidP="00214CE6">
      <w:pPr>
        <w:jc w:val="both"/>
        <w:rPr>
          <w:rFonts w:ascii="Arial" w:hAnsi="Arial" w:cs="Arial"/>
          <w:lang w:val="fr-FR"/>
        </w:rPr>
      </w:pPr>
    </w:p>
    <w:p w:rsidR="001D21BC" w:rsidRPr="00D1364F" w:rsidRDefault="001D21BC" w:rsidP="00214CE6">
      <w:pPr>
        <w:jc w:val="both"/>
        <w:rPr>
          <w:rFonts w:ascii="Arial" w:hAnsi="Arial" w:cs="Arial"/>
          <w:lang w:val="fr-FR"/>
        </w:rPr>
      </w:pPr>
    </w:p>
    <w:p w:rsidR="00E929CC" w:rsidRPr="00D1364F" w:rsidRDefault="003D2C45" w:rsidP="00214CE6">
      <w:pPr>
        <w:jc w:val="center"/>
        <w:rPr>
          <w:rFonts w:ascii="Arial" w:hAnsi="Arial" w:cs="Arial"/>
          <w:b/>
          <w:lang w:val="fr-FR"/>
        </w:rPr>
      </w:pPr>
      <w:r w:rsidRPr="00D1364F">
        <w:rPr>
          <w:rFonts w:ascii="Arial" w:hAnsi="Arial" w:cs="Arial"/>
          <w:b/>
          <w:lang w:val="fr-FR"/>
        </w:rPr>
        <w:br w:type="page"/>
      </w:r>
      <w:r w:rsidR="001D21BC" w:rsidRPr="00D1364F">
        <w:rPr>
          <w:rFonts w:ascii="Arial" w:hAnsi="Arial" w:cs="Arial"/>
          <w:b/>
          <w:lang w:val="fr-FR"/>
        </w:rPr>
        <w:lastRenderedPageBreak/>
        <w:t xml:space="preserve">PANDUAN PENGISIAN BORANG </w:t>
      </w:r>
    </w:p>
    <w:p w:rsidR="001D21BC" w:rsidRPr="00D1364F" w:rsidRDefault="00E063F7" w:rsidP="00214CE6">
      <w:pPr>
        <w:jc w:val="center"/>
        <w:rPr>
          <w:rFonts w:ascii="Arial" w:hAnsi="Arial" w:cs="Arial"/>
          <w:b/>
          <w:lang w:val="id-ID"/>
        </w:rPr>
      </w:pPr>
      <w:r w:rsidRPr="00D1364F">
        <w:rPr>
          <w:rFonts w:ascii="Arial" w:hAnsi="Arial" w:cs="Arial"/>
          <w:b/>
          <w:lang w:val="fr-FR"/>
        </w:rPr>
        <w:t>PRO</w:t>
      </w:r>
      <w:r w:rsidR="00CC28B9" w:rsidRPr="00D1364F">
        <w:rPr>
          <w:rFonts w:ascii="Arial" w:hAnsi="Arial" w:cs="Arial"/>
          <w:b/>
          <w:lang w:val="fr-FR"/>
        </w:rPr>
        <w:t xml:space="preserve">GRAM </w:t>
      </w:r>
      <w:r w:rsidR="00A471AC" w:rsidRPr="00D1364F">
        <w:rPr>
          <w:rFonts w:ascii="Arial" w:hAnsi="Arial" w:cs="Arial"/>
          <w:b/>
          <w:lang w:val="fr-FR"/>
        </w:rPr>
        <w:t>PENDIDIKAN</w:t>
      </w:r>
      <w:r w:rsidR="00CC28B9" w:rsidRPr="00D1364F">
        <w:rPr>
          <w:rFonts w:ascii="Arial" w:hAnsi="Arial" w:cs="Arial"/>
          <w:b/>
          <w:lang w:val="fr-FR"/>
        </w:rPr>
        <w:t xml:space="preserve"> </w:t>
      </w:r>
      <w:r w:rsidR="00970C86" w:rsidRPr="00D1364F">
        <w:rPr>
          <w:rFonts w:ascii="Arial" w:hAnsi="Arial" w:cs="Arial"/>
          <w:b/>
          <w:lang w:val="fr-FR"/>
        </w:rPr>
        <w:t xml:space="preserve">DOKTER SPESIALIS </w:t>
      </w:r>
      <w:r w:rsidR="000F000A" w:rsidRPr="00D1364F">
        <w:rPr>
          <w:rFonts w:ascii="Arial" w:hAnsi="Arial" w:cs="Arial"/>
          <w:b/>
          <w:lang w:val="fr-FR"/>
        </w:rPr>
        <w:t>ILMU BEDAH</w:t>
      </w:r>
      <w:r w:rsidR="00970C86" w:rsidRPr="00D1364F">
        <w:rPr>
          <w:rFonts w:ascii="Arial" w:hAnsi="Arial" w:cs="Arial"/>
          <w:b/>
          <w:lang w:val="fr-FR"/>
        </w:rPr>
        <w:t xml:space="preserve"> </w:t>
      </w:r>
      <w:r w:rsidR="0061261F" w:rsidRPr="00D1364F">
        <w:rPr>
          <w:rFonts w:ascii="Arial" w:hAnsi="Arial" w:cs="Arial"/>
          <w:b/>
          <w:lang w:val="fr-FR"/>
        </w:rPr>
        <w:t xml:space="preserve">  </w:t>
      </w:r>
    </w:p>
    <w:p w:rsidR="00C961AF" w:rsidRPr="00D1364F" w:rsidRDefault="00C961AF" w:rsidP="00214CE6">
      <w:pPr>
        <w:jc w:val="both"/>
        <w:rPr>
          <w:rFonts w:ascii="Arial" w:hAnsi="Arial" w:cs="Arial"/>
          <w:lang w:val="fr-FR"/>
        </w:rPr>
      </w:pPr>
    </w:p>
    <w:p w:rsidR="00DB6987" w:rsidRPr="00D1364F" w:rsidRDefault="00DB6987" w:rsidP="00214CE6">
      <w:pPr>
        <w:jc w:val="center"/>
        <w:rPr>
          <w:rFonts w:ascii="Arial" w:hAnsi="Arial" w:cs="Arial"/>
          <w:lang w:val="fr-FR"/>
        </w:rPr>
      </w:pPr>
    </w:p>
    <w:p w:rsidR="00214CE6" w:rsidRPr="00D1364F" w:rsidRDefault="001C645A" w:rsidP="00214CE6">
      <w:pPr>
        <w:pStyle w:val="Heading1"/>
        <w:ind w:left="1620" w:hanging="1620"/>
        <w:jc w:val="center"/>
        <w:rPr>
          <w:rFonts w:ascii="Arial" w:hAnsi="Arial" w:cs="Arial"/>
        </w:rPr>
      </w:pPr>
      <w:r w:rsidRPr="00D1364F">
        <w:rPr>
          <w:rFonts w:ascii="Arial" w:hAnsi="Arial" w:cs="Arial"/>
        </w:rPr>
        <w:t>STANDAR 1</w:t>
      </w:r>
    </w:p>
    <w:p w:rsidR="001C645A" w:rsidRPr="00D1364F" w:rsidRDefault="001C645A" w:rsidP="00214CE6">
      <w:pPr>
        <w:pStyle w:val="Heading1"/>
        <w:ind w:left="1620" w:hanging="1620"/>
        <w:jc w:val="center"/>
        <w:rPr>
          <w:rFonts w:ascii="Arial" w:hAnsi="Arial" w:cs="Arial"/>
          <w:caps/>
          <w:lang w:val="en-US"/>
        </w:rPr>
      </w:pPr>
      <w:r w:rsidRPr="00D1364F">
        <w:rPr>
          <w:rFonts w:ascii="Arial" w:hAnsi="Arial" w:cs="Arial"/>
          <w:caps/>
        </w:rPr>
        <w:t>Visi, Misi, Tujuan dan Sasaran</w:t>
      </w:r>
      <w:r w:rsidRPr="00D1364F">
        <w:rPr>
          <w:rFonts w:ascii="Arial" w:hAnsi="Arial" w:cs="Arial"/>
          <w:caps/>
          <w:lang w:val="id-ID"/>
        </w:rPr>
        <w:t>, serta strategi PENCAPAIAN</w:t>
      </w:r>
    </w:p>
    <w:p w:rsidR="00214CE6" w:rsidRPr="00D1364F"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D1364F" w:rsidRPr="00D1364F">
        <w:trPr>
          <w:tblHeader/>
        </w:trPr>
        <w:tc>
          <w:tcPr>
            <w:tcW w:w="1137" w:type="dxa"/>
            <w:tcBorders>
              <w:top w:val="single" w:sz="4" w:space="0" w:color="auto"/>
              <w:bottom w:val="double" w:sz="4" w:space="0" w:color="auto"/>
            </w:tcBorders>
            <w:shd w:val="clear" w:color="auto" w:fill="C0C0C0"/>
            <w:vAlign w:val="center"/>
          </w:tcPr>
          <w:p w:rsidR="00484977" w:rsidRPr="00D1364F" w:rsidRDefault="00484977" w:rsidP="00214CE6">
            <w:pPr>
              <w:jc w:val="center"/>
              <w:rPr>
                <w:rFonts w:ascii="Arial" w:hAnsi="Arial" w:cs="Arial"/>
                <w:b/>
                <w:lang w:val="id-ID"/>
              </w:rPr>
            </w:pPr>
            <w:r w:rsidRPr="00D1364F">
              <w:rPr>
                <w:rFonts w:ascii="Arial" w:hAnsi="Arial" w:cs="Arial"/>
                <w:b/>
              </w:rPr>
              <w:t xml:space="preserve">No. </w:t>
            </w:r>
            <w:r w:rsidRPr="00D1364F">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D1364F" w:rsidRDefault="00484977" w:rsidP="00214CE6">
            <w:pPr>
              <w:jc w:val="center"/>
              <w:rPr>
                <w:rFonts w:ascii="Arial" w:hAnsi="Arial" w:cs="Arial"/>
                <w:b/>
                <w:lang w:val="id-ID"/>
              </w:rPr>
            </w:pPr>
          </w:p>
          <w:p w:rsidR="00484977" w:rsidRPr="00D1364F" w:rsidRDefault="00484977" w:rsidP="00214CE6">
            <w:pPr>
              <w:jc w:val="center"/>
              <w:rPr>
                <w:rFonts w:ascii="Arial" w:hAnsi="Arial" w:cs="Arial"/>
                <w:b/>
                <w:lang w:val="id-ID"/>
              </w:rPr>
            </w:pPr>
            <w:r w:rsidRPr="00D1364F">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D1364F" w:rsidRDefault="00484977" w:rsidP="00214CE6">
            <w:pPr>
              <w:jc w:val="center"/>
              <w:rPr>
                <w:rFonts w:ascii="Arial" w:hAnsi="Arial" w:cs="Arial"/>
                <w:b/>
                <w:lang w:val="nb-NO"/>
              </w:rPr>
            </w:pPr>
            <w:r w:rsidRPr="00D1364F">
              <w:rPr>
                <w:rFonts w:ascii="Arial" w:hAnsi="Arial" w:cs="Arial"/>
                <w:b/>
                <w:lang w:val="nb-NO"/>
              </w:rPr>
              <w:t>Panduan Pengisian</w:t>
            </w:r>
          </w:p>
        </w:tc>
      </w:tr>
      <w:tr w:rsidR="00D1364F" w:rsidRPr="00D1364F">
        <w:trPr>
          <w:tblHeader/>
        </w:trPr>
        <w:tc>
          <w:tcPr>
            <w:tcW w:w="1137" w:type="dxa"/>
            <w:tcBorders>
              <w:top w:val="double" w:sz="4" w:space="0" w:color="auto"/>
              <w:bottom w:val="nil"/>
            </w:tcBorders>
            <w:shd w:val="clear" w:color="auto" w:fill="auto"/>
            <w:vAlign w:val="center"/>
          </w:tcPr>
          <w:p w:rsidR="00484977" w:rsidRPr="00D1364F"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D1364F"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D1364F" w:rsidRDefault="00484977" w:rsidP="00214CE6">
            <w:pPr>
              <w:rPr>
                <w:rFonts w:ascii="Arial" w:hAnsi="Arial" w:cs="Arial"/>
                <w:b/>
                <w:sz w:val="6"/>
                <w:szCs w:val="6"/>
                <w:lang w:val="nb-NO"/>
              </w:rPr>
            </w:pPr>
          </w:p>
        </w:tc>
      </w:tr>
      <w:tr w:rsidR="00D1364F" w:rsidRPr="00D1364F">
        <w:tc>
          <w:tcPr>
            <w:tcW w:w="1137" w:type="dxa"/>
            <w:tcBorders>
              <w:top w:val="nil"/>
              <w:bottom w:val="single" w:sz="4" w:space="0" w:color="auto"/>
            </w:tcBorders>
          </w:tcPr>
          <w:p w:rsidR="00484977" w:rsidRPr="00D1364F" w:rsidRDefault="00484977" w:rsidP="00214CE6">
            <w:pPr>
              <w:jc w:val="center"/>
              <w:rPr>
                <w:rFonts w:ascii="Arial" w:hAnsi="Arial" w:cs="Arial"/>
                <w:sz w:val="20"/>
                <w:szCs w:val="20"/>
                <w:lang w:val="id-ID"/>
              </w:rPr>
            </w:pPr>
            <w:r w:rsidRPr="00D1364F">
              <w:rPr>
                <w:rFonts w:ascii="Arial" w:hAnsi="Arial" w:cs="Arial"/>
                <w:sz w:val="20"/>
                <w:szCs w:val="20"/>
                <w:lang w:val="nb-NO"/>
              </w:rPr>
              <w:t>1.1</w:t>
            </w:r>
            <w:r w:rsidRPr="00D1364F">
              <w:rPr>
                <w:rFonts w:ascii="Arial" w:hAnsi="Arial" w:cs="Arial"/>
                <w:sz w:val="20"/>
                <w:szCs w:val="20"/>
                <w:lang w:val="id-ID"/>
              </w:rPr>
              <w:t>.1</w:t>
            </w:r>
          </w:p>
        </w:tc>
        <w:tc>
          <w:tcPr>
            <w:tcW w:w="1067" w:type="dxa"/>
            <w:tcBorders>
              <w:top w:val="nil"/>
            </w:tcBorders>
          </w:tcPr>
          <w:p w:rsidR="00484977" w:rsidRPr="00D1364F" w:rsidRDefault="00484977" w:rsidP="00214CE6">
            <w:pPr>
              <w:jc w:val="center"/>
              <w:rPr>
                <w:rFonts w:ascii="Arial" w:hAnsi="Arial" w:cs="Arial"/>
                <w:sz w:val="20"/>
                <w:szCs w:val="20"/>
                <w:lang w:val="id-ID"/>
              </w:rPr>
            </w:pPr>
          </w:p>
        </w:tc>
        <w:tc>
          <w:tcPr>
            <w:tcW w:w="6477" w:type="dxa"/>
            <w:tcBorders>
              <w:top w:val="nil"/>
            </w:tcBorders>
          </w:tcPr>
          <w:p w:rsidR="00484977" w:rsidRPr="00D1364F" w:rsidRDefault="00477467" w:rsidP="00214CE6">
            <w:pPr>
              <w:jc w:val="both"/>
              <w:rPr>
                <w:rFonts w:ascii="Arial" w:hAnsi="Arial" w:cs="Arial"/>
                <w:sz w:val="20"/>
                <w:szCs w:val="20"/>
                <w:lang w:val="fi-FI"/>
              </w:rPr>
            </w:pPr>
            <w:r w:rsidRPr="00D1364F">
              <w:rPr>
                <w:rFonts w:ascii="Arial" w:hAnsi="Arial" w:cs="Arial"/>
                <w:sz w:val="20"/>
                <w:szCs w:val="20"/>
                <w:lang w:val="fi-FI"/>
              </w:rPr>
              <w:t>Jelaskan</w:t>
            </w:r>
            <w:r w:rsidR="00484977" w:rsidRPr="00D1364F">
              <w:rPr>
                <w:rFonts w:ascii="Arial" w:hAnsi="Arial" w:cs="Arial"/>
                <w:sz w:val="20"/>
                <w:szCs w:val="20"/>
                <w:lang w:val="fi-FI"/>
              </w:rPr>
              <w:t xml:space="preserve"> mekanisme penyusunan visi, misi, dan tujuan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1245B8" w:rsidRPr="00D1364F">
              <w:rPr>
                <w:rFonts w:ascii="Arial" w:hAnsi="Arial" w:cs="Arial"/>
                <w:sz w:val="20"/>
                <w:szCs w:val="20"/>
              </w:rPr>
              <w:t xml:space="preserve"> </w:t>
            </w:r>
            <w:r w:rsidR="00484977" w:rsidRPr="00D1364F">
              <w:rPr>
                <w:rFonts w:ascii="Arial" w:hAnsi="Arial" w:cs="Arial"/>
                <w:sz w:val="20"/>
                <w:szCs w:val="20"/>
                <w:lang w:val="fi-FI"/>
              </w:rPr>
              <w:t xml:space="preserve">serta pihak-pihak yang dilibatkan.  </w:t>
            </w:r>
          </w:p>
          <w:p w:rsidR="00484977" w:rsidRPr="00D1364F" w:rsidRDefault="00484977" w:rsidP="00214CE6">
            <w:pPr>
              <w:jc w:val="both"/>
              <w:rPr>
                <w:rFonts w:ascii="Arial" w:hAnsi="Arial" w:cs="Arial"/>
                <w:sz w:val="20"/>
                <w:szCs w:val="20"/>
                <w:lang w:val="fi-FI"/>
              </w:rPr>
            </w:pPr>
          </w:p>
          <w:p w:rsidR="00484977" w:rsidRPr="00D1364F" w:rsidRDefault="00484977" w:rsidP="00214CE6">
            <w:pPr>
              <w:jc w:val="both"/>
              <w:rPr>
                <w:rFonts w:ascii="Arial" w:hAnsi="Arial" w:cs="Arial"/>
                <w:sz w:val="20"/>
                <w:szCs w:val="20"/>
                <w:lang w:val="fi-FI"/>
              </w:rPr>
            </w:pPr>
            <w:r w:rsidRPr="00D1364F">
              <w:rPr>
                <w:rFonts w:ascii="Arial" w:hAnsi="Arial" w:cs="Arial"/>
                <w:sz w:val="20"/>
                <w:szCs w:val="20"/>
                <w:lang w:val="fi-FI"/>
              </w:rPr>
              <w:t xml:space="preserve">Tuliskan visi, misi, tujuan, dan sasaran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1245B8" w:rsidRPr="00D1364F">
              <w:rPr>
                <w:rFonts w:ascii="Arial" w:hAnsi="Arial" w:cs="Arial"/>
                <w:sz w:val="20"/>
                <w:szCs w:val="20"/>
              </w:rPr>
              <w:t xml:space="preserve"> </w:t>
            </w:r>
            <w:r w:rsidRPr="00D1364F">
              <w:rPr>
                <w:rFonts w:ascii="Arial" w:hAnsi="Arial" w:cs="Arial"/>
                <w:sz w:val="20"/>
                <w:szCs w:val="20"/>
                <w:lang w:val="fi-FI"/>
              </w:rPr>
              <w:t>pada tempat yang disediakan.</w:t>
            </w:r>
          </w:p>
          <w:p w:rsidR="00484977" w:rsidRPr="00D1364F" w:rsidRDefault="00484977" w:rsidP="00214CE6">
            <w:pPr>
              <w:pStyle w:val="BodyTextIndent"/>
              <w:numPr>
                <w:ilvl w:val="0"/>
                <w:numId w:val="29"/>
              </w:numPr>
              <w:rPr>
                <w:lang w:val="fi-FI"/>
              </w:rPr>
            </w:pPr>
            <w:r w:rsidRPr="00D1364F">
              <w:rPr>
                <w:lang w:val="fi-FI"/>
              </w:rPr>
              <w:t xml:space="preserve">Visi </w:t>
            </w:r>
            <w:r w:rsidRPr="00D1364F">
              <w:rPr>
                <w:lang w:val="id-ID"/>
              </w:rPr>
              <w:t>PS</w:t>
            </w:r>
            <w:r w:rsidRPr="00D1364F">
              <w:rPr>
                <w:lang w:val="fi-FI"/>
              </w:rPr>
              <w:t xml:space="preserve"> adalah pernyataan yang berorientasi ke masa depan tentang apa yang diharapkan oleh </w:t>
            </w:r>
            <w:r w:rsidR="00E063F7" w:rsidRPr="00D1364F">
              <w:rPr>
                <w:lang w:val="fi-FI"/>
              </w:rPr>
              <w:t xml:space="preserve">program </w:t>
            </w:r>
            <w:r w:rsidR="00A471AC" w:rsidRPr="00D1364F">
              <w:rPr>
                <w:lang w:val="fi-FI"/>
              </w:rPr>
              <w:t>Pendidikan</w:t>
            </w:r>
            <w:r w:rsidR="00E063F7" w:rsidRPr="00D1364F">
              <w:rPr>
                <w:lang w:val="fi-FI"/>
              </w:rPr>
              <w:t xml:space="preserve"> </w:t>
            </w:r>
            <w:r w:rsidR="00970C86" w:rsidRPr="00D1364F">
              <w:rPr>
                <w:lang w:val="fi-FI"/>
              </w:rPr>
              <w:t xml:space="preserve">Dokter Spesialis </w:t>
            </w:r>
            <w:r w:rsidR="000F000A" w:rsidRPr="00D1364F">
              <w:rPr>
                <w:lang w:val="fi-FI"/>
              </w:rPr>
              <w:t>Ilmu Bedah</w:t>
            </w:r>
            <w:r w:rsidR="00970C86" w:rsidRPr="00D1364F">
              <w:rPr>
                <w:lang w:val="fi-FI"/>
              </w:rPr>
              <w:t xml:space="preserve"> </w:t>
            </w:r>
            <w:r w:rsidR="0061261F" w:rsidRPr="00D1364F">
              <w:rPr>
                <w:lang w:val="fi-FI"/>
              </w:rPr>
              <w:t xml:space="preserve">  </w:t>
            </w:r>
          </w:p>
          <w:p w:rsidR="00484977" w:rsidRPr="00D1364F" w:rsidRDefault="00484977" w:rsidP="00214CE6">
            <w:pPr>
              <w:numPr>
                <w:ilvl w:val="0"/>
                <w:numId w:val="29"/>
              </w:numPr>
              <w:rPr>
                <w:rFonts w:ascii="Arial" w:hAnsi="Arial" w:cs="Arial"/>
                <w:sz w:val="20"/>
                <w:szCs w:val="20"/>
                <w:lang w:val="fi-FI"/>
              </w:rPr>
            </w:pPr>
            <w:r w:rsidRPr="00D1364F">
              <w:rPr>
                <w:rFonts w:ascii="Arial" w:hAnsi="Arial" w:cs="Arial"/>
                <w:sz w:val="20"/>
                <w:szCs w:val="20"/>
                <w:lang w:val="fi-FI"/>
              </w:rPr>
              <w:t xml:space="preserve">Misi PS adalah deskripsi mengenai tugas, kewajiban, tanggung jawab, dan rencana tindakan yang dirumuskan sesuai dengan visi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dokter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1245B8" w:rsidRPr="00D1364F">
              <w:rPr>
                <w:rFonts w:ascii="Arial" w:hAnsi="Arial" w:cs="Arial"/>
                <w:sz w:val="20"/>
                <w:szCs w:val="20"/>
                <w:lang w:val="fi-FI"/>
              </w:rPr>
              <w:t xml:space="preserve"> </w:t>
            </w:r>
            <w:r w:rsidRPr="00D1364F">
              <w:rPr>
                <w:rFonts w:ascii="Arial" w:hAnsi="Arial" w:cs="Arial"/>
                <w:sz w:val="20"/>
                <w:szCs w:val="20"/>
                <w:lang w:val="fi-FI"/>
              </w:rPr>
              <w:t xml:space="preserve">yang harus digunakan untuk pengembangan </w:t>
            </w:r>
            <w:r w:rsidRPr="00D1364F">
              <w:rPr>
                <w:rFonts w:ascii="Arial" w:hAnsi="Arial" w:cs="Arial"/>
                <w:sz w:val="20"/>
                <w:szCs w:val="20"/>
                <w:lang w:val="id-ID"/>
              </w:rPr>
              <w:t>t</w:t>
            </w:r>
            <w:r w:rsidRPr="00D1364F">
              <w:rPr>
                <w:rFonts w:ascii="Arial" w:hAnsi="Arial" w:cs="Arial"/>
                <w:sz w:val="20"/>
                <w:szCs w:val="20"/>
                <w:lang w:val="fi-FI"/>
              </w:rPr>
              <w:t>ridarma.</w:t>
            </w:r>
          </w:p>
          <w:p w:rsidR="00484977" w:rsidRPr="00D1364F" w:rsidRDefault="00484977" w:rsidP="00214CE6">
            <w:pPr>
              <w:pStyle w:val="BodyText2"/>
              <w:numPr>
                <w:ilvl w:val="0"/>
                <w:numId w:val="29"/>
              </w:numPr>
              <w:jc w:val="left"/>
              <w:rPr>
                <w:sz w:val="20"/>
                <w:lang w:val="fi-FI"/>
              </w:rPr>
            </w:pPr>
            <w:r w:rsidRPr="00D1364F">
              <w:rPr>
                <w:rFonts w:cs="Arial"/>
                <w:sz w:val="20"/>
                <w:lang w:val="fi-FI"/>
              </w:rPr>
              <w:t xml:space="preserve">Tujuan PS adalah rumusan tentang hasil khusus </w:t>
            </w:r>
            <w:r w:rsidR="00E063F7" w:rsidRPr="00D1364F">
              <w:rPr>
                <w:rFonts w:cs="Arial"/>
                <w:sz w:val="20"/>
                <w:lang w:val="fi-FI"/>
              </w:rPr>
              <w:t xml:space="preserve">program </w:t>
            </w:r>
            <w:r w:rsidR="00A471AC" w:rsidRPr="00D1364F">
              <w:rPr>
                <w:rFonts w:cs="Arial"/>
                <w:sz w:val="20"/>
                <w:lang w:val="fi-FI"/>
              </w:rPr>
              <w:t>Pendidikan</w:t>
            </w:r>
            <w:r w:rsidR="00E063F7" w:rsidRPr="00D1364F">
              <w:rPr>
                <w:rFonts w:cs="Arial"/>
                <w:sz w:val="20"/>
                <w:lang w:val="fi-FI"/>
              </w:rPr>
              <w:t xml:space="preserve"> </w:t>
            </w:r>
            <w:r w:rsidR="00970C86" w:rsidRPr="00D1364F">
              <w:rPr>
                <w:rFonts w:cs="Arial"/>
                <w:sz w:val="20"/>
                <w:lang w:val="fi-FI"/>
              </w:rPr>
              <w:t xml:space="preserve">Dokter Spesialis </w:t>
            </w:r>
            <w:r w:rsidR="000F000A" w:rsidRPr="00D1364F">
              <w:rPr>
                <w:rFonts w:cs="Arial"/>
                <w:sz w:val="20"/>
                <w:lang w:val="fi-FI"/>
              </w:rPr>
              <w:t>Ilmu Bedah</w:t>
            </w:r>
            <w:r w:rsidR="00970C86" w:rsidRPr="00D1364F">
              <w:rPr>
                <w:rFonts w:cs="Arial"/>
                <w:sz w:val="20"/>
                <w:lang w:val="fi-FI"/>
              </w:rPr>
              <w:t xml:space="preserve"> </w:t>
            </w:r>
            <w:r w:rsidR="0061261F" w:rsidRPr="00D1364F">
              <w:rPr>
                <w:rFonts w:cs="Arial"/>
                <w:sz w:val="20"/>
                <w:lang w:val="fi-FI"/>
              </w:rPr>
              <w:t xml:space="preserve">  </w:t>
            </w:r>
            <w:r w:rsidR="001245B8" w:rsidRPr="00D1364F">
              <w:rPr>
                <w:rFonts w:cs="Arial"/>
                <w:sz w:val="20"/>
                <w:lang w:val="fi-FI"/>
              </w:rPr>
              <w:t xml:space="preserve"> </w:t>
            </w:r>
            <w:r w:rsidRPr="00D1364F">
              <w:rPr>
                <w:rFonts w:cs="Arial"/>
                <w:sz w:val="20"/>
                <w:lang w:val="fi-FI"/>
              </w:rPr>
              <w:t xml:space="preserve">dalam bentuk profil kompetensi yang diharapkan dari lulusan sesuai dengan kebutuhan dan standar yang dituntutoleh </w:t>
            </w:r>
            <w:r w:rsidRPr="00D1364F">
              <w:rPr>
                <w:rFonts w:cs="Arial"/>
                <w:i/>
                <w:sz w:val="20"/>
                <w:lang w:val="fi-FI"/>
              </w:rPr>
              <w:t>stakeholders</w:t>
            </w:r>
            <w:r w:rsidRPr="00D1364F">
              <w:rPr>
                <w:rFonts w:cs="Arial"/>
                <w:sz w:val="20"/>
                <w:lang w:val="fi-FI"/>
              </w:rPr>
              <w:t xml:space="preserve"> internal </w:t>
            </w:r>
            <w:r w:rsidR="00F63B3C" w:rsidRPr="00D1364F">
              <w:rPr>
                <w:rFonts w:cs="Arial"/>
                <w:sz w:val="20"/>
                <w:lang w:val="fi-FI"/>
              </w:rPr>
              <w:t>dan eksternal.</w:t>
            </w:r>
          </w:p>
          <w:p w:rsidR="00484977" w:rsidRPr="00D1364F" w:rsidRDefault="00484977" w:rsidP="00214CE6">
            <w:pPr>
              <w:numPr>
                <w:ilvl w:val="0"/>
                <w:numId w:val="29"/>
              </w:numPr>
              <w:rPr>
                <w:rFonts w:ascii="Arial" w:hAnsi="Arial" w:cs="Arial"/>
                <w:sz w:val="20"/>
                <w:szCs w:val="20"/>
                <w:lang w:val="fi-FI"/>
              </w:rPr>
            </w:pPr>
            <w:r w:rsidRPr="00D1364F">
              <w:rPr>
                <w:rFonts w:ascii="Arial" w:hAnsi="Arial" w:cs="Arial"/>
                <w:sz w:val="20"/>
                <w:szCs w:val="20"/>
                <w:lang w:val="fi-FI"/>
              </w:rPr>
              <w:t>Sasaran PS adalah target yang terukur, sebagai indikator tingkat keberhasilan dari tujuan yang telah ditetapkan.</w:t>
            </w:r>
          </w:p>
        </w:tc>
      </w:tr>
      <w:tr w:rsidR="00D1364F" w:rsidRPr="00D1364F">
        <w:tc>
          <w:tcPr>
            <w:tcW w:w="1137" w:type="dxa"/>
            <w:tcBorders>
              <w:top w:val="nil"/>
              <w:bottom w:val="single" w:sz="4" w:space="0" w:color="auto"/>
            </w:tcBorders>
          </w:tcPr>
          <w:p w:rsidR="00484977" w:rsidRPr="00D1364F" w:rsidRDefault="00484977" w:rsidP="00214CE6">
            <w:pPr>
              <w:jc w:val="center"/>
              <w:rPr>
                <w:rFonts w:ascii="Arial" w:hAnsi="Arial" w:cs="Arial"/>
                <w:sz w:val="20"/>
                <w:szCs w:val="20"/>
                <w:lang w:val="id-ID"/>
              </w:rPr>
            </w:pPr>
            <w:r w:rsidRPr="00D1364F">
              <w:rPr>
                <w:rFonts w:ascii="Arial" w:hAnsi="Arial" w:cs="Arial"/>
                <w:sz w:val="20"/>
                <w:szCs w:val="20"/>
                <w:lang w:val="id-ID"/>
              </w:rPr>
              <w:t>1.1.2</w:t>
            </w:r>
          </w:p>
        </w:tc>
        <w:tc>
          <w:tcPr>
            <w:tcW w:w="1067" w:type="dxa"/>
            <w:tcBorders>
              <w:top w:val="nil"/>
            </w:tcBorders>
          </w:tcPr>
          <w:p w:rsidR="00484977" w:rsidRPr="00D1364F" w:rsidRDefault="00484977" w:rsidP="00214CE6">
            <w:pPr>
              <w:jc w:val="center"/>
              <w:rPr>
                <w:rFonts w:ascii="Arial" w:hAnsi="Arial" w:cs="Arial"/>
                <w:sz w:val="20"/>
                <w:szCs w:val="20"/>
              </w:rPr>
            </w:pPr>
          </w:p>
        </w:tc>
        <w:tc>
          <w:tcPr>
            <w:tcW w:w="6477" w:type="dxa"/>
            <w:tcBorders>
              <w:top w:val="nil"/>
            </w:tcBorders>
          </w:tcPr>
          <w:p w:rsidR="00484977" w:rsidRPr="00D1364F" w:rsidRDefault="00477467" w:rsidP="00214CE6">
            <w:pPr>
              <w:tabs>
                <w:tab w:val="left" w:pos="0"/>
              </w:tabs>
              <w:rPr>
                <w:rFonts w:ascii="Arial" w:hAnsi="Arial" w:cs="Arial"/>
                <w:sz w:val="20"/>
                <w:szCs w:val="20"/>
              </w:rPr>
            </w:pPr>
            <w:r w:rsidRPr="00D1364F">
              <w:rPr>
                <w:rFonts w:ascii="Arial" w:hAnsi="Arial" w:cs="Arial"/>
                <w:sz w:val="20"/>
                <w:szCs w:val="20"/>
              </w:rPr>
              <w:t>Jelaskan</w:t>
            </w:r>
            <w:r w:rsidR="00484977" w:rsidRPr="00D1364F">
              <w:rPr>
                <w:rFonts w:ascii="Arial" w:hAnsi="Arial" w:cs="Arial"/>
                <w:sz w:val="20"/>
                <w:szCs w:val="20"/>
                <w:lang w:val="id-ID"/>
              </w:rPr>
              <w:t xml:space="preserve"> </w:t>
            </w:r>
            <w:r w:rsidRPr="00D1364F">
              <w:rPr>
                <w:rFonts w:ascii="Arial" w:hAnsi="Arial" w:cs="Arial"/>
                <w:sz w:val="20"/>
                <w:szCs w:val="20"/>
              </w:rPr>
              <w:t xml:space="preserve">sasaran dan </w:t>
            </w:r>
            <w:r w:rsidRPr="00D1364F">
              <w:rPr>
                <w:rFonts w:ascii="Arial" w:hAnsi="Arial" w:cs="Arial"/>
                <w:sz w:val="20"/>
                <w:szCs w:val="20"/>
                <w:lang w:val="id-ID"/>
              </w:rPr>
              <w:t xml:space="preserve">strategi pencapaian </w:t>
            </w:r>
            <w:r w:rsidR="00484977" w:rsidRPr="00D1364F">
              <w:rPr>
                <w:rFonts w:ascii="Arial" w:hAnsi="Arial" w:cs="Arial"/>
                <w:sz w:val="20"/>
                <w:szCs w:val="20"/>
                <w:lang w:val="id-ID"/>
              </w:rPr>
              <w:t>PS</w:t>
            </w:r>
            <w:r w:rsidR="001E0B68" w:rsidRPr="00D1364F">
              <w:rPr>
                <w:rFonts w:ascii="Arial" w:hAnsi="Arial" w:cs="Arial"/>
                <w:sz w:val="20"/>
                <w:szCs w:val="20"/>
              </w:rPr>
              <w:t xml:space="preserve"> yang tercantum dalam renstra. Mampu laksana adalah kesesuaian antara sasaran </w:t>
            </w:r>
            <w:r w:rsidR="00470CB4" w:rsidRPr="00D1364F">
              <w:rPr>
                <w:rFonts w:ascii="Arial" w:hAnsi="Arial" w:cs="Arial"/>
                <w:sz w:val="20"/>
                <w:szCs w:val="20"/>
              </w:rPr>
              <w:t xml:space="preserve">(yang terukur) </w:t>
            </w:r>
            <w:r w:rsidR="001E0B68" w:rsidRPr="00D1364F">
              <w:rPr>
                <w:rFonts w:ascii="Arial" w:hAnsi="Arial" w:cs="Arial"/>
                <w:sz w:val="20"/>
                <w:szCs w:val="20"/>
              </w:rPr>
              <w:t>dengan kapasitas sumber daya untuk pencapaiannya.</w:t>
            </w:r>
          </w:p>
        </w:tc>
      </w:tr>
      <w:tr w:rsidR="00D1364F" w:rsidRPr="00D1364F">
        <w:tc>
          <w:tcPr>
            <w:tcW w:w="1137" w:type="dxa"/>
            <w:tcBorders>
              <w:top w:val="nil"/>
              <w:bottom w:val="single" w:sz="4" w:space="0" w:color="auto"/>
            </w:tcBorders>
          </w:tcPr>
          <w:p w:rsidR="00484977" w:rsidRPr="00D1364F" w:rsidRDefault="00484977" w:rsidP="00214CE6">
            <w:pPr>
              <w:jc w:val="center"/>
              <w:rPr>
                <w:rFonts w:ascii="Arial" w:hAnsi="Arial" w:cs="Arial"/>
                <w:sz w:val="20"/>
                <w:szCs w:val="20"/>
              </w:rPr>
            </w:pPr>
            <w:r w:rsidRPr="00D1364F">
              <w:rPr>
                <w:rFonts w:ascii="Arial" w:hAnsi="Arial" w:cs="Arial"/>
                <w:sz w:val="20"/>
                <w:szCs w:val="20"/>
              </w:rPr>
              <w:t>1.2</w:t>
            </w:r>
          </w:p>
        </w:tc>
        <w:tc>
          <w:tcPr>
            <w:tcW w:w="1067" w:type="dxa"/>
            <w:tcBorders>
              <w:top w:val="nil"/>
            </w:tcBorders>
          </w:tcPr>
          <w:p w:rsidR="00484977" w:rsidRPr="00D1364F" w:rsidRDefault="00484977" w:rsidP="00214CE6">
            <w:pPr>
              <w:jc w:val="center"/>
              <w:rPr>
                <w:rFonts w:ascii="Arial" w:hAnsi="Arial" w:cs="Arial"/>
                <w:sz w:val="20"/>
                <w:szCs w:val="20"/>
              </w:rPr>
            </w:pPr>
          </w:p>
        </w:tc>
        <w:tc>
          <w:tcPr>
            <w:tcW w:w="6477" w:type="dxa"/>
            <w:tcBorders>
              <w:top w:val="nil"/>
            </w:tcBorders>
          </w:tcPr>
          <w:p w:rsidR="00484977" w:rsidRPr="00D1364F" w:rsidRDefault="00477467" w:rsidP="00214CE6">
            <w:pPr>
              <w:tabs>
                <w:tab w:val="left" w:pos="0"/>
              </w:tabs>
              <w:rPr>
                <w:rFonts w:ascii="Arial" w:hAnsi="Arial" w:cs="Arial"/>
                <w:sz w:val="20"/>
                <w:szCs w:val="20"/>
                <w:lang w:val="fi-FI"/>
              </w:rPr>
            </w:pPr>
            <w:r w:rsidRPr="00D1364F">
              <w:rPr>
                <w:rFonts w:ascii="Arial" w:hAnsi="Arial" w:cs="Arial"/>
                <w:sz w:val="20"/>
                <w:szCs w:val="20"/>
                <w:lang w:val="fi-FI"/>
              </w:rPr>
              <w:t>Uraikan</w:t>
            </w:r>
            <w:r w:rsidR="00484977" w:rsidRPr="00D1364F">
              <w:rPr>
                <w:rFonts w:ascii="Arial" w:hAnsi="Arial" w:cs="Arial"/>
                <w:sz w:val="20"/>
                <w:szCs w:val="20"/>
                <w:lang w:val="fi-FI"/>
              </w:rPr>
              <w:t xml:space="preserve"> upaya penyebaran/sosialisasi visi, misi dan tujuan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484977" w:rsidRPr="00D1364F">
              <w:rPr>
                <w:rFonts w:ascii="Arial" w:hAnsi="Arial" w:cs="Arial"/>
                <w:sz w:val="20"/>
                <w:szCs w:val="20"/>
                <w:lang w:val="fi-FI"/>
              </w:rPr>
              <w:t xml:space="preserve">serta pemahaman sivitas akademika (dosen dan </w:t>
            </w:r>
            <w:r w:rsidR="00E063F7" w:rsidRPr="00D1364F">
              <w:rPr>
                <w:rFonts w:ascii="Arial" w:hAnsi="Arial" w:cs="Arial"/>
                <w:sz w:val="20"/>
                <w:szCs w:val="20"/>
                <w:lang w:val="fi-FI"/>
              </w:rPr>
              <w:t>peserta didik</w:t>
            </w:r>
            <w:r w:rsidR="00484977" w:rsidRPr="00D1364F">
              <w:rPr>
                <w:rFonts w:ascii="Arial" w:hAnsi="Arial" w:cs="Arial"/>
                <w:sz w:val="20"/>
                <w:szCs w:val="20"/>
                <w:lang w:val="fi-FI"/>
              </w:rPr>
              <w:t xml:space="preserve">) dan tenaga kependidikan. </w:t>
            </w:r>
            <w:r w:rsidR="00110450" w:rsidRPr="00D1364F">
              <w:rPr>
                <w:rFonts w:ascii="Arial" w:hAnsi="Arial" w:cs="Arial"/>
                <w:sz w:val="20"/>
                <w:szCs w:val="20"/>
                <w:lang w:val="fi-FI"/>
              </w:rPr>
              <w:t xml:space="preserve">Bagaimana program </w:t>
            </w:r>
            <w:r w:rsidR="00A471AC" w:rsidRPr="00D1364F">
              <w:rPr>
                <w:rFonts w:ascii="Arial" w:hAnsi="Arial" w:cs="Arial"/>
                <w:sz w:val="20"/>
                <w:szCs w:val="20"/>
                <w:lang w:val="fi-FI"/>
              </w:rPr>
              <w:t>Pendidikan</w:t>
            </w:r>
            <w:r w:rsidR="00110450" w:rsidRPr="00D1364F">
              <w:rPr>
                <w:rFonts w:ascii="Arial" w:hAnsi="Arial" w:cs="Arial"/>
                <w:sz w:val="20"/>
                <w:szCs w:val="20"/>
                <w:lang w:val="fi-FI"/>
              </w:rPr>
              <w:t xml:space="preserve"> meyakinkan bahwa visi, misi, dan tujuan dipahami oleh pemangku kepentingan internal.</w:t>
            </w:r>
          </w:p>
        </w:tc>
      </w:tr>
    </w:tbl>
    <w:p w:rsidR="001C645A" w:rsidRPr="00D1364F" w:rsidRDefault="001C645A" w:rsidP="00214CE6">
      <w:pPr>
        <w:rPr>
          <w:lang w:val="nb-NO"/>
        </w:rPr>
      </w:pPr>
    </w:p>
    <w:p w:rsidR="001C645A" w:rsidRPr="00D1364F" w:rsidRDefault="001C645A" w:rsidP="00214CE6">
      <w:pPr>
        <w:rPr>
          <w:lang w:val="nb-NO"/>
        </w:rPr>
      </w:pPr>
    </w:p>
    <w:p w:rsidR="00214CE6" w:rsidRPr="00D1364F" w:rsidRDefault="00214CE6" w:rsidP="00214CE6">
      <w:pPr>
        <w:rPr>
          <w:lang w:val="nb-NO"/>
        </w:rPr>
      </w:pPr>
    </w:p>
    <w:p w:rsidR="00214CE6" w:rsidRPr="00D1364F" w:rsidRDefault="00214CE6" w:rsidP="00214CE6">
      <w:pPr>
        <w:rPr>
          <w:lang w:val="nb-NO"/>
        </w:rPr>
      </w:pPr>
    </w:p>
    <w:p w:rsidR="00214CE6" w:rsidRPr="00D1364F" w:rsidRDefault="00214CE6" w:rsidP="00214CE6">
      <w:pPr>
        <w:rPr>
          <w:lang w:val="nb-NO"/>
        </w:rPr>
      </w:pPr>
    </w:p>
    <w:p w:rsidR="00214CE6" w:rsidRPr="00D1364F" w:rsidRDefault="00214CE6" w:rsidP="00214CE6">
      <w:pPr>
        <w:rPr>
          <w:lang w:val="nb-NO"/>
        </w:rPr>
      </w:pPr>
    </w:p>
    <w:p w:rsidR="00214CE6" w:rsidRPr="00D1364F" w:rsidRDefault="00214CE6" w:rsidP="00214CE6">
      <w:pPr>
        <w:rPr>
          <w:lang w:val="nb-NO"/>
        </w:rPr>
      </w:pPr>
    </w:p>
    <w:p w:rsidR="00214CE6" w:rsidRPr="00D1364F" w:rsidRDefault="00214CE6" w:rsidP="00214CE6">
      <w:pPr>
        <w:rPr>
          <w:lang w:val="nb-NO"/>
        </w:rPr>
      </w:pPr>
    </w:p>
    <w:p w:rsidR="00214CE6" w:rsidRPr="00D1364F" w:rsidRDefault="00214CE6" w:rsidP="00214CE6">
      <w:pPr>
        <w:rPr>
          <w:lang w:val="nb-NO"/>
        </w:rPr>
      </w:pPr>
    </w:p>
    <w:p w:rsidR="00EF7170" w:rsidRPr="00D1364F" w:rsidRDefault="00EF7170" w:rsidP="00214CE6">
      <w:pPr>
        <w:rPr>
          <w:lang w:val="nb-NO"/>
        </w:rPr>
      </w:pPr>
    </w:p>
    <w:p w:rsidR="00EF7170" w:rsidRPr="00D1364F" w:rsidRDefault="00EF7170" w:rsidP="00214CE6">
      <w:pPr>
        <w:rPr>
          <w:lang w:val="nb-NO"/>
        </w:rPr>
      </w:pPr>
    </w:p>
    <w:p w:rsidR="00214CE6" w:rsidRPr="00D1364F" w:rsidRDefault="00214CE6" w:rsidP="00214CE6">
      <w:pPr>
        <w:rPr>
          <w:lang w:val="nb-NO"/>
        </w:rPr>
      </w:pPr>
    </w:p>
    <w:p w:rsidR="00214CE6" w:rsidRPr="00D1364F" w:rsidRDefault="00214CE6" w:rsidP="00214CE6">
      <w:pPr>
        <w:pStyle w:val="Heading2"/>
        <w:spacing w:line="240" w:lineRule="auto"/>
        <w:ind w:left="1526" w:hanging="1526"/>
        <w:jc w:val="center"/>
        <w:rPr>
          <w:rFonts w:cs="Arial"/>
          <w:b/>
          <w:caps/>
          <w:szCs w:val="24"/>
          <w:lang w:val="nb-NO"/>
        </w:rPr>
      </w:pPr>
      <w:bookmarkStart w:id="1" w:name="_Toc122838029"/>
      <w:r w:rsidRPr="00D1364F">
        <w:rPr>
          <w:rFonts w:cs="Arial"/>
          <w:b/>
          <w:caps/>
          <w:szCs w:val="24"/>
          <w:lang w:val="nb-NO"/>
        </w:rPr>
        <w:lastRenderedPageBreak/>
        <w:t>Standar 2</w:t>
      </w:r>
    </w:p>
    <w:p w:rsidR="00214CE6" w:rsidRPr="00D1364F" w:rsidRDefault="001C645A" w:rsidP="00214CE6">
      <w:pPr>
        <w:pStyle w:val="Heading2"/>
        <w:spacing w:line="240" w:lineRule="auto"/>
        <w:ind w:left="1526" w:hanging="1526"/>
        <w:jc w:val="center"/>
        <w:rPr>
          <w:rFonts w:cs="Arial"/>
          <w:b/>
          <w:caps/>
          <w:szCs w:val="24"/>
          <w:lang w:val="nb-NO"/>
        </w:rPr>
      </w:pPr>
      <w:r w:rsidRPr="00D1364F">
        <w:rPr>
          <w:rFonts w:cs="Arial"/>
          <w:b/>
          <w:caps/>
          <w:szCs w:val="24"/>
          <w:lang w:val="nb-NO"/>
        </w:rPr>
        <w:t>Tata Pamong</w:t>
      </w:r>
      <w:bookmarkEnd w:id="1"/>
      <w:r w:rsidRPr="00D1364F">
        <w:rPr>
          <w:rFonts w:cs="Arial"/>
          <w:b/>
          <w:caps/>
          <w:szCs w:val="24"/>
          <w:lang w:val="nb-NO"/>
        </w:rPr>
        <w:t xml:space="preserve">, KEPEMIMPINAN, SISTEM Pengelolaan, </w:t>
      </w:r>
    </w:p>
    <w:p w:rsidR="001C645A" w:rsidRPr="00D1364F" w:rsidRDefault="001C645A" w:rsidP="00214CE6">
      <w:pPr>
        <w:pStyle w:val="Heading2"/>
        <w:spacing w:line="240" w:lineRule="auto"/>
        <w:ind w:left="1526" w:hanging="1526"/>
        <w:jc w:val="center"/>
        <w:rPr>
          <w:rFonts w:cs="Arial"/>
          <w:b/>
          <w:bCs/>
          <w:caps/>
          <w:szCs w:val="24"/>
          <w:lang w:val="fi-FI"/>
        </w:rPr>
      </w:pPr>
      <w:r w:rsidRPr="00D1364F">
        <w:rPr>
          <w:rFonts w:cs="Arial"/>
          <w:b/>
          <w:caps/>
          <w:szCs w:val="24"/>
          <w:lang w:val="nb-NO"/>
        </w:rPr>
        <w:t xml:space="preserve">DAN </w:t>
      </w:r>
      <w:r w:rsidRPr="00D1364F">
        <w:rPr>
          <w:rFonts w:cs="Arial"/>
          <w:b/>
          <w:bCs/>
          <w:caps/>
          <w:szCs w:val="24"/>
          <w:lang w:val="fi-FI"/>
        </w:rPr>
        <w:t>Penjaminan Mutu</w:t>
      </w:r>
    </w:p>
    <w:p w:rsidR="00214CE6" w:rsidRPr="00D1364F"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D1364F" w:rsidRPr="00D1364F">
        <w:trPr>
          <w:tblHeader/>
        </w:trPr>
        <w:tc>
          <w:tcPr>
            <w:tcW w:w="1137" w:type="dxa"/>
            <w:tcBorders>
              <w:top w:val="single" w:sz="4" w:space="0" w:color="auto"/>
              <w:bottom w:val="double" w:sz="4" w:space="0" w:color="auto"/>
            </w:tcBorders>
            <w:shd w:val="clear" w:color="auto" w:fill="C0C0C0"/>
          </w:tcPr>
          <w:p w:rsidR="000625F6" w:rsidRPr="00D1364F" w:rsidRDefault="000625F6" w:rsidP="00214CE6">
            <w:pPr>
              <w:jc w:val="center"/>
              <w:rPr>
                <w:rFonts w:ascii="Arial" w:hAnsi="Arial" w:cs="Arial"/>
                <w:b/>
                <w:lang w:val="id-ID"/>
              </w:rPr>
            </w:pPr>
          </w:p>
          <w:p w:rsidR="000625F6" w:rsidRPr="00D1364F" w:rsidRDefault="000625F6" w:rsidP="00214CE6">
            <w:pPr>
              <w:jc w:val="center"/>
              <w:rPr>
                <w:rFonts w:ascii="Arial" w:hAnsi="Arial" w:cs="Arial"/>
                <w:b/>
                <w:lang w:val="id-ID"/>
              </w:rPr>
            </w:pPr>
            <w:r w:rsidRPr="00D1364F">
              <w:rPr>
                <w:rFonts w:ascii="Arial" w:hAnsi="Arial" w:cs="Arial"/>
                <w:b/>
              </w:rPr>
              <w:t xml:space="preserve">No. </w:t>
            </w:r>
            <w:r w:rsidRPr="00D1364F">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D1364F" w:rsidRDefault="000625F6" w:rsidP="00214CE6">
            <w:pPr>
              <w:jc w:val="center"/>
              <w:rPr>
                <w:rFonts w:ascii="Arial" w:hAnsi="Arial" w:cs="Arial"/>
                <w:b/>
                <w:lang w:val="id-ID"/>
              </w:rPr>
            </w:pPr>
            <w:r w:rsidRPr="00D1364F">
              <w:rPr>
                <w:rFonts w:ascii="Arial" w:hAnsi="Arial" w:cs="Arial"/>
                <w:b/>
              </w:rPr>
              <w:t>No. Kolom</w:t>
            </w:r>
            <w:r w:rsidRPr="00D1364F">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D1364F" w:rsidRDefault="000625F6" w:rsidP="00214CE6">
            <w:pPr>
              <w:jc w:val="center"/>
              <w:rPr>
                <w:rFonts w:ascii="Arial" w:hAnsi="Arial" w:cs="Arial"/>
                <w:b/>
              </w:rPr>
            </w:pPr>
            <w:r w:rsidRPr="00D1364F">
              <w:rPr>
                <w:rFonts w:ascii="Arial" w:hAnsi="Arial" w:cs="Arial"/>
                <w:b/>
              </w:rPr>
              <w:t>Panduan Pengisian</w:t>
            </w:r>
          </w:p>
        </w:tc>
      </w:tr>
      <w:tr w:rsidR="00D1364F" w:rsidRPr="00D1364F">
        <w:trPr>
          <w:tblHeader/>
        </w:trPr>
        <w:tc>
          <w:tcPr>
            <w:tcW w:w="1137" w:type="dxa"/>
            <w:tcBorders>
              <w:top w:val="double" w:sz="4" w:space="0" w:color="auto"/>
              <w:bottom w:val="nil"/>
            </w:tcBorders>
            <w:shd w:val="clear" w:color="auto" w:fill="auto"/>
            <w:vAlign w:val="center"/>
          </w:tcPr>
          <w:p w:rsidR="000625F6" w:rsidRPr="00D1364F"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D1364F"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D1364F" w:rsidRDefault="000625F6" w:rsidP="00214CE6">
            <w:pPr>
              <w:jc w:val="center"/>
              <w:rPr>
                <w:rFonts w:ascii="Arial" w:hAnsi="Arial" w:cs="Arial"/>
                <w:b/>
                <w:sz w:val="6"/>
                <w:szCs w:val="6"/>
              </w:rPr>
            </w:pPr>
          </w:p>
        </w:tc>
      </w:tr>
      <w:tr w:rsidR="00D1364F" w:rsidRPr="00D1364F">
        <w:tc>
          <w:tcPr>
            <w:tcW w:w="1137" w:type="dxa"/>
            <w:tcBorders>
              <w:top w:val="nil"/>
              <w:bottom w:val="single" w:sz="4" w:space="0" w:color="auto"/>
            </w:tcBorders>
          </w:tcPr>
          <w:p w:rsidR="000625F6" w:rsidRPr="00D1364F" w:rsidRDefault="000625F6" w:rsidP="00214CE6">
            <w:pPr>
              <w:jc w:val="center"/>
              <w:rPr>
                <w:rFonts w:ascii="Arial" w:hAnsi="Arial" w:cs="Arial"/>
                <w:sz w:val="20"/>
                <w:szCs w:val="20"/>
              </w:rPr>
            </w:pPr>
            <w:r w:rsidRPr="00D1364F">
              <w:rPr>
                <w:rFonts w:ascii="Arial" w:hAnsi="Arial" w:cs="Arial"/>
                <w:sz w:val="20"/>
                <w:szCs w:val="20"/>
              </w:rPr>
              <w:t>2.1</w:t>
            </w:r>
          </w:p>
        </w:tc>
        <w:tc>
          <w:tcPr>
            <w:tcW w:w="1067" w:type="dxa"/>
            <w:tcBorders>
              <w:top w:val="nil"/>
            </w:tcBorders>
          </w:tcPr>
          <w:p w:rsidR="000625F6" w:rsidRPr="00D1364F" w:rsidRDefault="000625F6" w:rsidP="00214CE6">
            <w:pPr>
              <w:jc w:val="center"/>
              <w:rPr>
                <w:rFonts w:ascii="Arial" w:hAnsi="Arial" w:cs="Arial"/>
                <w:sz w:val="20"/>
                <w:szCs w:val="20"/>
              </w:rPr>
            </w:pPr>
          </w:p>
        </w:tc>
        <w:tc>
          <w:tcPr>
            <w:tcW w:w="6477" w:type="dxa"/>
            <w:tcBorders>
              <w:top w:val="nil"/>
            </w:tcBorders>
          </w:tcPr>
          <w:p w:rsidR="0044787B" w:rsidRPr="00D1364F" w:rsidRDefault="0044787B" w:rsidP="00214CE6">
            <w:pPr>
              <w:jc w:val="both"/>
              <w:rPr>
                <w:rFonts w:ascii="Arial" w:hAnsi="Arial" w:cs="Arial"/>
                <w:bCs/>
                <w:sz w:val="20"/>
                <w:szCs w:val="20"/>
              </w:rPr>
            </w:pPr>
            <w:r w:rsidRPr="00D1364F">
              <w:rPr>
                <w:rFonts w:ascii="Arial" w:hAnsi="Arial" w:cs="Arial"/>
                <w:bCs/>
                <w:sz w:val="20"/>
                <w:szCs w:val="20"/>
              </w:rPr>
              <w:t>Tata pamong adalah tata laksana pengelolaan organisasi</w:t>
            </w:r>
            <w:r w:rsidR="00257D02" w:rsidRPr="00D1364F">
              <w:rPr>
                <w:rFonts w:ascii="Arial" w:hAnsi="Arial" w:cs="Arial"/>
                <w:bCs/>
                <w:sz w:val="20"/>
                <w:szCs w:val="20"/>
              </w:rPr>
              <w:t xml:space="preserve"> yang</w:t>
            </w:r>
            <w:r w:rsidRPr="00D1364F">
              <w:rPr>
                <w:rFonts w:ascii="Arial" w:hAnsi="Arial" w:cs="Arial"/>
                <w:bCs/>
                <w:sz w:val="20"/>
                <w:szCs w:val="20"/>
              </w:rPr>
              <w:t xml:space="preserve"> transparan, akuntabel, </w:t>
            </w:r>
            <w:r w:rsidR="00257D02" w:rsidRPr="00D1364F">
              <w:rPr>
                <w:rFonts w:ascii="Arial" w:hAnsi="Arial" w:cs="Arial"/>
                <w:bCs/>
                <w:sz w:val="20"/>
                <w:szCs w:val="20"/>
              </w:rPr>
              <w:t xml:space="preserve">bertanggung jawab, mandiri </w:t>
            </w:r>
            <w:r w:rsidRPr="00D1364F">
              <w:rPr>
                <w:rFonts w:ascii="Arial" w:hAnsi="Arial" w:cs="Arial"/>
                <w:bCs/>
                <w:sz w:val="20"/>
                <w:szCs w:val="20"/>
              </w:rPr>
              <w:t>dan adil</w:t>
            </w:r>
            <w:r w:rsidR="00600BCD" w:rsidRPr="00D1364F">
              <w:rPr>
                <w:rFonts w:ascii="Arial" w:hAnsi="Arial" w:cs="Arial"/>
                <w:bCs/>
                <w:sz w:val="20"/>
                <w:szCs w:val="20"/>
              </w:rPr>
              <w:t xml:space="preserve"> yang di</w:t>
            </w:r>
            <w:r w:rsidRPr="00D1364F">
              <w:rPr>
                <w:rFonts w:ascii="Arial" w:hAnsi="Arial" w:cs="Arial"/>
                <w:bCs/>
                <w:sz w:val="20"/>
                <w:szCs w:val="20"/>
              </w:rPr>
              <w:t xml:space="preserve">dukung oleh </w:t>
            </w:r>
            <w:proofErr w:type="gramStart"/>
            <w:r w:rsidRPr="00D1364F">
              <w:rPr>
                <w:rFonts w:ascii="Arial" w:hAnsi="Arial" w:cs="Arial"/>
                <w:bCs/>
                <w:sz w:val="20"/>
                <w:szCs w:val="20"/>
              </w:rPr>
              <w:t>kebijakan  organisasi</w:t>
            </w:r>
            <w:proofErr w:type="gramEnd"/>
            <w:r w:rsidRPr="00D1364F">
              <w:rPr>
                <w:rFonts w:ascii="Arial" w:hAnsi="Arial" w:cs="Arial"/>
                <w:bCs/>
                <w:sz w:val="20"/>
                <w:szCs w:val="20"/>
              </w:rPr>
              <w:t xml:space="preserve"> yang jelas.</w:t>
            </w:r>
          </w:p>
          <w:p w:rsidR="000625F6" w:rsidRPr="00D1364F" w:rsidRDefault="000625F6" w:rsidP="00214CE6">
            <w:pPr>
              <w:jc w:val="both"/>
              <w:rPr>
                <w:rFonts w:ascii="Arial" w:hAnsi="Arial" w:cs="Arial"/>
                <w:b/>
                <w:bCs/>
                <w:sz w:val="20"/>
                <w:szCs w:val="20"/>
              </w:rPr>
            </w:pPr>
            <w:r w:rsidRPr="00D1364F">
              <w:rPr>
                <w:rFonts w:ascii="Arial" w:hAnsi="Arial" w:cs="Arial"/>
                <w:bCs/>
                <w:sz w:val="20"/>
                <w:szCs w:val="20"/>
              </w:rPr>
              <w:t xml:space="preserve">Uraikan secara ringkas sistem dan pelaksanaan tata pamong di </w:t>
            </w:r>
            <w:r w:rsidR="00E063F7" w:rsidRPr="00D1364F">
              <w:rPr>
                <w:rFonts w:ascii="Arial" w:hAnsi="Arial" w:cs="Arial"/>
                <w:bCs/>
                <w:sz w:val="20"/>
                <w:szCs w:val="20"/>
                <w:lang w:val="id-ID"/>
              </w:rPr>
              <w:t xml:space="preserve">program </w:t>
            </w:r>
            <w:r w:rsidR="00A471AC" w:rsidRPr="00D1364F">
              <w:rPr>
                <w:rFonts w:ascii="Arial" w:hAnsi="Arial" w:cs="Arial"/>
                <w:bCs/>
                <w:sz w:val="20"/>
                <w:szCs w:val="20"/>
                <w:lang w:val="id-ID"/>
              </w:rPr>
              <w:t>Pendidikan</w:t>
            </w:r>
            <w:r w:rsidR="00E063F7" w:rsidRPr="00D1364F">
              <w:rPr>
                <w:rFonts w:ascii="Arial" w:hAnsi="Arial" w:cs="Arial"/>
                <w:bCs/>
                <w:sz w:val="20"/>
                <w:szCs w:val="20"/>
                <w:lang w:val="id-ID"/>
              </w:rPr>
              <w:t xml:space="preserve"> </w:t>
            </w:r>
            <w:r w:rsidR="00970C86" w:rsidRPr="00D1364F">
              <w:rPr>
                <w:rFonts w:ascii="Arial" w:hAnsi="Arial" w:cs="Arial"/>
                <w:bCs/>
                <w:sz w:val="20"/>
                <w:szCs w:val="20"/>
                <w:lang w:val="id-ID"/>
              </w:rPr>
              <w:t xml:space="preserve">Dokter Spesialis </w:t>
            </w:r>
            <w:r w:rsidR="000F000A" w:rsidRPr="00D1364F">
              <w:rPr>
                <w:rFonts w:ascii="Arial" w:hAnsi="Arial" w:cs="Arial"/>
                <w:bCs/>
                <w:sz w:val="20"/>
                <w:szCs w:val="20"/>
                <w:lang w:val="id-ID"/>
              </w:rPr>
              <w:t>Ilmu Bedah</w:t>
            </w:r>
            <w:r w:rsidR="00970C86" w:rsidRPr="00D1364F">
              <w:rPr>
                <w:rFonts w:ascii="Arial" w:hAnsi="Arial" w:cs="Arial"/>
                <w:bCs/>
                <w:sz w:val="20"/>
                <w:szCs w:val="20"/>
                <w:lang w:val="id-ID"/>
              </w:rPr>
              <w:t xml:space="preserve"> </w:t>
            </w:r>
            <w:r w:rsidR="0061261F" w:rsidRPr="00D1364F">
              <w:rPr>
                <w:rFonts w:ascii="Arial" w:hAnsi="Arial" w:cs="Arial"/>
                <w:bCs/>
                <w:sz w:val="20"/>
                <w:szCs w:val="20"/>
                <w:lang w:val="id-ID"/>
              </w:rPr>
              <w:t xml:space="preserve">  </w:t>
            </w:r>
            <w:r w:rsidRPr="00D1364F">
              <w:rPr>
                <w:rFonts w:ascii="Arial" w:hAnsi="Arial" w:cs="Arial"/>
                <w:bCs/>
                <w:sz w:val="20"/>
                <w:szCs w:val="20"/>
              </w:rPr>
              <w:t xml:space="preserve">untuk </w:t>
            </w:r>
            <w:r w:rsidR="0044787B" w:rsidRPr="00D1364F">
              <w:rPr>
                <w:rFonts w:ascii="Arial" w:hAnsi="Arial" w:cs="Arial"/>
                <w:bCs/>
                <w:sz w:val="20"/>
                <w:szCs w:val="20"/>
              </w:rPr>
              <w:t>membangun sistem</w:t>
            </w:r>
            <w:r w:rsidRPr="00D1364F">
              <w:rPr>
                <w:rFonts w:ascii="Arial" w:hAnsi="Arial" w:cs="Arial"/>
                <w:bCs/>
                <w:sz w:val="20"/>
                <w:szCs w:val="20"/>
              </w:rPr>
              <w:t xml:space="preserve"> yang </w:t>
            </w:r>
            <w:r w:rsidR="0044787B" w:rsidRPr="00D1364F">
              <w:rPr>
                <w:rFonts w:ascii="Arial" w:hAnsi="Arial" w:cs="Arial"/>
                <w:b/>
                <w:bCs/>
                <w:sz w:val="20"/>
                <w:szCs w:val="20"/>
              </w:rPr>
              <w:t>transparan</w:t>
            </w:r>
            <w:r w:rsidR="00600BCD" w:rsidRPr="00D1364F">
              <w:rPr>
                <w:rFonts w:ascii="Arial" w:hAnsi="Arial" w:cs="Arial"/>
                <w:b/>
                <w:bCs/>
                <w:sz w:val="20"/>
                <w:szCs w:val="20"/>
              </w:rPr>
              <w:t xml:space="preserve"> (</w:t>
            </w:r>
            <w:r w:rsidR="00600BCD" w:rsidRPr="00D1364F">
              <w:rPr>
                <w:rFonts w:ascii="Arial" w:hAnsi="Arial" w:cs="Arial"/>
                <w:bCs/>
                <w:sz w:val="20"/>
                <w:szCs w:val="20"/>
              </w:rPr>
              <w:t>keterbukaan dalam pengambilan keputusan dan keterbukaan dalam mengemukakan informasi)</w:t>
            </w:r>
            <w:r w:rsidR="0044787B" w:rsidRPr="00D1364F">
              <w:rPr>
                <w:rFonts w:ascii="Arial" w:hAnsi="Arial" w:cs="Arial"/>
                <w:b/>
                <w:bCs/>
                <w:sz w:val="20"/>
                <w:szCs w:val="20"/>
              </w:rPr>
              <w:t>, akuntabel</w:t>
            </w:r>
            <w:r w:rsidR="00600BCD" w:rsidRPr="00D1364F">
              <w:rPr>
                <w:rFonts w:ascii="Arial" w:hAnsi="Arial" w:cs="Arial"/>
                <w:b/>
                <w:bCs/>
                <w:sz w:val="20"/>
                <w:szCs w:val="20"/>
              </w:rPr>
              <w:t xml:space="preserve"> </w:t>
            </w:r>
            <w:r w:rsidR="00600BCD" w:rsidRPr="00D1364F">
              <w:rPr>
                <w:rFonts w:ascii="Arial" w:hAnsi="Arial" w:cs="Arial"/>
                <w:bCs/>
                <w:sz w:val="20"/>
                <w:szCs w:val="20"/>
              </w:rPr>
              <w:t>(kejelasan fungsi, pelaksanaan, dan pertanggungjawaban semua organ yang ada di dalam organisasi)</w:t>
            </w:r>
            <w:r w:rsidR="00600BCD" w:rsidRPr="00D1364F">
              <w:rPr>
                <w:rFonts w:ascii="Arial" w:hAnsi="Arial" w:cs="Arial"/>
                <w:b/>
                <w:bCs/>
                <w:sz w:val="20"/>
                <w:szCs w:val="20"/>
              </w:rPr>
              <w:t xml:space="preserve">, bertanggung jawab </w:t>
            </w:r>
            <w:r w:rsidR="00600BCD" w:rsidRPr="00D1364F">
              <w:rPr>
                <w:rFonts w:ascii="Arial" w:hAnsi="Arial" w:cs="Arial"/>
                <w:bCs/>
                <w:sz w:val="20"/>
                <w:szCs w:val="20"/>
              </w:rPr>
              <w:t>(kesesuaian dalam pengelolaan organisasi terhadap peraturan serta perundangan yang berlaku)</w:t>
            </w:r>
            <w:r w:rsidR="00600BCD" w:rsidRPr="00D1364F">
              <w:rPr>
                <w:rFonts w:ascii="Arial" w:hAnsi="Arial" w:cs="Arial"/>
                <w:b/>
                <w:bCs/>
                <w:sz w:val="20"/>
                <w:szCs w:val="20"/>
              </w:rPr>
              <w:t xml:space="preserve">, kemandirian </w:t>
            </w:r>
            <w:r w:rsidR="00600BCD" w:rsidRPr="00D1364F">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D1364F">
              <w:rPr>
                <w:rFonts w:ascii="Arial" w:hAnsi="Arial" w:cs="Arial"/>
                <w:b/>
                <w:bCs/>
                <w:sz w:val="20"/>
                <w:szCs w:val="20"/>
              </w:rPr>
              <w:t xml:space="preserve"> </w:t>
            </w:r>
            <w:r w:rsidRPr="00D1364F">
              <w:rPr>
                <w:rFonts w:ascii="Arial" w:hAnsi="Arial" w:cs="Arial"/>
                <w:b/>
                <w:bCs/>
                <w:sz w:val="20"/>
                <w:szCs w:val="20"/>
              </w:rPr>
              <w:t>dan adil</w:t>
            </w:r>
            <w:r w:rsidR="00600BCD" w:rsidRPr="00D1364F">
              <w:rPr>
                <w:rFonts w:ascii="Arial" w:hAnsi="Arial" w:cs="Arial"/>
                <w:b/>
                <w:bCs/>
                <w:sz w:val="20"/>
                <w:szCs w:val="20"/>
              </w:rPr>
              <w:t xml:space="preserve"> </w:t>
            </w:r>
            <w:r w:rsidR="00600BCD" w:rsidRPr="00D1364F">
              <w:rPr>
                <w:rFonts w:ascii="Arial" w:hAnsi="Arial" w:cs="Arial"/>
                <w:bCs/>
                <w:sz w:val="20"/>
                <w:szCs w:val="20"/>
              </w:rPr>
              <w:t>(keadilan dan kesetaraan dalam memenuhi hak-hak stakeholder yang timbul berdasarkan perjanjian dan peraturan perundangan yang berlaku</w:t>
            </w:r>
            <w:r w:rsidR="00257D02" w:rsidRPr="00D1364F">
              <w:rPr>
                <w:rFonts w:ascii="Arial" w:hAnsi="Arial" w:cs="Arial"/>
                <w:bCs/>
                <w:sz w:val="20"/>
                <w:szCs w:val="20"/>
              </w:rPr>
              <w:t>)</w:t>
            </w:r>
            <w:r w:rsidRPr="00D1364F">
              <w:rPr>
                <w:rFonts w:ascii="Arial" w:hAnsi="Arial" w:cs="Arial"/>
                <w:b/>
                <w:bCs/>
                <w:sz w:val="20"/>
                <w:szCs w:val="20"/>
              </w:rPr>
              <w:t xml:space="preserve">. </w:t>
            </w:r>
          </w:p>
          <w:p w:rsidR="000625F6" w:rsidRPr="00D1364F" w:rsidRDefault="000625F6" w:rsidP="00214CE6">
            <w:pPr>
              <w:rPr>
                <w:rFonts w:ascii="Arial" w:hAnsi="Arial" w:cs="Arial"/>
                <w:bCs/>
                <w:sz w:val="20"/>
                <w:szCs w:val="20"/>
              </w:rPr>
            </w:pPr>
          </w:p>
          <w:p w:rsidR="000625F6" w:rsidRPr="00D1364F" w:rsidRDefault="000625F6" w:rsidP="001245B8">
            <w:pPr>
              <w:pStyle w:val="ListParagraph"/>
              <w:ind w:left="0"/>
              <w:jc w:val="both"/>
              <w:rPr>
                <w:rFonts w:ascii="Arial" w:hAnsi="Arial" w:cs="Arial"/>
                <w:sz w:val="20"/>
                <w:szCs w:val="20"/>
                <w:lang w:val="id-ID"/>
              </w:rPr>
            </w:pPr>
            <w:r w:rsidRPr="00D1364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rPr>
              <w:t xml:space="preserve">  </w:t>
            </w:r>
            <w:r w:rsidR="00103B3D" w:rsidRPr="00D1364F">
              <w:rPr>
                <w:rFonts w:ascii="Arial" w:hAnsi="Arial" w:cs="Arial"/>
                <w:sz w:val="20"/>
                <w:szCs w:val="20"/>
                <w:lang w:val="id-ID"/>
              </w:rPr>
              <w:t>.</w:t>
            </w:r>
            <w:r w:rsidRPr="00D1364F">
              <w:rPr>
                <w:rFonts w:ascii="Arial" w:hAnsi="Arial" w:cs="Arial"/>
                <w:sz w:val="20"/>
                <w:szCs w:val="20"/>
                <w:lang w:val="id-ID"/>
              </w:rPr>
              <w:t xml:space="preserve"> Tata pamong didukung dengan budaya organisasi yang dicerminkan dengan tegaknya aturan, etika dosen, etika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etika tenaga kependidikan, sistem penghargaan dan sanksi serta pedoman dan prosedur pelayanan (administrasi, perpustakaan, </w:t>
            </w:r>
            <w:r w:rsidR="00F63B3C" w:rsidRPr="00D1364F">
              <w:rPr>
                <w:rFonts w:ascii="Arial" w:hAnsi="Arial" w:cs="Arial"/>
                <w:sz w:val="20"/>
                <w:szCs w:val="20"/>
              </w:rPr>
              <w:t xml:space="preserve">dan skill’s Lab. </w:t>
            </w:r>
            <w:r w:rsidRPr="00D1364F">
              <w:rPr>
                <w:rFonts w:ascii="Arial" w:hAnsi="Arial" w:cs="Arial"/>
                <w:sz w:val="20"/>
                <w:szCs w:val="20"/>
                <w:lang w:val="id-ID"/>
              </w:rPr>
              <w:t>Sistem tata pamong (</w:t>
            </w:r>
            <w:r w:rsidRPr="00D1364F">
              <w:rPr>
                <w:rFonts w:ascii="Arial" w:hAnsi="Arial" w:cs="Arial"/>
                <w:i/>
                <w:sz w:val="20"/>
                <w:szCs w:val="20"/>
                <w:lang w:val="id-ID"/>
              </w:rPr>
              <w:t>input</w:t>
            </w:r>
            <w:r w:rsidRPr="00D1364F">
              <w:rPr>
                <w:rFonts w:ascii="Arial" w:hAnsi="Arial" w:cs="Arial"/>
                <w:sz w:val="20"/>
                <w:szCs w:val="20"/>
                <w:lang w:val="id-ID"/>
              </w:rPr>
              <w:t xml:space="preserve">, proses, </w:t>
            </w:r>
            <w:r w:rsidRPr="00D1364F">
              <w:rPr>
                <w:rFonts w:ascii="Arial" w:hAnsi="Arial" w:cs="Arial"/>
                <w:i/>
                <w:sz w:val="20"/>
                <w:szCs w:val="20"/>
                <w:lang w:val="id-ID"/>
              </w:rPr>
              <w:t>output</w:t>
            </w:r>
            <w:r w:rsidRPr="00D1364F">
              <w:rPr>
                <w:rFonts w:ascii="Arial" w:hAnsi="Arial" w:cs="Arial"/>
                <w:sz w:val="20"/>
                <w:szCs w:val="20"/>
                <w:lang w:val="id-ID"/>
              </w:rPr>
              <w:t xml:space="preserve"> dan </w:t>
            </w:r>
            <w:r w:rsidRPr="00D1364F">
              <w:rPr>
                <w:rFonts w:ascii="Arial" w:hAnsi="Arial" w:cs="Arial"/>
                <w:i/>
                <w:sz w:val="20"/>
                <w:szCs w:val="20"/>
                <w:lang w:val="id-ID"/>
              </w:rPr>
              <w:t>outcome</w:t>
            </w:r>
            <w:r w:rsidRPr="00D1364F">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D1364F" w:rsidRPr="00D1364F">
        <w:tc>
          <w:tcPr>
            <w:tcW w:w="1137" w:type="dxa"/>
            <w:tcBorders>
              <w:top w:val="nil"/>
              <w:bottom w:val="single" w:sz="4" w:space="0" w:color="auto"/>
            </w:tcBorders>
          </w:tcPr>
          <w:p w:rsidR="000625F6" w:rsidRPr="00D1364F" w:rsidRDefault="000625F6" w:rsidP="00214CE6">
            <w:pPr>
              <w:jc w:val="center"/>
              <w:rPr>
                <w:rFonts w:ascii="Arial" w:hAnsi="Arial" w:cs="Arial"/>
                <w:sz w:val="20"/>
                <w:szCs w:val="20"/>
              </w:rPr>
            </w:pPr>
            <w:r w:rsidRPr="00D1364F">
              <w:rPr>
                <w:rFonts w:ascii="Arial" w:hAnsi="Arial" w:cs="Arial"/>
                <w:sz w:val="20"/>
                <w:szCs w:val="20"/>
              </w:rPr>
              <w:t>2.2</w:t>
            </w:r>
          </w:p>
        </w:tc>
        <w:tc>
          <w:tcPr>
            <w:tcW w:w="1067" w:type="dxa"/>
            <w:tcBorders>
              <w:top w:val="nil"/>
            </w:tcBorders>
          </w:tcPr>
          <w:p w:rsidR="000625F6" w:rsidRPr="00D1364F" w:rsidRDefault="000625F6" w:rsidP="00214CE6">
            <w:pPr>
              <w:jc w:val="center"/>
              <w:rPr>
                <w:rFonts w:ascii="Arial" w:hAnsi="Arial" w:cs="Arial"/>
                <w:sz w:val="20"/>
                <w:szCs w:val="20"/>
              </w:rPr>
            </w:pPr>
          </w:p>
        </w:tc>
        <w:tc>
          <w:tcPr>
            <w:tcW w:w="6477" w:type="dxa"/>
            <w:tcBorders>
              <w:top w:val="nil"/>
            </w:tcBorders>
          </w:tcPr>
          <w:p w:rsidR="00110450" w:rsidRPr="00D1364F" w:rsidRDefault="00110450" w:rsidP="00214CE6">
            <w:pPr>
              <w:jc w:val="both"/>
              <w:rPr>
                <w:rFonts w:ascii="Arial" w:hAnsi="Arial" w:cs="Arial"/>
                <w:sz w:val="20"/>
                <w:szCs w:val="20"/>
              </w:rPr>
            </w:pPr>
          </w:p>
        </w:tc>
      </w:tr>
      <w:tr w:rsidR="00D1364F" w:rsidRPr="00D1364F">
        <w:tc>
          <w:tcPr>
            <w:tcW w:w="1137" w:type="dxa"/>
            <w:tcBorders>
              <w:top w:val="nil"/>
              <w:bottom w:val="single" w:sz="4" w:space="0" w:color="auto"/>
            </w:tcBorders>
          </w:tcPr>
          <w:p w:rsidR="00F02F81" w:rsidRPr="00D1364F" w:rsidRDefault="00F02F81" w:rsidP="00214CE6">
            <w:pPr>
              <w:jc w:val="center"/>
              <w:rPr>
                <w:rFonts w:ascii="Arial" w:hAnsi="Arial" w:cs="Arial"/>
                <w:sz w:val="20"/>
                <w:szCs w:val="20"/>
              </w:rPr>
            </w:pPr>
            <w:r w:rsidRPr="00D1364F">
              <w:rPr>
                <w:rFonts w:ascii="Arial" w:hAnsi="Arial" w:cs="Arial"/>
                <w:sz w:val="20"/>
                <w:szCs w:val="20"/>
              </w:rPr>
              <w:t>2.2.1</w:t>
            </w:r>
          </w:p>
        </w:tc>
        <w:tc>
          <w:tcPr>
            <w:tcW w:w="1067" w:type="dxa"/>
            <w:tcBorders>
              <w:top w:val="nil"/>
            </w:tcBorders>
          </w:tcPr>
          <w:p w:rsidR="00F02F81" w:rsidRPr="00D1364F" w:rsidRDefault="00F02F81" w:rsidP="00214CE6">
            <w:pPr>
              <w:jc w:val="center"/>
              <w:rPr>
                <w:rFonts w:ascii="Arial" w:hAnsi="Arial" w:cs="Arial"/>
                <w:sz w:val="20"/>
                <w:szCs w:val="20"/>
              </w:rPr>
            </w:pPr>
          </w:p>
        </w:tc>
        <w:tc>
          <w:tcPr>
            <w:tcW w:w="6477" w:type="dxa"/>
            <w:tcBorders>
              <w:top w:val="nil"/>
            </w:tcBorders>
          </w:tcPr>
          <w:p w:rsidR="00F02F81" w:rsidRPr="00D1364F" w:rsidRDefault="00F02F81" w:rsidP="00214CE6">
            <w:pPr>
              <w:rPr>
                <w:rFonts w:ascii="Arial" w:hAnsi="Arial" w:cs="Arial"/>
                <w:sz w:val="20"/>
                <w:szCs w:val="20"/>
                <w:lang w:val="sv-SE"/>
              </w:rPr>
            </w:pPr>
            <w:r w:rsidRPr="00D1364F">
              <w:rPr>
                <w:rFonts w:ascii="Arial" w:hAnsi="Arial" w:cs="Arial"/>
                <w:sz w:val="20"/>
                <w:szCs w:val="20"/>
                <w:lang w:val="sv-SE"/>
              </w:rPr>
              <w:t>Uraikan tingkat pendidikan KPS</w:t>
            </w:r>
          </w:p>
        </w:tc>
      </w:tr>
      <w:tr w:rsidR="00D1364F" w:rsidRPr="00D1364F">
        <w:tc>
          <w:tcPr>
            <w:tcW w:w="1137" w:type="dxa"/>
            <w:tcBorders>
              <w:top w:val="nil"/>
              <w:bottom w:val="single" w:sz="4" w:space="0" w:color="auto"/>
            </w:tcBorders>
          </w:tcPr>
          <w:p w:rsidR="00F02F81" w:rsidRPr="00D1364F" w:rsidRDefault="00F02F81" w:rsidP="00214CE6">
            <w:pPr>
              <w:jc w:val="center"/>
              <w:rPr>
                <w:rFonts w:ascii="Arial" w:hAnsi="Arial" w:cs="Arial"/>
                <w:sz w:val="20"/>
                <w:szCs w:val="20"/>
              </w:rPr>
            </w:pPr>
            <w:r w:rsidRPr="00D1364F">
              <w:rPr>
                <w:rFonts w:ascii="Arial" w:hAnsi="Arial" w:cs="Arial"/>
                <w:sz w:val="20"/>
                <w:szCs w:val="20"/>
              </w:rPr>
              <w:t>2.2.2</w:t>
            </w:r>
          </w:p>
        </w:tc>
        <w:tc>
          <w:tcPr>
            <w:tcW w:w="1067" w:type="dxa"/>
            <w:tcBorders>
              <w:top w:val="nil"/>
            </w:tcBorders>
          </w:tcPr>
          <w:p w:rsidR="00F02F81" w:rsidRPr="00D1364F" w:rsidRDefault="00F02F81" w:rsidP="00214CE6">
            <w:pPr>
              <w:jc w:val="center"/>
              <w:rPr>
                <w:rFonts w:ascii="Arial" w:hAnsi="Arial" w:cs="Arial"/>
                <w:sz w:val="20"/>
                <w:szCs w:val="20"/>
              </w:rPr>
            </w:pPr>
          </w:p>
        </w:tc>
        <w:tc>
          <w:tcPr>
            <w:tcW w:w="6477" w:type="dxa"/>
            <w:tcBorders>
              <w:top w:val="nil"/>
            </w:tcBorders>
          </w:tcPr>
          <w:p w:rsidR="00F02F81" w:rsidRPr="00D1364F" w:rsidRDefault="00F02F81" w:rsidP="00214CE6">
            <w:pPr>
              <w:rPr>
                <w:rFonts w:ascii="Arial" w:hAnsi="Arial" w:cs="Arial"/>
                <w:sz w:val="20"/>
                <w:szCs w:val="20"/>
                <w:lang w:val="sv-SE"/>
              </w:rPr>
            </w:pPr>
            <w:r w:rsidRPr="00D1364F">
              <w:rPr>
                <w:rFonts w:ascii="Arial" w:hAnsi="Arial" w:cs="Arial"/>
                <w:sz w:val="20"/>
                <w:szCs w:val="20"/>
                <w:lang w:val="sv-SE"/>
              </w:rPr>
              <w:t>Uraikan profil singkat KPS</w:t>
            </w:r>
          </w:p>
        </w:tc>
      </w:tr>
      <w:tr w:rsidR="00D1364F" w:rsidRPr="00D1364F">
        <w:tc>
          <w:tcPr>
            <w:tcW w:w="1137" w:type="dxa"/>
            <w:tcBorders>
              <w:top w:val="nil"/>
              <w:bottom w:val="single" w:sz="4" w:space="0" w:color="auto"/>
            </w:tcBorders>
          </w:tcPr>
          <w:p w:rsidR="002531FF" w:rsidRPr="00D1364F" w:rsidRDefault="002531FF" w:rsidP="00214CE6">
            <w:pPr>
              <w:jc w:val="center"/>
              <w:rPr>
                <w:rFonts w:ascii="Arial" w:hAnsi="Arial" w:cs="Arial"/>
                <w:sz w:val="20"/>
                <w:szCs w:val="20"/>
              </w:rPr>
            </w:pPr>
            <w:r w:rsidRPr="00D1364F">
              <w:rPr>
                <w:rFonts w:ascii="Arial" w:hAnsi="Arial" w:cs="Arial"/>
                <w:sz w:val="20"/>
                <w:szCs w:val="20"/>
              </w:rPr>
              <w:t>2.2.3</w:t>
            </w:r>
          </w:p>
        </w:tc>
        <w:tc>
          <w:tcPr>
            <w:tcW w:w="1067" w:type="dxa"/>
            <w:tcBorders>
              <w:top w:val="nil"/>
            </w:tcBorders>
          </w:tcPr>
          <w:p w:rsidR="002531FF" w:rsidRPr="00D1364F" w:rsidRDefault="002531FF" w:rsidP="00214CE6">
            <w:pPr>
              <w:jc w:val="center"/>
              <w:rPr>
                <w:rFonts w:ascii="Arial" w:hAnsi="Arial" w:cs="Arial"/>
                <w:sz w:val="20"/>
                <w:szCs w:val="20"/>
              </w:rPr>
            </w:pPr>
          </w:p>
        </w:tc>
        <w:tc>
          <w:tcPr>
            <w:tcW w:w="6477" w:type="dxa"/>
            <w:tcBorders>
              <w:top w:val="nil"/>
            </w:tcBorders>
          </w:tcPr>
          <w:p w:rsidR="002531FF" w:rsidRPr="00D1364F" w:rsidRDefault="002531FF" w:rsidP="00214CE6">
            <w:pPr>
              <w:ind w:left="64"/>
              <w:rPr>
                <w:rFonts w:ascii="Arial" w:hAnsi="Arial" w:cs="Arial"/>
                <w:sz w:val="20"/>
                <w:szCs w:val="20"/>
                <w:lang w:val="nb-NO"/>
              </w:rPr>
            </w:pPr>
            <w:r w:rsidRPr="00D1364F">
              <w:rPr>
                <w:rFonts w:ascii="Arial" w:hAnsi="Arial" w:cs="Arial"/>
                <w:sz w:val="20"/>
                <w:szCs w:val="20"/>
                <w:lang w:val="sv-SE"/>
              </w:rPr>
              <w:t xml:space="preserve">Jelaskan pola kepemimpinan dalam program </w:t>
            </w:r>
            <w:r w:rsidR="00A471AC" w:rsidRPr="00D1364F">
              <w:rPr>
                <w:rFonts w:ascii="Arial" w:hAnsi="Arial" w:cs="Arial"/>
                <w:sz w:val="20"/>
                <w:szCs w:val="20"/>
                <w:lang w:val="sv-SE"/>
              </w:rPr>
              <w:t>Pendidikan</w:t>
            </w:r>
            <w:r w:rsidRPr="00D1364F">
              <w:rPr>
                <w:rFonts w:ascii="Arial" w:hAnsi="Arial" w:cs="Arial"/>
                <w:sz w:val="20"/>
                <w:szCs w:val="20"/>
                <w:lang w:val="sv-SE"/>
              </w:rPr>
              <w:t xml:space="preserve"> </w:t>
            </w:r>
            <w:r w:rsidR="00970C86" w:rsidRPr="00D1364F">
              <w:rPr>
                <w:rFonts w:ascii="Arial" w:hAnsi="Arial" w:cs="Arial"/>
                <w:sz w:val="20"/>
                <w:szCs w:val="20"/>
                <w:lang w:val="sv-SE"/>
              </w:rPr>
              <w:t xml:space="preserve">Dokter Spesialis </w:t>
            </w:r>
            <w:r w:rsidR="000F000A" w:rsidRPr="00D1364F">
              <w:rPr>
                <w:rFonts w:ascii="Arial" w:hAnsi="Arial" w:cs="Arial"/>
                <w:sz w:val="20"/>
                <w:szCs w:val="20"/>
                <w:lang w:val="sv-SE"/>
              </w:rPr>
              <w:t>Ilmu Bedah</w:t>
            </w:r>
            <w:r w:rsidR="00970C86" w:rsidRPr="00D1364F">
              <w:rPr>
                <w:rFonts w:ascii="Arial" w:hAnsi="Arial" w:cs="Arial"/>
                <w:sz w:val="20"/>
                <w:szCs w:val="20"/>
                <w:lang w:val="sv-SE"/>
              </w:rPr>
              <w:t xml:space="preserve"> </w:t>
            </w:r>
            <w:r w:rsidR="0061261F" w:rsidRPr="00D1364F">
              <w:rPr>
                <w:rFonts w:ascii="Arial" w:hAnsi="Arial" w:cs="Arial"/>
                <w:sz w:val="20"/>
                <w:szCs w:val="20"/>
                <w:lang w:val="sv-SE"/>
              </w:rPr>
              <w:t xml:space="preserve">  </w:t>
            </w:r>
            <w:r w:rsidRPr="00D1364F">
              <w:rPr>
                <w:rFonts w:ascii="Arial" w:hAnsi="Arial" w:cs="Arial"/>
                <w:sz w:val="20"/>
                <w:szCs w:val="20"/>
                <w:lang w:val="sv-SE"/>
              </w:rPr>
              <w:t>, mencakup informasi tentang kepemimpinan operasional, kepemimpinan organisasi, dan kepemimpinan publik.</w:t>
            </w:r>
          </w:p>
          <w:p w:rsidR="002531FF" w:rsidRPr="00D1364F" w:rsidRDefault="002531FF" w:rsidP="00214CE6">
            <w:pPr>
              <w:jc w:val="both"/>
              <w:rPr>
                <w:rFonts w:ascii="Arial" w:hAnsi="Arial" w:cs="Arial"/>
                <w:sz w:val="20"/>
                <w:szCs w:val="20"/>
                <w:lang w:val="nb-NO"/>
              </w:rPr>
            </w:pPr>
          </w:p>
          <w:p w:rsidR="002531FF" w:rsidRPr="00D1364F" w:rsidRDefault="002531FF" w:rsidP="00214CE6">
            <w:pPr>
              <w:jc w:val="both"/>
              <w:rPr>
                <w:rFonts w:ascii="Arial" w:hAnsi="Arial" w:cs="Arial"/>
                <w:sz w:val="20"/>
                <w:szCs w:val="20"/>
                <w:lang w:val="nb-NO"/>
              </w:rPr>
            </w:pPr>
            <w:r w:rsidRPr="00D1364F">
              <w:rPr>
                <w:rFonts w:ascii="Arial" w:hAnsi="Arial" w:cs="Arial"/>
                <w:sz w:val="20"/>
                <w:szCs w:val="20"/>
                <w:lang w:val="id-ID"/>
              </w:rPr>
              <w:t xml:space="preserve">Kepemimpinan efektif mengarahkan dan mempengaruhi perilaku semua unsur dalam program </w:t>
            </w:r>
            <w:r w:rsidR="00A471AC" w:rsidRPr="00D1364F">
              <w:rPr>
                <w:rFonts w:ascii="Arial" w:hAnsi="Arial" w:cs="Arial"/>
                <w:sz w:val="20"/>
                <w:szCs w:val="20"/>
                <w:lang w:val="id-ID"/>
              </w:rPr>
              <w:t>Pendidikan</w:t>
            </w:r>
            <w:r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Pr="00D1364F">
              <w:rPr>
                <w:rFonts w:ascii="Arial" w:hAnsi="Arial" w:cs="Arial"/>
                <w:sz w:val="20"/>
                <w:szCs w:val="20"/>
                <w:lang w:val="id-ID"/>
              </w:rPr>
              <w:t>, mengikuti nilai, norma, etika, dan budaya organisasi yang disepakati bersama, serta mampu membuat keputusan yang tepat dan cepat.</w:t>
            </w:r>
          </w:p>
          <w:p w:rsidR="002531FF" w:rsidRPr="00D1364F" w:rsidRDefault="002531FF" w:rsidP="00214CE6">
            <w:pPr>
              <w:jc w:val="both"/>
              <w:rPr>
                <w:rFonts w:ascii="Arial" w:hAnsi="Arial" w:cs="Arial"/>
                <w:sz w:val="20"/>
                <w:szCs w:val="20"/>
              </w:rPr>
            </w:pPr>
          </w:p>
          <w:p w:rsidR="002531FF" w:rsidRPr="00D1364F" w:rsidRDefault="002531FF" w:rsidP="00214CE6">
            <w:pPr>
              <w:jc w:val="both"/>
              <w:rPr>
                <w:rFonts w:ascii="Arial" w:hAnsi="Arial" w:cs="Arial"/>
                <w:sz w:val="20"/>
                <w:szCs w:val="20"/>
              </w:rPr>
            </w:pPr>
            <w:r w:rsidRPr="00D1364F">
              <w:rPr>
                <w:rFonts w:ascii="Arial" w:hAnsi="Arial" w:cs="Arial"/>
                <w:sz w:val="20"/>
                <w:szCs w:val="20"/>
                <w:lang w:val="id-ID"/>
              </w:rPr>
              <w:t>Kepemimpinan mampu memprediksi masa depan, merumuskan dan mengartikulasi visi yang realisti</w:t>
            </w:r>
            <w:r w:rsidRPr="00D1364F">
              <w:rPr>
                <w:rFonts w:ascii="Arial" w:hAnsi="Arial" w:cs="Arial"/>
                <w:sz w:val="20"/>
                <w:szCs w:val="20"/>
                <w:lang w:val="nb-NO"/>
              </w:rPr>
              <w:t>k</w:t>
            </w:r>
            <w:r w:rsidRPr="00D1364F">
              <w:rPr>
                <w:rFonts w:ascii="Arial" w:hAnsi="Arial" w:cs="Arial"/>
                <w:sz w:val="20"/>
                <w:szCs w:val="20"/>
                <w:lang w:val="id-ID"/>
              </w:rPr>
              <w:t>, kredibel, serta mengkomunikasikan visi ke</w:t>
            </w:r>
            <w:r w:rsidRPr="00D1364F">
              <w:rPr>
                <w:rFonts w:ascii="Arial" w:hAnsi="Arial" w:cs="Arial"/>
                <w:sz w:val="20"/>
                <w:szCs w:val="20"/>
                <w:lang w:val="nb-NO"/>
              </w:rPr>
              <w:t xml:space="preserve"> </w:t>
            </w:r>
            <w:r w:rsidRPr="00D1364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2531FF" w:rsidRPr="00D1364F" w:rsidRDefault="002531FF" w:rsidP="00214CE6">
            <w:pPr>
              <w:jc w:val="both"/>
              <w:rPr>
                <w:rFonts w:ascii="Arial" w:hAnsi="Arial" w:cs="Arial"/>
                <w:sz w:val="20"/>
                <w:szCs w:val="20"/>
                <w:lang w:val="nb-NO"/>
              </w:rPr>
            </w:pPr>
          </w:p>
          <w:p w:rsidR="002531FF" w:rsidRPr="00D1364F" w:rsidRDefault="002531FF" w:rsidP="00214CE6">
            <w:pPr>
              <w:jc w:val="both"/>
              <w:rPr>
                <w:rFonts w:ascii="Arial" w:hAnsi="Arial" w:cs="Arial"/>
                <w:sz w:val="20"/>
                <w:szCs w:val="20"/>
                <w:lang w:val="nb-NO"/>
              </w:rPr>
            </w:pPr>
            <w:r w:rsidRPr="00D1364F">
              <w:rPr>
                <w:rFonts w:ascii="Arial" w:hAnsi="Arial" w:cs="Arial"/>
                <w:sz w:val="20"/>
                <w:szCs w:val="20"/>
                <w:lang w:val="nb-NO"/>
              </w:rPr>
              <w:t xml:space="preserve">Kepemimpinan operasional berkaitan dengan kemampuan menjabarkan visi, misi ke dalam kegiatan operasional 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Kepemimpinan organisasi berkaitan dengan pemahaman tata kerja antar unit dalam organisasi perguruan tinggi.  </w:t>
            </w:r>
          </w:p>
          <w:p w:rsidR="002531FF" w:rsidRPr="00D1364F" w:rsidRDefault="002531FF" w:rsidP="00214CE6">
            <w:pPr>
              <w:jc w:val="both"/>
              <w:rPr>
                <w:rFonts w:ascii="Arial" w:hAnsi="Arial" w:cs="Arial"/>
                <w:sz w:val="20"/>
                <w:szCs w:val="20"/>
                <w:lang w:val="nb-NO"/>
              </w:rPr>
            </w:pPr>
            <w:r w:rsidRPr="00D1364F">
              <w:rPr>
                <w:rFonts w:ascii="Arial" w:hAnsi="Arial" w:cs="Arial"/>
                <w:sz w:val="20"/>
                <w:szCs w:val="20"/>
                <w:lang w:val="nb-NO"/>
              </w:rPr>
              <w:t>Kepemimpinan publik berkaitan dengan kemampuan menjalin kerjasama dan menjadi rujukan bagi publik.</w:t>
            </w:r>
          </w:p>
        </w:tc>
      </w:tr>
      <w:tr w:rsidR="00D1364F" w:rsidRPr="00D1364F">
        <w:tc>
          <w:tcPr>
            <w:tcW w:w="1137" w:type="dxa"/>
            <w:tcBorders>
              <w:top w:val="nil"/>
              <w:bottom w:val="single" w:sz="4" w:space="0" w:color="auto"/>
            </w:tcBorders>
          </w:tcPr>
          <w:p w:rsidR="000625F6" w:rsidRPr="00D1364F" w:rsidRDefault="000625F6" w:rsidP="00214CE6">
            <w:pPr>
              <w:jc w:val="center"/>
              <w:rPr>
                <w:rFonts w:ascii="Arial" w:hAnsi="Arial" w:cs="Arial"/>
                <w:sz w:val="20"/>
                <w:szCs w:val="20"/>
              </w:rPr>
            </w:pPr>
            <w:r w:rsidRPr="00D1364F">
              <w:rPr>
                <w:rFonts w:ascii="Arial" w:hAnsi="Arial" w:cs="Arial"/>
                <w:sz w:val="20"/>
                <w:szCs w:val="20"/>
              </w:rPr>
              <w:lastRenderedPageBreak/>
              <w:t>2.3</w:t>
            </w:r>
          </w:p>
        </w:tc>
        <w:tc>
          <w:tcPr>
            <w:tcW w:w="1067" w:type="dxa"/>
            <w:tcBorders>
              <w:top w:val="nil"/>
            </w:tcBorders>
          </w:tcPr>
          <w:p w:rsidR="000625F6" w:rsidRPr="00D1364F" w:rsidRDefault="000625F6" w:rsidP="00214CE6">
            <w:pPr>
              <w:jc w:val="center"/>
              <w:rPr>
                <w:rFonts w:ascii="Arial" w:hAnsi="Arial" w:cs="Arial"/>
                <w:sz w:val="20"/>
                <w:szCs w:val="20"/>
              </w:rPr>
            </w:pPr>
          </w:p>
        </w:tc>
        <w:tc>
          <w:tcPr>
            <w:tcW w:w="6477" w:type="dxa"/>
            <w:tcBorders>
              <w:top w:val="nil"/>
            </w:tcBorders>
          </w:tcPr>
          <w:p w:rsidR="00DA731C" w:rsidRPr="00D1364F" w:rsidRDefault="00722934" w:rsidP="00214CE6">
            <w:pPr>
              <w:rPr>
                <w:rFonts w:ascii="Arial" w:hAnsi="Arial" w:cs="Arial"/>
                <w:sz w:val="20"/>
                <w:szCs w:val="20"/>
                <w:lang w:val="sv-SE"/>
              </w:rPr>
            </w:pPr>
            <w:r w:rsidRPr="00D1364F">
              <w:rPr>
                <w:rFonts w:ascii="Arial" w:hAnsi="Arial" w:cs="Arial"/>
                <w:sz w:val="20"/>
                <w:szCs w:val="20"/>
                <w:lang w:val="sv-SE"/>
              </w:rPr>
              <w:t>Uraikan</w:t>
            </w:r>
            <w:r w:rsidR="000625F6" w:rsidRPr="00D1364F">
              <w:rPr>
                <w:rFonts w:ascii="Arial" w:hAnsi="Arial" w:cs="Arial"/>
                <w:sz w:val="20"/>
                <w:szCs w:val="20"/>
                <w:lang w:val="sv-SE"/>
              </w:rPr>
              <w:t xml:space="preserve"> sistem pengelolaan</w:t>
            </w:r>
            <w:r w:rsidR="000625F6" w:rsidRPr="00D1364F">
              <w:rPr>
                <w:rFonts w:ascii="Arial" w:hAnsi="Arial" w:cs="Arial"/>
                <w:sz w:val="20"/>
                <w:szCs w:val="20"/>
                <w:lang w:val="id-ID"/>
              </w:rPr>
              <w:t xml:space="preserve"> fungsional dan operasional</w:t>
            </w:r>
            <w:r w:rsidR="000625F6" w:rsidRPr="00D1364F">
              <w:rPr>
                <w:rFonts w:ascii="Arial" w:hAnsi="Arial" w:cs="Arial"/>
                <w:sz w:val="20"/>
                <w:szCs w:val="20"/>
                <w:lang w:val="sv-SE"/>
              </w:rPr>
              <w:t xml:space="preserve">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DA731C" w:rsidRPr="00D1364F">
              <w:rPr>
                <w:rFonts w:ascii="Arial" w:hAnsi="Arial" w:cs="Arial"/>
                <w:sz w:val="20"/>
                <w:szCs w:val="20"/>
                <w:lang w:val="sv-SE"/>
              </w:rPr>
              <w:t>serta dokumen pendukungnya</w:t>
            </w:r>
            <w:r w:rsidR="00BD4C4C" w:rsidRPr="00D1364F">
              <w:rPr>
                <w:rFonts w:ascii="Arial" w:hAnsi="Arial" w:cs="Arial"/>
                <w:sz w:val="20"/>
                <w:szCs w:val="20"/>
                <w:lang w:val="sv-SE"/>
              </w:rPr>
              <w:t>.</w:t>
            </w:r>
          </w:p>
          <w:p w:rsidR="000625F6" w:rsidRPr="00D1364F" w:rsidRDefault="000625F6" w:rsidP="00214CE6">
            <w:pPr>
              <w:autoSpaceDE w:val="0"/>
              <w:autoSpaceDN w:val="0"/>
              <w:adjustRightInd w:val="0"/>
              <w:rPr>
                <w:rFonts w:ascii="Arial" w:hAnsi="Arial" w:cs="Arial"/>
                <w:sz w:val="20"/>
                <w:szCs w:val="20"/>
              </w:rPr>
            </w:pPr>
          </w:p>
          <w:p w:rsidR="000625F6" w:rsidRPr="00D1364F" w:rsidRDefault="000625F6" w:rsidP="00214CE6">
            <w:pPr>
              <w:autoSpaceDE w:val="0"/>
              <w:autoSpaceDN w:val="0"/>
              <w:adjustRightInd w:val="0"/>
              <w:rPr>
                <w:rFonts w:ascii="Arial" w:hAnsi="Arial" w:cs="Arial"/>
                <w:i/>
                <w:iCs/>
                <w:sz w:val="20"/>
                <w:szCs w:val="20"/>
              </w:rPr>
            </w:pPr>
            <w:r w:rsidRPr="00D1364F">
              <w:rPr>
                <w:rFonts w:ascii="Arial" w:hAnsi="Arial" w:cs="Arial"/>
                <w:sz w:val="20"/>
                <w:szCs w:val="20"/>
                <w:lang w:val="id-ID"/>
              </w:rPr>
              <w:t xml:space="preserve">Sistem pengelolaan fungsional dan operasional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Pr="00D1364F">
              <w:rPr>
                <w:rFonts w:ascii="Arial" w:hAnsi="Arial" w:cs="Arial"/>
                <w:sz w:val="20"/>
                <w:szCs w:val="20"/>
                <w:lang w:val="nb-NO"/>
              </w:rPr>
              <w:t>mencakup perencanaan, pengorganisasian, pen</w:t>
            </w:r>
            <w:r w:rsidR="008C6013" w:rsidRPr="00D1364F">
              <w:rPr>
                <w:rFonts w:ascii="Arial" w:hAnsi="Arial" w:cs="Arial"/>
                <w:sz w:val="20"/>
                <w:szCs w:val="20"/>
                <w:lang w:val="id-ID"/>
              </w:rPr>
              <w:t>stafan</w:t>
            </w:r>
            <w:r w:rsidR="00110450" w:rsidRPr="00D1364F">
              <w:rPr>
                <w:rFonts w:ascii="Arial" w:hAnsi="Arial" w:cs="Arial"/>
                <w:sz w:val="20"/>
                <w:szCs w:val="20"/>
                <w:lang w:val="nb-NO"/>
              </w:rPr>
              <w:t>, pengawasan, pengarahan</w:t>
            </w:r>
            <w:r w:rsidRPr="00D1364F">
              <w:rPr>
                <w:rFonts w:ascii="Arial" w:hAnsi="Arial" w:cs="Arial"/>
                <w:sz w:val="20"/>
                <w:szCs w:val="20"/>
                <w:lang w:val="nb-NO"/>
              </w:rPr>
              <w:t>, representasi, dan penganggaran</w:t>
            </w:r>
            <w:r w:rsidRPr="00D1364F">
              <w:rPr>
                <w:rFonts w:ascii="Arial" w:hAnsi="Arial" w:cs="Arial"/>
                <w:i/>
                <w:iCs/>
                <w:sz w:val="20"/>
                <w:szCs w:val="20"/>
                <w:lang w:val="id-ID"/>
              </w:rPr>
              <w:t>.</w:t>
            </w:r>
          </w:p>
          <w:p w:rsidR="00110450" w:rsidRPr="00D1364F" w:rsidRDefault="00110450" w:rsidP="00214CE6">
            <w:pPr>
              <w:autoSpaceDE w:val="0"/>
              <w:autoSpaceDN w:val="0"/>
              <w:adjustRightInd w:val="0"/>
              <w:rPr>
                <w:rFonts w:ascii="Arial" w:hAnsi="Arial" w:cs="Arial"/>
                <w:i/>
                <w:iCs/>
                <w:sz w:val="20"/>
                <w:szCs w:val="20"/>
              </w:rPr>
            </w:pPr>
          </w:p>
          <w:p w:rsidR="00110450" w:rsidRPr="00D1364F" w:rsidRDefault="00110450" w:rsidP="00214CE6">
            <w:pPr>
              <w:rPr>
                <w:rFonts w:ascii="Arial" w:hAnsi="Arial" w:cs="Arial"/>
                <w:sz w:val="20"/>
                <w:szCs w:val="20"/>
                <w:lang w:val="nb-NO"/>
              </w:rPr>
            </w:pPr>
            <w:r w:rsidRPr="00D1364F">
              <w:rPr>
                <w:rFonts w:ascii="Arial" w:hAnsi="Arial" w:cs="Arial"/>
                <w:sz w:val="20"/>
                <w:szCs w:val="20"/>
                <w:lang w:val="nb-NO"/>
              </w:rPr>
              <w:t>Hal ini dicirikan dengan adanya dokumen:</w:t>
            </w:r>
          </w:p>
          <w:p w:rsidR="00110450" w:rsidRPr="00D1364F" w:rsidRDefault="00AA3F1F" w:rsidP="00214CE6">
            <w:pPr>
              <w:numPr>
                <w:ilvl w:val="0"/>
                <w:numId w:val="28"/>
              </w:numPr>
              <w:rPr>
                <w:rFonts w:ascii="Arial" w:hAnsi="Arial" w:cs="Arial"/>
                <w:sz w:val="20"/>
                <w:szCs w:val="20"/>
              </w:rPr>
            </w:pPr>
            <w:r w:rsidRPr="00D1364F">
              <w:rPr>
                <w:rFonts w:ascii="Arial" w:hAnsi="Arial" w:cs="Arial"/>
                <w:sz w:val="20"/>
                <w:szCs w:val="20"/>
              </w:rPr>
              <w:t>Renstra  fakultas/perguruan tinggi</w:t>
            </w:r>
          </w:p>
          <w:p w:rsidR="00110450" w:rsidRPr="00D1364F" w:rsidRDefault="00AA3F1F" w:rsidP="00214CE6">
            <w:pPr>
              <w:numPr>
                <w:ilvl w:val="0"/>
                <w:numId w:val="28"/>
              </w:numPr>
              <w:rPr>
                <w:rFonts w:ascii="Arial" w:hAnsi="Arial" w:cs="Arial"/>
                <w:sz w:val="20"/>
                <w:szCs w:val="20"/>
              </w:rPr>
            </w:pPr>
            <w:r w:rsidRPr="00D1364F">
              <w:rPr>
                <w:rFonts w:ascii="Arial" w:hAnsi="Arial" w:cs="Arial"/>
                <w:sz w:val="20"/>
                <w:szCs w:val="20"/>
              </w:rPr>
              <w:t xml:space="preserve">Rencana Pengembangan Program </w:t>
            </w:r>
            <w:r w:rsidR="00A471AC" w:rsidRPr="00D1364F">
              <w:rPr>
                <w:rFonts w:ascii="Arial" w:hAnsi="Arial" w:cs="Arial"/>
                <w:sz w:val="20"/>
                <w:szCs w:val="20"/>
              </w:rPr>
              <w:t>Pendidikan</w:t>
            </w:r>
          </w:p>
          <w:p w:rsidR="00110450" w:rsidRPr="00D1364F" w:rsidRDefault="00110450" w:rsidP="00214CE6">
            <w:pPr>
              <w:numPr>
                <w:ilvl w:val="0"/>
                <w:numId w:val="28"/>
              </w:numPr>
              <w:rPr>
                <w:rFonts w:ascii="Arial" w:hAnsi="Arial" w:cs="Arial"/>
                <w:sz w:val="20"/>
                <w:szCs w:val="20"/>
              </w:rPr>
            </w:pPr>
            <w:r w:rsidRPr="00D1364F">
              <w:rPr>
                <w:rFonts w:ascii="Arial" w:hAnsi="Arial" w:cs="Arial"/>
                <w:i/>
                <w:sz w:val="20"/>
                <w:szCs w:val="20"/>
              </w:rPr>
              <w:t>Standard Operating Procedure</w:t>
            </w:r>
            <w:r w:rsidRPr="00D1364F">
              <w:rPr>
                <w:rFonts w:ascii="Arial" w:hAnsi="Arial" w:cs="Arial"/>
                <w:sz w:val="20"/>
                <w:szCs w:val="20"/>
              </w:rPr>
              <w:t xml:space="preserve"> (SOP)</w:t>
            </w:r>
          </w:p>
        </w:tc>
      </w:tr>
      <w:tr w:rsidR="00D1364F" w:rsidRPr="00D1364F">
        <w:tc>
          <w:tcPr>
            <w:tcW w:w="1137" w:type="dxa"/>
            <w:tcBorders>
              <w:top w:val="nil"/>
              <w:bottom w:val="single" w:sz="4" w:space="0" w:color="auto"/>
            </w:tcBorders>
          </w:tcPr>
          <w:p w:rsidR="000625F6" w:rsidRPr="00D1364F" w:rsidRDefault="000625F6" w:rsidP="00214CE6">
            <w:pPr>
              <w:jc w:val="center"/>
              <w:rPr>
                <w:rFonts w:ascii="Arial" w:hAnsi="Arial" w:cs="Arial"/>
                <w:sz w:val="20"/>
                <w:szCs w:val="20"/>
              </w:rPr>
            </w:pPr>
            <w:r w:rsidRPr="00D1364F">
              <w:rPr>
                <w:rFonts w:ascii="Arial" w:hAnsi="Arial" w:cs="Arial"/>
                <w:sz w:val="20"/>
                <w:szCs w:val="20"/>
              </w:rPr>
              <w:t>2.4</w:t>
            </w:r>
          </w:p>
        </w:tc>
        <w:tc>
          <w:tcPr>
            <w:tcW w:w="1067" w:type="dxa"/>
            <w:tcBorders>
              <w:top w:val="nil"/>
            </w:tcBorders>
          </w:tcPr>
          <w:p w:rsidR="000625F6" w:rsidRPr="00D1364F" w:rsidRDefault="000625F6" w:rsidP="00214CE6">
            <w:pPr>
              <w:jc w:val="center"/>
              <w:rPr>
                <w:rFonts w:ascii="Arial" w:hAnsi="Arial" w:cs="Arial"/>
                <w:sz w:val="20"/>
                <w:szCs w:val="20"/>
              </w:rPr>
            </w:pPr>
          </w:p>
        </w:tc>
        <w:tc>
          <w:tcPr>
            <w:tcW w:w="6477" w:type="dxa"/>
            <w:tcBorders>
              <w:top w:val="nil"/>
            </w:tcBorders>
          </w:tcPr>
          <w:p w:rsidR="005A44E3" w:rsidRPr="00D1364F" w:rsidRDefault="00BD6CE9" w:rsidP="00214CE6">
            <w:pPr>
              <w:rPr>
                <w:rFonts w:ascii="Arial" w:hAnsi="Arial" w:cs="Arial"/>
                <w:sz w:val="20"/>
                <w:szCs w:val="20"/>
                <w:lang w:val="sv-SE"/>
              </w:rPr>
            </w:pPr>
            <w:r w:rsidRPr="00D1364F">
              <w:rPr>
                <w:rFonts w:ascii="Arial" w:hAnsi="Arial" w:cs="Arial"/>
                <w:sz w:val="20"/>
                <w:szCs w:val="20"/>
                <w:lang w:val="sv-SE"/>
              </w:rPr>
              <w:t>Jelaskan</w:t>
            </w:r>
            <w:r w:rsidR="005A44E3" w:rsidRPr="00D1364F">
              <w:rPr>
                <w:rFonts w:ascii="Arial" w:hAnsi="Arial" w:cs="Arial"/>
                <w:sz w:val="20"/>
                <w:szCs w:val="20"/>
                <w:lang w:val="sv-SE"/>
              </w:rPr>
              <w:t xml:space="preserve"> </w:t>
            </w:r>
            <w:bookmarkStart w:id="2" w:name="OLE_LINK5"/>
            <w:bookmarkStart w:id="3" w:name="OLE_LINK6"/>
            <w:r w:rsidR="005A44E3" w:rsidRPr="00D1364F">
              <w:rPr>
                <w:rFonts w:ascii="Arial" w:hAnsi="Arial" w:cs="Arial"/>
                <w:sz w:val="20"/>
                <w:szCs w:val="20"/>
                <w:lang w:val="sv-SE"/>
              </w:rPr>
              <w:t xml:space="preserve">kebijakan, sistem, dan pelaksanaan penjaminan mutu </w:t>
            </w:r>
            <w:r w:rsidR="008F47DE" w:rsidRPr="00D1364F">
              <w:rPr>
                <w:rFonts w:ascii="Arial" w:hAnsi="Arial" w:cs="Arial"/>
                <w:sz w:val="20"/>
                <w:szCs w:val="20"/>
                <w:lang w:val="sv-SE"/>
              </w:rPr>
              <w:t xml:space="preserve">internal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FF1187" w:rsidRPr="00D1364F">
              <w:rPr>
                <w:rFonts w:ascii="Arial" w:hAnsi="Arial" w:cs="Arial"/>
                <w:sz w:val="20"/>
                <w:szCs w:val="20"/>
              </w:rPr>
              <w:t xml:space="preserve">oleh institusi dan kolegium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8F47DE" w:rsidRPr="00D1364F">
              <w:rPr>
                <w:rFonts w:ascii="Arial" w:hAnsi="Arial" w:cs="Arial"/>
                <w:sz w:val="20"/>
                <w:szCs w:val="20"/>
                <w:lang w:val="sv-SE"/>
              </w:rPr>
              <w:t xml:space="preserve">, </w:t>
            </w:r>
            <w:r w:rsidR="00FF1187" w:rsidRPr="00D1364F">
              <w:rPr>
                <w:rFonts w:ascii="Arial" w:hAnsi="Arial" w:cs="Arial"/>
                <w:sz w:val="20"/>
                <w:szCs w:val="20"/>
                <w:lang w:val="sv-SE"/>
              </w:rPr>
              <w:t xml:space="preserve">serta </w:t>
            </w:r>
            <w:r w:rsidR="005A44E3" w:rsidRPr="00D1364F">
              <w:rPr>
                <w:rFonts w:ascii="Arial" w:hAnsi="Arial" w:cs="Arial"/>
                <w:sz w:val="20"/>
                <w:szCs w:val="20"/>
                <w:lang w:val="sv-SE"/>
              </w:rPr>
              <w:t>penjaminan mutu</w:t>
            </w:r>
            <w:r w:rsidR="00FF1187" w:rsidRPr="00D1364F">
              <w:rPr>
                <w:rFonts w:ascii="Arial" w:hAnsi="Arial" w:cs="Arial"/>
                <w:sz w:val="20"/>
                <w:szCs w:val="20"/>
                <w:lang w:val="sv-SE"/>
              </w:rPr>
              <w:t xml:space="preserve"> external</w:t>
            </w:r>
            <w:r w:rsidR="005A44E3" w:rsidRPr="00D1364F">
              <w:rPr>
                <w:rFonts w:ascii="Arial" w:hAnsi="Arial" w:cs="Arial"/>
                <w:sz w:val="20"/>
                <w:szCs w:val="20"/>
                <w:lang w:val="sv-SE"/>
              </w:rPr>
              <w:t xml:space="preserve"> </w:t>
            </w:r>
            <w:r w:rsidR="00FF1187" w:rsidRPr="00D1364F">
              <w:rPr>
                <w:rFonts w:ascii="Arial" w:hAnsi="Arial" w:cs="Arial"/>
                <w:sz w:val="20"/>
                <w:szCs w:val="20"/>
                <w:lang w:val="sv-SE"/>
              </w:rPr>
              <w:t>oleh</w:t>
            </w:r>
            <w:r w:rsidR="005A44E3" w:rsidRPr="00D1364F">
              <w:rPr>
                <w:rFonts w:ascii="Arial" w:hAnsi="Arial" w:cs="Arial"/>
                <w:sz w:val="20"/>
                <w:szCs w:val="20"/>
                <w:lang w:val="sv-SE"/>
              </w:rPr>
              <w:t xml:space="preserve"> BAN-PT</w:t>
            </w:r>
            <w:bookmarkEnd w:id="2"/>
            <w:bookmarkEnd w:id="3"/>
            <w:r w:rsidR="008F47DE" w:rsidRPr="00D1364F">
              <w:rPr>
                <w:rFonts w:ascii="Arial" w:hAnsi="Arial" w:cs="Arial"/>
                <w:sz w:val="20"/>
                <w:szCs w:val="20"/>
                <w:lang w:val="sv-SE"/>
              </w:rPr>
              <w:t xml:space="preserve"> </w:t>
            </w:r>
            <w:r w:rsidR="00FF1187" w:rsidRPr="00D1364F">
              <w:rPr>
                <w:rFonts w:ascii="Arial" w:hAnsi="Arial" w:cs="Arial"/>
                <w:sz w:val="20"/>
                <w:szCs w:val="20"/>
                <w:lang w:val="sv-SE"/>
              </w:rPr>
              <w:t xml:space="preserve">atau </w:t>
            </w:r>
            <w:r w:rsidR="008F47DE" w:rsidRPr="00D1364F">
              <w:rPr>
                <w:rFonts w:ascii="Arial" w:hAnsi="Arial" w:cs="Arial"/>
                <w:sz w:val="20"/>
                <w:szCs w:val="20"/>
                <w:lang w:val="sv-SE"/>
              </w:rPr>
              <w:t>Badan Akreditasi yang diakui pemerintah.</w:t>
            </w:r>
          </w:p>
          <w:p w:rsidR="000625F6" w:rsidRPr="00D1364F" w:rsidRDefault="000625F6" w:rsidP="00214CE6">
            <w:pPr>
              <w:jc w:val="both"/>
              <w:rPr>
                <w:rFonts w:ascii="Arial" w:hAnsi="Arial" w:cs="Arial"/>
                <w:sz w:val="20"/>
                <w:szCs w:val="20"/>
                <w:lang w:val="sv-SE"/>
              </w:rPr>
            </w:pPr>
          </w:p>
          <w:p w:rsidR="000625F6" w:rsidRPr="00D1364F" w:rsidRDefault="00110450" w:rsidP="00214CE6">
            <w:pPr>
              <w:rPr>
                <w:rFonts w:ascii="Arial" w:hAnsi="Arial" w:cs="Arial"/>
                <w:sz w:val="20"/>
                <w:szCs w:val="20"/>
                <w:lang w:val="nb-NO"/>
              </w:rPr>
            </w:pPr>
            <w:r w:rsidRPr="00D1364F">
              <w:rPr>
                <w:rFonts w:ascii="Arial" w:hAnsi="Arial" w:cs="Arial"/>
                <w:sz w:val="20"/>
                <w:szCs w:val="20"/>
                <w:lang w:val="id-ID"/>
              </w:rPr>
              <w:t>P</w:t>
            </w:r>
            <w:r w:rsidR="004D534A" w:rsidRPr="00D1364F">
              <w:rPr>
                <w:rFonts w:ascii="Arial" w:hAnsi="Arial" w:cs="Arial"/>
                <w:sz w:val="20"/>
                <w:szCs w:val="20"/>
                <w:lang w:val="nb-NO"/>
              </w:rPr>
              <w:t>enjelasan mencakup informasi tentang:</w:t>
            </w:r>
            <w:r w:rsidRPr="00D1364F">
              <w:rPr>
                <w:rFonts w:ascii="Arial" w:hAnsi="Arial" w:cs="Arial"/>
                <w:sz w:val="20"/>
                <w:szCs w:val="20"/>
                <w:lang w:val="nb-NO"/>
              </w:rPr>
              <w:t xml:space="preserve"> (1) keberadaan kebijakan penjaminan mutu, (2) sistem dokumentasi</w:t>
            </w:r>
            <w:r w:rsidR="00B84D4B" w:rsidRPr="00D1364F">
              <w:rPr>
                <w:rFonts w:ascii="Arial" w:hAnsi="Arial" w:cs="Arial"/>
                <w:sz w:val="20"/>
                <w:szCs w:val="20"/>
                <w:lang w:val="nb-NO"/>
              </w:rPr>
              <w:t xml:space="preserve"> (manual mutu, prosedur kerja,dll)</w:t>
            </w:r>
            <w:r w:rsidRPr="00D1364F">
              <w:rPr>
                <w:rFonts w:ascii="Arial" w:hAnsi="Arial" w:cs="Arial"/>
                <w:sz w:val="20"/>
                <w:szCs w:val="20"/>
                <w:lang w:val="nb-NO"/>
              </w:rPr>
              <w:t xml:space="preserve"> (3) </w:t>
            </w:r>
            <w:r w:rsidR="002226B9" w:rsidRPr="00D1364F">
              <w:rPr>
                <w:rFonts w:ascii="Arial" w:hAnsi="Arial" w:cs="Arial"/>
                <w:sz w:val="20"/>
                <w:szCs w:val="20"/>
                <w:lang w:val="nb-NO"/>
              </w:rPr>
              <w:t>struktur organisasi</w:t>
            </w:r>
            <w:r w:rsidR="00B84D4B" w:rsidRPr="00D1364F">
              <w:rPr>
                <w:rFonts w:ascii="Arial" w:hAnsi="Arial" w:cs="Arial"/>
                <w:sz w:val="20"/>
                <w:szCs w:val="20"/>
                <w:lang w:val="nb-NO"/>
              </w:rPr>
              <w:t xml:space="preserve"> dan tupoksi</w:t>
            </w:r>
            <w:r w:rsidR="002226B9" w:rsidRPr="00D1364F">
              <w:rPr>
                <w:rFonts w:ascii="Arial" w:hAnsi="Arial" w:cs="Arial"/>
                <w:sz w:val="20"/>
                <w:szCs w:val="20"/>
                <w:lang w:val="nb-NO"/>
              </w:rPr>
              <w:t xml:space="preserve">, (4) </w:t>
            </w:r>
            <w:r w:rsidRPr="00D1364F">
              <w:rPr>
                <w:rFonts w:ascii="Arial" w:hAnsi="Arial" w:cs="Arial"/>
                <w:sz w:val="20"/>
                <w:szCs w:val="20"/>
                <w:lang w:val="nb-NO"/>
              </w:rPr>
              <w:t>tindak lanjut terhadap laporan pelaksanaan, dan (</w:t>
            </w:r>
            <w:r w:rsidR="00B84D4B" w:rsidRPr="00D1364F">
              <w:rPr>
                <w:rFonts w:ascii="Arial" w:hAnsi="Arial" w:cs="Arial"/>
                <w:sz w:val="20"/>
                <w:szCs w:val="20"/>
                <w:lang w:val="nb-NO"/>
              </w:rPr>
              <w:t>5</w:t>
            </w:r>
            <w:r w:rsidRPr="00D1364F">
              <w:rPr>
                <w:rFonts w:ascii="Arial" w:hAnsi="Arial" w:cs="Arial"/>
                <w:sz w:val="20"/>
                <w:szCs w:val="20"/>
                <w:lang w:val="nb-NO"/>
              </w:rPr>
              <w:t xml:space="preserve">) akreditasi program </w:t>
            </w:r>
            <w:r w:rsidR="00A471AC" w:rsidRPr="00D1364F">
              <w:rPr>
                <w:rFonts w:ascii="Arial" w:hAnsi="Arial" w:cs="Arial"/>
                <w:sz w:val="20"/>
                <w:szCs w:val="20"/>
                <w:lang w:val="nb-NO"/>
              </w:rPr>
              <w:t>Pendidikan</w:t>
            </w:r>
            <w:r w:rsidRPr="00D1364F">
              <w:rPr>
                <w:rFonts w:ascii="Arial" w:hAnsi="Arial" w:cs="Arial"/>
                <w:sz w:val="20"/>
                <w:szCs w:val="20"/>
                <w:lang w:val="nb-NO"/>
              </w:rPr>
              <w:t>.</w:t>
            </w:r>
          </w:p>
          <w:p w:rsidR="004D534A" w:rsidRPr="00D1364F" w:rsidRDefault="004D534A" w:rsidP="00214CE6">
            <w:pPr>
              <w:rPr>
                <w:rFonts w:ascii="Arial" w:hAnsi="Arial" w:cs="Arial"/>
                <w:sz w:val="20"/>
                <w:szCs w:val="20"/>
                <w:lang w:val="nb-NO"/>
              </w:rPr>
            </w:pPr>
          </w:p>
        </w:tc>
      </w:tr>
      <w:tr w:rsidR="00D1364F" w:rsidRPr="00D1364F">
        <w:tc>
          <w:tcPr>
            <w:tcW w:w="1137" w:type="dxa"/>
            <w:tcBorders>
              <w:top w:val="nil"/>
              <w:bottom w:val="single" w:sz="4" w:space="0" w:color="auto"/>
            </w:tcBorders>
          </w:tcPr>
          <w:p w:rsidR="000625F6" w:rsidRPr="00D1364F" w:rsidRDefault="000625F6" w:rsidP="00214CE6">
            <w:pPr>
              <w:jc w:val="center"/>
              <w:rPr>
                <w:rFonts w:ascii="Arial" w:hAnsi="Arial" w:cs="Arial"/>
                <w:sz w:val="20"/>
                <w:szCs w:val="20"/>
              </w:rPr>
            </w:pPr>
            <w:r w:rsidRPr="00D1364F">
              <w:rPr>
                <w:rFonts w:ascii="Arial" w:hAnsi="Arial" w:cs="Arial"/>
                <w:sz w:val="20"/>
                <w:szCs w:val="20"/>
              </w:rPr>
              <w:t>2.5</w:t>
            </w:r>
          </w:p>
        </w:tc>
        <w:tc>
          <w:tcPr>
            <w:tcW w:w="1067" w:type="dxa"/>
            <w:tcBorders>
              <w:top w:val="nil"/>
            </w:tcBorders>
          </w:tcPr>
          <w:p w:rsidR="000625F6" w:rsidRPr="00D1364F" w:rsidRDefault="000625F6" w:rsidP="00214CE6">
            <w:pPr>
              <w:jc w:val="center"/>
              <w:rPr>
                <w:rFonts w:ascii="Arial" w:hAnsi="Arial" w:cs="Arial"/>
                <w:sz w:val="20"/>
                <w:szCs w:val="20"/>
              </w:rPr>
            </w:pPr>
            <w:r w:rsidRPr="00D1364F">
              <w:rPr>
                <w:rFonts w:ascii="Arial" w:hAnsi="Arial" w:cs="Arial"/>
                <w:sz w:val="20"/>
                <w:szCs w:val="20"/>
              </w:rPr>
              <w:t>(2)-(3)</w:t>
            </w:r>
          </w:p>
        </w:tc>
        <w:tc>
          <w:tcPr>
            <w:tcW w:w="6477" w:type="dxa"/>
            <w:tcBorders>
              <w:top w:val="nil"/>
            </w:tcBorders>
          </w:tcPr>
          <w:p w:rsidR="000625F6" w:rsidRPr="00D1364F" w:rsidRDefault="000625F6" w:rsidP="00214CE6">
            <w:pPr>
              <w:jc w:val="both"/>
              <w:rPr>
                <w:rFonts w:ascii="Arial" w:hAnsi="Arial" w:cs="Arial"/>
                <w:sz w:val="20"/>
                <w:szCs w:val="20"/>
                <w:lang w:val="nb-NO"/>
              </w:rPr>
            </w:pPr>
            <w:r w:rsidRPr="00D1364F">
              <w:rPr>
                <w:rFonts w:ascii="Arial" w:hAnsi="Arial" w:cs="Arial"/>
                <w:sz w:val="20"/>
                <w:szCs w:val="20"/>
                <w:lang w:val="nb-NO"/>
              </w:rPr>
              <w:t xml:space="preserve">Umpan balik adalah informasi atau pendapat tentang pelaksanaan proses </w:t>
            </w:r>
            <w:r w:rsidR="00295A49" w:rsidRPr="00D1364F">
              <w:rPr>
                <w:rFonts w:ascii="Arial" w:hAnsi="Arial" w:cs="Arial"/>
                <w:sz w:val="20"/>
                <w:szCs w:val="20"/>
                <w:lang w:val="nb-NO"/>
              </w:rPr>
              <w:t xml:space="preserve">pembelajaran dan kinerja </w:t>
            </w:r>
            <w:r w:rsidRPr="00D1364F">
              <w:rPr>
                <w:rFonts w:ascii="Arial" w:hAnsi="Arial" w:cs="Arial"/>
                <w:sz w:val="20"/>
                <w:szCs w:val="20"/>
                <w:lang w:val="nb-NO"/>
              </w:rPr>
              <w:t xml:space="preserve">yang bertujuan memperbaiki pelaksanaan proses pembelajaran.  </w:t>
            </w:r>
          </w:p>
          <w:p w:rsidR="000625F6" w:rsidRPr="00D1364F" w:rsidRDefault="000625F6" w:rsidP="00214CE6">
            <w:pPr>
              <w:numPr>
                <w:ilvl w:val="0"/>
                <w:numId w:val="13"/>
              </w:numPr>
              <w:jc w:val="both"/>
              <w:rPr>
                <w:rFonts w:ascii="Arial" w:hAnsi="Arial" w:cs="Arial"/>
                <w:sz w:val="20"/>
                <w:szCs w:val="20"/>
                <w:lang w:val="nb-NO"/>
              </w:rPr>
            </w:pPr>
            <w:r w:rsidRPr="00D1364F">
              <w:rPr>
                <w:rFonts w:ascii="Arial" w:hAnsi="Arial" w:cs="Arial"/>
                <w:sz w:val="20"/>
                <w:szCs w:val="20"/>
                <w:lang w:val="nb-NO"/>
              </w:rPr>
              <w:t xml:space="preserve">Jika ada, </w:t>
            </w:r>
            <w:r w:rsidR="00475627" w:rsidRPr="00D1364F">
              <w:rPr>
                <w:rFonts w:ascii="Arial" w:hAnsi="Arial" w:cs="Arial"/>
                <w:sz w:val="20"/>
                <w:szCs w:val="20"/>
                <w:lang w:val="nb-NO"/>
              </w:rPr>
              <w:t>u</w:t>
            </w:r>
            <w:r w:rsidR="00722934" w:rsidRPr="00D1364F">
              <w:rPr>
                <w:rFonts w:ascii="Arial" w:hAnsi="Arial" w:cs="Arial"/>
                <w:sz w:val="20"/>
                <w:szCs w:val="20"/>
                <w:lang w:val="nb-NO"/>
              </w:rPr>
              <w:t>raikan</w:t>
            </w:r>
            <w:r w:rsidRPr="00D1364F">
              <w:rPr>
                <w:rFonts w:ascii="Arial" w:hAnsi="Arial" w:cs="Arial"/>
                <w:sz w:val="20"/>
                <w:szCs w:val="20"/>
                <w:lang w:val="nb-NO"/>
              </w:rPr>
              <w:t xml:space="preserve"> isi umpan balik dari dosen pada baris  (1) kolom (2), dari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pada baris (2) kolom (2), dari alumni pada baris (3) kolom (2), dan dari pengguna lulusan pada baris (4) kolom (2).</w:t>
            </w:r>
          </w:p>
          <w:p w:rsidR="000625F6" w:rsidRPr="00D1364F" w:rsidRDefault="000625F6" w:rsidP="00214CE6">
            <w:pPr>
              <w:numPr>
                <w:ilvl w:val="0"/>
                <w:numId w:val="13"/>
              </w:numPr>
              <w:jc w:val="both"/>
              <w:rPr>
                <w:rFonts w:ascii="Arial" w:hAnsi="Arial" w:cs="Arial"/>
                <w:sz w:val="20"/>
                <w:szCs w:val="20"/>
                <w:lang w:val="nb-NO"/>
              </w:rPr>
            </w:pPr>
            <w:r w:rsidRPr="00D1364F">
              <w:rPr>
                <w:rFonts w:ascii="Arial" w:hAnsi="Arial" w:cs="Arial"/>
                <w:sz w:val="20"/>
                <w:szCs w:val="20"/>
                <w:lang w:val="nb-NO"/>
              </w:rPr>
              <w:t xml:space="preserve">Jika ada, pada kolom (3) </w:t>
            </w:r>
            <w:r w:rsidR="00475627" w:rsidRPr="00D1364F">
              <w:rPr>
                <w:rFonts w:ascii="Arial" w:hAnsi="Arial" w:cs="Arial"/>
                <w:sz w:val="20"/>
                <w:szCs w:val="20"/>
                <w:lang w:val="nb-NO"/>
              </w:rPr>
              <w:t>u</w:t>
            </w:r>
            <w:r w:rsidR="00722934" w:rsidRPr="00D1364F">
              <w:rPr>
                <w:rFonts w:ascii="Arial" w:hAnsi="Arial" w:cs="Arial"/>
                <w:sz w:val="20"/>
                <w:szCs w:val="20"/>
                <w:lang w:val="nb-NO"/>
              </w:rPr>
              <w:t>raikan</w:t>
            </w:r>
            <w:r w:rsidRPr="00D1364F">
              <w:rPr>
                <w:rFonts w:ascii="Arial" w:hAnsi="Arial" w:cs="Arial"/>
                <w:sz w:val="20"/>
                <w:szCs w:val="20"/>
                <w:lang w:val="nb-NO"/>
              </w:rPr>
              <w:t xml:space="preserve"> tindak lanjut yang merupakan upaya pemanfaatan umpan balik yang diperoleh dari pihak dosen, </w:t>
            </w:r>
            <w:r w:rsidR="00E063F7" w:rsidRPr="00D1364F">
              <w:rPr>
                <w:rFonts w:ascii="Arial" w:hAnsi="Arial" w:cs="Arial"/>
                <w:sz w:val="20"/>
                <w:szCs w:val="20"/>
                <w:lang w:val="nb-NO"/>
              </w:rPr>
              <w:t>peserta didik</w:t>
            </w:r>
            <w:r w:rsidRPr="00D1364F">
              <w:rPr>
                <w:rFonts w:ascii="Arial" w:hAnsi="Arial" w:cs="Arial"/>
                <w:sz w:val="20"/>
                <w:szCs w:val="20"/>
                <w:lang w:val="nb-NO"/>
              </w:rPr>
              <w:t>, alumni, dan pengguna lulusan.</w:t>
            </w:r>
          </w:p>
        </w:tc>
      </w:tr>
      <w:tr w:rsidR="00D1364F" w:rsidRPr="00D1364F">
        <w:tc>
          <w:tcPr>
            <w:tcW w:w="1137" w:type="dxa"/>
            <w:tcBorders>
              <w:top w:val="nil"/>
              <w:bottom w:val="single" w:sz="4" w:space="0" w:color="auto"/>
            </w:tcBorders>
          </w:tcPr>
          <w:p w:rsidR="000625F6" w:rsidRPr="00D1364F" w:rsidRDefault="000625F6" w:rsidP="00214CE6">
            <w:pPr>
              <w:jc w:val="center"/>
              <w:rPr>
                <w:rFonts w:ascii="Arial" w:hAnsi="Arial" w:cs="Arial"/>
                <w:sz w:val="20"/>
                <w:szCs w:val="20"/>
              </w:rPr>
            </w:pPr>
            <w:r w:rsidRPr="00D1364F">
              <w:rPr>
                <w:rFonts w:ascii="Arial" w:hAnsi="Arial" w:cs="Arial"/>
                <w:sz w:val="20"/>
                <w:szCs w:val="20"/>
              </w:rPr>
              <w:t>2.6</w:t>
            </w:r>
          </w:p>
        </w:tc>
        <w:tc>
          <w:tcPr>
            <w:tcW w:w="1067" w:type="dxa"/>
            <w:tcBorders>
              <w:top w:val="nil"/>
            </w:tcBorders>
          </w:tcPr>
          <w:p w:rsidR="000625F6" w:rsidRPr="00D1364F" w:rsidRDefault="000625F6" w:rsidP="00214CE6">
            <w:pPr>
              <w:jc w:val="center"/>
              <w:rPr>
                <w:rFonts w:ascii="Arial" w:hAnsi="Arial" w:cs="Arial"/>
                <w:sz w:val="20"/>
                <w:szCs w:val="20"/>
              </w:rPr>
            </w:pPr>
          </w:p>
        </w:tc>
        <w:tc>
          <w:tcPr>
            <w:tcW w:w="6477" w:type="dxa"/>
            <w:tcBorders>
              <w:top w:val="nil"/>
            </w:tcBorders>
          </w:tcPr>
          <w:p w:rsidR="004D0922" w:rsidRPr="00D1364F" w:rsidRDefault="00722934" w:rsidP="00214CE6">
            <w:pPr>
              <w:jc w:val="both"/>
              <w:rPr>
                <w:rFonts w:ascii="Arial" w:hAnsi="Arial" w:cs="Arial"/>
                <w:sz w:val="20"/>
                <w:szCs w:val="20"/>
                <w:lang w:val="id-ID"/>
              </w:rPr>
            </w:pPr>
            <w:r w:rsidRPr="00D1364F">
              <w:rPr>
                <w:rFonts w:ascii="Arial" w:hAnsi="Arial" w:cs="Arial"/>
                <w:sz w:val="20"/>
                <w:szCs w:val="20"/>
                <w:lang w:val="id-ID"/>
              </w:rPr>
              <w:t>Uraikan</w:t>
            </w:r>
            <w:r w:rsidR="004D0922" w:rsidRPr="00D1364F">
              <w:rPr>
                <w:rFonts w:ascii="Arial" w:hAnsi="Arial" w:cs="Arial"/>
                <w:sz w:val="20"/>
                <w:szCs w:val="20"/>
              </w:rPr>
              <w:t xml:space="preserve"> upaya apa saja yang telah dilakukan </w:t>
            </w:r>
            <w:r w:rsidR="00E063F7" w:rsidRPr="00D1364F">
              <w:rPr>
                <w:rFonts w:ascii="Arial" w:hAnsi="Arial" w:cs="Arial"/>
                <w:sz w:val="20"/>
                <w:szCs w:val="20"/>
              </w:rPr>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004D0922" w:rsidRPr="00D1364F">
              <w:rPr>
                <w:rFonts w:ascii="Arial" w:hAnsi="Arial" w:cs="Arial"/>
                <w:sz w:val="20"/>
                <w:szCs w:val="20"/>
              </w:rPr>
              <w:t>untuk meyakinkan keberl</w:t>
            </w:r>
            <w:r w:rsidR="00A40243" w:rsidRPr="00D1364F">
              <w:rPr>
                <w:rFonts w:ascii="Arial" w:hAnsi="Arial" w:cs="Arial"/>
                <w:sz w:val="20"/>
                <w:szCs w:val="20"/>
              </w:rPr>
              <w:t>anjutannya, khususnya dalam empat</w:t>
            </w:r>
            <w:r w:rsidR="004D0922" w:rsidRPr="00D1364F">
              <w:rPr>
                <w:rFonts w:ascii="Arial" w:hAnsi="Arial" w:cs="Arial"/>
                <w:sz w:val="20"/>
                <w:szCs w:val="20"/>
              </w:rPr>
              <w:t xml:space="preserve"> hal di </w:t>
            </w:r>
            <w:r w:rsidR="009C45A4" w:rsidRPr="00D1364F">
              <w:rPr>
                <w:rFonts w:ascii="Arial" w:hAnsi="Arial" w:cs="Arial"/>
                <w:sz w:val="20"/>
                <w:szCs w:val="20"/>
                <w:lang w:val="id-ID"/>
              </w:rPr>
              <w:t>bawah ini.</w:t>
            </w:r>
          </w:p>
          <w:p w:rsidR="004D0922" w:rsidRPr="00D1364F" w:rsidRDefault="004D0922" w:rsidP="00214CE6">
            <w:pPr>
              <w:jc w:val="both"/>
              <w:rPr>
                <w:rFonts w:ascii="Arial" w:hAnsi="Arial" w:cs="Arial"/>
                <w:sz w:val="20"/>
                <w:szCs w:val="20"/>
                <w:lang w:val="id-ID"/>
              </w:rPr>
            </w:pPr>
          </w:p>
          <w:p w:rsidR="007B59A3" w:rsidRPr="00D1364F" w:rsidRDefault="000625F6" w:rsidP="00214CE6">
            <w:pPr>
              <w:jc w:val="both"/>
              <w:rPr>
                <w:rFonts w:ascii="Arial" w:hAnsi="Arial" w:cs="Arial"/>
                <w:sz w:val="20"/>
                <w:szCs w:val="20"/>
                <w:lang w:val="fi-FI"/>
              </w:rPr>
            </w:pPr>
            <w:r w:rsidRPr="00D1364F">
              <w:rPr>
                <w:rFonts w:ascii="Arial" w:hAnsi="Arial" w:cs="Arial"/>
                <w:sz w:val="20"/>
                <w:szCs w:val="20"/>
                <w:lang w:val="id-ID"/>
              </w:rPr>
              <w:t xml:space="preserve">Upaya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Pr="00D1364F">
              <w:rPr>
                <w:rFonts w:ascii="Arial" w:hAnsi="Arial" w:cs="Arial"/>
                <w:sz w:val="20"/>
                <w:szCs w:val="20"/>
                <w:lang w:val="id-ID"/>
              </w:rPr>
              <w:t xml:space="preserve">untuk meyakinkan keberlanjutan programnya antara lain dapat dilakukan dengan: </w:t>
            </w:r>
            <w:r w:rsidR="000641E2" w:rsidRPr="00D1364F">
              <w:rPr>
                <w:rFonts w:ascii="Arial" w:hAnsi="Arial" w:cs="Arial"/>
                <w:sz w:val="20"/>
                <w:szCs w:val="20"/>
                <w:lang w:val="id-ID"/>
              </w:rPr>
              <w:t>(</w:t>
            </w:r>
            <w:r w:rsidR="000641E2" w:rsidRPr="00D1364F">
              <w:rPr>
                <w:rFonts w:ascii="Arial" w:hAnsi="Arial" w:cs="Arial"/>
                <w:sz w:val="20"/>
                <w:szCs w:val="20"/>
              </w:rPr>
              <w:t>a</w:t>
            </w:r>
            <w:r w:rsidRPr="00D1364F">
              <w:rPr>
                <w:rFonts w:ascii="Arial" w:hAnsi="Arial" w:cs="Arial"/>
                <w:sz w:val="20"/>
                <w:szCs w:val="20"/>
                <w:lang w:val="id-ID"/>
              </w:rPr>
              <w:t xml:space="preserve">) </w:t>
            </w:r>
            <w:r w:rsidR="004D534A" w:rsidRPr="00D1364F">
              <w:rPr>
                <w:rFonts w:ascii="Arial" w:hAnsi="Arial" w:cs="Arial"/>
                <w:sz w:val="20"/>
                <w:szCs w:val="20"/>
                <w:lang w:val="id-ID"/>
              </w:rPr>
              <w:t>upaya</w:t>
            </w:r>
            <w:r w:rsidR="004D534A" w:rsidRPr="00D1364F">
              <w:rPr>
                <w:rFonts w:ascii="Arial" w:hAnsi="Arial" w:cs="Arial"/>
                <w:sz w:val="20"/>
                <w:szCs w:val="20"/>
              </w:rPr>
              <w:t xml:space="preserve"> </w:t>
            </w:r>
            <w:r w:rsidR="00E90A35" w:rsidRPr="00D1364F">
              <w:rPr>
                <w:rFonts w:ascii="Arial" w:hAnsi="Arial" w:cs="Arial"/>
                <w:sz w:val="20"/>
                <w:szCs w:val="20"/>
                <w:lang w:val="id-ID"/>
              </w:rPr>
              <w:t>peningkatan mutu manajemen,</w:t>
            </w:r>
            <w:r w:rsidR="00E90A35" w:rsidRPr="00D1364F">
              <w:rPr>
                <w:rFonts w:ascii="Arial" w:hAnsi="Arial" w:cs="Arial"/>
                <w:sz w:val="20"/>
                <w:szCs w:val="20"/>
              </w:rPr>
              <w:t xml:space="preserve"> </w:t>
            </w:r>
            <w:r w:rsidR="000641E2" w:rsidRPr="00D1364F">
              <w:rPr>
                <w:rFonts w:ascii="Arial" w:hAnsi="Arial" w:cs="Arial"/>
                <w:sz w:val="20"/>
                <w:szCs w:val="20"/>
                <w:lang w:val="id-ID"/>
              </w:rPr>
              <w:t>(</w:t>
            </w:r>
            <w:r w:rsidR="000641E2" w:rsidRPr="00D1364F">
              <w:rPr>
                <w:rFonts w:ascii="Arial" w:hAnsi="Arial" w:cs="Arial"/>
                <w:sz w:val="20"/>
                <w:szCs w:val="20"/>
              </w:rPr>
              <w:t>b</w:t>
            </w:r>
            <w:r w:rsidRPr="00D1364F">
              <w:rPr>
                <w:rFonts w:ascii="Arial" w:hAnsi="Arial" w:cs="Arial"/>
                <w:sz w:val="20"/>
                <w:szCs w:val="20"/>
                <w:lang w:val="id-ID"/>
              </w:rPr>
              <w:t xml:space="preserve">) </w:t>
            </w:r>
            <w:r w:rsidR="004D534A" w:rsidRPr="00D1364F">
              <w:rPr>
                <w:rFonts w:ascii="Arial" w:hAnsi="Arial" w:cs="Arial"/>
                <w:sz w:val="20"/>
                <w:szCs w:val="20"/>
                <w:lang w:val="id-ID"/>
              </w:rPr>
              <w:t xml:space="preserve">upaya </w:t>
            </w:r>
            <w:r w:rsidR="000641E2" w:rsidRPr="00D1364F">
              <w:rPr>
                <w:rFonts w:ascii="Arial" w:hAnsi="Arial" w:cs="Arial"/>
                <w:sz w:val="20"/>
                <w:szCs w:val="20"/>
                <w:lang w:val="id-ID"/>
              </w:rPr>
              <w:t>peningkatan mutu lulusan, (</w:t>
            </w:r>
            <w:r w:rsidR="000641E2" w:rsidRPr="00D1364F">
              <w:rPr>
                <w:rFonts w:ascii="Arial" w:hAnsi="Arial" w:cs="Arial"/>
                <w:sz w:val="20"/>
                <w:szCs w:val="20"/>
              </w:rPr>
              <w:t>c</w:t>
            </w:r>
            <w:r w:rsidRPr="00D1364F">
              <w:rPr>
                <w:rFonts w:ascii="Arial" w:hAnsi="Arial" w:cs="Arial"/>
                <w:sz w:val="20"/>
                <w:szCs w:val="20"/>
                <w:lang w:val="id-ID"/>
              </w:rPr>
              <w:t xml:space="preserve">) </w:t>
            </w:r>
            <w:r w:rsidR="007B59A3" w:rsidRPr="00D1364F">
              <w:rPr>
                <w:rFonts w:ascii="Arial" w:hAnsi="Arial" w:cs="Arial"/>
                <w:sz w:val="20"/>
                <w:szCs w:val="20"/>
                <w:lang w:val="fi-FI"/>
              </w:rPr>
              <w:t>Upaya untuk melaksanakan dan meningk</w:t>
            </w:r>
            <w:r w:rsidR="00E90A35" w:rsidRPr="00D1364F">
              <w:rPr>
                <w:rFonts w:ascii="Arial" w:hAnsi="Arial" w:cs="Arial"/>
                <w:sz w:val="20"/>
                <w:szCs w:val="20"/>
                <w:lang w:val="fi-FI"/>
              </w:rPr>
              <w:t>atkan hasil kerjasama kemitraan.</w:t>
            </w:r>
          </w:p>
          <w:p w:rsidR="000625F6" w:rsidRPr="00D1364F" w:rsidRDefault="000625F6" w:rsidP="00214CE6">
            <w:pPr>
              <w:jc w:val="both"/>
              <w:rPr>
                <w:rFonts w:ascii="Arial" w:hAnsi="Arial" w:cs="Arial"/>
                <w:sz w:val="20"/>
                <w:szCs w:val="20"/>
              </w:rPr>
            </w:pPr>
          </w:p>
        </w:tc>
      </w:tr>
    </w:tbl>
    <w:p w:rsidR="00EF7170" w:rsidRPr="00D1364F" w:rsidRDefault="00EF7170" w:rsidP="00214CE6">
      <w:pPr>
        <w:pStyle w:val="Heading1"/>
        <w:ind w:left="0" w:firstLine="0"/>
        <w:jc w:val="center"/>
        <w:rPr>
          <w:rFonts w:ascii="Arial" w:hAnsi="Arial" w:cs="Arial"/>
        </w:rPr>
      </w:pPr>
    </w:p>
    <w:p w:rsidR="00214CE6" w:rsidRPr="00D1364F" w:rsidRDefault="00214CE6" w:rsidP="00214CE6">
      <w:pPr>
        <w:pStyle w:val="Heading1"/>
        <w:ind w:left="0" w:firstLine="0"/>
        <w:jc w:val="center"/>
        <w:rPr>
          <w:rFonts w:ascii="Arial" w:hAnsi="Arial" w:cs="Arial"/>
        </w:rPr>
      </w:pPr>
      <w:r w:rsidRPr="00D1364F">
        <w:rPr>
          <w:rFonts w:ascii="Arial" w:hAnsi="Arial" w:cs="Arial"/>
        </w:rPr>
        <w:t>STANDAR 3</w:t>
      </w:r>
    </w:p>
    <w:p w:rsidR="0045445E" w:rsidRPr="00D1364F" w:rsidRDefault="0045445E" w:rsidP="00214CE6">
      <w:pPr>
        <w:pStyle w:val="Heading1"/>
        <w:ind w:left="0" w:firstLine="0"/>
        <w:jc w:val="center"/>
        <w:rPr>
          <w:rFonts w:ascii="Arial" w:hAnsi="Arial" w:cs="Arial"/>
        </w:rPr>
      </w:pPr>
      <w:r w:rsidRPr="00D1364F">
        <w:rPr>
          <w:rFonts w:ascii="Arial" w:hAnsi="Arial" w:cs="Arial"/>
        </w:rPr>
        <w:t>KE</w:t>
      </w:r>
      <w:r w:rsidR="00E063F7" w:rsidRPr="00D1364F">
        <w:rPr>
          <w:rFonts w:ascii="Arial" w:hAnsi="Arial" w:cs="Arial"/>
        </w:rPr>
        <w:t>PESERTA DIDIK</w:t>
      </w:r>
      <w:r w:rsidRPr="00D1364F">
        <w:rPr>
          <w:rFonts w:ascii="Arial" w:hAnsi="Arial" w:cs="Arial"/>
        </w:rPr>
        <w:t>AN DAN LULUSAN</w:t>
      </w:r>
    </w:p>
    <w:p w:rsidR="00214CE6" w:rsidRPr="00D1364F"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D1364F" w:rsidRPr="00D1364F">
        <w:trPr>
          <w:tblHeader/>
        </w:trPr>
        <w:tc>
          <w:tcPr>
            <w:tcW w:w="1101" w:type="dxa"/>
            <w:tcBorders>
              <w:top w:val="single" w:sz="4" w:space="0" w:color="auto"/>
              <w:bottom w:val="double" w:sz="4" w:space="0" w:color="auto"/>
            </w:tcBorders>
            <w:shd w:val="clear" w:color="auto" w:fill="C0C0C0"/>
            <w:vAlign w:val="center"/>
          </w:tcPr>
          <w:p w:rsidR="00446EBD" w:rsidRPr="00D1364F" w:rsidRDefault="00446EBD" w:rsidP="00214CE6">
            <w:pPr>
              <w:jc w:val="center"/>
              <w:rPr>
                <w:rFonts w:ascii="Arial" w:hAnsi="Arial" w:cs="Arial"/>
                <w:b/>
                <w:lang w:val="id-ID"/>
              </w:rPr>
            </w:pPr>
            <w:r w:rsidRPr="00D1364F">
              <w:rPr>
                <w:rFonts w:ascii="Arial" w:hAnsi="Arial" w:cs="Arial"/>
                <w:b/>
                <w:lang w:val="nb-NO"/>
              </w:rPr>
              <w:t xml:space="preserve">No. </w:t>
            </w:r>
            <w:r w:rsidR="00D86640" w:rsidRPr="00D1364F">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D1364F" w:rsidRDefault="00446EBD" w:rsidP="00214CE6">
            <w:pPr>
              <w:jc w:val="center"/>
              <w:rPr>
                <w:rFonts w:ascii="Arial" w:hAnsi="Arial" w:cs="Arial"/>
                <w:b/>
                <w:lang w:val="id-ID"/>
              </w:rPr>
            </w:pPr>
            <w:r w:rsidRPr="00D1364F">
              <w:rPr>
                <w:rFonts w:ascii="Arial" w:hAnsi="Arial" w:cs="Arial"/>
                <w:b/>
                <w:lang w:val="nb-NO"/>
              </w:rPr>
              <w:t>No. Kolom</w:t>
            </w:r>
            <w:r w:rsidRPr="00D1364F">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1364F" w:rsidRDefault="00446EBD" w:rsidP="00214CE6">
            <w:pPr>
              <w:jc w:val="center"/>
              <w:rPr>
                <w:rFonts w:ascii="Arial" w:hAnsi="Arial" w:cs="Arial"/>
                <w:b/>
                <w:lang w:val="nb-NO"/>
              </w:rPr>
            </w:pPr>
            <w:r w:rsidRPr="00D1364F">
              <w:rPr>
                <w:rFonts w:ascii="Arial" w:hAnsi="Arial" w:cs="Arial"/>
                <w:b/>
                <w:lang w:val="nb-NO"/>
              </w:rPr>
              <w:t>Panduan Pengisian</w:t>
            </w:r>
          </w:p>
        </w:tc>
      </w:tr>
      <w:tr w:rsidR="00D1364F" w:rsidRPr="00D1364F" w:rsidTr="001C33F0">
        <w:trPr>
          <w:tblHeader/>
        </w:trPr>
        <w:tc>
          <w:tcPr>
            <w:tcW w:w="1101" w:type="dxa"/>
            <w:tcBorders>
              <w:top w:val="double" w:sz="4" w:space="0" w:color="auto"/>
              <w:bottom w:val="single" w:sz="4" w:space="0" w:color="auto"/>
            </w:tcBorders>
            <w:shd w:val="clear" w:color="auto" w:fill="auto"/>
            <w:vAlign w:val="center"/>
          </w:tcPr>
          <w:p w:rsidR="00446EBD" w:rsidRPr="00D1364F"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1364F"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1364F" w:rsidRDefault="00446EBD" w:rsidP="00214CE6">
            <w:pPr>
              <w:jc w:val="center"/>
              <w:rPr>
                <w:rFonts w:ascii="Arial" w:hAnsi="Arial" w:cs="Arial"/>
                <w:b/>
                <w:sz w:val="6"/>
                <w:szCs w:val="6"/>
                <w:lang w:val="nb-NO"/>
              </w:rPr>
            </w:pPr>
          </w:p>
        </w:tc>
      </w:tr>
      <w:tr w:rsidR="00D1364F" w:rsidRPr="00D1364F">
        <w:tc>
          <w:tcPr>
            <w:tcW w:w="1101" w:type="dxa"/>
            <w:tcBorders>
              <w:bottom w:val="nil"/>
            </w:tcBorders>
          </w:tcPr>
          <w:p w:rsidR="00446EBD" w:rsidRPr="00D1364F" w:rsidRDefault="00446EBD" w:rsidP="00214CE6">
            <w:pPr>
              <w:jc w:val="center"/>
              <w:rPr>
                <w:rFonts w:ascii="Arial" w:hAnsi="Arial" w:cs="Arial"/>
                <w:sz w:val="20"/>
                <w:szCs w:val="20"/>
                <w:lang w:val="id-ID"/>
              </w:rPr>
            </w:pPr>
            <w:r w:rsidRPr="00D1364F">
              <w:rPr>
                <w:rFonts w:ascii="Arial" w:hAnsi="Arial" w:cs="Arial"/>
                <w:sz w:val="20"/>
                <w:szCs w:val="20"/>
                <w:lang w:val="id-ID"/>
              </w:rPr>
              <w:t>3.1</w:t>
            </w:r>
          </w:p>
        </w:tc>
        <w:tc>
          <w:tcPr>
            <w:tcW w:w="1257" w:type="dxa"/>
          </w:tcPr>
          <w:p w:rsidR="00446EBD" w:rsidRPr="00D1364F" w:rsidRDefault="00446EBD" w:rsidP="00214CE6">
            <w:pPr>
              <w:jc w:val="center"/>
              <w:rPr>
                <w:rFonts w:ascii="Arial" w:hAnsi="Arial" w:cs="Arial"/>
                <w:sz w:val="20"/>
                <w:szCs w:val="20"/>
                <w:lang w:val="nb-NO"/>
              </w:rPr>
            </w:pPr>
          </w:p>
        </w:tc>
        <w:tc>
          <w:tcPr>
            <w:tcW w:w="6349" w:type="dxa"/>
          </w:tcPr>
          <w:p w:rsidR="00446EBD" w:rsidRPr="00D1364F" w:rsidRDefault="001C33F0" w:rsidP="00214CE6">
            <w:pPr>
              <w:jc w:val="both"/>
              <w:rPr>
                <w:rFonts w:ascii="Arial" w:hAnsi="Arial" w:cs="Arial"/>
                <w:sz w:val="20"/>
                <w:szCs w:val="20"/>
              </w:rPr>
            </w:pPr>
            <w:r w:rsidRPr="00D1364F">
              <w:rPr>
                <w:rFonts w:ascii="Arial" w:hAnsi="Arial" w:cs="Arial"/>
                <w:sz w:val="20"/>
                <w:szCs w:val="20"/>
              </w:rPr>
              <w:t>Jelaskan</w:t>
            </w:r>
            <w:r w:rsidR="00446EBD" w:rsidRPr="00D1364F">
              <w:rPr>
                <w:rFonts w:ascii="Arial" w:hAnsi="Arial" w:cs="Arial"/>
                <w:sz w:val="20"/>
                <w:szCs w:val="20"/>
                <w:lang w:val="id-ID"/>
              </w:rPr>
              <w:t xml:space="preserve"> sistem rekrutmen </w:t>
            </w:r>
            <w:r w:rsidR="00E063F7" w:rsidRPr="00D1364F">
              <w:rPr>
                <w:rFonts w:ascii="Arial" w:hAnsi="Arial" w:cs="Arial"/>
                <w:sz w:val="20"/>
                <w:szCs w:val="20"/>
                <w:lang w:val="id-ID"/>
              </w:rPr>
              <w:t>peserta didik</w:t>
            </w:r>
            <w:r w:rsidR="00446EBD" w:rsidRPr="00D1364F">
              <w:rPr>
                <w:rFonts w:ascii="Arial" w:hAnsi="Arial" w:cs="Arial"/>
                <w:sz w:val="20"/>
                <w:szCs w:val="20"/>
                <w:lang w:val="id-ID"/>
              </w:rPr>
              <w:t xml:space="preserve"> baru yang diterapkan pada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446EBD" w:rsidRPr="00D1364F">
              <w:rPr>
                <w:rFonts w:ascii="Arial" w:hAnsi="Arial" w:cs="Arial"/>
                <w:sz w:val="20"/>
                <w:szCs w:val="20"/>
                <w:lang w:val="id-ID"/>
              </w:rPr>
              <w:t>ini</w:t>
            </w:r>
            <w:r w:rsidR="004D534A" w:rsidRPr="00D1364F">
              <w:rPr>
                <w:rFonts w:ascii="Arial" w:hAnsi="Arial" w:cs="Arial"/>
                <w:sz w:val="20"/>
                <w:szCs w:val="20"/>
              </w:rPr>
              <w:t>.</w:t>
            </w:r>
          </w:p>
          <w:p w:rsidR="004D534A" w:rsidRPr="00D1364F" w:rsidRDefault="004D534A" w:rsidP="00214CE6">
            <w:pPr>
              <w:jc w:val="both"/>
              <w:rPr>
                <w:rFonts w:ascii="Arial" w:hAnsi="Arial" w:cs="Arial"/>
                <w:sz w:val="20"/>
                <w:szCs w:val="20"/>
              </w:rPr>
            </w:pPr>
          </w:p>
          <w:p w:rsidR="004D534A" w:rsidRPr="00D1364F" w:rsidRDefault="004D534A" w:rsidP="00214CE6">
            <w:pPr>
              <w:ind w:left="8"/>
              <w:rPr>
                <w:rFonts w:ascii="Arial" w:hAnsi="Arial" w:cs="Arial"/>
                <w:sz w:val="20"/>
                <w:szCs w:val="20"/>
                <w:lang w:val="sv-SE"/>
              </w:rPr>
            </w:pPr>
            <w:r w:rsidRPr="00D1364F">
              <w:rPr>
                <w:rFonts w:ascii="Arial" w:hAnsi="Arial" w:cs="Arial"/>
                <w:sz w:val="20"/>
                <w:szCs w:val="20"/>
                <w:lang w:val="sv-SE"/>
              </w:rPr>
              <w:t xml:space="preserve">Sistem rekrutmen </w:t>
            </w:r>
            <w:r w:rsidR="00E063F7" w:rsidRPr="00D1364F">
              <w:rPr>
                <w:rFonts w:ascii="Arial" w:hAnsi="Arial" w:cs="Arial"/>
                <w:sz w:val="20"/>
                <w:szCs w:val="20"/>
                <w:lang w:val="sv-SE"/>
              </w:rPr>
              <w:t>peserta didik</w:t>
            </w:r>
            <w:r w:rsidRPr="00D1364F">
              <w:rPr>
                <w:rFonts w:ascii="Arial" w:hAnsi="Arial" w:cs="Arial"/>
                <w:sz w:val="20"/>
                <w:szCs w:val="20"/>
                <w:lang w:val="sv-SE"/>
              </w:rPr>
              <w:t xml:space="preserve"> baru mencakup</w:t>
            </w:r>
            <w:r w:rsidR="001C33F0" w:rsidRPr="00D1364F">
              <w:rPr>
                <w:rFonts w:ascii="Arial" w:hAnsi="Arial" w:cs="Arial"/>
                <w:sz w:val="20"/>
                <w:szCs w:val="20"/>
                <w:lang w:val="sv-SE"/>
              </w:rPr>
              <w:t xml:space="preserve"> k</w:t>
            </w:r>
            <w:r w:rsidRPr="00D1364F">
              <w:rPr>
                <w:rFonts w:ascii="Arial" w:hAnsi="Arial" w:cs="Arial"/>
                <w:sz w:val="20"/>
                <w:szCs w:val="20"/>
                <w:lang w:val="sv-SE"/>
              </w:rPr>
              <w:t xml:space="preserve">ebijakan rekrutmen calon </w:t>
            </w:r>
            <w:r w:rsidR="00E063F7" w:rsidRPr="00D1364F">
              <w:rPr>
                <w:rFonts w:ascii="Arial" w:hAnsi="Arial" w:cs="Arial"/>
                <w:sz w:val="20"/>
                <w:szCs w:val="20"/>
                <w:lang w:val="sv-SE"/>
              </w:rPr>
              <w:t>peserta didik</w:t>
            </w:r>
            <w:r w:rsidRPr="00D1364F">
              <w:rPr>
                <w:rFonts w:ascii="Arial" w:hAnsi="Arial" w:cs="Arial"/>
                <w:sz w:val="20"/>
                <w:szCs w:val="20"/>
                <w:lang w:val="sv-SE"/>
              </w:rPr>
              <w:t xml:space="preserve"> baru, kriteria seleksi </w:t>
            </w:r>
            <w:r w:rsidR="00E063F7" w:rsidRPr="00D1364F">
              <w:rPr>
                <w:rFonts w:ascii="Arial" w:hAnsi="Arial" w:cs="Arial"/>
                <w:sz w:val="20"/>
                <w:szCs w:val="20"/>
                <w:lang w:val="sv-SE"/>
              </w:rPr>
              <w:t>peserta didik</w:t>
            </w:r>
            <w:r w:rsidRPr="00D1364F">
              <w:rPr>
                <w:rFonts w:ascii="Arial" w:hAnsi="Arial" w:cs="Arial"/>
                <w:sz w:val="20"/>
                <w:szCs w:val="20"/>
                <w:lang w:val="sv-SE"/>
              </w:rPr>
              <w:t xml:space="preserve"> baru, sistem pengambilan keputusan, dan prosedur penerimaan </w:t>
            </w:r>
            <w:r w:rsidR="00E063F7" w:rsidRPr="00D1364F">
              <w:rPr>
                <w:rFonts w:ascii="Arial" w:hAnsi="Arial" w:cs="Arial"/>
                <w:sz w:val="20"/>
                <w:szCs w:val="20"/>
                <w:lang w:val="sv-SE"/>
              </w:rPr>
              <w:t>peserta didik</w:t>
            </w:r>
            <w:r w:rsidRPr="00D1364F">
              <w:rPr>
                <w:rFonts w:ascii="Arial" w:hAnsi="Arial" w:cs="Arial"/>
                <w:sz w:val="20"/>
                <w:szCs w:val="20"/>
                <w:lang w:val="sv-SE"/>
              </w:rPr>
              <w:t xml:space="preserve"> baru. </w:t>
            </w:r>
          </w:p>
        </w:tc>
      </w:tr>
      <w:tr w:rsidR="00D1364F" w:rsidRPr="00D1364F">
        <w:tc>
          <w:tcPr>
            <w:tcW w:w="1101" w:type="dxa"/>
            <w:tcBorders>
              <w:bottom w:val="nil"/>
            </w:tcBorders>
          </w:tcPr>
          <w:p w:rsidR="00446EBD" w:rsidRPr="00D1364F" w:rsidRDefault="00446EBD" w:rsidP="00214CE6">
            <w:pPr>
              <w:jc w:val="center"/>
              <w:rPr>
                <w:rFonts w:ascii="Arial" w:hAnsi="Arial" w:cs="Arial"/>
                <w:sz w:val="20"/>
                <w:szCs w:val="20"/>
                <w:lang w:val="id-ID"/>
              </w:rPr>
            </w:pPr>
            <w:r w:rsidRPr="00D1364F">
              <w:rPr>
                <w:rFonts w:ascii="Arial" w:hAnsi="Arial" w:cs="Arial"/>
                <w:sz w:val="20"/>
                <w:szCs w:val="20"/>
              </w:rPr>
              <w:t>3.</w:t>
            </w:r>
            <w:r w:rsidRPr="00D1364F">
              <w:rPr>
                <w:rFonts w:ascii="Arial" w:hAnsi="Arial" w:cs="Arial"/>
                <w:sz w:val="20"/>
                <w:szCs w:val="20"/>
                <w:lang w:val="id-ID"/>
              </w:rPr>
              <w:t>2</w:t>
            </w:r>
            <w:r w:rsidR="00D86640" w:rsidRPr="00D1364F">
              <w:rPr>
                <w:rFonts w:ascii="Arial" w:hAnsi="Arial" w:cs="Arial"/>
                <w:sz w:val="20"/>
                <w:szCs w:val="20"/>
                <w:lang w:val="id-ID"/>
              </w:rPr>
              <w:t>.1</w:t>
            </w:r>
          </w:p>
        </w:tc>
        <w:tc>
          <w:tcPr>
            <w:tcW w:w="1257" w:type="dxa"/>
          </w:tcPr>
          <w:p w:rsidR="00446EBD" w:rsidRPr="00D1364F" w:rsidRDefault="00446EBD" w:rsidP="00214CE6">
            <w:pPr>
              <w:jc w:val="center"/>
              <w:rPr>
                <w:rFonts w:ascii="Arial" w:hAnsi="Arial" w:cs="Arial"/>
                <w:sz w:val="20"/>
                <w:szCs w:val="20"/>
              </w:rPr>
            </w:pPr>
            <w:r w:rsidRPr="00D1364F">
              <w:rPr>
                <w:rFonts w:ascii="Arial" w:hAnsi="Arial" w:cs="Arial"/>
                <w:sz w:val="20"/>
                <w:szCs w:val="20"/>
              </w:rPr>
              <w:t>(1)</w:t>
            </w:r>
          </w:p>
        </w:tc>
        <w:tc>
          <w:tcPr>
            <w:tcW w:w="6349" w:type="dxa"/>
          </w:tcPr>
          <w:p w:rsidR="00446EBD" w:rsidRPr="00D1364F" w:rsidRDefault="00446EBD" w:rsidP="00214CE6">
            <w:pPr>
              <w:numPr>
                <w:ilvl w:val="0"/>
                <w:numId w:val="4"/>
              </w:numPr>
              <w:jc w:val="both"/>
              <w:rPr>
                <w:rFonts w:ascii="Arial" w:hAnsi="Arial" w:cs="Arial"/>
                <w:sz w:val="20"/>
                <w:szCs w:val="20"/>
              </w:rPr>
            </w:pPr>
            <w:r w:rsidRPr="00D1364F">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D1364F" w:rsidRDefault="00446EBD" w:rsidP="00214CE6">
            <w:pPr>
              <w:numPr>
                <w:ilvl w:val="0"/>
                <w:numId w:val="4"/>
              </w:numPr>
              <w:jc w:val="both"/>
              <w:rPr>
                <w:rFonts w:ascii="Arial" w:hAnsi="Arial" w:cs="Arial"/>
                <w:sz w:val="20"/>
                <w:szCs w:val="20"/>
              </w:rPr>
            </w:pPr>
            <w:r w:rsidRPr="00D1364F">
              <w:rPr>
                <w:rFonts w:ascii="Arial" w:hAnsi="Arial" w:cs="Arial"/>
                <w:sz w:val="20"/>
                <w:szCs w:val="20"/>
              </w:rPr>
              <w:t>TS-1 (dibaca: TS minus 1) adalah satu tahun ke belakang dari TS</w:t>
            </w:r>
          </w:p>
          <w:p w:rsidR="00446EBD" w:rsidRPr="00D1364F" w:rsidRDefault="00446EBD" w:rsidP="00214CE6">
            <w:pPr>
              <w:numPr>
                <w:ilvl w:val="0"/>
                <w:numId w:val="4"/>
              </w:numPr>
              <w:jc w:val="both"/>
              <w:rPr>
                <w:rFonts w:ascii="Arial" w:hAnsi="Arial" w:cs="Arial"/>
                <w:sz w:val="20"/>
                <w:szCs w:val="20"/>
                <w:lang w:val="nb-NO"/>
              </w:rPr>
            </w:pPr>
            <w:r w:rsidRPr="00D1364F">
              <w:rPr>
                <w:rFonts w:ascii="Arial" w:hAnsi="Arial" w:cs="Arial"/>
                <w:sz w:val="20"/>
                <w:szCs w:val="20"/>
                <w:lang w:val="nb-NO"/>
              </w:rPr>
              <w:t>TS-2 adalah dua tahun ke belakang dari TS</w:t>
            </w:r>
          </w:p>
          <w:p w:rsidR="00446EBD" w:rsidRPr="00D1364F" w:rsidRDefault="00446EBD" w:rsidP="00214CE6">
            <w:pPr>
              <w:numPr>
                <w:ilvl w:val="0"/>
                <w:numId w:val="4"/>
              </w:numPr>
              <w:jc w:val="both"/>
              <w:rPr>
                <w:rFonts w:ascii="Arial" w:hAnsi="Arial" w:cs="Arial"/>
                <w:sz w:val="20"/>
                <w:szCs w:val="20"/>
                <w:lang w:val="nb-NO"/>
              </w:rPr>
            </w:pPr>
            <w:r w:rsidRPr="00D1364F">
              <w:rPr>
                <w:rFonts w:ascii="Arial" w:hAnsi="Arial" w:cs="Arial"/>
                <w:sz w:val="20"/>
                <w:szCs w:val="20"/>
                <w:lang w:val="nb-NO"/>
              </w:rPr>
              <w:t>TS-3 adalah tiga tahun ke belakang dari TS</w:t>
            </w:r>
          </w:p>
          <w:p w:rsidR="00446EBD" w:rsidRPr="00D1364F" w:rsidRDefault="00446EBD" w:rsidP="00214CE6">
            <w:pPr>
              <w:numPr>
                <w:ilvl w:val="0"/>
                <w:numId w:val="4"/>
              </w:numPr>
              <w:jc w:val="both"/>
              <w:rPr>
                <w:rFonts w:ascii="Arial" w:hAnsi="Arial" w:cs="Arial"/>
                <w:sz w:val="20"/>
                <w:szCs w:val="20"/>
                <w:lang w:val="nb-NO"/>
              </w:rPr>
            </w:pPr>
            <w:r w:rsidRPr="00D1364F">
              <w:rPr>
                <w:rFonts w:ascii="Arial" w:hAnsi="Arial" w:cs="Arial"/>
                <w:sz w:val="20"/>
                <w:szCs w:val="20"/>
                <w:lang w:val="nb-NO"/>
              </w:rPr>
              <w:t>TS-4 adalah empat tahun ke belakang dari TS</w:t>
            </w:r>
          </w:p>
        </w:tc>
      </w:tr>
      <w:tr w:rsidR="00D1364F" w:rsidRPr="00D1364F">
        <w:tc>
          <w:tcPr>
            <w:tcW w:w="1101" w:type="dxa"/>
            <w:tcBorders>
              <w:top w:val="nil"/>
              <w:bottom w:val="nil"/>
            </w:tcBorders>
          </w:tcPr>
          <w:p w:rsidR="00446EBD" w:rsidRPr="00D1364F" w:rsidRDefault="00446EBD" w:rsidP="00214CE6">
            <w:pPr>
              <w:jc w:val="center"/>
              <w:rPr>
                <w:rFonts w:ascii="Arial" w:hAnsi="Arial" w:cs="Arial"/>
                <w:sz w:val="20"/>
                <w:szCs w:val="20"/>
                <w:lang w:val="nb-NO"/>
              </w:rPr>
            </w:pPr>
          </w:p>
        </w:tc>
        <w:tc>
          <w:tcPr>
            <w:tcW w:w="1257" w:type="dxa"/>
          </w:tcPr>
          <w:p w:rsidR="00446EBD" w:rsidRPr="00D1364F" w:rsidRDefault="00446EBD" w:rsidP="00214CE6">
            <w:pPr>
              <w:jc w:val="center"/>
              <w:rPr>
                <w:rFonts w:ascii="Arial" w:hAnsi="Arial" w:cs="Arial"/>
                <w:sz w:val="20"/>
                <w:szCs w:val="20"/>
              </w:rPr>
            </w:pPr>
            <w:r w:rsidRPr="00D1364F">
              <w:rPr>
                <w:rFonts w:ascii="Arial" w:hAnsi="Arial" w:cs="Arial"/>
                <w:sz w:val="20"/>
                <w:szCs w:val="20"/>
              </w:rPr>
              <w:t>(2)</w:t>
            </w:r>
          </w:p>
        </w:tc>
        <w:tc>
          <w:tcPr>
            <w:tcW w:w="6349" w:type="dxa"/>
          </w:tcPr>
          <w:p w:rsidR="00446EBD" w:rsidRPr="00D1364F" w:rsidRDefault="00446EBD" w:rsidP="00214CE6">
            <w:pPr>
              <w:jc w:val="both"/>
              <w:rPr>
                <w:rFonts w:ascii="Arial" w:hAnsi="Arial" w:cs="Arial"/>
                <w:sz w:val="20"/>
                <w:szCs w:val="20"/>
                <w:lang w:val="nb-NO"/>
              </w:rPr>
            </w:pPr>
            <w:r w:rsidRPr="00D1364F">
              <w:rPr>
                <w:rFonts w:ascii="Arial" w:hAnsi="Arial" w:cs="Arial"/>
                <w:sz w:val="20"/>
                <w:szCs w:val="20"/>
                <w:lang w:val="nb-NO"/>
              </w:rPr>
              <w:t xml:space="preserve">Tuliskan daya tampung nyata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Pr="00D1364F">
              <w:rPr>
                <w:rFonts w:ascii="Arial" w:hAnsi="Arial" w:cs="Arial"/>
                <w:sz w:val="20"/>
                <w:szCs w:val="20"/>
                <w:lang w:val="nb-NO"/>
              </w:rPr>
              <w:t xml:space="preserve">sesuai dengan </w:t>
            </w:r>
            <w:r w:rsidR="00F94872" w:rsidRPr="00D1364F">
              <w:rPr>
                <w:rFonts w:ascii="Arial" w:hAnsi="Arial" w:cs="Arial"/>
                <w:sz w:val="20"/>
                <w:szCs w:val="20"/>
                <w:lang w:val="nb-NO"/>
              </w:rPr>
              <w:t xml:space="preserve">peraturan yang berlaku </w:t>
            </w:r>
            <w:r w:rsidRPr="00D1364F">
              <w:rPr>
                <w:rFonts w:ascii="Arial" w:hAnsi="Arial" w:cs="Arial"/>
                <w:sz w:val="20"/>
                <w:szCs w:val="20"/>
                <w:lang w:val="nb-NO"/>
              </w:rPr>
              <w:t xml:space="preserve">untuk menerima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baru untuk setiap tahun pendaftaran.</w:t>
            </w:r>
          </w:p>
        </w:tc>
      </w:tr>
      <w:tr w:rsidR="00D1364F" w:rsidRPr="00D1364F" w:rsidTr="001C33F0">
        <w:tc>
          <w:tcPr>
            <w:tcW w:w="1101" w:type="dxa"/>
            <w:tcBorders>
              <w:top w:val="nil"/>
              <w:bottom w:val="single" w:sz="4" w:space="0" w:color="auto"/>
            </w:tcBorders>
          </w:tcPr>
          <w:p w:rsidR="00446EBD" w:rsidRPr="00D1364F" w:rsidRDefault="00446EBD" w:rsidP="00214CE6">
            <w:pPr>
              <w:jc w:val="center"/>
              <w:rPr>
                <w:rFonts w:ascii="Arial" w:hAnsi="Arial" w:cs="Arial"/>
                <w:sz w:val="20"/>
                <w:szCs w:val="20"/>
                <w:lang w:val="nb-NO"/>
              </w:rPr>
            </w:pPr>
          </w:p>
        </w:tc>
        <w:tc>
          <w:tcPr>
            <w:tcW w:w="1257" w:type="dxa"/>
          </w:tcPr>
          <w:p w:rsidR="00446EBD" w:rsidRPr="00D1364F" w:rsidRDefault="00F94872" w:rsidP="00214CE6">
            <w:pPr>
              <w:jc w:val="center"/>
              <w:rPr>
                <w:rFonts w:ascii="Arial" w:hAnsi="Arial" w:cs="Arial"/>
                <w:sz w:val="20"/>
                <w:szCs w:val="20"/>
              </w:rPr>
            </w:pPr>
            <w:r w:rsidRPr="00D1364F">
              <w:rPr>
                <w:rFonts w:ascii="Arial" w:hAnsi="Arial" w:cs="Arial"/>
                <w:sz w:val="20"/>
                <w:szCs w:val="20"/>
              </w:rPr>
              <w:t>(3) - (6</w:t>
            </w:r>
            <w:r w:rsidR="00446EBD" w:rsidRPr="00D1364F">
              <w:rPr>
                <w:rFonts w:ascii="Arial" w:hAnsi="Arial" w:cs="Arial"/>
                <w:sz w:val="20"/>
                <w:szCs w:val="20"/>
              </w:rPr>
              <w:t>)</w:t>
            </w:r>
          </w:p>
        </w:tc>
        <w:tc>
          <w:tcPr>
            <w:tcW w:w="6349" w:type="dxa"/>
          </w:tcPr>
          <w:p w:rsidR="00446EBD" w:rsidRPr="00D1364F" w:rsidRDefault="00446EBD" w:rsidP="00214CE6">
            <w:pPr>
              <w:jc w:val="both"/>
              <w:rPr>
                <w:rFonts w:ascii="Arial" w:hAnsi="Arial" w:cs="Arial"/>
                <w:sz w:val="20"/>
                <w:szCs w:val="20"/>
                <w:lang w:val="nb-NO"/>
              </w:rPr>
            </w:pPr>
            <w:r w:rsidRPr="00D1364F">
              <w:rPr>
                <w:rFonts w:ascii="Arial" w:hAnsi="Arial" w:cs="Arial"/>
                <w:sz w:val="20"/>
                <w:szCs w:val="20"/>
                <w:lang w:val="nb-NO"/>
              </w:rPr>
              <w:t xml:space="preserve">Untuk setiap tahun pendaftaran (TS-4 s.d. TS), tuliskan: </w:t>
            </w:r>
          </w:p>
          <w:p w:rsidR="00446EBD" w:rsidRPr="00D1364F" w:rsidRDefault="00446EBD" w:rsidP="00214CE6">
            <w:pPr>
              <w:numPr>
                <w:ilvl w:val="0"/>
                <w:numId w:val="7"/>
              </w:numPr>
              <w:jc w:val="both"/>
              <w:rPr>
                <w:rFonts w:ascii="Arial" w:hAnsi="Arial" w:cs="Arial"/>
                <w:sz w:val="20"/>
                <w:szCs w:val="20"/>
                <w:lang w:val="nb-NO"/>
              </w:rPr>
            </w:pPr>
            <w:r w:rsidRPr="00D1364F">
              <w:rPr>
                <w:rFonts w:ascii="Arial" w:hAnsi="Arial" w:cs="Arial"/>
                <w:sz w:val="20"/>
                <w:szCs w:val="20"/>
                <w:lang w:val="nb-NO"/>
              </w:rPr>
              <w:t xml:space="preserve">pada kolom (3), jumlah calon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yang ikut seleksi, </w:t>
            </w:r>
          </w:p>
          <w:p w:rsidR="00446EBD" w:rsidRPr="00D1364F" w:rsidRDefault="00446EBD" w:rsidP="00214CE6">
            <w:pPr>
              <w:numPr>
                <w:ilvl w:val="0"/>
                <w:numId w:val="7"/>
              </w:numPr>
              <w:jc w:val="both"/>
              <w:rPr>
                <w:rFonts w:ascii="Arial" w:hAnsi="Arial" w:cs="Arial"/>
                <w:sz w:val="20"/>
                <w:szCs w:val="20"/>
                <w:lang w:val="nb-NO"/>
              </w:rPr>
            </w:pPr>
            <w:r w:rsidRPr="00D1364F">
              <w:rPr>
                <w:rFonts w:ascii="Arial" w:hAnsi="Arial" w:cs="Arial"/>
                <w:sz w:val="20"/>
                <w:szCs w:val="20"/>
                <w:lang w:val="nb-NO"/>
              </w:rPr>
              <w:t xml:space="preserve">pada kolom (4), jumlah calon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yang lulus seleksi, </w:t>
            </w:r>
          </w:p>
          <w:p w:rsidR="00F94872" w:rsidRPr="00D1364F" w:rsidRDefault="00446EBD" w:rsidP="00214CE6">
            <w:pPr>
              <w:numPr>
                <w:ilvl w:val="0"/>
                <w:numId w:val="7"/>
              </w:numPr>
              <w:jc w:val="both"/>
              <w:rPr>
                <w:rFonts w:ascii="Arial" w:hAnsi="Arial" w:cs="Arial"/>
                <w:sz w:val="20"/>
                <w:szCs w:val="20"/>
              </w:rPr>
            </w:pPr>
            <w:r w:rsidRPr="00D1364F">
              <w:rPr>
                <w:rFonts w:ascii="Arial" w:hAnsi="Arial" w:cs="Arial"/>
                <w:sz w:val="20"/>
                <w:szCs w:val="20"/>
                <w:lang w:val="nb-NO"/>
              </w:rPr>
              <w:t xml:space="preserve">pada kolom (5),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baru</w:t>
            </w:r>
            <w:r w:rsidR="00F94872" w:rsidRPr="00D1364F">
              <w:rPr>
                <w:rFonts w:ascii="Arial" w:hAnsi="Arial" w:cs="Arial"/>
                <w:sz w:val="20"/>
                <w:szCs w:val="20"/>
                <w:lang w:val="nb-NO"/>
              </w:rPr>
              <w:t>,</w:t>
            </w:r>
            <w:r w:rsidRPr="00D1364F">
              <w:rPr>
                <w:rFonts w:ascii="Arial" w:hAnsi="Arial" w:cs="Arial"/>
                <w:sz w:val="20"/>
                <w:szCs w:val="20"/>
                <w:lang w:val="nb-NO"/>
              </w:rPr>
              <w:t xml:space="preserve"> </w:t>
            </w:r>
          </w:p>
          <w:p w:rsidR="00446EBD" w:rsidRPr="00D1364F" w:rsidRDefault="00446EBD" w:rsidP="00214CE6">
            <w:pPr>
              <w:numPr>
                <w:ilvl w:val="0"/>
                <w:numId w:val="7"/>
              </w:numPr>
              <w:jc w:val="both"/>
              <w:rPr>
                <w:rFonts w:ascii="Arial" w:hAnsi="Arial" w:cs="Arial"/>
                <w:sz w:val="20"/>
                <w:szCs w:val="20"/>
              </w:rPr>
            </w:pPr>
            <w:r w:rsidRPr="00D1364F">
              <w:rPr>
                <w:rFonts w:ascii="Arial" w:hAnsi="Arial" w:cs="Arial"/>
                <w:sz w:val="20"/>
                <w:szCs w:val="20"/>
              </w:rPr>
              <w:t xml:space="preserve">pada kolom (6), jumlah </w:t>
            </w:r>
            <w:r w:rsidR="00F94872" w:rsidRPr="00D1364F">
              <w:rPr>
                <w:rFonts w:ascii="Arial" w:hAnsi="Arial" w:cs="Arial"/>
                <w:sz w:val="20"/>
                <w:szCs w:val="20"/>
              </w:rPr>
              <w:t xml:space="preserve">total </w:t>
            </w:r>
            <w:r w:rsidR="00E063F7" w:rsidRPr="00D1364F">
              <w:rPr>
                <w:rFonts w:ascii="Arial" w:hAnsi="Arial" w:cs="Arial"/>
                <w:sz w:val="20"/>
                <w:szCs w:val="20"/>
              </w:rPr>
              <w:t>peserta didik</w:t>
            </w:r>
            <w:r w:rsidR="00F94872" w:rsidRPr="00D1364F">
              <w:rPr>
                <w:rFonts w:ascii="Arial" w:hAnsi="Arial" w:cs="Arial"/>
                <w:sz w:val="20"/>
                <w:szCs w:val="20"/>
              </w:rPr>
              <w:t xml:space="preserve"> baru</w:t>
            </w:r>
            <w:r w:rsidRPr="00D1364F">
              <w:rPr>
                <w:rFonts w:ascii="Arial" w:hAnsi="Arial" w:cs="Arial"/>
                <w:sz w:val="20"/>
                <w:szCs w:val="20"/>
              </w:rPr>
              <w:t xml:space="preserve">,  </w:t>
            </w:r>
          </w:p>
        </w:tc>
      </w:tr>
      <w:tr w:rsidR="00D1364F" w:rsidRPr="00D1364F" w:rsidTr="001C33F0">
        <w:tc>
          <w:tcPr>
            <w:tcW w:w="1101" w:type="dxa"/>
            <w:tcBorders>
              <w:top w:val="single" w:sz="4" w:space="0" w:color="auto"/>
              <w:bottom w:val="single" w:sz="4" w:space="0" w:color="auto"/>
            </w:tcBorders>
          </w:tcPr>
          <w:p w:rsidR="00446EBD" w:rsidRPr="00D1364F" w:rsidRDefault="00D00653" w:rsidP="00214CE6">
            <w:pPr>
              <w:jc w:val="center"/>
              <w:rPr>
                <w:rFonts w:ascii="Arial" w:hAnsi="Arial" w:cs="Arial"/>
                <w:sz w:val="20"/>
                <w:szCs w:val="20"/>
              </w:rPr>
            </w:pPr>
            <w:r w:rsidRPr="00D1364F">
              <w:rPr>
                <w:rFonts w:ascii="Arial" w:hAnsi="Arial" w:cs="Arial"/>
                <w:sz w:val="20"/>
                <w:szCs w:val="20"/>
              </w:rPr>
              <w:t>3.2.</w:t>
            </w:r>
            <w:r w:rsidR="00907246" w:rsidRPr="00D1364F">
              <w:rPr>
                <w:rFonts w:ascii="Arial" w:hAnsi="Arial" w:cs="Arial"/>
                <w:sz w:val="20"/>
                <w:szCs w:val="20"/>
              </w:rPr>
              <w:t>2</w:t>
            </w:r>
          </w:p>
        </w:tc>
        <w:tc>
          <w:tcPr>
            <w:tcW w:w="1257" w:type="dxa"/>
            <w:tcBorders>
              <w:bottom w:val="single" w:sz="4" w:space="0" w:color="auto"/>
            </w:tcBorders>
          </w:tcPr>
          <w:p w:rsidR="00446EBD" w:rsidRPr="00D1364F" w:rsidRDefault="00F94872" w:rsidP="00214CE6">
            <w:pPr>
              <w:jc w:val="center"/>
              <w:rPr>
                <w:rFonts w:ascii="Arial" w:hAnsi="Arial" w:cs="Arial"/>
                <w:sz w:val="20"/>
                <w:szCs w:val="20"/>
              </w:rPr>
            </w:pPr>
            <w:r w:rsidRPr="00D1364F">
              <w:rPr>
                <w:rFonts w:ascii="Arial" w:hAnsi="Arial" w:cs="Arial"/>
                <w:sz w:val="20"/>
                <w:szCs w:val="20"/>
              </w:rPr>
              <w:t>(2) -(5</w:t>
            </w:r>
            <w:r w:rsidR="00446EBD" w:rsidRPr="00D1364F">
              <w:rPr>
                <w:rFonts w:ascii="Arial" w:hAnsi="Arial" w:cs="Arial"/>
                <w:sz w:val="20"/>
                <w:szCs w:val="20"/>
              </w:rPr>
              <w:t>)</w:t>
            </w:r>
          </w:p>
        </w:tc>
        <w:tc>
          <w:tcPr>
            <w:tcW w:w="6349" w:type="dxa"/>
            <w:tcBorders>
              <w:bottom w:val="single" w:sz="4" w:space="0" w:color="auto"/>
            </w:tcBorders>
          </w:tcPr>
          <w:p w:rsidR="00446EBD" w:rsidRPr="00D1364F" w:rsidRDefault="00446EBD" w:rsidP="00214CE6">
            <w:pPr>
              <w:jc w:val="both"/>
              <w:rPr>
                <w:rFonts w:ascii="Arial" w:hAnsi="Arial" w:cs="Arial"/>
                <w:sz w:val="20"/>
                <w:szCs w:val="20"/>
                <w:lang w:val="nb-NO"/>
              </w:rPr>
            </w:pPr>
            <w:r w:rsidRPr="00D1364F">
              <w:rPr>
                <w:rFonts w:ascii="Arial" w:hAnsi="Arial" w:cs="Arial"/>
                <w:sz w:val="20"/>
                <w:szCs w:val="20"/>
                <w:lang w:val="nb-NO"/>
              </w:rPr>
              <w:t>IPK = Indeks Prestasi Kumulatif</w:t>
            </w:r>
          </w:p>
          <w:p w:rsidR="00446EBD" w:rsidRPr="00D1364F" w:rsidRDefault="00446EBD" w:rsidP="00214CE6">
            <w:pPr>
              <w:jc w:val="both"/>
              <w:rPr>
                <w:rFonts w:ascii="Arial" w:hAnsi="Arial" w:cs="Arial"/>
                <w:sz w:val="20"/>
                <w:szCs w:val="20"/>
                <w:lang w:val="nb-NO"/>
              </w:rPr>
            </w:pPr>
            <w:r w:rsidRPr="00D1364F">
              <w:rPr>
                <w:rFonts w:ascii="Arial" w:hAnsi="Arial" w:cs="Arial"/>
                <w:sz w:val="20"/>
                <w:szCs w:val="20"/>
                <w:lang w:val="nb-NO"/>
              </w:rPr>
              <w:t>Untuk setiap tahun (TS-4 s.d. TS),  tuliskan:</w:t>
            </w:r>
          </w:p>
          <w:p w:rsidR="00446EBD" w:rsidRPr="00D1364F" w:rsidRDefault="00B5152E" w:rsidP="00214CE6">
            <w:pPr>
              <w:numPr>
                <w:ilvl w:val="0"/>
                <w:numId w:val="6"/>
              </w:numPr>
              <w:jc w:val="both"/>
              <w:rPr>
                <w:rFonts w:ascii="Arial" w:hAnsi="Arial" w:cs="Arial"/>
                <w:sz w:val="20"/>
                <w:szCs w:val="20"/>
                <w:lang w:val="nb-NO"/>
              </w:rPr>
            </w:pPr>
            <w:r w:rsidRPr="00D1364F">
              <w:rPr>
                <w:rFonts w:ascii="Arial" w:hAnsi="Arial" w:cs="Arial"/>
                <w:sz w:val="20"/>
                <w:szCs w:val="20"/>
                <w:lang w:val="nb-NO"/>
              </w:rPr>
              <w:t>pada kolom (2</w:t>
            </w:r>
            <w:r w:rsidR="00446EBD" w:rsidRPr="00D1364F">
              <w:rPr>
                <w:rFonts w:ascii="Arial" w:hAnsi="Arial" w:cs="Arial"/>
                <w:sz w:val="20"/>
                <w:szCs w:val="20"/>
                <w:lang w:val="nb-NO"/>
              </w:rPr>
              <w:t>), jumlah lulusan,</w:t>
            </w:r>
          </w:p>
          <w:p w:rsidR="00617AEF" w:rsidRPr="00D4459A" w:rsidRDefault="00B5152E" w:rsidP="00617AEF">
            <w:pPr>
              <w:numPr>
                <w:ilvl w:val="0"/>
                <w:numId w:val="5"/>
              </w:numPr>
              <w:jc w:val="both"/>
              <w:rPr>
                <w:rFonts w:ascii="Arial" w:hAnsi="Arial" w:cs="Arial"/>
                <w:sz w:val="20"/>
                <w:szCs w:val="20"/>
                <w:lang w:val="nb-NO"/>
              </w:rPr>
            </w:pPr>
            <w:r w:rsidRPr="00D1364F">
              <w:rPr>
                <w:rFonts w:ascii="Arial" w:hAnsi="Arial" w:cs="Arial"/>
                <w:sz w:val="20"/>
                <w:szCs w:val="20"/>
                <w:lang w:val="nb-NO"/>
              </w:rPr>
              <w:t>pada kolom (</w:t>
            </w:r>
            <w:r w:rsidR="00907246" w:rsidRPr="00D1364F">
              <w:rPr>
                <w:rFonts w:ascii="Arial" w:hAnsi="Arial" w:cs="Arial"/>
                <w:sz w:val="20"/>
                <w:szCs w:val="20"/>
                <w:lang w:val="nb-NO"/>
              </w:rPr>
              <w:t>3</w:t>
            </w:r>
            <w:r w:rsidRPr="00D1364F">
              <w:rPr>
                <w:rFonts w:ascii="Arial" w:hAnsi="Arial" w:cs="Arial"/>
                <w:sz w:val="20"/>
                <w:szCs w:val="20"/>
                <w:lang w:val="nb-NO"/>
              </w:rPr>
              <w:t xml:space="preserve">), jumlah lulusan </w:t>
            </w:r>
            <w:r w:rsidR="001C33F0" w:rsidRPr="00D1364F">
              <w:rPr>
                <w:rFonts w:ascii="Arial" w:hAnsi="Arial" w:cs="Arial"/>
                <w:sz w:val="20"/>
                <w:szCs w:val="20"/>
                <w:lang w:val="nb-NO"/>
              </w:rPr>
              <w:t xml:space="preserve">dengan IPK </w:t>
            </w:r>
            <w:r w:rsidR="00617AEF">
              <w:rPr>
                <w:rFonts w:ascii="Arial" w:hAnsi="Arial" w:cs="Arial"/>
                <w:sz w:val="20"/>
                <w:szCs w:val="20"/>
                <w:lang w:val="nb-NO"/>
              </w:rPr>
              <w:t>2.75 - 3.00</w:t>
            </w:r>
          </w:p>
          <w:p w:rsidR="00617AEF" w:rsidRPr="00D4459A" w:rsidRDefault="00617AEF" w:rsidP="00617AEF">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D1364F" w:rsidRDefault="00617AEF" w:rsidP="00617AEF">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D1364F" w:rsidRPr="00D1364F">
        <w:tc>
          <w:tcPr>
            <w:tcW w:w="1101" w:type="dxa"/>
            <w:tcBorders>
              <w:top w:val="single" w:sz="4" w:space="0" w:color="auto"/>
            </w:tcBorders>
          </w:tcPr>
          <w:p w:rsidR="00B5152E" w:rsidRPr="00D1364F" w:rsidRDefault="0016578C" w:rsidP="00214CE6">
            <w:pPr>
              <w:jc w:val="center"/>
              <w:rPr>
                <w:rFonts w:ascii="Arial" w:hAnsi="Arial" w:cs="Arial"/>
                <w:sz w:val="20"/>
                <w:szCs w:val="20"/>
              </w:rPr>
            </w:pPr>
            <w:r w:rsidRPr="00D1364F">
              <w:rPr>
                <w:rFonts w:ascii="Arial" w:hAnsi="Arial" w:cs="Arial"/>
                <w:sz w:val="20"/>
                <w:szCs w:val="20"/>
              </w:rPr>
              <w:t>3.2.</w:t>
            </w:r>
            <w:r w:rsidR="00907246" w:rsidRPr="00D1364F">
              <w:rPr>
                <w:rFonts w:ascii="Arial" w:hAnsi="Arial" w:cs="Arial"/>
                <w:sz w:val="20"/>
                <w:szCs w:val="20"/>
              </w:rPr>
              <w:t>3</w:t>
            </w:r>
          </w:p>
        </w:tc>
        <w:tc>
          <w:tcPr>
            <w:tcW w:w="1257" w:type="dxa"/>
          </w:tcPr>
          <w:p w:rsidR="00B5152E" w:rsidRPr="00D1364F" w:rsidRDefault="001C33F0" w:rsidP="00214CE6">
            <w:pPr>
              <w:jc w:val="center"/>
              <w:rPr>
                <w:rFonts w:ascii="Arial" w:hAnsi="Arial" w:cs="Arial"/>
                <w:sz w:val="20"/>
                <w:szCs w:val="20"/>
              </w:rPr>
            </w:pPr>
            <w:r w:rsidRPr="00D1364F">
              <w:rPr>
                <w:rFonts w:ascii="Arial" w:hAnsi="Arial" w:cs="Arial"/>
                <w:sz w:val="20"/>
                <w:szCs w:val="20"/>
              </w:rPr>
              <w:t>(2</w:t>
            </w:r>
            <w:r w:rsidR="00B5152E" w:rsidRPr="00D1364F">
              <w:rPr>
                <w:rFonts w:ascii="Arial" w:hAnsi="Arial" w:cs="Arial"/>
                <w:sz w:val="20"/>
                <w:szCs w:val="20"/>
              </w:rPr>
              <w:t>)-(</w:t>
            </w:r>
            <w:r w:rsidR="0016578C" w:rsidRPr="00D1364F">
              <w:rPr>
                <w:rFonts w:ascii="Arial" w:hAnsi="Arial" w:cs="Arial"/>
                <w:sz w:val="20"/>
                <w:szCs w:val="20"/>
              </w:rPr>
              <w:t>4</w:t>
            </w:r>
            <w:r w:rsidR="00B5152E" w:rsidRPr="00D1364F">
              <w:rPr>
                <w:rFonts w:ascii="Arial" w:hAnsi="Arial" w:cs="Arial"/>
                <w:sz w:val="20"/>
                <w:szCs w:val="20"/>
              </w:rPr>
              <w:t>)</w:t>
            </w:r>
          </w:p>
        </w:tc>
        <w:tc>
          <w:tcPr>
            <w:tcW w:w="6349" w:type="dxa"/>
          </w:tcPr>
          <w:p w:rsidR="00B5152E" w:rsidRPr="00D1364F" w:rsidRDefault="00B5152E" w:rsidP="00214CE6">
            <w:pPr>
              <w:numPr>
                <w:ilvl w:val="0"/>
                <w:numId w:val="24"/>
              </w:numPr>
              <w:ind w:left="362"/>
              <w:jc w:val="both"/>
              <w:rPr>
                <w:rFonts w:ascii="Arial" w:hAnsi="Arial" w:cs="Arial"/>
                <w:sz w:val="20"/>
                <w:szCs w:val="20"/>
                <w:lang w:val="it-IT"/>
              </w:rPr>
            </w:pPr>
            <w:r w:rsidRPr="00D1364F">
              <w:rPr>
                <w:rFonts w:ascii="Arial" w:hAnsi="Arial" w:cs="Arial"/>
                <w:sz w:val="20"/>
                <w:szCs w:val="20"/>
                <w:lang w:val="id-ID"/>
              </w:rPr>
              <w:t xml:space="preserve">pada kolom (2) tuliskan nama </w:t>
            </w:r>
            <w:r w:rsidR="00E063F7" w:rsidRPr="00D1364F">
              <w:rPr>
                <w:rFonts w:ascii="Arial" w:hAnsi="Arial" w:cs="Arial"/>
                <w:sz w:val="20"/>
                <w:szCs w:val="20"/>
              </w:rPr>
              <w:t>peserta didik</w:t>
            </w:r>
            <w:r w:rsidR="0016578C" w:rsidRPr="00D1364F">
              <w:rPr>
                <w:rFonts w:ascii="Arial" w:hAnsi="Arial" w:cs="Arial"/>
                <w:sz w:val="20"/>
                <w:szCs w:val="20"/>
              </w:rPr>
              <w:t>, kegiatan dan waktu</w:t>
            </w:r>
            <w:r w:rsidRPr="00D1364F">
              <w:rPr>
                <w:rFonts w:ascii="Arial" w:hAnsi="Arial" w:cs="Arial"/>
                <w:sz w:val="20"/>
                <w:szCs w:val="20"/>
                <w:lang w:val="id-ID"/>
              </w:rPr>
              <w:t xml:space="preserve"> </w:t>
            </w:r>
            <w:r w:rsidR="0016578C" w:rsidRPr="00D1364F">
              <w:rPr>
                <w:rFonts w:ascii="Arial" w:hAnsi="Arial" w:cs="Arial"/>
                <w:sz w:val="20"/>
                <w:szCs w:val="20"/>
              </w:rPr>
              <w:t>untuk</w:t>
            </w:r>
            <w:r w:rsidRPr="00D1364F">
              <w:rPr>
                <w:rFonts w:ascii="Arial" w:hAnsi="Arial" w:cs="Arial"/>
                <w:sz w:val="20"/>
                <w:szCs w:val="20"/>
                <w:lang w:val="id-ID"/>
              </w:rPr>
              <w:t xml:space="preserve"> mencapai prestasi/reputasi dalam bidang akademik </w:t>
            </w:r>
            <w:r w:rsidR="003C52CC" w:rsidRPr="00D1364F">
              <w:rPr>
                <w:rFonts w:ascii="Arial" w:hAnsi="Arial" w:cs="Arial"/>
                <w:sz w:val="20"/>
                <w:szCs w:val="20"/>
              </w:rPr>
              <w:t xml:space="preserve">/ profesi </w:t>
            </w:r>
            <w:r w:rsidRPr="00D1364F">
              <w:rPr>
                <w:rFonts w:ascii="Arial" w:hAnsi="Arial" w:cs="Arial"/>
                <w:sz w:val="20"/>
                <w:szCs w:val="20"/>
                <w:lang w:val="id-ID"/>
              </w:rPr>
              <w:t>(prestasi dalam penelitian, lombakarya ilmiah, seminar, publikasi) dalam tiga tahun terakhir</w:t>
            </w:r>
            <w:r w:rsidRPr="00D1364F">
              <w:rPr>
                <w:rFonts w:ascii="Arial" w:hAnsi="Arial" w:cs="Arial"/>
                <w:sz w:val="20"/>
                <w:szCs w:val="20"/>
              </w:rPr>
              <w:t>,</w:t>
            </w:r>
          </w:p>
          <w:p w:rsidR="00B5152E" w:rsidRPr="00D1364F" w:rsidRDefault="00B5152E" w:rsidP="00214CE6">
            <w:pPr>
              <w:numPr>
                <w:ilvl w:val="0"/>
                <w:numId w:val="24"/>
              </w:numPr>
              <w:ind w:left="362"/>
              <w:jc w:val="both"/>
              <w:rPr>
                <w:rFonts w:ascii="Arial" w:hAnsi="Arial" w:cs="Arial"/>
                <w:sz w:val="20"/>
                <w:szCs w:val="20"/>
                <w:lang w:val="it-IT"/>
              </w:rPr>
            </w:pPr>
            <w:r w:rsidRPr="00D1364F">
              <w:rPr>
                <w:rFonts w:ascii="Arial" w:hAnsi="Arial" w:cs="Arial"/>
                <w:sz w:val="20"/>
                <w:szCs w:val="20"/>
                <w:lang w:val="id-ID"/>
              </w:rPr>
              <w:t xml:space="preserve">pada kolom (3) </w:t>
            </w:r>
            <w:r w:rsidR="0016578C" w:rsidRPr="00D1364F">
              <w:rPr>
                <w:rFonts w:ascii="Arial" w:hAnsi="Arial" w:cs="Arial"/>
                <w:sz w:val="20"/>
                <w:szCs w:val="20"/>
                <w:lang w:val="id-ID"/>
              </w:rPr>
              <w:t xml:space="preserve">sebutkan tingkat </w:t>
            </w:r>
            <w:r w:rsidR="0016578C" w:rsidRPr="00D1364F">
              <w:rPr>
                <w:rFonts w:ascii="Arial" w:hAnsi="Arial" w:cs="Arial"/>
                <w:sz w:val="20"/>
                <w:szCs w:val="20"/>
              </w:rPr>
              <w:t>kegiatan</w:t>
            </w:r>
            <w:r w:rsidR="0016578C" w:rsidRPr="00D1364F">
              <w:rPr>
                <w:rFonts w:ascii="Arial" w:hAnsi="Arial" w:cs="Arial"/>
                <w:sz w:val="20"/>
                <w:szCs w:val="20"/>
                <w:lang w:val="id-ID"/>
              </w:rPr>
              <w:t xml:space="preserve"> tersebut (lokal/PT sendiri, wilayah, nasional atau internasional)</w:t>
            </w:r>
            <w:r w:rsidR="0016578C" w:rsidRPr="00D1364F">
              <w:rPr>
                <w:rFonts w:ascii="Arial" w:hAnsi="Arial" w:cs="Arial"/>
                <w:sz w:val="20"/>
                <w:szCs w:val="20"/>
              </w:rPr>
              <w:t>.</w:t>
            </w:r>
          </w:p>
          <w:p w:rsidR="00214CE6" w:rsidRPr="00D1364F" w:rsidRDefault="00B5152E" w:rsidP="00214CE6">
            <w:pPr>
              <w:numPr>
                <w:ilvl w:val="0"/>
                <w:numId w:val="24"/>
              </w:numPr>
              <w:ind w:left="362"/>
              <w:jc w:val="both"/>
              <w:rPr>
                <w:rFonts w:ascii="Arial" w:hAnsi="Arial" w:cs="Arial"/>
                <w:sz w:val="20"/>
                <w:szCs w:val="20"/>
                <w:lang w:val="it-IT"/>
              </w:rPr>
            </w:pPr>
            <w:r w:rsidRPr="00D1364F">
              <w:rPr>
                <w:rFonts w:ascii="Arial" w:hAnsi="Arial" w:cs="Arial"/>
                <w:sz w:val="20"/>
                <w:szCs w:val="20"/>
                <w:lang w:val="id-ID"/>
              </w:rPr>
              <w:t xml:space="preserve">pada kolom </w:t>
            </w:r>
            <w:r w:rsidR="0016578C" w:rsidRPr="00D1364F">
              <w:rPr>
                <w:rFonts w:ascii="Arial" w:hAnsi="Arial" w:cs="Arial"/>
                <w:sz w:val="20"/>
                <w:szCs w:val="20"/>
                <w:lang w:val="id-ID"/>
              </w:rPr>
              <w:t xml:space="preserve">(4) sebutkan </w:t>
            </w:r>
            <w:r w:rsidR="0016578C" w:rsidRPr="00D1364F">
              <w:rPr>
                <w:rFonts w:ascii="Arial" w:hAnsi="Arial" w:cs="Arial"/>
                <w:sz w:val="20"/>
                <w:szCs w:val="20"/>
              </w:rPr>
              <w:t>prestasi yang</w:t>
            </w:r>
            <w:r w:rsidRPr="00D1364F">
              <w:rPr>
                <w:rFonts w:ascii="Arial" w:hAnsi="Arial" w:cs="Arial"/>
                <w:sz w:val="20"/>
                <w:szCs w:val="20"/>
                <w:lang w:val="id-ID"/>
              </w:rPr>
              <w:t xml:space="preserve"> dicapai</w:t>
            </w:r>
            <w:r w:rsidRPr="00D1364F">
              <w:rPr>
                <w:rFonts w:ascii="Arial" w:hAnsi="Arial" w:cs="Arial"/>
                <w:sz w:val="20"/>
                <w:szCs w:val="20"/>
              </w:rPr>
              <w:t>,</w:t>
            </w:r>
          </w:p>
        </w:tc>
      </w:tr>
      <w:tr w:rsidR="00D1364F" w:rsidRPr="00D1364F">
        <w:tc>
          <w:tcPr>
            <w:tcW w:w="1101" w:type="dxa"/>
            <w:vMerge w:val="restart"/>
            <w:tcBorders>
              <w:top w:val="single" w:sz="4" w:space="0" w:color="auto"/>
            </w:tcBorders>
          </w:tcPr>
          <w:p w:rsidR="00295A49" w:rsidRPr="00D1364F" w:rsidRDefault="00295A49" w:rsidP="00214CE6">
            <w:pPr>
              <w:jc w:val="center"/>
              <w:rPr>
                <w:rFonts w:ascii="Arial" w:hAnsi="Arial" w:cs="Arial"/>
                <w:sz w:val="20"/>
                <w:szCs w:val="20"/>
              </w:rPr>
            </w:pPr>
            <w:r w:rsidRPr="00D1364F">
              <w:rPr>
                <w:rFonts w:ascii="Arial" w:hAnsi="Arial" w:cs="Arial"/>
                <w:sz w:val="20"/>
                <w:szCs w:val="20"/>
              </w:rPr>
              <w:t>3.2.</w:t>
            </w:r>
            <w:r w:rsidR="00833D0A" w:rsidRPr="00D1364F">
              <w:rPr>
                <w:rFonts w:ascii="Arial" w:hAnsi="Arial" w:cs="Arial"/>
                <w:sz w:val="20"/>
                <w:szCs w:val="20"/>
              </w:rPr>
              <w:t>4</w:t>
            </w:r>
          </w:p>
          <w:p w:rsidR="00295A49" w:rsidRPr="00D1364F" w:rsidRDefault="00295A49" w:rsidP="00214CE6">
            <w:pPr>
              <w:jc w:val="center"/>
              <w:rPr>
                <w:rFonts w:ascii="Arial" w:hAnsi="Arial" w:cs="Arial"/>
                <w:sz w:val="20"/>
                <w:szCs w:val="20"/>
              </w:rPr>
            </w:pPr>
          </w:p>
        </w:tc>
        <w:tc>
          <w:tcPr>
            <w:tcW w:w="1257" w:type="dxa"/>
          </w:tcPr>
          <w:p w:rsidR="00295A49" w:rsidRPr="00D1364F" w:rsidRDefault="00FD4ED3" w:rsidP="00214CE6">
            <w:pPr>
              <w:jc w:val="center"/>
              <w:rPr>
                <w:rFonts w:ascii="Arial" w:hAnsi="Arial" w:cs="Arial"/>
                <w:sz w:val="20"/>
                <w:szCs w:val="20"/>
              </w:rPr>
            </w:pPr>
            <w:r w:rsidRPr="00D1364F">
              <w:rPr>
                <w:rFonts w:ascii="Arial" w:hAnsi="Arial" w:cs="Arial"/>
                <w:sz w:val="20"/>
                <w:szCs w:val="20"/>
              </w:rPr>
              <w:t>(2)</w:t>
            </w:r>
          </w:p>
        </w:tc>
        <w:tc>
          <w:tcPr>
            <w:tcW w:w="6349" w:type="dxa"/>
          </w:tcPr>
          <w:p w:rsidR="00295A49" w:rsidRPr="00D1364F" w:rsidRDefault="00FD4ED3" w:rsidP="00214CE6">
            <w:pPr>
              <w:jc w:val="both"/>
              <w:rPr>
                <w:rFonts w:ascii="Arial" w:hAnsi="Arial" w:cs="Arial"/>
                <w:sz w:val="20"/>
                <w:szCs w:val="20"/>
                <w:lang w:val="nb-NO"/>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ya</w:t>
            </w:r>
            <w:r w:rsidR="00463744" w:rsidRPr="00D1364F">
              <w:rPr>
                <w:rFonts w:ascii="Arial" w:hAnsi="Arial" w:cs="Arial"/>
                <w:sz w:val="20"/>
                <w:szCs w:val="20"/>
                <w:lang w:val="nb-NO"/>
              </w:rPr>
              <w:t xml:space="preserve">ng mendaftar pertama kali pada </w:t>
            </w:r>
            <w:r w:rsidRPr="00D1364F">
              <w:rPr>
                <w:rFonts w:ascii="Arial" w:hAnsi="Arial" w:cs="Arial"/>
                <w:sz w:val="20"/>
                <w:szCs w:val="20"/>
                <w:lang w:val="nb-NO"/>
              </w:rPr>
              <w:t>S-</w:t>
            </w:r>
            <w:r w:rsidR="00463744" w:rsidRPr="00D1364F">
              <w:rPr>
                <w:rFonts w:ascii="Arial" w:hAnsi="Arial" w:cs="Arial"/>
                <w:sz w:val="20"/>
                <w:szCs w:val="20"/>
                <w:lang w:val="nb-NO"/>
              </w:rPr>
              <w:t>14</w:t>
            </w:r>
          </w:p>
        </w:tc>
      </w:tr>
      <w:tr w:rsidR="00D1364F" w:rsidRPr="00D1364F">
        <w:tc>
          <w:tcPr>
            <w:tcW w:w="1101" w:type="dxa"/>
            <w:vMerge/>
            <w:tcBorders>
              <w:bottom w:val="nil"/>
            </w:tcBorders>
          </w:tcPr>
          <w:p w:rsidR="00295A49" w:rsidRPr="00D1364F" w:rsidRDefault="00295A49" w:rsidP="00214CE6">
            <w:pPr>
              <w:jc w:val="center"/>
              <w:rPr>
                <w:rFonts w:ascii="Arial" w:hAnsi="Arial" w:cs="Arial"/>
                <w:sz w:val="20"/>
                <w:szCs w:val="20"/>
              </w:rPr>
            </w:pPr>
          </w:p>
        </w:tc>
        <w:tc>
          <w:tcPr>
            <w:tcW w:w="1257" w:type="dxa"/>
          </w:tcPr>
          <w:p w:rsidR="00295A49" w:rsidRPr="00D1364F" w:rsidRDefault="00295A49" w:rsidP="00214CE6">
            <w:pPr>
              <w:jc w:val="center"/>
              <w:rPr>
                <w:rFonts w:ascii="Arial" w:hAnsi="Arial" w:cs="Arial"/>
                <w:sz w:val="20"/>
                <w:szCs w:val="20"/>
              </w:rPr>
            </w:pPr>
            <w:r w:rsidRPr="00D1364F">
              <w:rPr>
                <w:rFonts w:ascii="Arial" w:hAnsi="Arial" w:cs="Arial"/>
                <w:sz w:val="20"/>
                <w:szCs w:val="20"/>
              </w:rPr>
              <w:t>(3)</w:t>
            </w:r>
          </w:p>
        </w:tc>
        <w:tc>
          <w:tcPr>
            <w:tcW w:w="6349" w:type="dxa"/>
          </w:tcPr>
          <w:p w:rsidR="00295A49" w:rsidRPr="00D1364F" w:rsidRDefault="00FD4ED3" w:rsidP="00214CE6">
            <w:pPr>
              <w:jc w:val="both"/>
              <w:rPr>
                <w:rFonts w:ascii="Arial" w:hAnsi="Arial" w:cs="Arial"/>
                <w:sz w:val="20"/>
                <w:szCs w:val="20"/>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463744" w:rsidRPr="00D1364F">
              <w:rPr>
                <w:rFonts w:ascii="Arial" w:hAnsi="Arial" w:cs="Arial"/>
                <w:sz w:val="20"/>
                <w:szCs w:val="20"/>
                <w:lang w:val="nb-NO"/>
              </w:rPr>
              <w:t xml:space="preserve">pada </w:t>
            </w:r>
            <w:r w:rsidR="00AB163E" w:rsidRPr="00D1364F">
              <w:rPr>
                <w:rFonts w:ascii="Arial" w:hAnsi="Arial" w:cs="Arial"/>
                <w:sz w:val="20"/>
                <w:szCs w:val="20"/>
                <w:lang w:val="nb-NO"/>
              </w:rPr>
              <w:t>S-</w:t>
            </w:r>
            <w:r w:rsidR="00463744" w:rsidRPr="00D1364F">
              <w:rPr>
                <w:rFonts w:ascii="Arial" w:hAnsi="Arial" w:cs="Arial"/>
                <w:sz w:val="20"/>
                <w:szCs w:val="20"/>
                <w:lang w:val="nb-NO"/>
              </w:rPr>
              <w:t>13</w:t>
            </w:r>
            <w:r w:rsidR="00AB163E" w:rsidRPr="00D1364F">
              <w:rPr>
                <w:rFonts w:ascii="Arial" w:hAnsi="Arial" w:cs="Arial"/>
                <w:sz w:val="20"/>
                <w:szCs w:val="20"/>
                <w:lang w:val="nb-NO"/>
              </w:rPr>
              <w:t xml:space="preserve"> </w:t>
            </w:r>
            <w:r w:rsidRPr="00D1364F">
              <w:rPr>
                <w:rFonts w:ascii="Arial" w:hAnsi="Arial" w:cs="Arial"/>
                <w:sz w:val="20"/>
                <w:szCs w:val="20"/>
                <w:lang w:val="nb-NO"/>
              </w:rPr>
              <w:t xml:space="preserve">yang mendaftar pertama kali </w:t>
            </w:r>
            <w:r w:rsidR="00AB163E" w:rsidRPr="00D1364F">
              <w:rPr>
                <w:rFonts w:ascii="Arial" w:hAnsi="Arial" w:cs="Arial"/>
                <w:sz w:val="20"/>
                <w:szCs w:val="20"/>
                <w:lang w:val="nb-NO"/>
              </w:rPr>
              <w:t xml:space="preserve">pada </w:t>
            </w:r>
            <w:r w:rsidR="00295A49" w:rsidRPr="00D1364F">
              <w:rPr>
                <w:rFonts w:ascii="Arial" w:hAnsi="Arial" w:cs="Arial"/>
                <w:sz w:val="20"/>
                <w:szCs w:val="20"/>
              </w:rPr>
              <w:t>S-</w:t>
            </w:r>
            <w:r w:rsidR="00463744" w:rsidRPr="00D1364F">
              <w:rPr>
                <w:rFonts w:ascii="Arial" w:hAnsi="Arial" w:cs="Arial"/>
                <w:sz w:val="20"/>
                <w:szCs w:val="20"/>
              </w:rPr>
              <w:t>13</w:t>
            </w:r>
            <w:r w:rsidRPr="00D1364F">
              <w:rPr>
                <w:rFonts w:ascii="Arial" w:hAnsi="Arial" w:cs="Arial"/>
                <w:sz w:val="20"/>
                <w:szCs w:val="20"/>
              </w:rPr>
              <w:t xml:space="preserve"> dan</w:t>
            </w:r>
            <w:r w:rsidR="00463744" w:rsidRPr="00D1364F">
              <w:rPr>
                <w:rFonts w:ascii="Arial" w:hAnsi="Arial" w:cs="Arial"/>
                <w:sz w:val="20"/>
                <w:szCs w:val="20"/>
              </w:rPr>
              <w:t xml:space="preserve"> </w:t>
            </w:r>
            <w:r w:rsidR="00295A49" w:rsidRPr="00D1364F">
              <w:rPr>
                <w:rFonts w:ascii="Arial" w:hAnsi="Arial" w:cs="Arial"/>
                <w:sz w:val="20"/>
                <w:szCs w:val="20"/>
              </w:rPr>
              <w:t>S-</w:t>
            </w:r>
            <w:r w:rsidR="00463744" w:rsidRPr="00D1364F">
              <w:rPr>
                <w:rFonts w:ascii="Arial" w:hAnsi="Arial" w:cs="Arial"/>
                <w:sz w:val="20"/>
                <w:szCs w:val="20"/>
              </w:rPr>
              <w:t>14</w:t>
            </w:r>
          </w:p>
        </w:tc>
      </w:tr>
      <w:tr w:rsidR="00D1364F" w:rsidRPr="00D1364F" w:rsidTr="00AB163E">
        <w:tc>
          <w:tcPr>
            <w:tcW w:w="1101" w:type="dxa"/>
            <w:tcBorders>
              <w:top w:val="nil"/>
              <w:bottom w:val="nil"/>
            </w:tcBorders>
          </w:tcPr>
          <w:p w:rsidR="00B5152E" w:rsidRPr="00D1364F" w:rsidRDefault="00B5152E" w:rsidP="00214CE6">
            <w:pPr>
              <w:jc w:val="center"/>
              <w:rPr>
                <w:rFonts w:ascii="Arial" w:hAnsi="Arial" w:cs="Arial"/>
                <w:sz w:val="20"/>
                <w:szCs w:val="20"/>
                <w:lang w:val="nb-NO"/>
              </w:rPr>
            </w:pPr>
          </w:p>
        </w:tc>
        <w:tc>
          <w:tcPr>
            <w:tcW w:w="1257" w:type="dxa"/>
          </w:tcPr>
          <w:p w:rsidR="00B5152E" w:rsidRPr="00D1364F" w:rsidRDefault="00B5152E" w:rsidP="00214CE6">
            <w:pPr>
              <w:jc w:val="center"/>
              <w:rPr>
                <w:rFonts w:ascii="Arial" w:hAnsi="Arial" w:cs="Arial"/>
                <w:sz w:val="20"/>
                <w:szCs w:val="20"/>
              </w:rPr>
            </w:pPr>
            <w:r w:rsidRPr="00D1364F">
              <w:rPr>
                <w:rFonts w:ascii="Arial" w:hAnsi="Arial" w:cs="Arial"/>
                <w:sz w:val="20"/>
                <w:szCs w:val="20"/>
              </w:rPr>
              <w:t>(4)</w:t>
            </w:r>
          </w:p>
        </w:tc>
        <w:tc>
          <w:tcPr>
            <w:tcW w:w="6349" w:type="dxa"/>
          </w:tcPr>
          <w:p w:rsidR="00B5152E" w:rsidRPr="00D1364F" w:rsidRDefault="00FD4ED3" w:rsidP="00214CE6">
            <w:pPr>
              <w:jc w:val="both"/>
              <w:rPr>
                <w:rFonts w:ascii="Arial" w:hAnsi="Arial" w:cs="Arial"/>
                <w:sz w:val="20"/>
                <w:szCs w:val="20"/>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463744" w:rsidRPr="00D1364F">
              <w:rPr>
                <w:rFonts w:ascii="Arial" w:hAnsi="Arial" w:cs="Arial"/>
                <w:sz w:val="20"/>
                <w:szCs w:val="20"/>
                <w:lang w:val="nb-NO"/>
              </w:rPr>
              <w:t xml:space="preserve">pada </w:t>
            </w:r>
            <w:r w:rsidR="00AB163E" w:rsidRPr="00D1364F">
              <w:rPr>
                <w:rFonts w:ascii="Arial" w:hAnsi="Arial" w:cs="Arial"/>
                <w:sz w:val="20"/>
                <w:szCs w:val="20"/>
                <w:lang w:val="nb-NO"/>
              </w:rPr>
              <w:t>S-</w:t>
            </w:r>
            <w:r w:rsidR="00463744" w:rsidRPr="00D1364F">
              <w:rPr>
                <w:rFonts w:ascii="Arial" w:hAnsi="Arial" w:cs="Arial"/>
                <w:sz w:val="20"/>
                <w:szCs w:val="20"/>
                <w:lang w:val="nb-NO"/>
              </w:rPr>
              <w:t>12</w:t>
            </w:r>
            <w:r w:rsidR="008239F2" w:rsidRPr="00D1364F">
              <w:rPr>
                <w:rFonts w:ascii="Arial" w:hAnsi="Arial" w:cs="Arial"/>
                <w:sz w:val="20"/>
                <w:szCs w:val="20"/>
                <w:lang w:val="nb-NO"/>
              </w:rPr>
              <w:t xml:space="preserve"> </w:t>
            </w:r>
            <w:r w:rsidR="00AB163E" w:rsidRPr="00D1364F">
              <w:rPr>
                <w:rFonts w:ascii="Arial" w:hAnsi="Arial" w:cs="Arial"/>
                <w:sz w:val="20"/>
                <w:szCs w:val="20"/>
                <w:lang w:val="nb-NO"/>
              </w:rPr>
              <w:t>yang men</w:t>
            </w:r>
            <w:r w:rsidRPr="00D1364F">
              <w:rPr>
                <w:rFonts w:ascii="Arial" w:hAnsi="Arial" w:cs="Arial"/>
                <w:sz w:val="20"/>
                <w:szCs w:val="20"/>
                <w:lang w:val="nb-NO"/>
              </w:rPr>
              <w:t xml:space="preserve">daftar pertama kali </w:t>
            </w:r>
            <w:r w:rsidRPr="00D1364F">
              <w:rPr>
                <w:rFonts w:ascii="Arial" w:hAnsi="Arial" w:cs="Arial"/>
                <w:sz w:val="20"/>
                <w:szCs w:val="20"/>
              </w:rPr>
              <w:t xml:space="preserve">pada </w:t>
            </w:r>
            <w:r w:rsidR="00B5152E" w:rsidRPr="00D1364F">
              <w:rPr>
                <w:rFonts w:ascii="Arial" w:hAnsi="Arial" w:cs="Arial"/>
                <w:sz w:val="20"/>
                <w:szCs w:val="20"/>
              </w:rPr>
              <w:t>S-</w:t>
            </w:r>
            <w:r w:rsidR="00463744" w:rsidRPr="00D1364F">
              <w:rPr>
                <w:rFonts w:ascii="Arial" w:hAnsi="Arial" w:cs="Arial"/>
                <w:sz w:val="20"/>
                <w:szCs w:val="20"/>
              </w:rPr>
              <w:t xml:space="preserve">12, </w:t>
            </w:r>
            <w:r w:rsidRPr="00D1364F">
              <w:rPr>
                <w:rFonts w:ascii="Arial" w:hAnsi="Arial" w:cs="Arial"/>
                <w:sz w:val="20"/>
                <w:szCs w:val="20"/>
              </w:rPr>
              <w:t>S-</w:t>
            </w:r>
            <w:r w:rsidR="00463744" w:rsidRPr="00D1364F">
              <w:rPr>
                <w:rFonts w:ascii="Arial" w:hAnsi="Arial" w:cs="Arial"/>
                <w:sz w:val="20"/>
                <w:szCs w:val="20"/>
              </w:rPr>
              <w:t xml:space="preserve">13 dan </w:t>
            </w:r>
            <w:r w:rsidRPr="00D1364F">
              <w:rPr>
                <w:rFonts w:ascii="Arial" w:hAnsi="Arial" w:cs="Arial"/>
                <w:sz w:val="20"/>
                <w:szCs w:val="20"/>
              </w:rPr>
              <w:t>S-</w:t>
            </w:r>
            <w:r w:rsidR="00463744" w:rsidRPr="00D1364F">
              <w:rPr>
                <w:rFonts w:ascii="Arial" w:hAnsi="Arial" w:cs="Arial"/>
                <w:sz w:val="20"/>
                <w:szCs w:val="20"/>
              </w:rPr>
              <w:t>14</w:t>
            </w:r>
          </w:p>
        </w:tc>
      </w:tr>
      <w:tr w:rsidR="00D1364F" w:rsidRPr="00D1364F" w:rsidTr="00AB163E">
        <w:tc>
          <w:tcPr>
            <w:tcW w:w="1101" w:type="dxa"/>
            <w:tcBorders>
              <w:top w:val="nil"/>
              <w:bottom w:val="nil"/>
            </w:tcBorders>
          </w:tcPr>
          <w:p w:rsidR="00B5152E" w:rsidRPr="00D1364F" w:rsidRDefault="00B5152E" w:rsidP="00214CE6">
            <w:pPr>
              <w:jc w:val="center"/>
              <w:rPr>
                <w:rFonts w:ascii="Arial" w:hAnsi="Arial" w:cs="Arial"/>
                <w:sz w:val="20"/>
                <w:szCs w:val="20"/>
                <w:lang w:val="sv-SE"/>
              </w:rPr>
            </w:pPr>
          </w:p>
        </w:tc>
        <w:tc>
          <w:tcPr>
            <w:tcW w:w="1257" w:type="dxa"/>
          </w:tcPr>
          <w:p w:rsidR="00B5152E" w:rsidRPr="00D1364F" w:rsidRDefault="00B5152E" w:rsidP="00214CE6">
            <w:pPr>
              <w:jc w:val="center"/>
              <w:rPr>
                <w:rFonts w:ascii="Arial" w:hAnsi="Arial" w:cs="Arial"/>
                <w:sz w:val="20"/>
                <w:szCs w:val="20"/>
              </w:rPr>
            </w:pPr>
            <w:r w:rsidRPr="00D1364F">
              <w:rPr>
                <w:rFonts w:ascii="Arial" w:hAnsi="Arial" w:cs="Arial"/>
                <w:sz w:val="20"/>
                <w:szCs w:val="20"/>
              </w:rPr>
              <w:t>(5)</w:t>
            </w:r>
          </w:p>
        </w:tc>
        <w:tc>
          <w:tcPr>
            <w:tcW w:w="6349" w:type="dxa"/>
          </w:tcPr>
          <w:p w:rsidR="00C42F91" w:rsidRPr="00D1364F"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463744" w:rsidRPr="00D1364F">
              <w:rPr>
                <w:rFonts w:ascii="Arial" w:hAnsi="Arial" w:cs="Arial"/>
                <w:sz w:val="20"/>
                <w:szCs w:val="20"/>
                <w:lang w:val="nb-NO"/>
              </w:rPr>
              <w:t xml:space="preserve">pada </w:t>
            </w:r>
            <w:r w:rsidR="00AB163E" w:rsidRPr="00D1364F">
              <w:rPr>
                <w:rFonts w:ascii="Arial" w:hAnsi="Arial" w:cs="Arial"/>
                <w:sz w:val="20"/>
                <w:szCs w:val="20"/>
                <w:lang w:val="nb-NO"/>
              </w:rPr>
              <w:t>S-</w:t>
            </w:r>
            <w:r w:rsidR="00463744" w:rsidRPr="00D1364F">
              <w:rPr>
                <w:rFonts w:ascii="Arial" w:hAnsi="Arial" w:cs="Arial"/>
                <w:sz w:val="20"/>
                <w:szCs w:val="20"/>
                <w:lang w:val="nb-NO"/>
              </w:rPr>
              <w:t>11</w:t>
            </w:r>
            <w:r w:rsidR="00B62F01" w:rsidRPr="00D1364F">
              <w:rPr>
                <w:rFonts w:ascii="Arial" w:hAnsi="Arial" w:cs="Arial"/>
                <w:sz w:val="20"/>
                <w:szCs w:val="20"/>
                <w:lang w:val="nb-NO"/>
              </w:rPr>
              <w:t xml:space="preserve"> </w:t>
            </w:r>
            <w:r w:rsidRPr="00D1364F">
              <w:rPr>
                <w:rFonts w:ascii="Arial" w:hAnsi="Arial" w:cs="Arial"/>
                <w:sz w:val="20"/>
                <w:szCs w:val="20"/>
                <w:lang w:val="nb-NO"/>
              </w:rPr>
              <w:t>yang mendaf</w:t>
            </w:r>
            <w:r w:rsidR="00FD4ED3" w:rsidRPr="00D1364F">
              <w:rPr>
                <w:rFonts w:ascii="Arial" w:hAnsi="Arial" w:cs="Arial"/>
                <w:sz w:val="20"/>
                <w:szCs w:val="20"/>
                <w:lang w:val="nb-NO"/>
              </w:rPr>
              <w:t xml:space="preserve">tar pertama kali </w:t>
            </w:r>
            <w:r w:rsidRPr="00D1364F">
              <w:rPr>
                <w:rFonts w:ascii="Arial" w:hAnsi="Arial" w:cs="Arial"/>
                <w:sz w:val="20"/>
                <w:szCs w:val="20"/>
              </w:rPr>
              <w:t xml:space="preserve">pada </w:t>
            </w:r>
            <w:bookmarkEnd w:id="4"/>
            <w:bookmarkEnd w:id="5"/>
            <w:r w:rsidR="00463744" w:rsidRPr="00D1364F">
              <w:rPr>
                <w:rFonts w:ascii="Arial" w:hAnsi="Arial" w:cs="Arial"/>
                <w:sz w:val="20"/>
                <w:szCs w:val="20"/>
              </w:rPr>
              <w:t>S-11</w:t>
            </w:r>
            <w:r w:rsidR="00B62F01" w:rsidRPr="00D1364F">
              <w:rPr>
                <w:rFonts w:ascii="Arial" w:hAnsi="Arial" w:cs="Arial"/>
                <w:sz w:val="20"/>
                <w:szCs w:val="20"/>
              </w:rPr>
              <w:t xml:space="preserve">, </w:t>
            </w:r>
            <w:r w:rsidRPr="00D1364F">
              <w:rPr>
                <w:rFonts w:ascii="Arial" w:hAnsi="Arial" w:cs="Arial"/>
                <w:sz w:val="20"/>
                <w:szCs w:val="20"/>
              </w:rPr>
              <w:t>S-</w:t>
            </w:r>
            <w:r w:rsidR="00463744" w:rsidRPr="00D1364F">
              <w:rPr>
                <w:rFonts w:ascii="Arial" w:hAnsi="Arial" w:cs="Arial"/>
                <w:sz w:val="20"/>
                <w:szCs w:val="20"/>
              </w:rPr>
              <w:t>12, S-13</w:t>
            </w:r>
            <w:r w:rsidR="00FD4ED3" w:rsidRPr="00D1364F">
              <w:rPr>
                <w:rFonts w:ascii="Arial" w:hAnsi="Arial" w:cs="Arial"/>
                <w:sz w:val="20"/>
                <w:szCs w:val="20"/>
              </w:rPr>
              <w:t xml:space="preserve">, </w:t>
            </w:r>
            <w:r w:rsidR="00B62F01" w:rsidRPr="00D1364F">
              <w:rPr>
                <w:rFonts w:ascii="Arial" w:hAnsi="Arial" w:cs="Arial"/>
                <w:sz w:val="20"/>
                <w:szCs w:val="20"/>
              </w:rPr>
              <w:t xml:space="preserve">dan </w:t>
            </w:r>
            <w:r w:rsidR="00463744" w:rsidRPr="00D1364F">
              <w:rPr>
                <w:rFonts w:ascii="Arial" w:hAnsi="Arial" w:cs="Arial"/>
                <w:sz w:val="20"/>
                <w:szCs w:val="20"/>
              </w:rPr>
              <w:t>S-14</w:t>
            </w:r>
            <w:r w:rsidR="00B62F01" w:rsidRPr="00D1364F">
              <w:rPr>
                <w:rFonts w:ascii="Arial" w:hAnsi="Arial" w:cs="Arial"/>
                <w:sz w:val="20"/>
                <w:szCs w:val="20"/>
              </w:rPr>
              <w:t xml:space="preserve">. </w:t>
            </w:r>
          </w:p>
          <w:p w:rsidR="00B5152E" w:rsidRPr="00D1364F" w:rsidRDefault="00B5152E" w:rsidP="00214CE6">
            <w:pPr>
              <w:jc w:val="both"/>
              <w:rPr>
                <w:rFonts w:ascii="Arial" w:hAnsi="Arial" w:cs="Arial"/>
                <w:sz w:val="20"/>
                <w:szCs w:val="20"/>
                <w:lang w:val="nb-NO"/>
              </w:rPr>
            </w:pPr>
            <w:r w:rsidRPr="00D1364F">
              <w:rPr>
                <w:rFonts w:ascii="Arial" w:hAnsi="Arial" w:cs="Arial"/>
                <w:sz w:val="20"/>
                <w:szCs w:val="20"/>
              </w:rPr>
              <w:t xml:space="preserve"> </w:t>
            </w:r>
            <w:bookmarkEnd w:id="6"/>
            <w:bookmarkEnd w:id="7"/>
          </w:p>
        </w:tc>
      </w:tr>
      <w:tr w:rsidR="00D1364F" w:rsidRPr="00D1364F" w:rsidTr="00AB163E">
        <w:tc>
          <w:tcPr>
            <w:tcW w:w="1101" w:type="dxa"/>
            <w:tcBorders>
              <w:top w:val="nil"/>
              <w:bottom w:val="nil"/>
            </w:tcBorders>
          </w:tcPr>
          <w:p w:rsidR="00B5152E" w:rsidRPr="00D1364F"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D1364F" w:rsidRDefault="00B5152E" w:rsidP="00214CE6">
            <w:pPr>
              <w:jc w:val="center"/>
              <w:rPr>
                <w:rFonts w:ascii="Arial" w:hAnsi="Arial" w:cs="Arial"/>
                <w:sz w:val="20"/>
                <w:szCs w:val="20"/>
              </w:rPr>
            </w:pPr>
            <w:r w:rsidRPr="00D1364F">
              <w:rPr>
                <w:rFonts w:ascii="Arial" w:hAnsi="Arial" w:cs="Arial"/>
                <w:sz w:val="20"/>
                <w:szCs w:val="20"/>
              </w:rPr>
              <w:t>(6)</w:t>
            </w:r>
          </w:p>
        </w:tc>
        <w:tc>
          <w:tcPr>
            <w:tcW w:w="6349" w:type="dxa"/>
            <w:tcBorders>
              <w:bottom w:val="single" w:sz="4" w:space="0" w:color="auto"/>
            </w:tcBorders>
          </w:tcPr>
          <w:p w:rsidR="00B5152E" w:rsidRPr="00D1364F" w:rsidRDefault="00FD4ED3" w:rsidP="00214CE6">
            <w:pPr>
              <w:rPr>
                <w:rFonts w:ascii="Arial" w:hAnsi="Arial" w:cs="Arial"/>
                <w:sz w:val="20"/>
                <w:szCs w:val="20"/>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463744" w:rsidRPr="00D1364F">
              <w:rPr>
                <w:rFonts w:ascii="Arial" w:hAnsi="Arial" w:cs="Arial"/>
                <w:sz w:val="20"/>
                <w:szCs w:val="20"/>
                <w:lang w:val="nb-NO"/>
              </w:rPr>
              <w:t xml:space="preserve">pada </w:t>
            </w:r>
            <w:r w:rsidR="00C42F91" w:rsidRPr="00D1364F">
              <w:rPr>
                <w:rFonts w:ascii="Arial" w:hAnsi="Arial" w:cs="Arial"/>
                <w:sz w:val="20"/>
                <w:szCs w:val="20"/>
                <w:lang w:val="nb-NO"/>
              </w:rPr>
              <w:t xml:space="preserve">S-10 </w:t>
            </w:r>
            <w:r w:rsidRPr="00D1364F">
              <w:rPr>
                <w:rFonts w:ascii="Arial" w:hAnsi="Arial" w:cs="Arial"/>
                <w:sz w:val="20"/>
                <w:szCs w:val="20"/>
                <w:lang w:val="nb-NO"/>
              </w:rPr>
              <w:t xml:space="preserve">yang mendaftar pertama kali </w:t>
            </w:r>
            <w:r w:rsidRPr="00D1364F">
              <w:rPr>
                <w:rFonts w:ascii="Arial" w:hAnsi="Arial" w:cs="Arial"/>
                <w:sz w:val="20"/>
                <w:szCs w:val="20"/>
              </w:rPr>
              <w:t xml:space="preserve">pada </w:t>
            </w:r>
            <w:r w:rsidR="00C42F91" w:rsidRPr="00D1364F">
              <w:rPr>
                <w:rFonts w:ascii="Arial" w:hAnsi="Arial" w:cs="Arial"/>
                <w:sz w:val="20"/>
                <w:szCs w:val="20"/>
              </w:rPr>
              <w:t>S-10</w:t>
            </w:r>
            <w:r w:rsidR="00B62F01" w:rsidRPr="00D1364F">
              <w:rPr>
                <w:rFonts w:ascii="Arial" w:hAnsi="Arial" w:cs="Arial"/>
                <w:sz w:val="20"/>
                <w:szCs w:val="20"/>
              </w:rPr>
              <w:t xml:space="preserve">, </w:t>
            </w:r>
            <w:r w:rsidR="00C42F91" w:rsidRPr="00D1364F">
              <w:rPr>
                <w:rFonts w:ascii="Arial" w:hAnsi="Arial" w:cs="Arial"/>
                <w:sz w:val="20"/>
                <w:szCs w:val="20"/>
              </w:rPr>
              <w:t>S-11, S-12, S-13</w:t>
            </w:r>
            <w:r w:rsidRPr="00D1364F">
              <w:rPr>
                <w:rFonts w:ascii="Arial" w:hAnsi="Arial" w:cs="Arial"/>
                <w:sz w:val="20"/>
                <w:szCs w:val="20"/>
              </w:rPr>
              <w:t xml:space="preserve">, </w:t>
            </w:r>
            <w:r w:rsidR="00B62F01" w:rsidRPr="00D1364F">
              <w:rPr>
                <w:rFonts w:ascii="Arial" w:hAnsi="Arial" w:cs="Arial"/>
                <w:sz w:val="20"/>
                <w:szCs w:val="20"/>
              </w:rPr>
              <w:t xml:space="preserve">dan </w:t>
            </w:r>
            <w:r w:rsidR="00463744" w:rsidRPr="00D1364F">
              <w:rPr>
                <w:rFonts w:ascii="Arial" w:hAnsi="Arial" w:cs="Arial"/>
                <w:sz w:val="20"/>
                <w:szCs w:val="20"/>
              </w:rPr>
              <w:t>S-14</w:t>
            </w:r>
            <w:r w:rsidR="00B62F01" w:rsidRPr="00D1364F">
              <w:rPr>
                <w:rFonts w:ascii="Arial" w:hAnsi="Arial" w:cs="Arial"/>
                <w:sz w:val="20"/>
                <w:szCs w:val="20"/>
              </w:rPr>
              <w:t>.</w:t>
            </w:r>
          </w:p>
        </w:tc>
      </w:tr>
      <w:tr w:rsidR="00D1364F" w:rsidRPr="00D1364F" w:rsidTr="00AB163E">
        <w:tc>
          <w:tcPr>
            <w:tcW w:w="1101" w:type="dxa"/>
            <w:tcBorders>
              <w:top w:val="nil"/>
              <w:bottom w:val="nil"/>
            </w:tcBorders>
          </w:tcPr>
          <w:p w:rsidR="00B5152E" w:rsidRPr="00D1364F" w:rsidRDefault="00B5152E" w:rsidP="00214CE6">
            <w:pPr>
              <w:jc w:val="center"/>
              <w:rPr>
                <w:rFonts w:ascii="Arial" w:hAnsi="Arial" w:cs="Arial"/>
                <w:sz w:val="20"/>
                <w:szCs w:val="20"/>
                <w:lang w:val="sv-SE"/>
              </w:rPr>
            </w:pPr>
          </w:p>
        </w:tc>
        <w:tc>
          <w:tcPr>
            <w:tcW w:w="1257" w:type="dxa"/>
            <w:tcBorders>
              <w:top w:val="nil"/>
            </w:tcBorders>
          </w:tcPr>
          <w:p w:rsidR="00B5152E" w:rsidRPr="00D1364F" w:rsidRDefault="00B5152E" w:rsidP="00214CE6">
            <w:pPr>
              <w:jc w:val="center"/>
              <w:rPr>
                <w:rFonts w:ascii="Arial" w:hAnsi="Arial" w:cs="Arial"/>
                <w:sz w:val="20"/>
                <w:szCs w:val="20"/>
              </w:rPr>
            </w:pPr>
            <w:r w:rsidRPr="00D1364F">
              <w:rPr>
                <w:rFonts w:ascii="Arial" w:hAnsi="Arial" w:cs="Arial"/>
                <w:sz w:val="20"/>
                <w:szCs w:val="20"/>
              </w:rPr>
              <w:t>(7)</w:t>
            </w:r>
          </w:p>
        </w:tc>
        <w:tc>
          <w:tcPr>
            <w:tcW w:w="6349" w:type="dxa"/>
            <w:tcBorders>
              <w:top w:val="nil"/>
            </w:tcBorders>
          </w:tcPr>
          <w:p w:rsidR="00B5152E" w:rsidRPr="00D1364F" w:rsidRDefault="00FD4ED3" w:rsidP="00214CE6">
            <w:pPr>
              <w:jc w:val="both"/>
              <w:rPr>
                <w:rFonts w:ascii="Arial" w:hAnsi="Arial" w:cs="Arial"/>
                <w:sz w:val="20"/>
                <w:szCs w:val="20"/>
                <w:lang w:val="sv-SE"/>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C42F91" w:rsidRPr="00D1364F">
              <w:rPr>
                <w:rFonts w:ascii="Arial" w:hAnsi="Arial" w:cs="Arial"/>
                <w:sz w:val="20"/>
                <w:szCs w:val="20"/>
                <w:lang w:val="nb-NO"/>
              </w:rPr>
              <w:t>pada S-9</w:t>
            </w:r>
            <w:r w:rsidR="00AB163E" w:rsidRPr="00D1364F">
              <w:rPr>
                <w:rFonts w:ascii="Arial" w:hAnsi="Arial" w:cs="Arial"/>
                <w:sz w:val="20"/>
                <w:szCs w:val="20"/>
                <w:lang w:val="nb-NO"/>
              </w:rPr>
              <w:t xml:space="preserve"> </w:t>
            </w:r>
            <w:r w:rsidRPr="00D1364F">
              <w:rPr>
                <w:rFonts w:ascii="Arial" w:hAnsi="Arial" w:cs="Arial"/>
                <w:sz w:val="20"/>
                <w:szCs w:val="20"/>
                <w:lang w:val="nb-NO"/>
              </w:rPr>
              <w:t xml:space="preserve">yang mendaftar pertama kali </w:t>
            </w:r>
            <w:r w:rsidRPr="00D1364F">
              <w:rPr>
                <w:rFonts w:ascii="Arial" w:hAnsi="Arial" w:cs="Arial"/>
                <w:sz w:val="20"/>
                <w:szCs w:val="20"/>
              </w:rPr>
              <w:t xml:space="preserve">pada </w:t>
            </w:r>
            <w:r w:rsidR="00C42F91" w:rsidRPr="00D1364F">
              <w:rPr>
                <w:rFonts w:ascii="Arial" w:hAnsi="Arial" w:cs="Arial"/>
                <w:sz w:val="20"/>
                <w:szCs w:val="20"/>
              </w:rPr>
              <w:t>S-9</w:t>
            </w:r>
            <w:r w:rsidR="00B62F01" w:rsidRPr="00D1364F">
              <w:rPr>
                <w:rFonts w:ascii="Arial" w:hAnsi="Arial" w:cs="Arial"/>
                <w:sz w:val="20"/>
                <w:szCs w:val="20"/>
              </w:rPr>
              <w:t xml:space="preserve">, </w:t>
            </w:r>
            <w:r w:rsidR="00C42F91" w:rsidRPr="00D1364F">
              <w:rPr>
                <w:rFonts w:ascii="Arial" w:hAnsi="Arial" w:cs="Arial"/>
                <w:sz w:val="20"/>
                <w:szCs w:val="20"/>
              </w:rPr>
              <w:t>S-10, S-11, S-12, S-13</w:t>
            </w:r>
            <w:r w:rsidR="00463744" w:rsidRPr="00D1364F">
              <w:rPr>
                <w:rFonts w:ascii="Arial" w:hAnsi="Arial" w:cs="Arial"/>
                <w:sz w:val="20"/>
                <w:szCs w:val="20"/>
              </w:rPr>
              <w:t>, dan S-14.</w:t>
            </w:r>
          </w:p>
        </w:tc>
      </w:tr>
      <w:tr w:rsidR="00D1364F" w:rsidRPr="00D1364F" w:rsidTr="00AB163E">
        <w:tc>
          <w:tcPr>
            <w:tcW w:w="1101" w:type="dxa"/>
            <w:tcBorders>
              <w:top w:val="nil"/>
              <w:bottom w:val="nil"/>
            </w:tcBorders>
          </w:tcPr>
          <w:p w:rsidR="00B5152E" w:rsidRPr="00D1364F" w:rsidRDefault="00B5152E" w:rsidP="00214CE6">
            <w:pPr>
              <w:jc w:val="center"/>
              <w:rPr>
                <w:rFonts w:ascii="Arial" w:hAnsi="Arial" w:cs="Arial"/>
                <w:sz w:val="20"/>
                <w:szCs w:val="20"/>
                <w:lang w:val="sv-SE"/>
              </w:rPr>
            </w:pPr>
          </w:p>
        </w:tc>
        <w:tc>
          <w:tcPr>
            <w:tcW w:w="1257" w:type="dxa"/>
          </w:tcPr>
          <w:p w:rsidR="00B5152E" w:rsidRPr="00D1364F" w:rsidRDefault="00B5152E" w:rsidP="00214CE6">
            <w:pPr>
              <w:jc w:val="center"/>
              <w:rPr>
                <w:rFonts w:ascii="Arial" w:hAnsi="Arial" w:cs="Arial"/>
                <w:sz w:val="20"/>
                <w:szCs w:val="20"/>
              </w:rPr>
            </w:pPr>
            <w:r w:rsidRPr="00D1364F">
              <w:rPr>
                <w:rFonts w:ascii="Arial" w:hAnsi="Arial" w:cs="Arial"/>
                <w:sz w:val="20"/>
                <w:szCs w:val="20"/>
              </w:rPr>
              <w:t>(</w:t>
            </w:r>
            <w:r w:rsidRPr="00D1364F">
              <w:rPr>
                <w:rFonts w:ascii="Arial" w:hAnsi="Arial" w:cs="Arial"/>
                <w:sz w:val="20"/>
                <w:szCs w:val="20"/>
                <w:lang w:val="id-ID"/>
              </w:rPr>
              <w:t>8</w:t>
            </w:r>
            <w:r w:rsidRPr="00D1364F">
              <w:rPr>
                <w:rFonts w:ascii="Arial" w:hAnsi="Arial" w:cs="Arial"/>
                <w:sz w:val="20"/>
                <w:szCs w:val="20"/>
              </w:rPr>
              <w:t>)</w:t>
            </w:r>
          </w:p>
        </w:tc>
        <w:tc>
          <w:tcPr>
            <w:tcW w:w="6349" w:type="dxa"/>
          </w:tcPr>
          <w:p w:rsidR="00B5152E" w:rsidRPr="00D1364F" w:rsidRDefault="00FD4ED3" w:rsidP="00214CE6">
            <w:pPr>
              <w:jc w:val="both"/>
              <w:rPr>
                <w:rFonts w:ascii="Arial" w:hAnsi="Arial" w:cs="Arial"/>
                <w:sz w:val="20"/>
                <w:szCs w:val="20"/>
              </w:rPr>
            </w:pPr>
            <w:r w:rsidRPr="00D1364F">
              <w:rPr>
                <w:rFonts w:ascii="Arial" w:hAnsi="Arial" w:cs="Arial"/>
                <w:sz w:val="20"/>
                <w:szCs w:val="20"/>
                <w:lang w:val="nb-NO"/>
              </w:rPr>
              <w:t xml:space="preserve">Tuliskan jumlah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reguler </w:t>
            </w:r>
            <w:r w:rsidR="00463744" w:rsidRPr="00D1364F">
              <w:rPr>
                <w:rFonts w:ascii="Arial" w:hAnsi="Arial" w:cs="Arial"/>
                <w:sz w:val="20"/>
                <w:szCs w:val="20"/>
                <w:lang w:val="nb-NO"/>
              </w:rPr>
              <w:t xml:space="preserve">pada </w:t>
            </w:r>
            <w:r w:rsidR="00AB163E" w:rsidRPr="00D1364F">
              <w:rPr>
                <w:rFonts w:ascii="Arial" w:hAnsi="Arial" w:cs="Arial"/>
                <w:sz w:val="20"/>
                <w:szCs w:val="20"/>
                <w:lang w:val="nb-NO"/>
              </w:rPr>
              <w:t>S-</w:t>
            </w:r>
            <w:r w:rsidR="00C42F91" w:rsidRPr="00D1364F">
              <w:rPr>
                <w:rFonts w:ascii="Arial" w:hAnsi="Arial" w:cs="Arial"/>
                <w:sz w:val="20"/>
                <w:szCs w:val="20"/>
                <w:lang w:val="nb-NO"/>
              </w:rPr>
              <w:t>8</w:t>
            </w:r>
            <w:r w:rsidR="00AB163E" w:rsidRPr="00D1364F">
              <w:rPr>
                <w:rFonts w:ascii="Arial" w:hAnsi="Arial" w:cs="Arial"/>
                <w:sz w:val="20"/>
                <w:szCs w:val="20"/>
                <w:lang w:val="nb-NO"/>
              </w:rPr>
              <w:t xml:space="preserve"> </w:t>
            </w:r>
            <w:r w:rsidRPr="00D1364F">
              <w:rPr>
                <w:rFonts w:ascii="Arial" w:hAnsi="Arial" w:cs="Arial"/>
                <w:sz w:val="20"/>
                <w:szCs w:val="20"/>
                <w:lang w:val="nb-NO"/>
              </w:rPr>
              <w:t xml:space="preserve">yang mendaftar pertama kali </w:t>
            </w:r>
            <w:r w:rsidRPr="00D1364F">
              <w:rPr>
                <w:rFonts w:ascii="Arial" w:hAnsi="Arial" w:cs="Arial"/>
                <w:sz w:val="20"/>
                <w:szCs w:val="20"/>
              </w:rPr>
              <w:t xml:space="preserve">pada </w:t>
            </w:r>
            <w:r w:rsidR="00C42F91" w:rsidRPr="00D1364F">
              <w:rPr>
                <w:rFonts w:ascii="Arial" w:hAnsi="Arial" w:cs="Arial"/>
                <w:sz w:val="20"/>
                <w:szCs w:val="20"/>
              </w:rPr>
              <w:t>S-8, S-9, S-10, S-11, S-12, S-13, dan S-14</w:t>
            </w:r>
          </w:p>
        </w:tc>
      </w:tr>
      <w:tr w:rsidR="00D1364F" w:rsidRPr="00D1364F" w:rsidTr="00AB163E">
        <w:tc>
          <w:tcPr>
            <w:tcW w:w="1101" w:type="dxa"/>
            <w:tcBorders>
              <w:top w:val="nil"/>
              <w:bottom w:val="nil"/>
            </w:tcBorders>
          </w:tcPr>
          <w:p w:rsidR="00C42F91" w:rsidRPr="00D1364F" w:rsidRDefault="00C42F91" w:rsidP="00214CE6">
            <w:pPr>
              <w:jc w:val="center"/>
              <w:rPr>
                <w:rFonts w:ascii="Arial" w:hAnsi="Arial" w:cs="Arial"/>
                <w:sz w:val="20"/>
                <w:szCs w:val="20"/>
                <w:lang w:val="sv-SE"/>
              </w:rPr>
            </w:pPr>
          </w:p>
        </w:tc>
        <w:tc>
          <w:tcPr>
            <w:tcW w:w="1257" w:type="dxa"/>
          </w:tcPr>
          <w:p w:rsidR="00C42F91" w:rsidRPr="00D1364F" w:rsidRDefault="00C42F91" w:rsidP="00214CE6">
            <w:pPr>
              <w:jc w:val="center"/>
              <w:rPr>
                <w:rFonts w:ascii="Arial" w:hAnsi="Arial" w:cs="Arial"/>
                <w:sz w:val="20"/>
                <w:szCs w:val="20"/>
              </w:rPr>
            </w:pPr>
            <w:r w:rsidRPr="00D1364F">
              <w:rPr>
                <w:rFonts w:ascii="Arial" w:hAnsi="Arial" w:cs="Arial"/>
                <w:sz w:val="20"/>
                <w:szCs w:val="20"/>
              </w:rPr>
              <w:t>(9)</w:t>
            </w:r>
          </w:p>
        </w:tc>
        <w:tc>
          <w:tcPr>
            <w:tcW w:w="6349" w:type="dxa"/>
          </w:tcPr>
          <w:p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S-7 yang mendaftar pertama kali </w:t>
            </w:r>
            <w:r w:rsidRPr="00D1364F">
              <w:rPr>
                <w:rFonts w:ascii="Arial" w:hAnsi="Arial" w:cs="Arial"/>
                <w:sz w:val="20"/>
                <w:szCs w:val="20"/>
              </w:rPr>
              <w:t>pada S-7, S-8, S-9, S-10, S-11, S-12, S-13, dan S-14</w:t>
            </w:r>
          </w:p>
        </w:tc>
      </w:tr>
      <w:tr w:rsidR="00D1364F" w:rsidRPr="00D1364F" w:rsidTr="00AB163E">
        <w:tc>
          <w:tcPr>
            <w:tcW w:w="1101" w:type="dxa"/>
            <w:tcBorders>
              <w:top w:val="nil"/>
              <w:bottom w:val="nil"/>
            </w:tcBorders>
          </w:tcPr>
          <w:p w:rsidR="00C42F91" w:rsidRPr="00D1364F" w:rsidRDefault="00C42F91" w:rsidP="00214CE6">
            <w:pPr>
              <w:jc w:val="center"/>
              <w:rPr>
                <w:rFonts w:ascii="Arial" w:hAnsi="Arial" w:cs="Arial"/>
                <w:sz w:val="20"/>
                <w:szCs w:val="20"/>
                <w:lang w:val="sv-SE"/>
              </w:rPr>
            </w:pPr>
          </w:p>
        </w:tc>
        <w:tc>
          <w:tcPr>
            <w:tcW w:w="1257" w:type="dxa"/>
          </w:tcPr>
          <w:p w:rsidR="00C42F91" w:rsidRPr="00D1364F" w:rsidRDefault="00C42F91" w:rsidP="00214CE6">
            <w:pPr>
              <w:jc w:val="center"/>
              <w:rPr>
                <w:rFonts w:ascii="Arial" w:hAnsi="Arial" w:cs="Arial"/>
                <w:sz w:val="20"/>
                <w:szCs w:val="20"/>
              </w:rPr>
            </w:pPr>
            <w:r w:rsidRPr="00D1364F">
              <w:rPr>
                <w:rFonts w:ascii="Arial" w:hAnsi="Arial" w:cs="Arial"/>
                <w:sz w:val="20"/>
                <w:szCs w:val="20"/>
              </w:rPr>
              <w:t>(10)</w:t>
            </w:r>
          </w:p>
        </w:tc>
        <w:tc>
          <w:tcPr>
            <w:tcW w:w="6349" w:type="dxa"/>
          </w:tcPr>
          <w:p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S-6 yang mendaftar pertama kali </w:t>
            </w:r>
            <w:r w:rsidRPr="00D1364F">
              <w:rPr>
                <w:rFonts w:ascii="Arial" w:hAnsi="Arial" w:cs="Arial"/>
                <w:sz w:val="20"/>
                <w:szCs w:val="20"/>
              </w:rPr>
              <w:t>pada S-6, S-7, S-8, S-9, S-10, S-11, S-12, S-13, dan   S-14</w:t>
            </w:r>
          </w:p>
        </w:tc>
      </w:tr>
      <w:tr w:rsidR="00D1364F" w:rsidRPr="00D1364F" w:rsidTr="00AB163E">
        <w:tc>
          <w:tcPr>
            <w:tcW w:w="1101" w:type="dxa"/>
            <w:tcBorders>
              <w:top w:val="nil"/>
              <w:bottom w:val="nil"/>
            </w:tcBorders>
          </w:tcPr>
          <w:p w:rsidR="00C42F91" w:rsidRPr="00D1364F" w:rsidRDefault="00C42F91" w:rsidP="00214CE6">
            <w:pPr>
              <w:jc w:val="center"/>
              <w:rPr>
                <w:rFonts w:ascii="Arial" w:hAnsi="Arial" w:cs="Arial"/>
                <w:sz w:val="20"/>
                <w:szCs w:val="20"/>
                <w:lang w:val="sv-SE"/>
              </w:rPr>
            </w:pPr>
          </w:p>
        </w:tc>
        <w:tc>
          <w:tcPr>
            <w:tcW w:w="1257" w:type="dxa"/>
          </w:tcPr>
          <w:p w:rsidR="00C42F91" w:rsidRPr="00D1364F" w:rsidRDefault="00C42F91" w:rsidP="00214CE6">
            <w:pPr>
              <w:jc w:val="center"/>
              <w:rPr>
                <w:rFonts w:ascii="Arial" w:hAnsi="Arial" w:cs="Arial"/>
                <w:sz w:val="20"/>
                <w:szCs w:val="20"/>
              </w:rPr>
            </w:pPr>
            <w:r w:rsidRPr="00D1364F">
              <w:rPr>
                <w:rFonts w:ascii="Arial" w:hAnsi="Arial" w:cs="Arial"/>
                <w:sz w:val="20"/>
                <w:szCs w:val="20"/>
              </w:rPr>
              <w:t>(11)</w:t>
            </w:r>
          </w:p>
        </w:tc>
        <w:tc>
          <w:tcPr>
            <w:tcW w:w="6349" w:type="dxa"/>
          </w:tcPr>
          <w:p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S-5 yang mendaftar pertama kali </w:t>
            </w:r>
            <w:r w:rsidRPr="00D1364F">
              <w:rPr>
                <w:rFonts w:ascii="Arial" w:hAnsi="Arial" w:cs="Arial"/>
                <w:sz w:val="20"/>
                <w:szCs w:val="20"/>
              </w:rPr>
              <w:t>pada S-5, S-6, S-7, S-8, S-9, S-10, S-11, S-12, S-13, dan   S-14</w:t>
            </w:r>
          </w:p>
        </w:tc>
      </w:tr>
      <w:tr w:rsidR="00D1364F" w:rsidRPr="00D1364F" w:rsidTr="00AB163E">
        <w:tc>
          <w:tcPr>
            <w:tcW w:w="1101" w:type="dxa"/>
            <w:tcBorders>
              <w:top w:val="nil"/>
              <w:bottom w:val="nil"/>
            </w:tcBorders>
          </w:tcPr>
          <w:p w:rsidR="00C42F91" w:rsidRPr="00D1364F" w:rsidRDefault="00C42F91" w:rsidP="00214CE6">
            <w:pPr>
              <w:jc w:val="center"/>
              <w:rPr>
                <w:rFonts w:ascii="Arial" w:hAnsi="Arial" w:cs="Arial"/>
                <w:sz w:val="20"/>
                <w:szCs w:val="20"/>
                <w:lang w:val="sv-SE"/>
              </w:rPr>
            </w:pPr>
          </w:p>
        </w:tc>
        <w:tc>
          <w:tcPr>
            <w:tcW w:w="1257" w:type="dxa"/>
          </w:tcPr>
          <w:p w:rsidR="00C42F91" w:rsidRPr="00D1364F" w:rsidRDefault="00C42F91" w:rsidP="00214CE6">
            <w:pPr>
              <w:jc w:val="center"/>
              <w:rPr>
                <w:rFonts w:ascii="Arial" w:hAnsi="Arial" w:cs="Arial"/>
                <w:sz w:val="20"/>
                <w:szCs w:val="20"/>
              </w:rPr>
            </w:pPr>
            <w:r w:rsidRPr="00D1364F">
              <w:rPr>
                <w:rFonts w:ascii="Arial" w:hAnsi="Arial" w:cs="Arial"/>
                <w:sz w:val="20"/>
                <w:szCs w:val="20"/>
              </w:rPr>
              <w:t>(12)</w:t>
            </w:r>
          </w:p>
        </w:tc>
        <w:tc>
          <w:tcPr>
            <w:tcW w:w="6349" w:type="dxa"/>
          </w:tcPr>
          <w:p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S-4 yang mendaftar pertama kali </w:t>
            </w:r>
            <w:r w:rsidRPr="00D1364F">
              <w:rPr>
                <w:rFonts w:ascii="Arial" w:hAnsi="Arial" w:cs="Arial"/>
                <w:sz w:val="20"/>
                <w:szCs w:val="20"/>
              </w:rPr>
              <w:t>pada S-4, S-5, S-6, S-7, S-8, S-9, S-10, S-11, S-12, S-13, dan   S-14</w:t>
            </w:r>
          </w:p>
        </w:tc>
      </w:tr>
      <w:tr w:rsidR="00D1364F" w:rsidRPr="00D1364F" w:rsidTr="00AB163E">
        <w:tc>
          <w:tcPr>
            <w:tcW w:w="1101" w:type="dxa"/>
            <w:tcBorders>
              <w:top w:val="nil"/>
              <w:bottom w:val="nil"/>
            </w:tcBorders>
          </w:tcPr>
          <w:p w:rsidR="00C42F91" w:rsidRPr="00D1364F" w:rsidRDefault="00C42F91" w:rsidP="00214CE6">
            <w:pPr>
              <w:jc w:val="center"/>
              <w:rPr>
                <w:rFonts w:ascii="Arial" w:hAnsi="Arial" w:cs="Arial"/>
                <w:sz w:val="20"/>
                <w:szCs w:val="20"/>
                <w:lang w:val="sv-SE"/>
              </w:rPr>
            </w:pPr>
          </w:p>
        </w:tc>
        <w:tc>
          <w:tcPr>
            <w:tcW w:w="1257" w:type="dxa"/>
          </w:tcPr>
          <w:p w:rsidR="00C42F91" w:rsidRPr="00D1364F" w:rsidRDefault="00C42F91" w:rsidP="00214CE6">
            <w:pPr>
              <w:jc w:val="center"/>
              <w:rPr>
                <w:rFonts w:ascii="Arial" w:hAnsi="Arial" w:cs="Arial"/>
                <w:sz w:val="20"/>
                <w:szCs w:val="20"/>
              </w:rPr>
            </w:pPr>
            <w:r w:rsidRPr="00D1364F">
              <w:rPr>
                <w:rFonts w:ascii="Arial" w:hAnsi="Arial" w:cs="Arial"/>
                <w:sz w:val="20"/>
                <w:szCs w:val="20"/>
              </w:rPr>
              <w:t>(13)</w:t>
            </w:r>
          </w:p>
        </w:tc>
        <w:tc>
          <w:tcPr>
            <w:tcW w:w="6349" w:type="dxa"/>
          </w:tcPr>
          <w:p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S-3 yang mendaftar pertama kali </w:t>
            </w:r>
            <w:r w:rsidRPr="00D1364F">
              <w:rPr>
                <w:rFonts w:ascii="Arial" w:hAnsi="Arial" w:cs="Arial"/>
                <w:sz w:val="20"/>
                <w:szCs w:val="20"/>
              </w:rPr>
              <w:t>pada S-3, S-4, S-5, S-6, S-7, S-8, S-9, S-10, S-11, S-12, S-13, dan   S-14</w:t>
            </w:r>
          </w:p>
        </w:tc>
      </w:tr>
      <w:tr w:rsidR="00D1364F" w:rsidRPr="00D1364F" w:rsidTr="00AB163E">
        <w:tc>
          <w:tcPr>
            <w:tcW w:w="1101" w:type="dxa"/>
            <w:tcBorders>
              <w:top w:val="nil"/>
              <w:bottom w:val="nil"/>
            </w:tcBorders>
          </w:tcPr>
          <w:p w:rsidR="00C42F91" w:rsidRPr="00D1364F" w:rsidRDefault="00C42F91" w:rsidP="00214CE6">
            <w:pPr>
              <w:jc w:val="center"/>
              <w:rPr>
                <w:rFonts w:ascii="Arial" w:hAnsi="Arial" w:cs="Arial"/>
                <w:sz w:val="20"/>
                <w:szCs w:val="20"/>
                <w:lang w:val="sv-SE"/>
              </w:rPr>
            </w:pPr>
          </w:p>
        </w:tc>
        <w:tc>
          <w:tcPr>
            <w:tcW w:w="1257" w:type="dxa"/>
          </w:tcPr>
          <w:p w:rsidR="00C42F91" w:rsidRPr="00D1364F" w:rsidRDefault="00C42F91" w:rsidP="00214CE6">
            <w:pPr>
              <w:jc w:val="center"/>
              <w:rPr>
                <w:rFonts w:ascii="Arial" w:hAnsi="Arial" w:cs="Arial"/>
                <w:sz w:val="20"/>
                <w:szCs w:val="20"/>
              </w:rPr>
            </w:pPr>
            <w:r w:rsidRPr="00D1364F">
              <w:rPr>
                <w:rFonts w:ascii="Arial" w:hAnsi="Arial" w:cs="Arial"/>
                <w:sz w:val="20"/>
                <w:szCs w:val="20"/>
              </w:rPr>
              <w:t>(14)</w:t>
            </w:r>
          </w:p>
        </w:tc>
        <w:tc>
          <w:tcPr>
            <w:tcW w:w="6349" w:type="dxa"/>
          </w:tcPr>
          <w:p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S-2 yang mendaftar pertama kali </w:t>
            </w:r>
            <w:r w:rsidRPr="00D1364F">
              <w:rPr>
                <w:rFonts w:ascii="Arial" w:hAnsi="Arial" w:cs="Arial"/>
                <w:sz w:val="20"/>
                <w:szCs w:val="20"/>
              </w:rPr>
              <w:t>pada S-2, S-3, S-4, S-5, S-6, S-7, S-8, S-9, S-10, S-11, S-12, S-13, dan   S-14</w:t>
            </w:r>
          </w:p>
        </w:tc>
      </w:tr>
      <w:tr w:rsidR="00D1364F" w:rsidRPr="00D1364F" w:rsidTr="00AB163E">
        <w:tc>
          <w:tcPr>
            <w:tcW w:w="1101" w:type="dxa"/>
            <w:tcBorders>
              <w:top w:val="nil"/>
              <w:bottom w:val="nil"/>
            </w:tcBorders>
          </w:tcPr>
          <w:p w:rsidR="00C42F91" w:rsidRPr="00D1364F" w:rsidRDefault="00C42F91" w:rsidP="00214CE6">
            <w:pPr>
              <w:jc w:val="center"/>
              <w:rPr>
                <w:rFonts w:ascii="Arial" w:hAnsi="Arial" w:cs="Arial"/>
                <w:sz w:val="20"/>
                <w:szCs w:val="20"/>
                <w:lang w:val="sv-SE"/>
              </w:rPr>
            </w:pPr>
          </w:p>
        </w:tc>
        <w:tc>
          <w:tcPr>
            <w:tcW w:w="1257" w:type="dxa"/>
          </w:tcPr>
          <w:p w:rsidR="00C42F91" w:rsidRPr="00D1364F" w:rsidRDefault="00C42F91" w:rsidP="00214CE6">
            <w:pPr>
              <w:jc w:val="center"/>
              <w:rPr>
                <w:rFonts w:ascii="Arial" w:hAnsi="Arial" w:cs="Arial"/>
                <w:sz w:val="20"/>
                <w:szCs w:val="20"/>
              </w:rPr>
            </w:pPr>
            <w:r w:rsidRPr="00D1364F">
              <w:rPr>
                <w:rFonts w:ascii="Arial" w:hAnsi="Arial" w:cs="Arial"/>
                <w:sz w:val="20"/>
                <w:szCs w:val="20"/>
              </w:rPr>
              <w:t>(15)</w:t>
            </w:r>
          </w:p>
        </w:tc>
        <w:tc>
          <w:tcPr>
            <w:tcW w:w="6349" w:type="dxa"/>
          </w:tcPr>
          <w:p w:rsidR="00C42F91" w:rsidRPr="00D1364F" w:rsidRDefault="00C42F91" w:rsidP="001245B8">
            <w:pPr>
              <w:jc w:val="both"/>
              <w:rPr>
                <w:rFonts w:ascii="Arial" w:hAnsi="Arial" w:cs="Arial"/>
                <w:sz w:val="20"/>
                <w:szCs w:val="20"/>
              </w:rPr>
            </w:pPr>
            <w:r w:rsidRPr="00D1364F">
              <w:rPr>
                <w:rFonts w:ascii="Arial" w:hAnsi="Arial" w:cs="Arial"/>
                <w:sz w:val="20"/>
                <w:szCs w:val="20"/>
                <w:lang w:val="nb-NO"/>
              </w:rPr>
              <w:t xml:space="preserve">Tuliskan jumlah peserta didik reguler pada S-1 yang mendaftar pertama kali </w:t>
            </w:r>
            <w:r w:rsidRPr="00D1364F">
              <w:rPr>
                <w:rFonts w:ascii="Arial" w:hAnsi="Arial" w:cs="Arial"/>
                <w:sz w:val="20"/>
                <w:szCs w:val="20"/>
              </w:rPr>
              <w:t>pada S-1, S-2, S-3, S-4, S-5, S-6, S-7, S-8, S-9, S-10, S-11, S-12, S-13, dan   S-14</w:t>
            </w:r>
          </w:p>
        </w:tc>
      </w:tr>
      <w:tr w:rsidR="00D1364F" w:rsidRPr="00D1364F" w:rsidTr="00AB163E">
        <w:tc>
          <w:tcPr>
            <w:tcW w:w="1101" w:type="dxa"/>
            <w:tcBorders>
              <w:top w:val="nil"/>
              <w:bottom w:val="nil"/>
            </w:tcBorders>
          </w:tcPr>
          <w:p w:rsidR="00C42F91" w:rsidRPr="00D1364F" w:rsidRDefault="00C42F91" w:rsidP="00214CE6">
            <w:pPr>
              <w:jc w:val="center"/>
              <w:rPr>
                <w:rFonts w:ascii="Arial" w:hAnsi="Arial" w:cs="Arial"/>
                <w:sz w:val="20"/>
                <w:szCs w:val="20"/>
                <w:lang w:val="sv-SE"/>
              </w:rPr>
            </w:pPr>
          </w:p>
        </w:tc>
        <w:tc>
          <w:tcPr>
            <w:tcW w:w="1257" w:type="dxa"/>
          </w:tcPr>
          <w:p w:rsidR="00C42F91" w:rsidRPr="00D1364F" w:rsidRDefault="00C42F91" w:rsidP="00214CE6">
            <w:pPr>
              <w:jc w:val="center"/>
              <w:rPr>
                <w:rFonts w:ascii="Arial" w:hAnsi="Arial" w:cs="Arial"/>
                <w:sz w:val="20"/>
                <w:szCs w:val="20"/>
              </w:rPr>
            </w:pPr>
            <w:r w:rsidRPr="00D1364F">
              <w:rPr>
                <w:rFonts w:ascii="Arial" w:hAnsi="Arial" w:cs="Arial"/>
                <w:sz w:val="20"/>
                <w:szCs w:val="20"/>
              </w:rPr>
              <w:t>(16)</w:t>
            </w:r>
          </w:p>
        </w:tc>
        <w:tc>
          <w:tcPr>
            <w:tcW w:w="6349" w:type="dxa"/>
          </w:tcPr>
          <w:p w:rsidR="00C42F91" w:rsidRPr="00D1364F" w:rsidRDefault="00C42F91" w:rsidP="00214CE6">
            <w:pPr>
              <w:jc w:val="both"/>
              <w:rPr>
                <w:rFonts w:ascii="Arial" w:hAnsi="Arial" w:cs="Arial"/>
                <w:sz w:val="20"/>
                <w:szCs w:val="20"/>
              </w:rPr>
            </w:pPr>
            <w:r w:rsidRPr="00D1364F">
              <w:rPr>
                <w:rFonts w:ascii="Arial" w:hAnsi="Arial" w:cs="Arial"/>
                <w:sz w:val="20"/>
                <w:szCs w:val="20"/>
                <w:lang w:val="nb-NO"/>
              </w:rPr>
              <w:t xml:space="preserve">Tuliskan jumlah peserta didik reguler pada S yang mendaftar pertama kali </w:t>
            </w:r>
            <w:r w:rsidRPr="00D1364F">
              <w:rPr>
                <w:rFonts w:ascii="Arial" w:hAnsi="Arial" w:cs="Arial"/>
                <w:sz w:val="20"/>
                <w:szCs w:val="20"/>
              </w:rPr>
              <w:t>pada S, S-1, S-2, S-3, S-4, S-5, S-6, S-7, S-8, S-9, S-10, S-11, S-12, S-13, dan   S-14</w:t>
            </w:r>
          </w:p>
        </w:tc>
      </w:tr>
      <w:tr w:rsidR="00D1364F" w:rsidRPr="00D1364F" w:rsidTr="00AB163E">
        <w:tc>
          <w:tcPr>
            <w:tcW w:w="1101" w:type="dxa"/>
            <w:tcBorders>
              <w:top w:val="nil"/>
              <w:bottom w:val="single" w:sz="4" w:space="0" w:color="auto"/>
            </w:tcBorders>
          </w:tcPr>
          <w:p w:rsidR="00C42F91" w:rsidRPr="00D1364F" w:rsidRDefault="00C42F91" w:rsidP="00214CE6">
            <w:pPr>
              <w:jc w:val="center"/>
              <w:rPr>
                <w:rFonts w:ascii="Arial" w:hAnsi="Arial" w:cs="Arial"/>
                <w:sz w:val="20"/>
                <w:szCs w:val="20"/>
                <w:lang w:val="sv-SE"/>
              </w:rPr>
            </w:pPr>
          </w:p>
        </w:tc>
        <w:tc>
          <w:tcPr>
            <w:tcW w:w="1257" w:type="dxa"/>
          </w:tcPr>
          <w:p w:rsidR="00C42F91" w:rsidRPr="00D1364F" w:rsidRDefault="00C42F91" w:rsidP="00214CE6">
            <w:pPr>
              <w:jc w:val="center"/>
              <w:rPr>
                <w:rFonts w:ascii="Arial" w:hAnsi="Arial" w:cs="Arial"/>
                <w:sz w:val="20"/>
                <w:szCs w:val="20"/>
              </w:rPr>
            </w:pPr>
            <w:r w:rsidRPr="00D1364F">
              <w:rPr>
                <w:rFonts w:ascii="Arial" w:hAnsi="Arial" w:cs="Arial"/>
                <w:sz w:val="20"/>
                <w:szCs w:val="20"/>
              </w:rPr>
              <w:t>(17)</w:t>
            </w:r>
          </w:p>
        </w:tc>
        <w:tc>
          <w:tcPr>
            <w:tcW w:w="6349" w:type="dxa"/>
          </w:tcPr>
          <w:p w:rsidR="00C42F91" w:rsidRPr="00D1364F" w:rsidRDefault="00C42F91" w:rsidP="00214CE6">
            <w:pPr>
              <w:jc w:val="both"/>
              <w:rPr>
                <w:rFonts w:ascii="Arial" w:hAnsi="Arial" w:cs="Arial"/>
                <w:sz w:val="20"/>
                <w:szCs w:val="20"/>
              </w:rPr>
            </w:pPr>
            <w:r w:rsidRPr="00D1364F">
              <w:rPr>
                <w:rFonts w:ascii="Arial" w:hAnsi="Arial" w:cs="Arial"/>
                <w:sz w:val="20"/>
                <w:szCs w:val="20"/>
              </w:rPr>
              <w:t>(</w:t>
            </w:r>
            <w:r w:rsidRPr="00D1364F">
              <w:rPr>
                <w:rFonts w:ascii="Arial" w:hAnsi="Arial" w:cs="Arial"/>
                <w:i/>
                <w:sz w:val="20"/>
                <w:szCs w:val="20"/>
              </w:rPr>
              <w:t>c</w:t>
            </w:r>
            <w:r w:rsidRPr="00D1364F">
              <w:rPr>
                <w:rFonts w:ascii="Arial" w:hAnsi="Arial" w:cs="Arial"/>
                <w:sz w:val="20"/>
                <w:szCs w:val="20"/>
              </w:rPr>
              <w:t xml:space="preserve">) </w:t>
            </w:r>
            <w:proofErr w:type="gramStart"/>
            <w:r w:rsidRPr="00D1364F">
              <w:rPr>
                <w:rFonts w:ascii="Arial" w:hAnsi="Arial" w:cs="Arial"/>
                <w:sz w:val="20"/>
                <w:szCs w:val="20"/>
              </w:rPr>
              <w:t>adalah</w:t>
            </w:r>
            <w:proofErr w:type="gramEnd"/>
            <w:r w:rsidRPr="00D1364F">
              <w:rPr>
                <w:rFonts w:ascii="Arial" w:hAnsi="Arial" w:cs="Arial"/>
                <w:sz w:val="20"/>
                <w:szCs w:val="20"/>
              </w:rPr>
              <w:t xml:space="preserve"> jumlah peserta didik yang diterima pada S-14 yang telah lulus pada S.</w:t>
            </w:r>
          </w:p>
          <w:p w:rsidR="00C42F91" w:rsidRPr="00D1364F" w:rsidRDefault="00C42F91" w:rsidP="00214CE6">
            <w:pPr>
              <w:jc w:val="both"/>
              <w:rPr>
                <w:rFonts w:ascii="Arial" w:hAnsi="Arial" w:cs="Arial"/>
                <w:sz w:val="20"/>
                <w:szCs w:val="20"/>
              </w:rPr>
            </w:pPr>
            <w:r w:rsidRPr="00D1364F">
              <w:rPr>
                <w:rFonts w:ascii="Arial" w:hAnsi="Arial" w:cs="Arial"/>
                <w:sz w:val="20"/>
                <w:szCs w:val="20"/>
              </w:rPr>
              <w:t>(</w:t>
            </w:r>
            <w:r w:rsidRPr="00D1364F">
              <w:rPr>
                <w:rFonts w:ascii="Arial" w:hAnsi="Arial" w:cs="Arial"/>
                <w:i/>
                <w:sz w:val="20"/>
                <w:szCs w:val="20"/>
              </w:rPr>
              <w:t>f</w:t>
            </w:r>
            <w:r w:rsidRPr="00D1364F">
              <w:rPr>
                <w:rFonts w:ascii="Arial" w:hAnsi="Arial" w:cs="Arial"/>
                <w:sz w:val="20"/>
                <w:szCs w:val="20"/>
              </w:rPr>
              <w:t xml:space="preserve">) </w:t>
            </w:r>
            <w:proofErr w:type="gramStart"/>
            <w:r w:rsidRPr="00D1364F">
              <w:rPr>
                <w:rFonts w:ascii="Arial" w:hAnsi="Arial" w:cs="Arial"/>
                <w:sz w:val="20"/>
                <w:szCs w:val="20"/>
              </w:rPr>
              <w:t>adalah</w:t>
            </w:r>
            <w:proofErr w:type="gramEnd"/>
            <w:r w:rsidRPr="00D1364F">
              <w:rPr>
                <w:rFonts w:ascii="Arial" w:hAnsi="Arial" w:cs="Arial"/>
                <w:sz w:val="20"/>
                <w:szCs w:val="20"/>
              </w:rPr>
              <w:t xml:space="preserve"> jumlah peserta didik yang diterima pada S-9 yang telah lulus pada S.</w:t>
            </w:r>
          </w:p>
          <w:p w:rsidR="00C42F91" w:rsidRPr="00D1364F" w:rsidRDefault="00C42F91" w:rsidP="00214CE6">
            <w:pPr>
              <w:jc w:val="both"/>
              <w:rPr>
                <w:rFonts w:ascii="Arial" w:hAnsi="Arial" w:cs="Arial"/>
                <w:sz w:val="20"/>
                <w:szCs w:val="20"/>
              </w:rPr>
            </w:pPr>
          </w:p>
          <w:p w:rsidR="00C42F91" w:rsidRPr="00D1364F" w:rsidRDefault="00C42F91" w:rsidP="00214CE6">
            <w:pPr>
              <w:jc w:val="both"/>
              <w:rPr>
                <w:rFonts w:ascii="Arial" w:hAnsi="Arial" w:cs="Arial"/>
                <w:i/>
                <w:sz w:val="20"/>
                <w:szCs w:val="20"/>
              </w:rPr>
            </w:pPr>
            <w:r w:rsidRPr="00D1364F">
              <w:rPr>
                <w:rFonts w:ascii="Arial" w:hAnsi="Arial" w:cs="Arial"/>
                <w:i/>
                <w:sz w:val="20"/>
                <w:szCs w:val="20"/>
              </w:rPr>
              <w:t>Catatan: Huruf-huruf (a), (b), (c), (d), (e), (f),  pada sel jangan dihapus.</w:t>
            </w:r>
          </w:p>
        </w:tc>
      </w:tr>
      <w:tr w:rsidR="00D1364F" w:rsidRPr="00D1364F" w:rsidTr="009702D3">
        <w:trPr>
          <w:trHeight w:val="89"/>
        </w:trPr>
        <w:tc>
          <w:tcPr>
            <w:tcW w:w="1101" w:type="dxa"/>
            <w:tcBorders>
              <w:top w:val="nil"/>
              <w:bottom w:val="nil"/>
            </w:tcBorders>
          </w:tcPr>
          <w:p w:rsidR="00C42F91" w:rsidRPr="00D1364F" w:rsidRDefault="00C42F91" w:rsidP="00214CE6">
            <w:pPr>
              <w:jc w:val="center"/>
              <w:rPr>
                <w:rFonts w:ascii="Arial" w:hAnsi="Arial" w:cs="Arial"/>
                <w:sz w:val="20"/>
                <w:szCs w:val="20"/>
                <w:lang w:val="sv-SE"/>
              </w:rPr>
            </w:pPr>
            <w:r w:rsidRPr="00D1364F">
              <w:rPr>
                <w:rFonts w:ascii="Arial" w:hAnsi="Arial" w:cs="Arial"/>
                <w:sz w:val="20"/>
                <w:szCs w:val="20"/>
                <w:lang w:val="sv-SE"/>
              </w:rPr>
              <w:t>3.2.5</w:t>
            </w:r>
          </w:p>
        </w:tc>
        <w:tc>
          <w:tcPr>
            <w:tcW w:w="1257" w:type="dxa"/>
            <w:tcBorders>
              <w:bottom w:val="nil"/>
            </w:tcBorders>
          </w:tcPr>
          <w:p w:rsidR="00C42F91" w:rsidRPr="00D1364F" w:rsidRDefault="00C42F91" w:rsidP="00214CE6">
            <w:pPr>
              <w:jc w:val="center"/>
              <w:rPr>
                <w:rFonts w:ascii="Arial" w:hAnsi="Arial" w:cs="Arial"/>
                <w:sz w:val="20"/>
                <w:szCs w:val="20"/>
              </w:rPr>
            </w:pPr>
            <w:r w:rsidRPr="00D1364F">
              <w:rPr>
                <w:rFonts w:ascii="Arial" w:hAnsi="Arial" w:cs="Arial"/>
                <w:sz w:val="20"/>
                <w:szCs w:val="20"/>
              </w:rPr>
              <w:t>(2)-(6)</w:t>
            </w:r>
          </w:p>
        </w:tc>
        <w:tc>
          <w:tcPr>
            <w:tcW w:w="6349" w:type="dxa"/>
          </w:tcPr>
          <w:p w:rsidR="00C42F91" w:rsidRPr="00D1364F" w:rsidRDefault="00C42F91" w:rsidP="00214CE6">
            <w:pPr>
              <w:ind w:left="630" w:hanging="630"/>
              <w:rPr>
                <w:rFonts w:ascii="Arial" w:hAnsi="Arial" w:cs="Arial"/>
                <w:sz w:val="20"/>
                <w:szCs w:val="20"/>
                <w:lang w:val="sv-SE"/>
              </w:rPr>
            </w:pPr>
            <w:r w:rsidRPr="00D1364F">
              <w:rPr>
                <w:rFonts w:ascii="Arial" w:hAnsi="Arial" w:cs="Arial"/>
                <w:sz w:val="20"/>
                <w:szCs w:val="20"/>
                <w:lang w:val="sv-SE"/>
              </w:rPr>
              <w:t>Persentase lulusan uji kompetensi (</w:t>
            </w:r>
            <w:r w:rsidRPr="00D1364F">
              <w:rPr>
                <w:rFonts w:ascii="Arial" w:hAnsi="Arial" w:cs="Arial"/>
                <w:i/>
                <w:sz w:val="20"/>
                <w:szCs w:val="20"/>
                <w:lang w:val="sv-SE"/>
              </w:rPr>
              <w:t>NBE = National Board Examination</w:t>
            </w:r>
            <w:r w:rsidRPr="00D1364F">
              <w:rPr>
                <w:rFonts w:ascii="Arial" w:hAnsi="Arial" w:cs="Arial"/>
                <w:sz w:val="20"/>
                <w:szCs w:val="20"/>
                <w:lang w:val="sv-SE"/>
              </w:rPr>
              <w:t>) dalam tiga tahun terakhir</w:t>
            </w:r>
          </w:p>
        </w:tc>
      </w:tr>
      <w:tr w:rsidR="00D1364F" w:rsidRPr="00D1364F">
        <w:tc>
          <w:tcPr>
            <w:tcW w:w="1101" w:type="dxa"/>
            <w:tcBorders>
              <w:top w:val="nil"/>
              <w:left w:val="single" w:sz="4" w:space="0" w:color="auto"/>
              <w:bottom w:val="nil"/>
              <w:right w:val="single" w:sz="4" w:space="0" w:color="auto"/>
            </w:tcBorders>
          </w:tcPr>
          <w:p w:rsidR="00C42F91" w:rsidRPr="00D1364F"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1364F" w:rsidRDefault="00C42F91" w:rsidP="00214CE6">
            <w:pPr>
              <w:jc w:val="center"/>
              <w:rPr>
                <w:rFonts w:ascii="Arial" w:hAnsi="Arial" w:cs="Arial"/>
                <w:sz w:val="20"/>
                <w:szCs w:val="20"/>
              </w:rPr>
            </w:pPr>
          </w:p>
        </w:tc>
        <w:tc>
          <w:tcPr>
            <w:tcW w:w="6349" w:type="dxa"/>
            <w:tcBorders>
              <w:left w:val="single" w:sz="4" w:space="0" w:color="auto"/>
            </w:tcBorders>
          </w:tcPr>
          <w:p w:rsidR="00C42F91" w:rsidRPr="00D1364F" w:rsidRDefault="00C42F91" w:rsidP="00214CE6">
            <w:pPr>
              <w:ind w:left="630" w:hanging="630"/>
              <w:rPr>
                <w:rFonts w:ascii="Arial" w:hAnsi="Arial" w:cs="Arial"/>
                <w:sz w:val="20"/>
                <w:szCs w:val="20"/>
                <w:lang w:val="sv-SE"/>
              </w:rPr>
            </w:pPr>
            <w:r w:rsidRPr="00D1364F">
              <w:rPr>
                <w:rFonts w:ascii="Arial" w:hAnsi="Arial" w:cs="Arial"/>
                <w:sz w:val="20"/>
                <w:szCs w:val="20"/>
                <w:lang w:val="sv-SE"/>
              </w:rPr>
              <w:t xml:space="preserve">Kolom (3) Jumlah </w:t>
            </w:r>
            <w:r w:rsidRPr="00D1364F">
              <w:rPr>
                <w:rFonts w:ascii="Arial" w:hAnsi="Arial" w:cs="Arial"/>
                <w:i/>
                <w:sz w:val="20"/>
                <w:szCs w:val="20"/>
                <w:lang w:val="sv-SE"/>
              </w:rPr>
              <w:t>peserta</w:t>
            </w:r>
            <w:r w:rsidRPr="00D1364F">
              <w:rPr>
                <w:rFonts w:ascii="Arial" w:hAnsi="Arial" w:cs="Arial"/>
                <w:sz w:val="20"/>
                <w:szCs w:val="20"/>
                <w:lang w:val="sv-SE"/>
              </w:rPr>
              <w:t xml:space="preserve"> </w:t>
            </w:r>
            <w:r w:rsidRPr="00D1364F">
              <w:rPr>
                <w:rFonts w:ascii="Arial" w:hAnsi="Arial" w:cs="Arial"/>
                <w:i/>
                <w:sz w:val="20"/>
                <w:szCs w:val="20"/>
                <w:lang w:val="sv-SE"/>
              </w:rPr>
              <w:t>NBE</w:t>
            </w:r>
            <w:r w:rsidRPr="00D1364F">
              <w:rPr>
                <w:rFonts w:ascii="Arial" w:hAnsi="Arial" w:cs="Arial"/>
                <w:sz w:val="20"/>
                <w:szCs w:val="20"/>
                <w:lang w:val="sv-SE"/>
              </w:rPr>
              <w:t xml:space="preserve">  yang tergolong </w:t>
            </w:r>
            <w:r w:rsidRPr="00D1364F">
              <w:rPr>
                <w:rFonts w:ascii="Arial" w:hAnsi="Arial" w:cs="Arial"/>
                <w:i/>
                <w:sz w:val="20"/>
                <w:szCs w:val="20"/>
                <w:lang w:val="sv-SE"/>
              </w:rPr>
              <w:t>first taker</w:t>
            </w:r>
          </w:p>
        </w:tc>
      </w:tr>
      <w:tr w:rsidR="00D1364F" w:rsidRPr="00D1364F">
        <w:tc>
          <w:tcPr>
            <w:tcW w:w="1101" w:type="dxa"/>
            <w:tcBorders>
              <w:top w:val="nil"/>
              <w:left w:val="single" w:sz="4" w:space="0" w:color="auto"/>
              <w:bottom w:val="nil"/>
              <w:right w:val="single" w:sz="4" w:space="0" w:color="auto"/>
            </w:tcBorders>
          </w:tcPr>
          <w:p w:rsidR="00C42F91" w:rsidRPr="00D1364F"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1364F" w:rsidRDefault="00C42F91" w:rsidP="00214CE6">
            <w:pPr>
              <w:jc w:val="center"/>
              <w:rPr>
                <w:rFonts w:ascii="Arial" w:hAnsi="Arial" w:cs="Arial"/>
                <w:sz w:val="20"/>
                <w:szCs w:val="20"/>
              </w:rPr>
            </w:pPr>
          </w:p>
        </w:tc>
        <w:tc>
          <w:tcPr>
            <w:tcW w:w="6349" w:type="dxa"/>
            <w:tcBorders>
              <w:left w:val="single" w:sz="4" w:space="0" w:color="auto"/>
            </w:tcBorders>
          </w:tcPr>
          <w:p w:rsidR="00C42F91" w:rsidRPr="00D1364F" w:rsidRDefault="00C42F91" w:rsidP="00214CE6">
            <w:pPr>
              <w:ind w:left="630" w:hanging="630"/>
              <w:rPr>
                <w:rFonts w:ascii="Arial" w:hAnsi="Arial" w:cs="Arial"/>
                <w:sz w:val="20"/>
                <w:szCs w:val="20"/>
                <w:lang w:val="sv-SE"/>
              </w:rPr>
            </w:pPr>
            <w:r w:rsidRPr="00D1364F">
              <w:rPr>
                <w:rFonts w:ascii="Arial" w:hAnsi="Arial" w:cs="Arial"/>
                <w:sz w:val="20"/>
                <w:szCs w:val="20"/>
                <w:lang w:val="sv-SE"/>
              </w:rPr>
              <w:t xml:space="preserve">Kolom (4) Jumlah peserta NBE dari kolom (2) yang bukan tergolong </w:t>
            </w:r>
            <w:r w:rsidRPr="00D1364F">
              <w:rPr>
                <w:rFonts w:ascii="Arial" w:hAnsi="Arial" w:cs="Arial"/>
                <w:i/>
                <w:sz w:val="20"/>
                <w:szCs w:val="20"/>
                <w:lang w:val="sv-SE"/>
              </w:rPr>
              <w:t>first taker.</w:t>
            </w:r>
          </w:p>
        </w:tc>
      </w:tr>
      <w:tr w:rsidR="00D1364F" w:rsidRPr="00D1364F">
        <w:tc>
          <w:tcPr>
            <w:tcW w:w="1101" w:type="dxa"/>
            <w:tcBorders>
              <w:top w:val="nil"/>
              <w:left w:val="single" w:sz="4" w:space="0" w:color="auto"/>
              <w:bottom w:val="nil"/>
              <w:right w:val="single" w:sz="4" w:space="0" w:color="auto"/>
            </w:tcBorders>
          </w:tcPr>
          <w:p w:rsidR="00C42F91" w:rsidRPr="00D1364F"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D1364F" w:rsidRDefault="00C42F91" w:rsidP="00214CE6">
            <w:pPr>
              <w:jc w:val="center"/>
              <w:rPr>
                <w:rFonts w:ascii="Arial" w:hAnsi="Arial" w:cs="Arial"/>
                <w:sz w:val="20"/>
                <w:szCs w:val="20"/>
              </w:rPr>
            </w:pPr>
          </w:p>
        </w:tc>
        <w:tc>
          <w:tcPr>
            <w:tcW w:w="6349" w:type="dxa"/>
            <w:tcBorders>
              <w:left w:val="single" w:sz="4" w:space="0" w:color="auto"/>
            </w:tcBorders>
          </w:tcPr>
          <w:p w:rsidR="00C42F91" w:rsidRPr="00D1364F" w:rsidRDefault="00C42F91" w:rsidP="00214CE6">
            <w:pPr>
              <w:ind w:left="630" w:hanging="630"/>
              <w:rPr>
                <w:rFonts w:ascii="Arial" w:hAnsi="Arial" w:cs="Arial"/>
                <w:sz w:val="20"/>
                <w:szCs w:val="20"/>
                <w:lang w:val="sv-SE"/>
              </w:rPr>
            </w:pPr>
            <w:r w:rsidRPr="00D1364F">
              <w:rPr>
                <w:rFonts w:ascii="Arial" w:hAnsi="Arial" w:cs="Arial"/>
                <w:sz w:val="20"/>
                <w:szCs w:val="20"/>
                <w:lang w:val="sv-SE"/>
              </w:rPr>
              <w:t xml:space="preserve">Kolom (5-6) Jumlah lulusan </w:t>
            </w:r>
            <w:r w:rsidRPr="00D1364F">
              <w:rPr>
                <w:rFonts w:ascii="Arial" w:hAnsi="Arial" w:cs="Arial"/>
                <w:i/>
                <w:sz w:val="20"/>
                <w:szCs w:val="20"/>
                <w:lang w:val="sv-SE"/>
              </w:rPr>
              <w:t>first taker</w:t>
            </w:r>
            <w:r w:rsidRPr="00D1364F">
              <w:rPr>
                <w:rFonts w:ascii="Arial" w:hAnsi="Arial" w:cs="Arial"/>
                <w:sz w:val="20"/>
                <w:szCs w:val="20"/>
                <w:lang w:val="sv-SE"/>
              </w:rPr>
              <w:t xml:space="preserve"> dan persentase terhadap total peserta </w:t>
            </w:r>
            <w:r w:rsidRPr="00D1364F">
              <w:rPr>
                <w:rFonts w:ascii="Arial" w:hAnsi="Arial" w:cs="Arial"/>
                <w:i/>
                <w:sz w:val="20"/>
                <w:szCs w:val="20"/>
                <w:lang w:val="sv-SE"/>
              </w:rPr>
              <w:t>first taker</w:t>
            </w:r>
            <w:r w:rsidRPr="00D1364F">
              <w:rPr>
                <w:rFonts w:ascii="Arial" w:hAnsi="Arial" w:cs="Arial"/>
                <w:sz w:val="20"/>
                <w:szCs w:val="20"/>
                <w:lang w:val="sv-SE"/>
              </w:rPr>
              <w:t xml:space="preserve"> </w:t>
            </w:r>
            <w:r w:rsidRPr="00D1364F">
              <w:rPr>
                <w:rFonts w:ascii="Arial" w:hAnsi="Arial" w:cs="Arial"/>
                <w:sz w:val="20"/>
                <w:szCs w:val="20"/>
                <w:lang w:val="id-ID"/>
              </w:rPr>
              <w:t xml:space="preserve"> </w:t>
            </w:r>
            <w:r w:rsidRPr="00D1364F">
              <w:rPr>
                <w:rFonts w:ascii="Arial" w:hAnsi="Arial" w:cs="Arial"/>
                <w:sz w:val="20"/>
                <w:szCs w:val="20"/>
                <w:lang w:val="sv-SE"/>
              </w:rPr>
              <w:t>dari jumlah kolom (3).</w:t>
            </w:r>
          </w:p>
        </w:tc>
      </w:tr>
      <w:tr w:rsidR="00D1364F" w:rsidRPr="00D1364F">
        <w:tc>
          <w:tcPr>
            <w:tcW w:w="1101" w:type="dxa"/>
            <w:tcBorders>
              <w:top w:val="single" w:sz="4" w:space="0" w:color="auto"/>
              <w:bottom w:val="single" w:sz="4" w:space="0" w:color="auto"/>
            </w:tcBorders>
          </w:tcPr>
          <w:p w:rsidR="00C42F91" w:rsidRPr="00D1364F" w:rsidRDefault="00C42F91" w:rsidP="00214CE6">
            <w:pPr>
              <w:jc w:val="center"/>
              <w:rPr>
                <w:rFonts w:ascii="Arial" w:hAnsi="Arial" w:cs="Arial"/>
                <w:sz w:val="20"/>
                <w:szCs w:val="20"/>
                <w:lang w:val="sv-SE"/>
              </w:rPr>
            </w:pPr>
            <w:r w:rsidRPr="00D1364F">
              <w:rPr>
                <w:rFonts w:ascii="Arial" w:hAnsi="Arial" w:cs="Arial"/>
                <w:sz w:val="20"/>
                <w:szCs w:val="20"/>
                <w:lang w:val="sv-SE"/>
              </w:rPr>
              <w:t>3.3</w:t>
            </w:r>
          </w:p>
        </w:tc>
        <w:tc>
          <w:tcPr>
            <w:tcW w:w="1257" w:type="dxa"/>
            <w:tcBorders>
              <w:top w:val="single" w:sz="4" w:space="0" w:color="auto"/>
            </w:tcBorders>
          </w:tcPr>
          <w:p w:rsidR="00C42F91" w:rsidRPr="00D1364F" w:rsidRDefault="00C42F91" w:rsidP="00214CE6">
            <w:pPr>
              <w:jc w:val="center"/>
              <w:rPr>
                <w:rFonts w:ascii="Arial" w:hAnsi="Arial" w:cs="Arial"/>
                <w:sz w:val="20"/>
                <w:szCs w:val="20"/>
              </w:rPr>
            </w:pPr>
            <w:r w:rsidRPr="00D1364F">
              <w:rPr>
                <w:rFonts w:ascii="Arial" w:hAnsi="Arial" w:cs="Arial"/>
                <w:sz w:val="20"/>
                <w:szCs w:val="20"/>
              </w:rPr>
              <w:t>(3)</w:t>
            </w:r>
          </w:p>
        </w:tc>
        <w:tc>
          <w:tcPr>
            <w:tcW w:w="6349" w:type="dxa"/>
            <w:tcBorders>
              <w:top w:val="nil"/>
            </w:tcBorders>
          </w:tcPr>
          <w:p w:rsidR="00C42F91" w:rsidRPr="00D1364F" w:rsidRDefault="00C42F91" w:rsidP="00214CE6">
            <w:pPr>
              <w:ind w:right="-18"/>
              <w:rPr>
                <w:lang w:val="pt-BR"/>
              </w:rPr>
            </w:pPr>
            <w:r w:rsidRPr="00D1364F">
              <w:rPr>
                <w:rFonts w:ascii="Arial" w:hAnsi="Arial" w:cs="Arial"/>
                <w:sz w:val="20"/>
                <w:szCs w:val="20"/>
                <w:lang w:val="fi-FI"/>
              </w:rPr>
              <w:t>Layanan kepada peserta didik:</w:t>
            </w:r>
            <w:r w:rsidRPr="00D1364F">
              <w:rPr>
                <w:lang w:val="pt-BR"/>
              </w:rPr>
              <w:t xml:space="preserve"> </w:t>
            </w:r>
          </w:p>
          <w:p w:rsidR="00C42F91" w:rsidRPr="00D1364F" w:rsidRDefault="00C42F91" w:rsidP="00214CE6">
            <w:pPr>
              <w:ind w:right="-18"/>
              <w:rPr>
                <w:rFonts w:ascii="Arial" w:hAnsi="Arial" w:cs="Arial"/>
                <w:sz w:val="20"/>
                <w:szCs w:val="20"/>
                <w:lang w:val="pt-BR"/>
              </w:rPr>
            </w:pPr>
            <w:r w:rsidRPr="00D1364F">
              <w:rPr>
                <w:rFonts w:ascii="Arial" w:hAnsi="Arial" w:cs="Arial"/>
                <w:sz w:val="20"/>
                <w:szCs w:val="20"/>
                <w:lang w:val="pt-BR"/>
              </w:rPr>
              <w:t>Kolom (3):</w:t>
            </w:r>
          </w:p>
          <w:p w:rsidR="00C42F91" w:rsidRPr="00D1364F" w:rsidRDefault="00C42F91" w:rsidP="00214CE6">
            <w:pPr>
              <w:numPr>
                <w:ilvl w:val="0"/>
                <w:numId w:val="33"/>
              </w:numPr>
              <w:ind w:right="-18"/>
              <w:rPr>
                <w:rFonts w:ascii="Arial" w:hAnsi="Arial" w:cs="Arial"/>
                <w:sz w:val="20"/>
                <w:szCs w:val="20"/>
                <w:lang w:val="pt-BR"/>
              </w:rPr>
            </w:pPr>
            <w:r w:rsidRPr="00D1364F">
              <w:rPr>
                <w:rFonts w:ascii="Arial" w:hAnsi="Arial" w:cs="Arial"/>
                <w:sz w:val="20"/>
                <w:szCs w:val="20"/>
                <w:lang w:val="pt-BR"/>
              </w:rPr>
              <w:t>Jelaskan program bimbingan dan konseling</w:t>
            </w:r>
          </w:p>
          <w:p w:rsidR="00C42F91" w:rsidRPr="00D1364F" w:rsidRDefault="00C42F91" w:rsidP="00214CE6">
            <w:pPr>
              <w:numPr>
                <w:ilvl w:val="0"/>
                <w:numId w:val="33"/>
              </w:numPr>
              <w:ind w:right="-18"/>
              <w:rPr>
                <w:rFonts w:ascii="Arial" w:hAnsi="Arial" w:cs="Arial"/>
                <w:sz w:val="20"/>
                <w:szCs w:val="20"/>
                <w:lang w:val="pt-BR"/>
              </w:rPr>
            </w:pPr>
            <w:r w:rsidRPr="00D1364F">
              <w:rPr>
                <w:rFonts w:ascii="Arial" w:hAnsi="Arial" w:cs="Arial"/>
                <w:sz w:val="20"/>
                <w:szCs w:val="20"/>
                <w:lang w:val="pt-BR"/>
              </w:rPr>
              <w:t xml:space="preserve">Jelaskan program pembinaan </w:t>
            </w:r>
            <w:r w:rsidRPr="00D1364F">
              <w:rPr>
                <w:rFonts w:ascii="Arial" w:hAnsi="Arial" w:cs="Arial"/>
                <w:i/>
                <w:sz w:val="20"/>
                <w:szCs w:val="20"/>
                <w:lang w:val="pt-BR"/>
              </w:rPr>
              <w:t>soft skills</w:t>
            </w:r>
          </w:p>
        </w:tc>
      </w:tr>
      <w:tr w:rsidR="00D1364F" w:rsidRPr="00D1364F">
        <w:tc>
          <w:tcPr>
            <w:tcW w:w="1101" w:type="dxa"/>
            <w:tcBorders>
              <w:top w:val="single" w:sz="4" w:space="0" w:color="auto"/>
              <w:bottom w:val="single" w:sz="4" w:space="0" w:color="auto"/>
            </w:tcBorders>
          </w:tcPr>
          <w:p w:rsidR="00C42F91" w:rsidRPr="00D1364F" w:rsidRDefault="00C42F91" w:rsidP="00214CE6">
            <w:pPr>
              <w:jc w:val="center"/>
              <w:rPr>
                <w:rFonts w:ascii="Arial" w:hAnsi="Arial" w:cs="Arial"/>
                <w:sz w:val="20"/>
                <w:szCs w:val="20"/>
              </w:rPr>
            </w:pPr>
            <w:r w:rsidRPr="00D1364F">
              <w:rPr>
                <w:rFonts w:ascii="Arial" w:hAnsi="Arial" w:cs="Arial"/>
                <w:sz w:val="20"/>
                <w:szCs w:val="20"/>
              </w:rPr>
              <w:t>3.4</w:t>
            </w:r>
          </w:p>
        </w:tc>
        <w:tc>
          <w:tcPr>
            <w:tcW w:w="1257" w:type="dxa"/>
            <w:tcBorders>
              <w:top w:val="nil"/>
            </w:tcBorders>
          </w:tcPr>
          <w:p w:rsidR="00C42F91" w:rsidRPr="00D1364F" w:rsidRDefault="00C42F91" w:rsidP="00214CE6">
            <w:pPr>
              <w:jc w:val="center"/>
              <w:rPr>
                <w:rFonts w:ascii="Arial" w:hAnsi="Arial" w:cs="Arial"/>
                <w:sz w:val="20"/>
                <w:szCs w:val="20"/>
              </w:rPr>
            </w:pPr>
          </w:p>
        </w:tc>
        <w:tc>
          <w:tcPr>
            <w:tcW w:w="6349" w:type="dxa"/>
            <w:tcBorders>
              <w:top w:val="nil"/>
            </w:tcBorders>
          </w:tcPr>
          <w:p w:rsidR="00C42F91" w:rsidRPr="00D1364F" w:rsidRDefault="00C42F91" w:rsidP="00214CE6">
            <w:pPr>
              <w:jc w:val="both"/>
              <w:rPr>
                <w:rFonts w:ascii="Arial" w:hAnsi="Arial" w:cs="Arial"/>
                <w:sz w:val="20"/>
                <w:szCs w:val="20"/>
                <w:lang w:val="nb-NO"/>
              </w:rPr>
            </w:pPr>
            <w:r w:rsidRPr="00D1364F">
              <w:rPr>
                <w:rFonts w:ascii="Arial" w:hAnsi="Arial" w:cs="Arial"/>
                <w:sz w:val="20"/>
                <w:szCs w:val="20"/>
                <w:lang w:val="nb-NO"/>
              </w:rPr>
              <w:t xml:space="preserve">Uraikan apakah lulusan 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 xml:space="preserve">memiliki himpunan alumni.  Jika memiliki, uraikan aktivitas dan hasil kegiatan dari himpunan alumni untuk kemajuan 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w:t>
            </w:r>
          </w:p>
          <w:p w:rsidR="00C42F91" w:rsidRPr="00D1364F" w:rsidRDefault="00C42F91" w:rsidP="00214CE6">
            <w:pPr>
              <w:ind w:left="8"/>
              <w:rPr>
                <w:rFonts w:ascii="Arial" w:hAnsi="Arial" w:cs="Arial"/>
                <w:sz w:val="20"/>
                <w:szCs w:val="20"/>
              </w:rPr>
            </w:pPr>
            <w:r w:rsidRPr="00D1364F">
              <w:rPr>
                <w:rFonts w:ascii="Arial" w:hAnsi="Arial" w:cs="Arial"/>
                <w:sz w:val="20"/>
                <w:szCs w:val="20"/>
                <w:lang w:val="sv-SE"/>
              </w:rPr>
              <w:t xml:space="preserve">Partisipasi alumni dalam mendukung pengembangan akademik/profesi program </w:t>
            </w:r>
            <w:r w:rsidR="00A471AC" w:rsidRPr="00D1364F">
              <w:rPr>
                <w:rFonts w:ascii="Arial" w:hAnsi="Arial" w:cs="Arial"/>
                <w:sz w:val="20"/>
                <w:szCs w:val="20"/>
                <w:lang w:val="sv-SE"/>
              </w:rPr>
              <w:t>Pendidikan</w:t>
            </w:r>
            <w:r w:rsidRPr="00D1364F">
              <w:rPr>
                <w:rFonts w:ascii="Arial" w:hAnsi="Arial" w:cs="Arial"/>
                <w:sz w:val="20"/>
                <w:szCs w:val="20"/>
                <w:lang w:val="sv-SE"/>
              </w:rPr>
              <w:t xml:space="preserve"> </w:t>
            </w:r>
            <w:r w:rsidR="00970C86" w:rsidRPr="00D1364F">
              <w:rPr>
                <w:rFonts w:ascii="Arial" w:hAnsi="Arial" w:cs="Arial"/>
                <w:sz w:val="20"/>
                <w:szCs w:val="20"/>
                <w:lang w:val="sv-SE"/>
              </w:rPr>
              <w:t xml:space="preserve">Dokter Spesialis </w:t>
            </w:r>
            <w:r w:rsidR="000F000A" w:rsidRPr="00D1364F">
              <w:rPr>
                <w:rFonts w:ascii="Arial" w:hAnsi="Arial" w:cs="Arial"/>
                <w:sz w:val="20"/>
                <w:szCs w:val="20"/>
                <w:lang w:val="sv-SE"/>
              </w:rPr>
              <w:t>Ilmu Bedah</w:t>
            </w:r>
            <w:r w:rsidR="00970C86" w:rsidRPr="00D1364F">
              <w:rPr>
                <w:rFonts w:ascii="Arial" w:hAnsi="Arial" w:cs="Arial"/>
                <w:sz w:val="20"/>
                <w:szCs w:val="20"/>
                <w:lang w:val="sv-SE"/>
              </w:rPr>
              <w:t xml:space="preserve"> </w:t>
            </w:r>
            <w:r w:rsidR="0061261F" w:rsidRPr="00D1364F">
              <w:rPr>
                <w:rFonts w:ascii="Arial" w:hAnsi="Arial" w:cs="Arial"/>
                <w:sz w:val="20"/>
                <w:szCs w:val="20"/>
                <w:lang w:val="sv-SE"/>
              </w:rPr>
              <w:t xml:space="preserve">  </w:t>
            </w:r>
            <w:r w:rsidRPr="00D1364F">
              <w:rPr>
                <w:rFonts w:ascii="Arial" w:hAnsi="Arial" w:cs="Arial"/>
                <w:sz w:val="20"/>
                <w:szCs w:val="20"/>
                <w:lang w:val="nb-NO"/>
              </w:rPr>
              <w:t xml:space="preserve">antara lain </w:t>
            </w:r>
            <w:r w:rsidRPr="00D1364F">
              <w:rPr>
                <w:rFonts w:ascii="Arial" w:hAnsi="Arial" w:cs="Arial"/>
                <w:sz w:val="20"/>
                <w:szCs w:val="20"/>
                <w:lang w:val="id-ID"/>
              </w:rPr>
              <w:t xml:space="preserve">dalam bentuk: </w:t>
            </w:r>
            <w:r w:rsidRPr="00D1364F">
              <w:rPr>
                <w:rFonts w:ascii="Arial" w:hAnsi="Arial" w:cs="Arial"/>
                <w:sz w:val="20"/>
                <w:szCs w:val="20"/>
              </w:rPr>
              <w:t xml:space="preserve">dalam hal : (1) sumbangan dana, (2) </w:t>
            </w:r>
            <w:r w:rsidRPr="00D1364F">
              <w:rPr>
                <w:rFonts w:ascii="Arial" w:hAnsi="Arial" w:cs="Arial"/>
                <w:sz w:val="20"/>
                <w:szCs w:val="20"/>
              </w:rPr>
              <w:lastRenderedPageBreak/>
              <w:t>sumbangan fasilitas, (3) keterlibatan dalam kegiatan akademik dan nonakademik, (4) pengembangan jejaring, dan (5) penyediaan fasilitas.</w:t>
            </w:r>
          </w:p>
          <w:p w:rsidR="00C42F91" w:rsidRPr="00D1364F" w:rsidRDefault="00C42F91" w:rsidP="00214CE6">
            <w:pPr>
              <w:ind w:left="360"/>
              <w:rPr>
                <w:rFonts w:ascii="Arial" w:hAnsi="Arial" w:cs="Arial"/>
                <w:b/>
                <w:iCs/>
                <w:noProof/>
              </w:rPr>
            </w:pPr>
          </w:p>
        </w:tc>
      </w:tr>
    </w:tbl>
    <w:p w:rsidR="0037257E" w:rsidRPr="00D1364F" w:rsidRDefault="0037257E" w:rsidP="00214CE6"/>
    <w:p w:rsidR="00D607D5" w:rsidRPr="00D1364F" w:rsidRDefault="00D607D5" w:rsidP="00214CE6">
      <w:pPr>
        <w:rPr>
          <w:rFonts w:cs="Arial"/>
          <w:b/>
          <w:bCs/>
          <w:caps/>
        </w:rPr>
      </w:pPr>
    </w:p>
    <w:p w:rsidR="00214CE6" w:rsidRPr="00D1364F" w:rsidRDefault="00214CE6" w:rsidP="00214CE6">
      <w:pPr>
        <w:rPr>
          <w:rFonts w:cs="Arial"/>
          <w:b/>
          <w:bCs/>
          <w:caps/>
        </w:rPr>
      </w:pPr>
    </w:p>
    <w:p w:rsidR="00214CE6" w:rsidRPr="00D1364F" w:rsidRDefault="00214CE6" w:rsidP="00214CE6">
      <w:pPr>
        <w:rPr>
          <w:rFonts w:cs="Arial"/>
          <w:b/>
          <w:bCs/>
          <w:caps/>
        </w:rPr>
      </w:pPr>
    </w:p>
    <w:p w:rsidR="00214CE6" w:rsidRPr="00D1364F" w:rsidRDefault="00214CE6" w:rsidP="00214CE6">
      <w:pPr>
        <w:rPr>
          <w:rFonts w:cs="Arial"/>
          <w:b/>
          <w:bCs/>
          <w:caps/>
        </w:rPr>
      </w:pPr>
    </w:p>
    <w:p w:rsidR="00214CE6" w:rsidRPr="00D1364F" w:rsidRDefault="00214CE6" w:rsidP="00214CE6">
      <w:pPr>
        <w:rPr>
          <w:rFonts w:cs="Arial"/>
          <w:b/>
          <w:bCs/>
          <w:caps/>
        </w:rPr>
      </w:pPr>
    </w:p>
    <w:p w:rsidR="00214CE6" w:rsidRPr="00D1364F" w:rsidRDefault="00214CE6" w:rsidP="00214CE6">
      <w:pPr>
        <w:rPr>
          <w:rFonts w:cs="Arial"/>
          <w:b/>
          <w:bCs/>
          <w:caps/>
        </w:rPr>
      </w:pPr>
    </w:p>
    <w:p w:rsidR="00214CE6" w:rsidRPr="00D1364F" w:rsidRDefault="00214CE6" w:rsidP="00214CE6">
      <w:pPr>
        <w:rPr>
          <w:rFonts w:cs="Arial"/>
          <w:b/>
          <w:bCs/>
          <w:caps/>
        </w:rPr>
      </w:pPr>
    </w:p>
    <w:p w:rsidR="00214CE6" w:rsidRPr="00D1364F" w:rsidRDefault="00214CE6" w:rsidP="00214CE6">
      <w:pPr>
        <w:rPr>
          <w:rFonts w:cs="Arial"/>
          <w:b/>
          <w:bCs/>
          <w:caps/>
        </w:rPr>
      </w:pPr>
    </w:p>
    <w:p w:rsidR="00617AEF" w:rsidRDefault="00617AEF">
      <w:pPr>
        <w:rPr>
          <w:rFonts w:cs="Arial"/>
          <w:b/>
          <w:bCs/>
          <w:caps/>
        </w:rPr>
      </w:pPr>
      <w:r>
        <w:rPr>
          <w:rFonts w:cs="Arial"/>
          <w:b/>
          <w:bCs/>
          <w:caps/>
        </w:rPr>
        <w:br w:type="page"/>
      </w:r>
    </w:p>
    <w:p w:rsidR="00EF7170" w:rsidRPr="00D1364F" w:rsidRDefault="00EF7170" w:rsidP="00214CE6">
      <w:pPr>
        <w:rPr>
          <w:rFonts w:cs="Arial"/>
          <w:b/>
          <w:bCs/>
          <w:caps/>
        </w:rPr>
      </w:pPr>
    </w:p>
    <w:p w:rsidR="00EF7170" w:rsidRPr="00D1364F" w:rsidRDefault="00EF7170" w:rsidP="00EF7170">
      <w:pPr>
        <w:rPr>
          <w:rFonts w:cs="Arial"/>
          <w:b/>
          <w:bCs/>
          <w:caps/>
        </w:rPr>
      </w:pPr>
    </w:p>
    <w:p w:rsidR="00214CE6" w:rsidRPr="00D1364F" w:rsidRDefault="00214CE6" w:rsidP="00EF7170">
      <w:pPr>
        <w:jc w:val="center"/>
        <w:rPr>
          <w:rFonts w:ascii="Arial" w:hAnsi="Arial" w:cs="Arial"/>
          <w:b/>
          <w:bCs/>
          <w:caps/>
          <w:lang w:val="fi-FI"/>
        </w:rPr>
      </w:pPr>
      <w:r w:rsidRPr="00D1364F">
        <w:rPr>
          <w:rFonts w:ascii="Arial" w:hAnsi="Arial" w:cs="Arial"/>
          <w:b/>
          <w:bCs/>
          <w:caps/>
          <w:lang w:val="fi-FI"/>
        </w:rPr>
        <w:t>Standar 4</w:t>
      </w:r>
    </w:p>
    <w:p w:rsidR="0037257E" w:rsidRPr="00D1364F" w:rsidRDefault="0037257E" w:rsidP="00214CE6">
      <w:pPr>
        <w:jc w:val="center"/>
        <w:rPr>
          <w:rFonts w:ascii="Arial" w:hAnsi="Arial" w:cs="Arial"/>
          <w:b/>
          <w:bCs/>
          <w:caps/>
          <w:lang w:val="sv-SE"/>
        </w:rPr>
      </w:pPr>
      <w:r w:rsidRPr="00D1364F">
        <w:rPr>
          <w:rFonts w:ascii="Arial" w:hAnsi="Arial" w:cs="Arial"/>
          <w:b/>
          <w:bCs/>
          <w:caps/>
          <w:lang w:val="sv-SE"/>
        </w:rPr>
        <w:t>Sumber Daya Manusia</w:t>
      </w:r>
    </w:p>
    <w:p w:rsidR="00214CE6" w:rsidRPr="00D1364F"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D1364F" w:rsidRPr="00D1364F" w:rsidTr="001A1DE2">
        <w:trPr>
          <w:tblHeader/>
        </w:trPr>
        <w:tc>
          <w:tcPr>
            <w:tcW w:w="1106" w:type="dxa"/>
            <w:tcBorders>
              <w:top w:val="single" w:sz="4" w:space="0" w:color="auto"/>
              <w:bottom w:val="double" w:sz="4" w:space="0" w:color="auto"/>
            </w:tcBorders>
            <w:shd w:val="clear" w:color="auto" w:fill="C0C0C0"/>
            <w:vAlign w:val="center"/>
          </w:tcPr>
          <w:p w:rsidR="00E012CE" w:rsidRPr="00D1364F" w:rsidRDefault="00E012CE" w:rsidP="00214CE6">
            <w:pPr>
              <w:jc w:val="center"/>
              <w:rPr>
                <w:rFonts w:ascii="Arial" w:hAnsi="Arial" w:cs="Arial"/>
                <w:b/>
                <w:lang w:val="id-ID"/>
              </w:rPr>
            </w:pPr>
            <w:r w:rsidRPr="00D1364F">
              <w:rPr>
                <w:rFonts w:ascii="Arial" w:hAnsi="Arial" w:cs="Arial"/>
                <w:b/>
                <w:lang w:val="nb-NO"/>
              </w:rPr>
              <w:t xml:space="preserve">No. </w:t>
            </w:r>
            <w:r w:rsidRPr="00D1364F">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D1364F" w:rsidRDefault="00E012CE" w:rsidP="00214CE6">
            <w:pPr>
              <w:jc w:val="center"/>
              <w:rPr>
                <w:rFonts w:ascii="Arial" w:hAnsi="Arial" w:cs="Arial"/>
                <w:b/>
                <w:lang w:val="id-ID"/>
              </w:rPr>
            </w:pPr>
            <w:r w:rsidRPr="00D1364F">
              <w:rPr>
                <w:rFonts w:ascii="Arial" w:hAnsi="Arial" w:cs="Arial"/>
                <w:b/>
                <w:lang w:val="nb-NO"/>
              </w:rPr>
              <w:t>No. Kolom</w:t>
            </w:r>
            <w:r w:rsidRPr="00D1364F">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D1364F" w:rsidRDefault="00E012CE" w:rsidP="00214CE6">
            <w:pPr>
              <w:jc w:val="center"/>
              <w:rPr>
                <w:rFonts w:ascii="Arial" w:hAnsi="Arial" w:cs="Arial"/>
                <w:b/>
                <w:lang w:val="nb-NO"/>
              </w:rPr>
            </w:pPr>
            <w:r w:rsidRPr="00D1364F">
              <w:rPr>
                <w:rFonts w:ascii="Arial" w:hAnsi="Arial" w:cs="Arial"/>
                <w:b/>
                <w:lang w:val="nb-NO"/>
              </w:rPr>
              <w:t>Panduan Pengisian</w:t>
            </w:r>
          </w:p>
        </w:tc>
      </w:tr>
      <w:tr w:rsidR="00D1364F" w:rsidRPr="00D1364F" w:rsidTr="001A1DE2">
        <w:trPr>
          <w:tblHeader/>
        </w:trPr>
        <w:tc>
          <w:tcPr>
            <w:tcW w:w="1106" w:type="dxa"/>
            <w:tcBorders>
              <w:top w:val="double" w:sz="4" w:space="0" w:color="auto"/>
              <w:bottom w:val="nil"/>
            </w:tcBorders>
            <w:shd w:val="clear" w:color="auto" w:fill="auto"/>
            <w:vAlign w:val="center"/>
          </w:tcPr>
          <w:p w:rsidR="00E012CE" w:rsidRPr="00D1364F"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D1364F"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D1364F" w:rsidRDefault="00E012CE" w:rsidP="00214CE6">
            <w:pPr>
              <w:jc w:val="center"/>
              <w:rPr>
                <w:rFonts w:ascii="Arial" w:hAnsi="Arial" w:cs="Arial"/>
                <w:b/>
                <w:sz w:val="6"/>
                <w:szCs w:val="6"/>
                <w:lang w:val="nb-NO"/>
              </w:rPr>
            </w:pPr>
          </w:p>
        </w:tc>
      </w:tr>
      <w:tr w:rsidR="00D1364F" w:rsidRPr="00D1364F" w:rsidTr="001A1DE2">
        <w:tc>
          <w:tcPr>
            <w:tcW w:w="1106" w:type="dxa"/>
            <w:tcBorders>
              <w:top w:val="nil"/>
              <w:bottom w:val="single" w:sz="4" w:space="0" w:color="auto"/>
            </w:tcBorders>
          </w:tcPr>
          <w:p w:rsidR="00E012CE" w:rsidRPr="00D1364F" w:rsidRDefault="00E012CE" w:rsidP="00214CE6">
            <w:pPr>
              <w:jc w:val="center"/>
              <w:rPr>
                <w:rFonts w:ascii="Arial" w:hAnsi="Arial" w:cs="Arial"/>
                <w:sz w:val="20"/>
                <w:szCs w:val="20"/>
                <w:lang w:val="nb-NO"/>
              </w:rPr>
            </w:pPr>
            <w:r w:rsidRPr="00D1364F">
              <w:rPr>
                <w:rFonts w:ascii="Arial" w:hAnsi="Arial" w:cs="Arial"/>
                <w:sz w:val="20"/>
                <w:szCs w:val="20"/>
                <w:lang w:val="nb-NO"/>
              </w:rPr>
              <w:t>4.1</w:t>
            </w:r>
          </w:p>
        </w:tc>
        <w:tc>
          <w:tcPr>
            <w:tcW w:w="1224" w:type="dxa"/>
            <w:tcBorders>
              <w:top w:val="nil"/>
            </w:tcBorders>
          </w:tcPr>
          <w:p w:rsidR="00E012CE" w:rsidRPr="00D1364F" w:rsidRDefault="00E012CE" w:rsidP="00214CE6">
            <w:pPr>
              <w:jc w:val="center"/>
              <w:rPr>
                <w:rFonts w:ascii="Arial" w:hAnsi="Arial" w:cs="Arial"/>
                <w:sz w:val="20"/>
                <w:szCs w:val="20"/>
                <w:lang w:val="id-ID"/>
              </w:rPr>
            </w:pPr>
          </w:p>
        </w:tc>
        <w:tc>
          <w:tcPr>
            <w:tcW w:w="6351" w:type="dxa"/>
            <w:tcBorders>
              <w:top w:val="nil"/>
            </w:tcBorders>
          </w:tcPr>
          <w:p w:rsidR="00E012CE" w:rsidRPr="00D1364F" w:rsidRDefault="00056E04" w:rsidP="00214CE6">
            <w:pPr>
              <w:ind w:hanging="13"/>
              <w:rPr>
                <w:rFonts w:ascii="Arial" w:hAnsi="Arial" w:cs="Arial"/>
                <w:sz w:val="20"/>
                <w:szCs w:val="20"/>
                <w:lang w:val="id-ID"/>
              </w:rPr>
            </w:pPr>
            <w:r w:rsidRPr="00D1364F">
              <w:rPr>
                <w:rFonts w:ascii="Arial" w:hAnsi="Arial" w:cs="Arial"/>
                <w:sz w:val="20"/>
                <w:szCs w:val="20"/>
                <w:lang w:val="nb-NO"/>
              </w:rPr>
              <w:t>Jelaskan</w:t>
            </w:r>
            <w:r w:rsidR="00E012CE" w:rsidRPr="00D1364F">
              <w:rPr>
                <w:rFonts w:ascii="Arial" w:hAnsi="Arial" w:cs="Arial"/>
                <w:sz w:val="20"/>
                <w:szCs w:val="20"/>
                <w:lang w:val="nb-NO"/>
              </w:rPr>
              <w:t xml:space="preserve"> </w:t>
            </w:r>
            <w:r w:rsidR="00E012CE" w:rsidRPr="00D1364F">
              <w:rPr>
                <w:rFonts w:ascii="Arial" w:hAnsi="Arial" w:cs="Arial"/>
                <w:sz w:val="20"/>
                <w:szCs w:val="20"/>
                <w:lang w:val="id-ID"/>
              </w:rPr>
              <w:t xml:space="preserve">sistem </w:t>
            </w:r>
            <w:r w:rsidR="00E012CE" w:rsidRPr="00D1364F">
              <w:rPr>
                <w:rFonts w:ascii="Arial" w:hAnsi="Arial" w:cs="Arial"/>
                <w:sz w:val="20"/>
                <w:szCs w:val="20"/>
                <w:lang w:val="nb-NO"/>
              </w:rPr>
              <w:t xml:space="preserve">rekrutmen (termasuk persyaratan akademik dan pengalaman), </w:t>
            </w:r>
            <w:r w:rsidR="00E012CE" w:rsidRPr="00D1364F">
              <w:rPr>
                <w:rFonts w:ascii="Arial" w:hAnsi="Arial" w:cs="Arial"/>
                <w:sz w:val="20"/>
                <w:szCs w:val="20"/>
                <w:lang w:val="id-ID"/>
              </w:rPr>
              <w:t xml:space="preserve">penempatan, </w:t>
            </w:r>
            <w:r w:rsidR="00E012CE" w:rsidRPr="00D1364F">
              <w:rPr>
                <w:rFonts w:ascii="Arial" w:hAnsi="Arial" w:cs="Arial"/>
                <w:sz w:val="20"/>
                <w:szCs w:val="20"/>
              </w:rPr>
              <w:t xml:space="preserve">pembinaan, </w:t>
            </w:r>
            <w:r w:rsidR="00E012CE" w:rsidRPr="00D1364F">
              <w:rPr>
                <w:rFonts w:ascii="Arial" w:hAnsi="Arial" w:cs="Arial"/>
                <w:sz w:val="20"/>
                <w:szCs w:val="20"/>
                <w:lang w:val="fi-FI"/>
              </w:rPr>
              <w:t>pengembangan</w:t>
            </w:r>
            <w:r w:rsidR="00CC1E9A" w:rsidRPr="00D1364F">
              <w:rPr>
                <w:rFonts w:ascii="Arial" w:hAnsi="Arial" w:cs="Arial"/>
                <w:sz w:val="20"/>
                <w:szCs w:val="20"/>
                <w:lang w:val="fi-FI"/>
              </w:rPr>
              <w:t>, retensi</w:t>
            </w:r>
            <w:r w:rsidR="00E012CE" w:rsidRPr="00D1364F">
              <w:rPr>
                <w:rFonts w:ascii="Arial" w:hAnsi="Arial" w:cs="Arial"/>
                <w:sz w:val="20"/>
                <w:szCs w:val="20"/>
              </w:rPr>
              <w:t xml:space="preserve"> </w:t>
            </w:r>
            <w:r w:rsidR="00E012CE" w:rsidRPr="00D1364F">
              <w:rPr>
                <w:rFonts w:ascii="Arial" w:hAnsi="Arial" w:cs="Arial"/>
                <w:sz w:val="20"/>
                <w:szCs w:val="20"/>
                <w:lang w:val="id-ID"/>
              </w:rPr>
              <w:t>dan pemberhentian</w:t>
            </w:r>
            <w:r w:rsidR="00E012CE" w:rsidRPr="00D1364F">
              <w:rPr>
                <w:rFonts w:ascii="Arial" w:hAnsi="Arial" w:cs="Arial"/>
                <w:sz w:val="20"/>
                <w:szCs w:val="20"/>
                <w:lang w:val="fi-FI"/>
              </w:rPr>
              <w:t xml:space="preserve"> dosen dan </w:t>
            </w:r>
            <w:r w:rsidR="00E012CE" w:rsidRPr="00D1364F">
              <w:rPr>
                <w:rFonts w:ascii="Arial" w:hAnsi="Arial" w:cs="Arial"/>
                <w:sz w:val="20"/>
                <w:szCs w:val="20"/>
                <w:lang w:val="id-ID"/>
              </w:rPr>
              <w:t xml:space="preserve">tenaga kependidikan untuk menjamin mutu penyelenggaraan program </w:t>
            </w:r>
            <w:r w:rsidR="0090448D" w:rsidRPr="00D1364F">
              <w:rPr>
                <w:rFonts w:ascii="Arial" w:hAnsi="Arial" w:cs="Arial"/>
                <w:sz w:val="20"/>
                <w:szCs w:val="20"/>
              </w:rPr>
              <w:t>pendidikan</w:t>
            </w:r>
            <w:r w:rsidR="00E012CE" w:rsidRPr="00D1364F">
              <w:rPr>
                <w:rFonts w:ascii="Arial" w:hAnsi="Arial" w:cs="Arial"/>
                <w:sz w:val="20"/>
                <w:szCs w:val="20"/>
                <w:lang w:val="sv-SE"/>
              </w:rPr>
              <w:t>.</w:t>
            </w:r>
          </w:p>
          <w:p w:rsidR="00E012CE" w:rsidRPr="00D1364F" w:rsidRDefault="00722934" w:rsidP="00214CE6">
            <w:pPr>
              <w:rPr>
                <w:rFonts w:ascii="Arial" w:hAnsi="Arial" w:cs="Arial"/>
                <w:bCs/>
                <w:sz w:val="20"/>
                <w:szCs w:val="20"/>
              </w:rPr>
            </w:pPr>
            <w:r w:rsidRPr="00D1364F">
              <w:rPr>
                <w:rFonts w:ascii="Arial" w:hAnsi="Arial" w:cs="Arial"/>
                <w:bCs/>
                <w:sz w:val="20"/>
                <w:szCs w:val="20"/>
              </w:rPr>
              <w:t>Uraikan</w:t>
            </w:r>
            <w:r w:rsidR="00E012CE" w:rsidRPr="00D1364F">
              <w:rPr>
                <w:rFonts w:ascii="Arial" w:hAnsi="Arial" w:cs="Arial"/>
                <w:bCs/>
                <w:sz w:val="20"/>
                <w:szCs w:val="20"/>
              </w:rPr>
              <w:t xml:space="preserve"> pula ketersediaan pedoman tertulis</w:t>
            </w:r>
            <w:r w:rsidR="00AB4EAC" w:rsidRPr="00D1364F">
              <w:rPr>
                <w:rFonts w:ascii="Arial" w:hAnsi="Arial" w:cs="Arial"/>
                <w:bCs/>
                <w:sz w:val="20"/>
                <w:szCs w:val="20"/>
              </w:rPr>
              <w:t xml:space="preserve"> yang terkait dengan hal ini dan konsistensi pelaksanaannya</w:t>
            </w:r>
            <w:r w:rsidR="00E012CE" w:rsidRPr="00D1364F">
              <w:rPr>
                <w:rFonts w:ascii="Arial" w:hAnsi="Arial" w:cs="Arial"/>
                <w:bCs/>
                <w:sz w:val="20"/>
                <w:szCs w:val="20"/>
              </w:rPr>
              <w:t>.</w:t>
            </w:r>
          </w:p>
        </w:tc>
      </w:tr>
      <w:tr w:rsidR="00D1364F" w:rsidRPr="00D1364F" w:rsidTr="001A1DE2">
        <w:tc>
          <w:tcPr>
            <w:tcW w:w="1106" w:type="dxa"/>
            <w:tcBorders>
              <w:top w:val="single" w:sz="4" w:space="0" w:color="auto"/>
              <w:bottom w:val="single" w:sz="4" w:space="0" w:color="auto"/>
            </w:tcBorders>
          </w:tcPr>
          <w:p w:rsidR="00E012CE" w:rsidRPr="00D1364F" w:rsidRDefault="00E012CE" w:rsidP="00214CE6">
            <w:pPr>
              <w:jc w:val="center"/>
              <w:rPr>
                <w:rFonts w:ascii="Arial" w:hAnsi="Arial" w:cs="Arial"/>
                <w:sz w:val="20"/>
                <w:szCs w:val="20"/>
              </w:rPr>
            </w:pPr>
            <w:r w:rsidRPr="00D1364F">
              <w:rPr>
                <w:rFonts w:ascii="Arial" w:hAnsi="Arial" w:cs="Arial"/>
                <w:sz w:val="20"/>
                <w:szCs w:val="20"/>
              </w:rPr>
              <w:t>4.2</w:t>
            </w:r>
          </w:p>
        </w:tc>
        <w:tc>
          <w:tcPr>
            <w:tcW w:w="1224" w:type="dxa"/>
            <w:tcBorders>
              <w:top w:val="nil"/>
            </w:tcBorders>
          </w:tcPr>
          <w:p w:rsidR="00E012CE" w:rsidRPr="00D1364F" w:rsidRDefault="00E012CE" w:rsidP="00214CE6">
            <w:pPr>
              <w:jc w:val="center"/>
              <w:rPr>
                <w:rFonts w:ascii="Arial" w:hAnsi="Arial" w:cs="Arial"/>
                <w:sz w:val="20"/>
                <w:szCs w:val="20"/>
                <w:lang w:val="id-ID"/>
              </w:rPr>
            </w:pPr>
          </w:p>
        </w:tc>
        <w:tc>
          <w:tcPr>
            <w:tcW w:w="6351" w:type="dxa"/>
            <w:tcBorders>
              <w:top w:val="nil"/>
            </w:tcBorders>
          </w:tcPr>
          <w:p w:rsidR="00E012CE" w:rsidRPr="00D1364F" w:rsidRDefault="00722934" w:rsidP="00214CE6">
            <w:pPr>
              <w:ind w:left="-18"/>
              <w:jc w:val="both"/>
              <w:rPr>
                <w:rFonts w:ascii="Arial" w:hAnsi="Arial" w:cs="Arial"/>
                <w:sz w:val="20"/>
                <w:szCs w:val="20"/>
                <w:lang w:val="id-ID"/>
              </w:rPr>
            </w:pPr>
            <w:r w:rsidRPr="00D1364F">
              <w:rPr>
                <w:rFonts w:ascii="Arial" w:hAnsi="Arial" w:cs="Arial"/>
                <w:sz w:val="20"/>
                <w:szCs w:val="20"/>
                <w:lang w:val="nb-NO"/>
              </w:rPr>
              <w:t>Uraikan</w:t>
            </w:r>
            <w:r w:rsidR="00E012CE" w:rsidRPr="00D1364F">
              <w:rPr>
                <w:rFonts w:ascii="Arial" w:hAnsi="Arial" w:cs="Arial"/>
                <w:sz w:val="20"/>
                <w:szCs w:val="20"/>
                <w:lang w:val="nb-NO"/>
              </w:rPr>
              <w:t xml:space="preserve"> s</w:t>
            </w:r>
            <w:r w:rsidR="00E012CE" w:rsidRPr="00D1364F">
              <w:rPr>
                <w:rFonts w:ascii="Arial" w:hAnsi="Arial" w:cs="Arial"/>
                <w:sz w:val="20"/>
                <w:szCs w:val="20"/>
                <w:lang w:val="id-ID"/>
              </w:rPr>
              <w:t>istem monitoring dan evaluasi, serta rekam jejak kinerja akademik dosen dan kinerja tenaga kependidikan.</w:t>
            </w:r>
          </w:p>
          <w:p w:rsidR="00E012CE" w:rsidRPr="00D1364F" w:rsidRDefault="00722934" w:rsidP="00214CE6">
            <w:pPr>
              <w:ind w:left="-18"/>
              <w:jc w:val="both"/>
              <w:rPr>
                <w:rFonts w:ascii="Arial" w:hAnsi="Arial" w:cs="Arial"/>
                <w:bCs/>
                <w:sz w:val="20"/>
                <w:szCs w:val="20"/>
                <w:lang w:val="nb-NO"/>
              </w:rPr>
            </w:pPr>
            <w:r w:rsidRPr="00D1364F">
              <w:rPr>
                <w:rFonts w:ascii="Arial" w:hAnsi="Arial" w:cs="Arial"/>
                <w:bCs/>
                <w:sz w:val="20"/>
                <w:szCs w:val="20"/>
                <w:lang w:val="nb-NO"/>
              </w:rPr>
              <w:t>Uraikan</w:t>
            </w:r>
            <w:r w:rsidR="00E012CE" w:rsidRPr="00D1364F">
              <w:rPr>
                <w:rFonts w:ascii="Arial" w:hAnsi="Arial" w:cs="Arial"/>
                <w:bCs/>
                <w:sz w:val="20"/>
                <w:szCs w:val="20"/>
                <w:lang w:val="nb-NO"/>
              </w:rPr>
              <w:t xml:space="preserve"> pula ketersediaan pedoman tertulis yang terkait dengan hal ini, serta bukti-bukti yang menunjukkan kegiatan tersebut dilakukan.</w:t>
            </w:r>
          </w:p>
        </w:tc>
      </w:tr>
      <w:tr w:rsidR="00D1364F" w:rsidRPr="00D1364F" w:rsidTr="001A1DE2">
        <w:tc>
          <w:tcPr>
            <w:tcW w:w="1106" w:type="dxa"/>
            <w:tcBorders>
              <w:top w:val="single" w:sz="4" w:space="0" w:color="auto"/>
              <w:bottom w:val="single" w:sz="4" w:space="0" w:color="auto"/>
            </w:tcBorders>
          </w:tcPr>
          <w:p w:rsidR="00E012CE" w:rsidRPr="00D1364F" w:rsidRDefault="00E012CE" w:rsidP="00214CE6">
            <w:pPr>
              <w:jc w:val="center"/>
              <w:rPr>
                <w:rFonts w:ascii="Arial" w:hAnsi="Arial" w:cs="Arial"/>
                <w:sz w:val="20"/>
                <w:szCs w:val="20"/>
              </w:rPr>
            </w:pPr>
            <w:r w:rsidRPr="00D1364F">
              <w:rPr>
                <w:rFonts w:ascii="Arial" w:hAnsi="Arial" w:cs="Arial"/>
                <w:sz w:val="20"/>
                <w:szCs w:val="20"/>
              </w:rPr>
              <w:t>4.3</w:t>
            </w:r>
          </w:p>
        </w:tc>
        <w:tc>
          <w:tcPr>
            <w:tcW w:w="1224" w:type="dxa"/>
            <w:tcBorders>
              <w:top w:val="nil"/>
            </w:tcBorders>
          </w:tcPr>
          <w:p w:rsidR="00E012CE" w:rsidRPr="00D1364F" w:rsidRDefault="00E012CE" w:rsidP="00214CE6">
            <w:pPr>
              <w:jc w:val="center"/>
              <w:rPr>
                <w:rFonts w:ascii="Arial" w:hAnsi="Arial" w:cs="Arial"/>
                <w:sz w:val="20"/>
                <w:szCs w:val="20"/>
              </w:rPr>
            </w:pPr>
          </w:p>
        </w:tc>
        <w:tc>
          <w:tcPr>
            <w:tcW w:w="6351" w:type="dxa"/>
            <w:tcBorders>
              <w:top w:val="nil"/>
            </w:tcBorders>
          </w:tcPr>
          <w:p w:rsidR="00E012CE" w:rsidRPr="00D1364F" w:rsidRDefault="00E012CE" w:rsidP="00214CE6">
            <w:pPr>
              <w:jc w:val="both"/>
              <w:rPr>
                <w:rFonts w:ascii="Arial" w:hAnsi="Arial" w:cs="Arial"/>
                <w:iCs/>
                <w:sz w:val="20"/>
                <w:szCs w:val="20"/>
              </w:rPr>
            </w:pPr>
            <w:r w:rsidRPr="00D1364F">
              <w:rPr>
                <w:rFonts w:ascii="Arial" w:hAnsi="Arial" w:cs="Arial"/>
                <w:bCs/>
                <w:iCs/>
                <w:sz w:val="20"/>
                <w:szCs w:val="20"/>
              </w:rPr>
              <w:t xml:space="preserve">Dosen </w:t>
            </w:r>
            <w:r w:rsidRPr="00D1364F">
              <w:rPr>
                <w:rFonts w:ascii="Arial" w:hAnsi="Arial" w:cs="Arial"/>
                <w:iCs/>
                <w:sz w:val="20"/>
                <w:szCs w:val="20"/>
              </w:rPr>
              <w:t xml:space="preserve">adalah </w:t>
            </w:r>
            <w:r w:rsidR="000C104D" w:rsidRPr="00D1364F">
              <w:rPr>
                <w:rFonts w:ascii="Arial" w:hAnsi="Arial" w:cs="Arial"/>
                <w:iCs/>
                <w:sz w:val="20"/>
                <w:szCs w:val="20"/>
              </w:rPr>
              <w:t xml:space="preserve">dokter atau </w:t>
            </w:r>
            <w:r w:rsidR="00970C86" w:rsidRPr="00D1364F">
              <w:rPr>
                <w:rFonts w:ascii="Arial" w:hAnsi="Arial" w:cs="Arial"/>
                <w:iCs/>
                <w:sz w:val="20"/>
                <w:szCs w:val="20"/>
              </w:rPr>
              <w:t xml:space="preserve">Dokter Spesialis </w:t>
            </w:r>
            <w:r w:rsidR="000F000A" w:rsidRPr="00D1364F">
              <w:rPr>
                <w:rFonts w:ascii="Arial" w:hAnsi="Arial" w:cs="Arial"/>
                <w:iCs/>
                <w:sz w:val="20"/>
                <w:szCs w:val="20"/>
              </w:rPr>
              <w:t>Ilmu Bedah</w:t>
            </w:r>
            <w:r w:rsidR="00970C86" w:rsidRPr="00D1364F">
              <w:rPr>
                <w:rFonts w:ascii="Arial" w:hAnsi="Arial" w:cs="Arial"/>
                <w:iCs/>
                <w:sz w:val="20"/>
                <w:szCs w:val="20"/>
              </w:rPr>
              <w:t xml:space="preserve"> </w:t>
            </w:r>
            <w:r w:rsidR="0061261F" w:rsidRPr="00D1364F">
              <w:rPr>
                <w:rFonts w:ascii="Arial" w:hAnsi="Arial" w:cs="Arial"/>
                <w:iCs/>
                <w:sz w:val="20"/>
                <w:szCs w:val="20"/>
              </w:rPr>
              <w:t xml:space="preserve">  </w:t>
            </w:r>
            <w:r w:rsidRPr="00D1364F">
              <w:rPr>
                <w:rFonts w:ascii="Arial" w:hAnsi="Arial" w:cs="Arial"/>
                <w:iCs/>
                <w:sz w:val="20"/>
                <w:szCs w:val="20"/>
              </w:rPr>
              <w:t xml:space="preserve">yang </w:t>
            </w:r>
            <w:r w:rsidR="005623A2" w:rsidRPr="00D1364F">
              <w:rPr>
                <w:rFonts w:ascii="Arial" w:hAnsi="Arial" w:cs="Arial"/>
                <w:iCs/>
                <w:sz w:val="20"/>
                <w:szCs w:val="20"/>
              </w:rPr>
              <w:t xml:space="preserve">ditetapkan </w:t>
            </w:r>
            <w:proofErr w:type="gramStart"/>
            <w:r w:rsidR="005623A2" w:rsidRPr="00D1364F">
              <w:rPr>
                <w:rFonts w:ascii="Arial" w:hAnsi="Arial" w:cs="Arial"/>
                <w:iCs/>
                <w:sz w:val="20"/>
                <w:szCs w:val="20"/>
              </w:rPr>
              <w:t xml:space="preserve">dan </w:t>
            </w:r>
            <w:r w:rsidRPr="00D1364F">
              <w:rPr>
                <w:rFonts w:ascii="Arial" w:hAnsi="Arial" w:cs="Arial"/>
                <w:iCs/>
                <w:sz w:val="20"/>
                <w:szCs w:val="20"/>
              </w:rPr>
              <w:t xml:space="preserve"> </w:t>
            </w:r>
            <w:r w:rsidR="005623A2" w:rsidRPr="00D1364F">
              <w:rPr>
                <w:rFonts w:ascii="Arial" w:hAnsi="Arial" w:cs="Arial"/>
                <w:iCs/>
                <w:sz w:val="20"/>
                <w:szCs w:val="20"/>
              </w:rPr>
              <w:t>sesuai</w:t>
            </w:r>
            <w:proofErr w:type="gramEnd"/>
            <w:r w:rsidR="005623A2" w:rsidRPr="00D1364F">
              <w:rPr>
                <w:rFonts w:ascii="Arial" w:hAnsi="Arial" w:cs="Arial"/>
                <w:iCs/>
                <w:sz w:val="20"/>
                <w:szCs w:val="20"/>
              </w:rPr>
              <w:t xml:space="preserve"> peraturan </w:t>
            </w:r>
            <w:r w:rsidRPr="00D1364F">
              <w:rPr>
                <w:rFonts w:ascii="Arial" w:hAnsi="Arial" w:cs="Arial"/>
                <w:iCs/>
                <w:sz w:val="20"/>
                <w:szCs w:val="20"/>
              </w:rPr>
              <w:t xml:space="preserve">dan ditempatkan </w:t>
            </w:r>
            <w:r w:rsidR="000C104D" w:rsidRPr="00D1364F">
              <w:rPr>
                <w:rFonts w:ascii="Arial" w:hAnsi="Arial" w:cs="Arial"/>
                <w:iCs/>
                <w:sz w:val="20"/>
                <w:szCs w:val="20"/>
              </w:rPr>
              <w:t>di RS Pendidikan</w:t>
            </w:r>
            <w:r w:rsidR="005623A2" w:rsidRPr="00D1364F">
              <w:rPr>
                <w:rFonts w:ascii="Arial" w:hAnsi="Arial" w:cs="Arial"/>
                <w:iCs/>
                <w:sz w:val="20"/>
                <w:szCs w:val="20"/>
              </w:rPr>
              <w:t>.</w:t>
            </w:r>
          </w:p>
        </w:tc>
      </w:tr>
      <w:tr w:rsidR="00D1364F" w:rsidRPr="00D1364F" w:rsidTr="001A1DE2">
        <w:tc>
          <w:tcPr>
            <w:tcW w:w="1106" w:type="dxa"/>
            <w:tcBorders>
              <w:top w:val="single" w:sz="4" w:space="0" w:color="auto"/>
              <w:bottom w:val="single" w:sz="4" w:space="0" w:color="auto"/>
            </w:tcBorders>
          </w:tcPr>
          <w:p w:rsidR="00E012CE" w:rsidRPr="00D1364F" w:rsidRDefault="00E012CE" w:rsidP="00214CE6">
            <w:pPr>
              <w:jc w:val="center"/>
              <w:rPr>
                <w:rFonts w:ascii="Arial" w:hAnsi="Arial" w:cs="Arial"/>
                <w:sz w:val="20"/>
                <w:szCs w:val="20"/>
              </w:rPr>
            </w:pPr>
            <w:r w:rsidRPr="00D1364F">
              <w:rPr>
                <w:rFonts w:ascii="Arial" w:hAnsi="Arial" w:cs="Arial"/>
                <w:sz w:val="20"/>
                <w:szCs w:val="20"/>
              </w:rPr>
              <w:t>4.3.1</w:t>
            </w:r>
          </w:p>
          <w:p w:rsidR="00D67932" w:rsidRPr="00D1364F" w:rsidRDefault="00D67932" w:rsidP="00214CE6">
            <w:pPr>
              <w:jc w:val="center"/>
              <w:rPr>
                <w:rFonts w:ascii="Arial" w:hAnsi="Arial" w:cs="Arial"/>
                <w:sz w:val="20"/>
                <w:szCs w:val="20"/>
              </w:rPr>
            </w:pPr>
            <w:r w:rsidRPr="00D1364F">
              <w:rPr>
                <w:rFonts w:ascii="Arial" w:hAnsi="Arial" w:cs="Arial"/>
                <w:sz w:val="20"/>
                <w:szCs w:val="20"/>
              </w:rPr>
              <w:t>Tabel A</w:t>
            </w:r>
          </w:p>
        </w:tc>
        <w:tc>
          <w:tcPr>
            <w:tcW w:w="1224" w:type="dxa"/>
            <w:tcBorders>
              <w:top w:val="nil"/>
            </w:tcBorders>
          </w:tcPr>
          <w:p w:rsidR="00E012CE" w:rsidRPr="00D1364F" w:rsidRDefault="005623A2" w:rsidP="00214CE6">
            <w:pPr>
              <w:jc w:val="center"/>
              <w:rPr>
                <w:rFonts w:ascii="Arial" w:hAnsi="Arial" w:cs="Arial"/>
                <w:sz w:val="20"/>
                <w:szCs w:val="20"/>
              </w:rPr>
            </w:pPr>
            <w:r w:rsidRPr="00D1364F">
              <w:rPr>
                <w:rFonts w:ascii="Arial" w:hAnsi="Arial" w:cs="Arial"/>
                <w:sz w:val="20"/>
                <w:szCs w:val="20"/>
              </w:rPr>
              <w:t>(2)-(7</w:t>
            </w:r>
            <w:r w:rsidR="00E012CE" w:rsidRPr="00D1364F">
              <w:rPr>
                <w:rFonts w:ascii="Arial" w:hAnsi="Arial" w:cs="Arial"/>
                <w:sz w:val="20"/>
                <w:szCs w:val="20"/>
              </w:rPr>
              <w:t>)</w:t>
            </w:r>
          </w:p>
        </w:tc>
        <w:tc>
          <w:tcPr>
            <w:tcW w:w="6351" w:type="dxa"/>
            <w:tcBorders>
              <w:top w:val="nil"/>
            </w:tcBorders>
          </w:tcPr>
          <w:p w:rsidR="00E012CE" w:rsidRPr="00D1364F" w:rsidRDefault="00D67932" w:rsidP="00214CE6">
            <w:pPr>
              <w:jc w:val="both"/>
              <w:rPr>
                <w:rFonts w:ascii="Arial" w:hAnsi="Arial" w:cs="Arial"/>
                <w:sz w:val="20"/>
                <w:szCs w:val="20"/>
                <w:lang w:val="nb-NO"/>
              </w:rPr>
            </w:pPr>
            <w:r w:rsidRPr="00D1364F">
              <w:rPr>
                <w:rFonts w:ascii="Arial" w:hAnsi="Arial" w:cs="Arial"/>
                <w:sz w:val="20"/>
                <w:szCs w:val="20"/>
                <w:lang w:val="nb-NO"/>
              </w:rPr>
              <w:t>Data pada butir</w:t>
            </w:r>
            <w:r w:rsidR="00E012CE" w:rsidRPr="00D1364F">
              <w:rPr>
                <w:rFonts w:ascii="Arial" w:hAnsi="Arial" w:cs="Arial"/>
                <w:sz w:val="20"/>
                <w:szCs w:val="20"/>
                <w:lang w:val="nb-NO"/>
              </w:rPr>
              <w:t xml:space="preserve"> </w:t>
            </w:r>
            <w:r w:rsidR="00E012CE" w:rsidRPr="00D1364F">
              <w:rPr>
                <w:rFonts w:ascii="Arial" w:hAnsi="Arial" w:cs="Arial"/>
                <w:sz w:val="20"/>
                <w:szCs w:val="20"/>
                <w:lang w:val="id-ID"/>
              </w:rPr>
              <w:t xml:space="preserve">4.3.1 </w:t>
            </w:r>
            <w:r w:rsidRPr="00D1364F">
              <w:rPr>
                <w:rFonts w:ascii="Arial" w:hAnsi="Arial" w:cs="Arial"/>
                <w:sz w:val="20"/>
                <w:szCs w:val="20"/>
              </w:rPr>
              <w:t xml:space="preserve">Tabel A </w:t>
            </w:r>
            <w:r w:rsidR="00E012CE" w:rsidRPr="00D1364F">
              <w:rPr>
                <w:rFonts w:ascii="Arial" w:hAnsi="Arial" w:cs="Arial"/>
                <w:sz w:val="20"/>
                <w:szCs w:val="20"/>
                <w:lang w:val="nb-NO"/>
              </w:rPr>
              <w:t xml:space="preserve">adalah data dosen </w:t>
            </w:r>
            <w:r w:rsidR="007B30DE" w:rsidRPr="00D1364F">
              <w:rPr>
                <w:rFonts w:ascii="Arial" w:hAnsi="Arial" w:cs="Arial"/>
                <w:iCs/>
                <w:sz w:val="20"/>
                <w:szCs w:val="20"/>
              </w:rPr>
              <w:t>di RS Pendidikan</w:t>
            </w:r>
          </w:p>
          <w:p w:rsidR="00E012CE" w:rsidRPr="00D1364F" w:rsidRDefault="00E012CE" w:rsidP="00214CE6">
            <w:pPr>
              <w:jc w:val="both"/>
              <w:rPr>
                <w:rFonts w:ascii="Arial" w:hAnsi="Arial" w:cs="Arial"/>
                <w:sz w:val="20"/>
                <w:szCs w:val="20"/>
              </w:rPr>
            </w:pPr>
            <w:r w:rsidRPr="00D1364F">
              <w:rPr>
                <w:rFonts w:ascii="Arial" w:hAnsi="Arial" w:cs="Arial"/>
                <w:sz w:val="20"/>
                <w:szCs w:val="20"/>
              </w:rPr>
              <w:t>Tuliskan</w:t>
            </w:r>
          </w:p>
          <w:p w:rsidR="00E012CE" w:rsidRPr="00D1364F" w:rsidRDefault="00E012CE" w:rsidP="00214CE6">
            <w:pPr>
              <w:numPr>
                <w:ilvl w:val="0"/>
                <w:numId w:val="8"/>
              </w:numPr>
              <w:jc w:val="both"/>
              <w:rPr>
                <w:rFonts w:ascii="Arial" w:hAnsi="Arial" w:cs="Arial"/>
                <w:sz w:val="20"/>
                <w:szCs w:val="20"/>
              </w:rPr>
            </w:pPr>
            <w:r w:rsidRPr="00D1364F">
              <w:rPr>
                <w:rFonts w:ascii="Arial" w:hAnsi="Arial" w:cs="Arial"/>
                <w:sz w:val="20"/>
                <w:szCs w:val="20"/>
                <w:lang w:val="nb-NO"/>
              </w:rPr>
              <w:t>pada kolo</w:t>
            </w:r>
            <w:r w:rsidR="00EF498A" w:rsidRPr="00D1364F">
              <w:rPr>
                <w:rFonts w:ascii="Arial" w:hAnsi="Arial" w:cs="Arial"/>
                <w:sz w:val="20"/>
                <w:szCs w:val="20"/>
                <w:lang w:val="nb-NO"/>
              </w:rPr>
              <w:t>m (2), nama lengkap dosen tetap.</w:t>
            </w:r>
            <w:r w:rsidRPr="00D1364F">
              <w:rPr>
                <w:rFonts w:ascii="Arial" w:hAnsi="Arial" w:cs="Arial"/>
                <w:sz w:val="20"/>
                <w:szCs w:val="20"/>
                <w:lang w:val="nb-NO"/>
              </w:rPr>
              <w:t xml:space="preserve">  </w:t>
            </w:r>
            <w:r w:rsidR="00EF498A" w:rsidRPr="00D1364F">
              <w:rPr>
                <w:rFonts w:ascii="Arial" w:hAnsi="Arial" w:cs="Arial"/>
                <w:sz w:val="20"/>
                <w:szCs w:val="20"/>
              </w:rPr>
              <w:t xml:space="preserve">Jika dosen yang bersangkutan telah memperoleh sertifikat dosen, maka setelah </w:t>
            </w:r>
            <w:proofErr w:type="gramStart"/>
            <w:r w:rsidR="00EF498A" w:rsidRPr="00D1364F">
              <w:rPr>
                <w:rFonts w:ascii="Arial" w:hAnsi="Arial" w:cs="Arial"/>
                <w:sz w:val="20"/>
                <w:szCs w:val="20"/>
              </w:rPr>
              <w:t>nama</w:t>
            </w:r>
            <w:proofErr w:type="gramEnd"/>
            <w:r w:rsidR="00EF498A" w:rsidRPr="00D1364F">
              <w:rPr>
                <w:rFonts w:ascii="Arial" w:hAnsi="Arial" w:cs="Arial"/>
                <w:sz w:val="20"/>
                <w:szCs w:val="20"/>
              </w:rPr>
              <w:t xml:space="preserve"> diberi tanda (***).</w:t>
            </w:r>
          </w:p>
          <w:p w:rsidR="00E012CE" w:rsidRPr="00D1364F" w:rsidRDefault="00E012CE" w:rsidP="00214CE6">
            <w:pPr>
              <w:numPr>
                <w:ilvl w:val="0"/>
                <w:numId w:val="8"/>
              </w:numPr>
              <w:jc w:val="both"/>
              <w:rPr>
                <w:rFonts w:ascii="Arial" w:hAnsi="Arial" w:cs="Arial"/>
                <w:sz w:val="20"/>
                <w:szCs w:val="20"/>
                <w:lang w:val="nb-NO"/>
              </w:rPr>
            </w:pPr>
            <w:r w:rsidRPr="00D1364F">
              <w:rPr>
                <w:rFonts w:ascii="Arial" w:hAnsi="Arial" w:cs="Arial"/>
                <w:sz w:val="20"/>
                <w:szCs w:val="20"/>
                <w:lang w:val="nb-NO"/>
              </w:rPr>
              <w:t xml:space="preserve">pada kolom (3), Nomor Induk Dosen Nasional (NIDN). Data ini dapat dilihat pada </w:t>
            </w:r>
            <w:r w:rsidRPr="00D1364F">
              <w:rPr>
                <w:rFonts w:ascii="Arial" w:hAnsi="Arial" w:cs="Arial"/>
                <w:i/>
                <w:sz w:val="20"/>
                <w:szCs w:val="20"/>
                <w:lang w:val="nb-NO"/>
              </w:rPr>
              <w:t>website</w:t>
            </w:r>
            <w:r w:rsidRPr="00D1364F">
              <w:rPr>
                <w:rFonts w:ascii="Arial" w:hAnsi="Arial" w:cs="Arial"/>
                <w:sz w:val="20"/>
                <w:szCs w:val="20"/>
                <w:lang w:val="nb-NO"/>
              </w:rPr>
              <w:t xml:space="preserve"> evaluasi diri (http:/</w:t>
            </w:r>
            <w:r w:rsidR="00056E04" w:rsidRPr="00D1364F">
              <w:rPr>
                <w:rFonts w:ascii="Arial" w:hAnsi="Arial" w:cs="Arial"/>
                <w:sz w:val="20"/>
                <w:szCs w:val="20"/>
                <w:lang w:val="nb-NO"/>
              </w:rPr>
              <w:t>/</w:t>
            </w:r>
            <w:r w:rsidRPr="00D1364F">
              <w:rPr>
                <w:rFonts w:ascii="Arial" w:hAnsi="Arial" w:cs="Arial"/>
                <w:sz w:val="20"/>
                <w:szCs w:val="20"/>
                <w:lang w:val="nb-NO"/>
              </w:rPr>
              <w:t>evaluasi.or.id)</w:t>
            </w:r>
          </w:p>
          <w:p w:rsidR="00E012CE" w:rsidRPr="00D1364F" w:rsidRDefault="00E012CE" w:rsidP="00214CE6">
            <w:pPr>
              <w:numPr>
                <w:ilvl w:val="0"/>
                <w:numId w:val="8"/>
              </w:numPr>
              <w:jc w:val="both"/>
              <w:rPr>
                <w:rFonts w:ascii="Arial" w:hAnsi="Arial" w:cs="Arial"/>
                <w:sz w:val="20"/>
                <w:szCs w:val="20"/>
              </w:rPr>
            </w:pPr>
            <w:r w:rsidRPr="00D1364F">
              <w:rPr>
                <w:rFonts w:ascii="Arial" w:hAnsi="Arial" w:cs="Arial"/>
                <w:sz w:val="20"/>
                <w:szCs w:val="20"/>
              </w:rPr>
              <w:t>pada kolom (4), tanggal lahir,</w:t>
            </w:r>
          </w:p>
          <w:p w:rsidR="006F2811" w:rsidRPr="00D1364F" w:rsidRDefault="00E012CE" w:rsidP="00214CE6">
            <w:pPr>
              <w:numPr>
                <w:ilvl w:val="0"/>
                <w:numId w:val="8"/>
              </w:numPr>
              <w:jc w:val="both"/>
              <w:rPr>
                <w:rFonts w:ascii="Arial" w:hAnsi="Arial" w:cs="Arial"/>
                <w:sz w:val="20"/>
                <w:szCs w:val="20"/>
              </w:rPr>
            </w:pPr>
            <w:r w:rsidRPr="00D1364F">
              <w:rPr>
                <w:rFonts w:ascii="Arial" w:hAnsi="Arial" w:cs="Arial"/>
                <w:sz w:val="20"/>
                <w:szCs w:val="20"/>
              </w:rPr>
              <w:t>pada kolom (5), jabatan akademik</w:t>
            </w:r>
          </w:p>
          <w:p w:rsidR="007012E1" w:rsidRPr="00D1364F" w:rsidRDefault="006F2811" w:rsidP="00214CE6">
            <w:pPr>
              <w:numPr>
                <w:ilvl w:val="0"/>
                <w:numId w:val="8"/>
              </w:numPr>
              <w:jc w:val="both"/>
              <w:rPr>
                <w:rFonts w:ascii="Arial" w:hAnsi="Arial" w:cs="Arial"/>
                <w:sz w:val="20"/>
                <w:szCs w:val="20"/>
              </w:rPr>
            </w:pPr>
            <w:r w:rsidRPr="00D1364F">
              <w:rPr>
                <w:rFonts w:ascii="Arial" w:hAnsi="Arial" w:cs="Arial"/>
                <w:bCs/>
                <w:sz w:val="20"/>
                <w:szCs w:val="20"/>
                <w:lang w:val="nl-NL"/>
              </w:rPr>
              <w:t>p</w:t>
            </w:r>
            <w:r w:rsidR="007012E1" w:rsidRPr="00D1364F">
              <w:rPr>
                <w:rFonts w:ascii="Arial" w:hAnsi="Arial" w:cs="Arial"/>
                <w:bCs/>
                <w:sz w:val="20"/>
                <w:szCs w:val="20"/>
                <w:lang w:val="nl-NL"/>
              </w:rPr>
              <w:t>ada kolom (6), pendidikan (S1, S2, Sp, Sp2, S3), Bidang, dan Asal Perguruan Tinggi</w:t>
            </w:r>
          </w:p>
          <w:p w:rsidR="007012E1" w:rsidRPr="00D1364F" w:rsidRDefault="007012E1" w:rsidP="00214CE6">
            <w:pPr>
              <w:ind w:left="360"/>
              <w:jc w:val="both"/>
              <w:rPr>
                <w:rFonts w:ascii="Arial" w:hAnsi="Arial" w:cs="Arial"/>
                <w:sz w:val="20"/>
                <w:szCs w:val="20"/>
              </w:rPr>
            </w:pPr>
            <w:r w:rsidRPr="00D1364F">
              <w:rPr>
                <w:rFonts w:ascii="Arial" w:hAnsi="Arial" w:cs="Arial"/>
                <w:sz w:val="20"/>
                <w:szCs w:val="20"/>
              </w:rPr>
              <w:t>Contoh:</w:t>
            </w:r>
          </w:p>
          <w:p w:rsidR="006F2811" w:rsidRPr="00D1364F" w:rsidRDefault="006F2811" w:rsidP="00214CE6">
            <w:pPr>
              <w:ind w:left="360"/>
              <w:jc w:val="both"/>
              <w:rPr>
                <w:rFonts w:ascii="Arial" w:hAnsi="Arial" w:cs="Arial"/>
                <w:sz w:val="20"/>
                <w:szCs w:val="20"/>
              </w:rPr>
            </w:pPr>
            <w:r w:rsidRPr="00D1364F">
              <w:rPr>
                <w:rFonts w:ascii="Arial" w:hAnsi="Arial" w:cs="Arial"/>
                <w:sz w:val="20"/>
                <w:szCs w:val="20"/>
              </w:rPr>
              <w:t>Profesi, Dokter, Universitas Yarsi</w:t>
            </w:r>
          </w:p>
          <w:p w:rsidR="007012E1" w:rsidRPr="00D1364F" w:rsidRDefault="006F2811" w:rsidP="00214CE6">
            <w:pPr>
              <w:ind w:left="360"/>
              <w:jc w:val="both"/>
              <w:rPr>
                <w:rFonts w:ascii="Arial" w:hAnsi="Arial" w:cs="Arial"/>
                <w:sz w:val="20"/>
                <w:szCs w:val="20"/>
              </w:rPr>
            </w:pPr>
            <w:r w:rsidRPr="00D1364F">
              <w:rPr>
                <w:rFonts w:ascii="Arial" w:hAnsi="Arial" w:cs="Arial"/>
                <w:sz w:val="20"/>
                <w:szCs w:val="20"/>
              </w:rPr>
              <w:t xml:space="preserve">S2, </w:t>
            </w:r>
            <w:r w:rsidR="007012E1" w:rsidRPr="00D1364F">
              <w:rPr>
                <w:rFonts w:ascii="Arial" w:hAnsi="Arial" w:cs="Arial"/>
                <w:sz w:val="20"/>
                <w:szCs w:val="20"/>
              </w:rPr>
              <w:t>Biomed, Universitas Airlangga</w:t>
            </w:r>
          </w:p>
          <w:p w:rsidR="006F2811" w:rsidRPr="00D1364F" w:rsidRDefault="006F2811" w:rsidP="00214CE6">
            <w:pPr>
              <w:ind w:left="360"/>
              <w:jc w:val="both"/>
              <w:rPr>
                <w:rFonts w:ascii="Arial" w:hAnsi="Arial" w:cs="Arial"/>
                <w:sz w:val="20"/>
                <w:szCs w:val="20"/>
              </w:rPr>
            </w:pPr>
            <w:r w:rsidRPr="00D1364F">
              <w:rPr>
                <w:rFonts w:ascii="Arial" w:hAnsi="Arial" w:cs="Arial"/>
                <w:sz w:val="20"/>
                <w:szCs w:val="20"/>
              </w:rPr>
              <w:t>Spesialis, SpPD, Universitas Diponegoro</w:t>
            </w:r>
          </w:p>
          <w:p w:rsidR="006F2811" w:rsidRPr="00D1364F" w:rsidRDefault="006F2811" w:rsidP="00214CE6">
            <w:pPr>
              <w:ind w:left="360"/>
              <w:jc w:val="both"/>
              <w:rPr>
                <w:rFonts w:ascii="Arial" w:hAnsi="Arial" w:cs="Arial"/>
                <w:sz w:val="20"/>
                <w:szCs w:val="20"/>
                <w:lang w:val="nb-NO"/>
              </w:rPr>
            </w:pPr>
            <w:r w:rsidRPr="00D1364F">
              <w:rPr>
                <w:rFonts w:ascii="Arial" w:hAnsi="Arial" w:cs="Arial"/>
                <w:sz w:val="20"/>
                <w:szCs w:val="20"/>
              </w:rPr>
              <w:t>Spesialis Konsultan, SpPD(K), Universitas Indonesia</w:t>
            </w:r>
          </w:p>
          <w:p w:rsidR="007012E1" w:rsidRPr="00D1364F" w:rsidRDefault="007012E1" w:rsidP="00214CE6">
            <w:pPr>
              <w:ind w:left="360"/>
              <w:jc w:val="both"/>
              <w:rPr>
                <w:rFonts w:ascii="Arial" w:hAnsi="Arial" w:cs="Arial"/>
                <w:sz w:val="20"/>
                <w:szCs w:val="20"/>
                <w:lang w:val="nb-NO"/>
              </w:rPr>
            </w:pPr>
            <w:r w:rsidRPr="00D1364F">
              <w:rPr>
                <w:rFonts w:ascii="Arial" w:hAnsi="Arial" w:cs="Arial"/>
                <w:sz w:val="20"/>
                <w:szCs w:val="20"/>
                <w:lang w:val="nb-NO"/>
              </w:rPr>
              <w:t>S3, Ilmu Kedokteran, Universitas Indonesia</w:t>
            </w:r>
          </w:p>
          <w:p w:rsidR="006F2811" w:rsidRPr="00D1364F" w:rsidRDefault="00E012CE" w:rsidP="00214CE6">
            <w:pPr>
              <w:numPr>
                <w:ilvl w:val="0"/>
                <w:numId w:val="9"/>
              </w:numPr>
              <w:jc w:val="both"/>
              <w:rPr>
                <w:rFonts w:ascii="Arial" w:hAnsi="Arial" w:cs="Arial"/>
                <w:sz w:val="20"/>
                <w:szCs w:val="20"/>
              </w:rPr>
            </w:pPr>
            <w:r w:rsidRPr="00D1364F">
              <w:rPr>
                <w:rFonts w:ascii="Arial" w:hAnsi="Arial" w:cs="Arial"/>
                <w:sz w:val="20"/>
                <w:szCs w:val="20"/>
                <w:lang w:val="nb-NO"/>
              </w:rPr>
              <w:t xml:space="preserve">pada </w:t>
            </w:r>
            <w:r w:rsidR="00EF498A" w:rsidRPr="00D1364F">
              <w:rPr>
                <w:rFonts w:ascii="Arial" w:hAnsi="Arial" w:cs="Arial"/>
                <w:sz w:val="20"/>
                <w:szCs w:val="20"/>
                <w:lang w:val="nb-NO"/>
              </w:rPr>
              <w:t xml:space="preserve">kolom (7), </w:t>
            </w:r>
            <w:r w:rsidR="006F2811" w:rsidRPr="00D1364F">
              <w:rPr>
                <w:rFonts w:ascii="Arial" w:hAnsi="Arial" w:cs="Arial"/>
                <w:sz w:val="20"/>
                <w:szCs w:val="20"/>
                <w:lang w:val="nb-NO"/>
              </w:rPr>
              <w:t>bidang keahlian terakhir</w:t>
            </w:r>
          </w:p>
          <w:p w:rsidR="00EF498A" w:rsidRPr="00D1364F" w:rsidRDefault="00EF498A" w:rsidP="00214CE6">
            <w:pPr>
              <w:ind w:left="360"/>
              <w:jc w:val="both"/>
              <w:rPr>
                <w:rFonts w:ascii="Arial" w:hAnsi="Arial" w:cs="Arial"/>
                <w:sz w:val="20"/>
                <w:szCs w:val="20"/>
                <w:lang w:val="nb-NO"/>
              </w:rPr>
            </w:pPr>
          </w:p>
        </w:tc>
      </w:tr>
      <w:tr w:rsidR="00D1364F" w:rsidRPr="00D1364F" w:rsidTr="001A1DE2">
        <w:tc>
          <w:tcPr>
            <w:tcW w:w="1106" w:type="dxa"/>
            <w:tcBorders>
              <w:bottom w:val="single" w:sz="4" w:space="0" w:color="auto"/>
            </w:tcBorders>
          </w:tcPr>
          <w:p w:rsidR="009A56BD" w:rsidRPr="00D1364F" w:rsidRDefault="009A56BD" w:rsidP="00214CE6">
            <w:pPr>
              <w:jc w:val="center"/>
              <w:rPr>
                <w:rFonts w:ascii="Arial" w:hAnsi="Arial" w:cs="Arial"/>
                <w:sz w:val="20"/>
                <w:szCs w:val="20"/>
              </w:rPr>
            </w:pPr>
            <w:r w:rsidRPr="00D1364F">
              <w:rPr>
                <w:rFonts w:ascii="Arial" w:hAnsi="Arial" w:cs="Arial"/>
                <w:sz w:val="20"/>
                <w:szCs w:val="20"/>
              </w:rPr>
              <w:t>4.3.1</w:t>
            </w:r>
          </w:p>
          <w:p w:rsidR="009A56BD" w:rsidRPr="00D1364F" w:rsidRDefault="009A56BD" w:rsidP="00214CE6">
            <w:pPr>
              <w:jc w:val="center"/>
              <w:rPr>
                <w:rFonts w:ascii="Arial" w:hAnsi="Arial" w:cs="Arial"/>
                <w:sz w:val="20"/>
                <w:szCs w:val="20"/>
              </w:rPr>
            </w:pPr>
            <w:r w:rsidRPr="00D1364F">
              <w:rPr>
                <w:rFonts w:ascii="Arial" w:hAnsi="Arial" w:cs="Arial"/>
                <w:sz w:val="20"/>
                <w:szCs w:val="20"/>
              </w:rPr>
              <w:t>Tabel B</w:t>
            </w:r>
          </w:p>
        </w:tc>
        <w:tc>
          <w:tcPr>
            <w:tcW w:w="1224" w:type="dxa"/>
            <w:tcBorders>
              <w:bottom w:val="single" w:sz="4" w:space="0" w:color="auto"/>
            </w:tcBorders>
          </w:tcPr>
          <w:p w:rsidR="009A56BD" w:rsidRPr="00D1364F" w:rsidRDefault="005623A2" w:rsidP="00214CE6">
            <w:pPr>
              <w:jc w:val="center"/>
              <w:rPr>
                <w:rFonts w:ascii="Arial" w:hAnsi="Arial" w:cs="Arial"/>
                <w:sz w:val="20"/>
                <w:szCs w:val="20"/>
              </w:rPr>
            </w:pPr>
            <w:r w:rsidRPr="00D1364F">
              <w:rPr>
                <w:rFonts w:ascii="Arial" w:hAnsi="Arial" w:cs="Arial"/>
                <w:sz w:val="20"/>
                <w:szCs w:val="20"/>
              </w:rPr>
              <w:t>(3)-(5</w:t>
            </w:r>
            <w:r w:rsidR="009A56BD" w:rsidRPr="00D1364F">
              <w:rPr>
                <w:rFonts w:ascii="Arial" w:hAnsi="Arial" w:cs="Arial"/>
                <w:sz w:val="20"/>
                <w:szCs w:val="20"/>
              </w:rPr>
              <w:t>)</w:t>
            </w:r>
          </w:p>
        </w:tc>
        <w:tc>
          <w:tcPr>
            <w:tcW w:w="6351" w:type="dxa"/>
          </w:tcPr>
          <w:p w:rsidR="009A56BD" w:rsidRPr="00D1364F" w:rsidRDefault="009A56BD" w:rsidP="00214CE6">
            <w:pPr>
              <w:rPr>
                <w:rFonts w:ascii="Arial" w:hAnsi="Arial" w:cs="Arial"/>
                <w:sz w:val="20"/>
                <w:szCs w:val="20"/>
              </w:rPr>
            </w:pPr>
            <w:r w:rsidRPr="00D1364F">
              <w:rPr>
                <w:rFonts w:ascii="Arial" w:hAnsi="Arial" w:cs="Arial"/>
                <w:sz w:val="20"/>
                <w:szCs w:val="20"/>
              </w:rPr>
              <w:t xml:space="preserve">Tabel distribusi jumlah dosen </w:t>
            </w:r>
            <w:r w:rsidR="007B30DE" w:rsidRPr="00D1364F">
              <w:rPr>
                <w:rFonts w:ascii="Arial" w:hAnsi="Arial" w:cs="Arial"/>
                <w:iCs/>
                <w:sz w:val="20"/>
                <w:szCs w:val="20"/>
              </w:rPr>
              <w:t>di RS Pendidikan Utama</w:t>
            </w:r>
            <w:r w:rsidR="007B30DE" w:rsidRPr="00D1364F" w:rsidDel="007B30DE">
              <w:rPr>
                <w:rFonts w:ascii="Arial" w:hAnsi="Arial" w:cs="Arial"/>
                <w:sz w:val="20"/>
                <w:szCs w:val="20"/>
              </w:rPr>
              <w:t xml:space="preserve"> </w:t>
            </w:r>
            <w:r w:rsidRPr="00D1364F">
              <w:rPr>
                <w:rFonts w:ascii="Arial" w:hAnsi="Arial" w:cs="Arial"/>
                <w:sz w:val="20"/>
                <w:szCs w:val="20"/>
              </w:rPr>
              <w:t>yang bidang keahliannya sesuai PS berdasarkan jabatan akademik diisi dengan data Tabel A dan Tabel B.</w:t>
            </w:r>
          </w:p>
        </w:tc>
      </w:tr>
      <w:tr w:rsidR="00D1364F" w:rsidRPr="00D1364F" w:rsidTr="001A1DE2">
        <w:tc>
          <w:tcPr>
            <w:tcW w:w="1106" w:type="dxa"/>
            <w:tcBorders>
              <w:bottom w:val="single" w:sz="4" w:space="0" w:color="auto"/>
            </w:tcBorders>
          </w:tcPr>
          <w:p w:rsidR="009A56BD" w:rsidRPr="00D1364F" w:rsidRDefault="009A56BD" w:rsidP="00214CE6">
            <w:pPr>
              <w:jc w:val="center"/>
              <w:rPr>
                <w:rFonts w:ascii="Arial" w:hAnsi="Arial" w:cs="Arial"/>
                <w:sz w:val="20"/>
                <w:szCs w:val="20"/>
              </w:rPr>
            </w:pPr>
            <w:r w:rsidRPr="00D1364F">
              <w:rPr>
                <w:rFonts w:ascii="Arial" w:hAnsi="Arial" w:cs="Arial"/>
                <w:sz w:val="20"/>
                <w:szCs w:val="20"/>
              </w:rPr>
              <w:t>4.3.1</w:t>
            </w:r>
          </w:p>
          <w:p w:rsidR="009A56BD" w:rsidRPr="00D1364F" w:rsidRDefault="009A56BD" w:rsidP="00214CE6">
            <w:pPr>
              <w:jc w:val="center"/>
              <w:rPr>
                <w:rFonts w:ascii="Arial" w:hAnsi="Arial" w:cs="Arial"/>
                <w:sz w:val="20"/>
                <w:szCs w:val="20"/>
              </w:rPr>
            </w:pPr>
            <w:r w:rsidRPr="00D1364F">
              <w:rPr>
                <w:rFonts w:ascii="Arial" w:hAnsi="Arial" w:cs="Arial"/>
                <w:sz w:val="20"/>
                <w:szCs w:val="20"/>
              </w:rPr>
              <w:t>Tabel C</w:t>
            </w:r>
          </w:p>
        </w:tc>
        <w:tc>
          <w:tcPr>
            <w:tcW w:w="1224" w:type="dxa"/>
            <w:tcBorders>
              <w:bottom w:val="single" w:sz="4" w:space="0" w:color="auto"/>
            </w:tcBorders>
          </w:tcPr>
          <w:p w:rsidR="009A56BD" w:rsidRPr="00D1364F" w:rsidRDefault="005623A2" w:rsidP="00214CE6">
            <w:pPr>
              <w:jc w:val="center"/>
              <w:rPr>
                <w:rFonts w:ascii="Arial" w:hAnsi="Arial" w:cs="Arial"/>
                <w:sz w:val="20"/>
                <w:szCs w:val="20"/>
              </w:rPr>
            </w:pPr>
            <w:r w:rsidRPr="00D1364F">
              <w:rPr>
                <w:rFonts w:ascii="Arial" w:hAnsi="Arial" w:cs="Arial"/>
                <w:sz w:val="20"/>
                <w:szCs w:val="20"/>
              </w:rPr>
              <w:t>(3)-(4</w:t>
            </w:r>
            <w:r w:rsidR="009A56BD" w:rsidRPr="00D1364F">
              <w:rPr>
                <w:rFonts w:ascii="Arial" w:hAnsi="Arial" w:cs="Arial"/>
                <w:sz w:val="20"/>
                <w:szCs w:val="20"/>
              </w:rPr>
              <w:t>)</w:t>
            </w:r>
          </w:p>
        </w:tc>
        <w:tc>
          <w:tcPr>
            <w:tcW w:w="6351" w:type="dxa"/>
          </w:tcPr>
          <w:p w:rsidR="009A56BD" w:rsidRPr="00D1364F" w:rsidRDefault="009A56BD" w:rsidP="00214CE6">
            <w:pPr>
              <w:rPr>
                <w:rFonts w:ascii="Arial" w:hAnsi="Arial" w:cs="Arial"/>
                <w:sz w:val="20"/>
                <w:szCs w:val="20"/>
                <w:lang w:val="nb-NO"/>
              </w:rPr>
            </w:pPr>
            <w:r w:rsidRPr="00D1364F">
              <w:rPr>
                <w:rFonts w:ascii="Arial" w:hAnsi="Arial" w:cs="Arial"/>
                <w:sz w:val="20"/>
                <w:szCs w:val="20"/>
              </w:rPr>
              <w:t>Tabel distribusi jumlah dosen pada RS Pendidikan Utama yang bidang keahliannya sesuai PS berdasarkan jenjang pendidikan</w:t>
            </w:r>
            <w:r w:rsidR="001A1DE2" w:rsidRPr="00D1364F">
              <w:rPr>
                <w:rFonts w:ascii="Arial" w:hAnsi="Arial" w:cs="Arial"/>
                <w:sz w:val="20"/>
                <w:szCs w:val="20"/>
              </w:rPr>
              <w:t>.</w:t>
            </w:r>
            <w:r w:rsidRPr="00D1364F">
              <w:rPr>
                <w:rFonts w:ascii="Arial" w:hAnsi="Arial" w:cs="Arial"/>
                <w:sz w:val="20"/>
                <w:szCs w:val="20"/>
              </w:rPr>
              <w:t xml:space="preserve"> </w:t>
            </w:r>
          </w:p>
        </w:tc>
      </w:tr>
      <w:tr w:rsidR="00D1364F" w:rsidRPr="00D1364F" w:rsidTr="001A1DE2">
        <w:tc>
          <w:tcPr>
            <w:tcW w:w="1106" w:type="dxa"/>
            <w:tcBorders>
              <w:bottom w:val="single" w:sz="4" w:space="0" w:color="auto"/>
            </w:tcBorders>
          </w:tcPr>
          <w:p w:rsidR="00B0038E" w:rsidRPr="00D1364F" w:rsidRDefault="00B0038E" w:rsidP="00214CE6">
            <w:pPr>
              <w:jc w:val="center"/>
              <w:rPr>
                <w:rFonts w:ascii="Arial" w:hAnsi="Arial" w:cs="Arial"/>
                <w:sz w:val="20"/>
                <w:szCs w:val="20"/>
              </w:rPr>
            </w:pPr>
            <w:r w:rsidRPr="00D1364F">
              <w:rPr>
                <w:rFonts w:ascii="Arial" w:hAnsi="Arial" w:cs="Arial"/>
                <w:sz w:val="20"/>
                <w:szCs w:val="20"/>
              </w:rPr>
              <w:t>4.3.</w:t>
            </w:r>
            <w:r w:rsidR="007B30DE" w:rsidRPr="00D1364F">
              <w:rPr>
                <w:rFonts w:ascii="Arial" w:hAnsi="Arial" w:cs="Arial"/>
                <w:sz w:val="20"/>
                <w:szCs w:val="20"/>
              </w:rPr>
              <w:t>2</w:t>
            </w:r>
          </w:p>
        </w:tc>
        <w:tc>
          <w:tcPr>
            <w:tcW w:w="1224" w:type="dxa"/>
            <w:tcBorders>
              <w:bottom w:val="single" w:sz="4" w:space="0" w:color="auto"/>
            </w:tcBorders>
          </w:tcPr>
          <w:p w:rsidR="00B0038E" w:rsidRPr="00D1364F" w:rsidRDefault="00056E04" w:rsidP="00214CE6">
            <w:pPr>
              <w:jc w:val="center"/>
              <w:rPr>
                <w:rFonts w:ascii="Arial" w:hAnsi="Arial" w:cs="Arial"/>
                <w:sz w:val="20"/>
                <w:szCs w:val="20"/>
              </w:rPr>
            </w:pPr>
            <w:r w:rsidRPr="00D1364F">
              <w:rPr>
                <w:rFonts w:ascii="Arial" w:hAnsi="Arial" w:cs="Arial"/>
                <w:sz w:val="20"/>
                <w:szCs w:val="20"/>
              </w:rPr>
              <w:t>(2</w:t>
            </w:r>
            <w:r w:rsidR="00E33C8C" w:rsidRPr="00D1364F">
              <w:rPr>
                <w:rFonts w:ascii="Arial" w:hAnsi="Arial" w:cs="Arial"/>
                <w:sz w:val="20"/>
                <w:szCs w:val="20"/>
              </w:rPr>
              <w:t>)-(1</w:t>
            </w:r>
            <w:r w:rsidR="001A1DE2" w:rsidRPr="00D1364F">
              <w:rPr>
                <w:rFonts w:ascii="Arial" w:hAnsi="Arial" w:cs="Arial"/>
                <w:sz w:val="20"/>
                <w:szCs w:val="20"/>
              </w:rPr>
              <w:t>1</w:t>
            </w:r>
            <w:r w:rsidR="00E33C8C" w:rsidRPr="00D1364F">
              <w:rPr>
                <w:rFonts w:ascii="Arial" w:hAnsi="Arial" w:cs="Arial"/>
                <w:sz w:val="20"/>
                <w:szCs w:val="20"/>
              </w:rPr>
              <w:t>)</w:t>
            </w:r>
          </w:p>
        </w:tc>
        <w:tc>
          <w:tcPr>
            <w:tcW w:w="6351" w:type="dxa"/>
          </w:tcPr>
          <w:p w:rsidR="0019662C" w:rsidRPr="00D1364F" w:rsidRDefault="00B0038E" w:rsidP="00214CE6">
            <w:pPr>
              <w:rPr>
                <w:rFonts w:ascii="Arial" w:hAnsi="Arial" w:cs="Arial"/>
                <w:sz w:val="20"/>
                <w:szCs w:val="20"/>
                <w:lang w:val="id-ID"/>
              </w:rPr>
            </w:pPr>
            <w:r w:rsidRPr="00D1364F">
              <w:rPr>
                <w:rFonts w:ascii="Arial" w:hAnsi="Arial" w:cs="Arial"/>
                <w:sz w:val="20"/>
                <w:szCs w:val="20"/>
              </w:rPr>
              <w:t xml:space="preserve">Aktivitas dosen </w:t>
            </w:r>
            <w:r w:rsidR="007B30DE" w:rsidRPr="00D1364F">
              <w:rPr>
                <w:rFonts w:ascii="Arial" w:hAnsi="Arial" w:cs="Arial"/>
                <w:iCs/>
                <w:sz w:val="20"/>
                <w:szCs w:val="20"/>
              </w:rPr>
              <w:t>di RS Pendidikan Utama</w:t>
            </w:r>
            <w:r w:rsidR="007B30DE" w:rsidRPr="00D1364F" w:rsidDel="007B30DE">
              <w:rPr>
                <w:rFonts w:ascii="Arial" w:hAnsi="Arial" w:cs="Arial"/>
                <w:sz w:val="20"/>
                <w:szCs w:val="20"/>
              </w:rPr>
              <w:t xml:space="preserve"> </w:t>
            </w:r>
            <w:r w:rsidRPr="00D1364F">
              <w:rPr>
                <w:rFonts w:ascii="Arial" w:hAnsi="Arial" w:cs="Arial"/>
                <w:sz w:val="20"/>
                <w:szCs w:val="20"/>
              </w:rPr>
              <w:t xml:space="preserve">yang bidang keahliannya sesuai dengan PS dinyatakan dalam </w:t>
            </w:r>
            <w:r w:rsidRPr="00D1364F">
              <w:rPr>
                <w:rFonts w:ascii="Arial" w:hAnsi="Arial" w:cs="Arial"/>
                <w:b/>
                <w:sz w:val="20"/>
                <w:szCs w:val="20"/>
              </w:rPr>
              <w:t xml:space="preserve">jam per </w:t>
            </w:r>
            <w:r w:rsidR="00F95B95" w:rsidRPr="00D1364F">
              <w:rPr>
                <w:rFonts w:ascii="Arial" w:hAnsi="Arial" w:cs="Arial"/>
                <w:b/>
                <w:sz w:val="20"/>
                <w:szCs w:val="20"/>
              </w:rPr>
              <w:t>tahun akademik</w:t>
            </w:r>
            <w:r w:rsidRPr="00D1364F">
              <w:rPr>
                <w:rFonts w:ascii="Arial" w:hAnsi="Arial" w:cs="Arial"/>
                <w:sz w:val="20"/>
                <w:szCs w:val="20"/>
              </w:rPr>
              <w:t xml:space="preserve"> terakhir</w:t>
            </w:r>
            <w:r w:rsidR="0019662C" w:rsidRPr="00D1364F">
              <w:rPr>
                <w:rFonts w:ascii="Arial" w:hAnsi="Arial" w:cs="Arial"/>
                <w:sz w:val="20"/>
                <w:szCs w:val="20"/>
                <w:lang w:val="id-ID"/>
              </w:rPr>
              <w:t>.</w:t>
            </w:r>
          </w:p>
          <w:p w:rsidR="0019662C" w:rsidRPr="00D1364F" w:rsidRDefault="0019662C" w:rsidP="00214CE6">
            <w:pPr>
              <w:rPr>
                <w:rFonts w:ascii="Arial" w:hAnsi="Arial" w:cs="Arial"/>
                <w:sz w:val="20"/>
                <w:szCs w:val="20"/>
                <w:lang w:val="id-ID"/>
              </w:rPr>
            </w:pPr>
          </w:p>
          <w:p w:rsidR="00056E04" w:rsidRPr="00D1364F" w:rsidRDefault="00056E04" w:rsidP="00214CE6">
            <w:pPr>
              <w:rPr>
                <w:rFonts w:ascii="Arial" w:hAnsi="Arial" w:cs="Arial"/>
                <w:sz w:val="20"/>
                <w:szCs w:val="20"/>
              </w:rPr>
            </w:pPr>
            <w:r w:rsidRPr="00D1364F">
              <w:rPr>
                <w:rFonts w:ascii="Arial" w:hAnsi="Arial" w:cs="Arial"/>
                <w:sz w:val="20"/>
                <w:szCs w:val="20"/>
              </w:rPr>
              <w:t>Kolom (2), diisi nama dosen</w:t>
            </w:r>
          </w:p>
          <w:p w:rsidR="00B0038E" w:rsidRPr="00D1364F" w:rsidRDefault="00E33C8C"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(3)</w:t>
            </w:r>
            <w:r w:rsidR="00056E04" w:rsidRPr="00D1364F">
              <w:rPr>
                <w:rFonts w:ascii="Arial" w:hAnsi="Arial" w:cs="Arial"/>
                <w:sz w:val="20"/>
                <w:szCs w:val="20"/>
              </w:rPr>
              <w:t>, diisi aktiv</w:t>
            </w:r>
            <w:r w:rsidRPr="00D1364F">
              <w:rPr>
                <w:rFonts w:ascii="Arial" w:hAnsi="Arial" w:cs="Arial"/>
                <w:sz w:val="20"/>
                <w:szCs w:val="20"/>
              </w:rPr>
              <w:t xml:space="preserve">itas dosen per </w:t>
            </w:r>
            <w:r w:rsidR="0019662C" w:rsidRPr="00D1364F">
              <w:rPr>
                <w:rFonts w:ascii="Arial" w:hAnsi="Arial" w:cs="Arial"/>
                <w:sz w:val="20"/>
                <w:szCs w:val="20"/>
                <w:lang w:val="id-ID"/>
              </w:rPr>
              <w:t>tahun</w:t>
            </w:r>
            <w:r w:rsidRPr="00D1364F">
              <w:rPr>
                <w:rFonts w:ascii="Arial" w:hAnsi="Arial" w:cs="Arial"/>
                <w:sz w:val="20"/>
                <w:szCs w:val="20"/>
              </w:rPr>
              <w:t xml:space="preserve"> di PS sendiri</w:t>
            </w:r>
          </w:p>
          <w:p w:rsidR="00B0038E" w:rsidRPr="00D1364F" w:rsidRDefault="00E33C8C"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(4)</w:t>
            </w:r>
            <w:r w:rsidRPr="00D1364F">
              <w:rPr>
                <w:rFonts w:ascii="Arial" w:hAnsi="Arial" w:cs="Arial"/>
                <w:sz w:val="20"/>
                <w:szCs w:val="20"/>
              </w:rPr>
              <w:t xml:space="preserve">, diisi </w:t>
            </w:r>
            <w:r w:rsidR="00056E04" w:rsidRPr="00D1364F">
              <w:rPr>
                <w:rFonts w:ascii="Arial" w:hAnsi="Arial" w:cs="Arial"/>
                <w:sz w:val="20"/>
                <w:szCs w:val="20"/>
              </w:rPr>
              <w:t>aktivitas</w:t>
            </w:r>
            <w:r w:rsidRPr="00D1364F">
              <w:rPr>
                <w:rFonts w:ascii="Arial" w:hAnsi="Arial" w:cs="Arial"/>
                <w:sz w:val="20"/>
                <w:szCs w:val="20"/>
              </w:rPr>
              <w:t xml:space="preserve"> dosen per </w:t>
            </w:r>
            <w:r w:rsidR="0019662C" w:rsidRPr="00D1364F">
              <w:rPr>
                <w:rFonts w:ascii="Arial" w:hAnsi="Arial" w:cs="Arial"/>
                <w:sz w:val="20"/>
                <w:szCs w:val="20"/>
                <w:lang w:val="id-ID"/>
              </w:rPr>
              <w:t>tahun</w:t>
            </w:r>
            <w:r w:rsidRPr="00D1364F">
              <w:rPr>
                <w:rFonts w:ascii="Arial" w:hAnsi="Arial" w:cs="Arial"/>
                <w:sz w:val="20"/>
                <w:szCs w:val="20"/>
              </w:rPr>
              <w:t xml:space="preserve"> di luar PS dalam PT sendiri</w:t>
            </w:r>
          </w:p>
          <w:p w:rsidR="00E33C8C" w:rsidRPr="00D1364F" w:rsidRDefault="00DB6987"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(5)</w:t>
            </w:r>
            <w:r w:rsidR="00E33C8C" w:rsidRPr="00D1364F">
              <w:rPr>
                <w:rFonts w:ascii="Arial" w:hAnsi="Arial" w:cs="Arial"/>
                <w:sz w:val="20"/>
                <w:szCs w:val="20"/>
              </w:rPr>
              <w:t xml:space="preserve">, diisi </w:t>
            </w:r>
            <w:r w:rsidR="00056E04" w:rsidRPr="00D1364F">
              <w:rPr>
                <w:rFonts w:ascii="Arial" w:hAnsi="Arial" w:cs="Arial"/>
                <w:sz w:val="20"/>
                <w:szCs w:val="20"/>
              </w:rPr>
              <w:t>aktivitas</w:t>
            </w:r>
            <w:r w:rsidR="00E33C8C" w:rsidRPr="00D1364F">
              <w:rPr>
                <w:rFonts w:ascii="Arial" w:hAnsi="Arial" w:cs="Arial"/>
                <w:sz w:val="20"/>
                <w:szCs w:val="20"/>
              </w:rPr>
              <w:t xml:space="preserve"> dosen per </w:t>
            </w:r>
            <w:r w:rsidR="0019662C" w:rsidRPr="00D1364F">
              <w:rPr>
                <w:rFonts w:ascii="Arial" w:hAnsi="Arial" w:cs="Arial"/>
                <w:sz w:val="20"/>
                <w:szCs w:val="20"/>
                <w:lang w:val="id-ID"/>
              </w:rPr>
              <w:t>tahun</w:t>
            </w:r>
            <w:r w:rsidR="00E33C8C" w:rsidRPr="00D1364F">
              <w:rPr>
                <w:rFonts w:ascii="Arial" w:hAnsi="Arial" w:cs="Arial"/>
                <w:sz w:val="20"/>
                <w:szCs w:val="20"/>
              </w:rPr>
              <w:t xml:space="preserve"> di luar PS di luar PT sendiri</w:t>
            </w:r>
          </w:p>
          <w:p w:rsidR="00B0038E" w:rsidRPr="00D1364F" w:rsidRDefault="00DB6987"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(6)</w:t>
            </w:r>
            <w:r w:rsidR="00E33C8C" w:rsidRPr="00D1364F">
              <w:rPr>
                <w:rFonts w:ascii="Arial" w:hAnsi="Arial" w:cs="Arial"/>
                <w:sz w:val="20"/>
                <w:szCs w:val="20"/>
              </w:rPr>
              <w:t>, diisi seluruh penelitian baik di dalam maupun di luar PS/PT sendiri</w:t>
            </w:r>
          </w:p>
          <w:p w:rsidR="00B0038E" w:rsidRPr="00D1364F" w:rsidRDefault="00DB6987"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(7)</w:t>
            </w:r>
            <w:r w:rsidR="00E33C8C" w:rsidRPr="00D1364F">
              <w:rPr>
                <w:rFonts w:ascii="Arial" w:hAnsi="Arial" w:cs="Arial"/>
                <w:sz w:val="20"/>
                <w:szCs w:val="20"/>
              </w:rPr>
              <w:t xml:space="preserve"> diisi seluruh pengabdian kepada masyarakat baik di dalam maupun di PS/</w:t>
            </w:r>
            <w:r w:rsidR="007B30DE" w:rsidRPr="00D1364F">
              <w:rPr>
                <w:rFonts w:ascii="Arial" w:hAnsi="Arial" w:cs="Arial"/>
                <w:sz w:val="20"/>
                <w:szCs w:val="20"/>
              </w:rPr>
              <w:t xml:space="preserve">RS Utama </w:t>
            </w:r>
            <w:r w:rsidR="00E33C8C" w:rsidRPr="00D1364F">
              <w:rPr>
                <w:rFonts w:ascii="Arial" w:hAnsi="Arial" w:cs="Arial"/>
                <w:sz w:val="20"/>
                <w:szCs w:val="20"/>
              </w:rPr>
              <w:t>sendiri</w:t>
            </w:r>
          </w:p>
          <w:p w:rsidR="007B30DE" w:rsidRPr="00D1364F" w:rsidRDefault="007B30DE" w:rsidP="00214CE6">
            <w:pPr>
              <w:ind w:left="915" w:hanging="915"/>
              <w:rPr>
                <w:rFonts w:ascii="Arial" w:hAnsi="Arial" w:cs="Arial"/>
                <w:sz w:val="20"/>
                <w:szCs w:val="20"/>
              </w:rPr>
            </w:pPr>
            <w:r w:rsidRPr="00D1364F">
              <w:rPr>
                <w:rFonts w:ascii="Arial" w:hAnsi="Arial" w:cs="Arial"/>
                <w:sz w:val="20"/>
                <w:szCs w:val="20"/>
              </w:rPr>
              <w:lastRenderedPageBreak/>
              <w:t>Kolom (8) diisi seluruh pengabdian kepada masyarakat baik di dalam maupun di PS/RS Utama sendiri</w:t>
            </w:r>
          </w:p>
          <w:p w:rsidR="007B30DE" w:rsidRPr="00D1364F" w:rsidRDefault="007B30DE" w:rsidP="00214CE6">
            <w:pPr>
              <w:ind w:left="915" w:hanging="915"/>
              <w:rPr>
                <w:rFonts w:ascii="Arial" w:hAnsi="Arial" w:cs="Arial"/>
                <w:sz w:val="20"/>
                <w:szCs w:val="20"/>
              </w:rPr>
            </w:pPr>
          </w:p>
          <w:p w:rsidR="00B0038E" w:rsidRPr="00D1364F" w:rsidRDefault="00DB6987"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w:t>
            </w:r>
            <w:r w:rsidR="007B30DE" w:rsidRPr="00D1364F">
              <w:rPr>
                <w:rFonts w:ascii="Arial" w:hAnsi="Arial" w:cs="Arial"/>
                <w:sz w:val="20"/>
                <w:szCs w:val="20"/>
              </w:rPr>
              <w:t>9</w:t>
            </w:r>
            <w:r w:rsidR="00B0038E" w:rsidRPr="00D1364F">
              <w:rPr>
                <w:rFonts w:ascii="Arial" w:hAnsi="Arial" w:cs="Arial"/>
                <w:sz w:val="20"/>
                <w:szCs w:val="20"/>
              </w:rPr>
              <w:t>)</w:t>
            </w:r>
            <w:r w:rsidR="00E33C8C" w:rsidRPr="00D1364F">
              <w:rPr>
                <w:rFonts w:ascii="Arial" w:hAnsi="Arial" w:cs="Arial"/>
                <w:sz w:val="20"/>
                <w:szCs w:val="20"/>
              </w:rPr>
              <w:t xml:space="preserve"> diisi seluruh kegiatan manajerial/stru</w:t>
            </w:r>
            <w:r w:rsidR="007B30DE" w:rsidRPr="00D1364F">
              <w:rPr>
                <w:rFonts w:ascii="Arial" w:hAnsi="Arial" w:cs="Arial"/>
                <w:sz w:val="20"/>
                <w:szCs w:val="20"/>
              </w:rPr>
              <w:t>k</w:t>
            </w:r>
            <w:r w:rsidR="00E33C8C" w:rsidRPr="00D1364F">
              <w:rPr>
                <w:rFonts w:ascii="Arial" w:hAnsi="Arial" w:cs="Arial"/>
                <w:sz w:val="20"/>
                <w:szCs w:val="20"/>
              </w:rPr>
              <w:t>tural di dalam PT</w:t>
            </w:r>
            <w:r w:rsidR="007B30DE" w:rsidRPr="00D1364F">
              <w:rPr>
                <w:rFonts w:ascii="Arial" w:hAnsi="Arial" w:cs="Arial"/>
                <w:sz w:val="20"/>
                <w:szCs w:val="20"/>
              </w:rPr>
              <w:t>/RS Pendidikan Utama</w:t>
            </w:r>
            <w:r w:rsidR="00E33C8C" w:rsidRPr="00D1364F">
              <w:rPr>
                <w:rFonts w:ascii="Arial" w:hAnsi="Arial" w:cs="Arial"/>
                <w:sz w:val="20"/>
                <w:szCs w:val="20"/>
              </w:rPr>
              <w:t xml:space="preserve"> sendiri</w:t>
            </w:r>
          </w:p>
          <w:p w:rsidR="007B30DE" w:rsidRPr="00D1364F" w:rsidRDefault="00DB6987" w:rsidP="00214CE6">
            <w:pPr>
              <w:ind w:left="915" w:hanging="915"/>
              <w:rPr>
                <w:rFonts w:ascii="Arial" w:hAnsi="Arial" w:cs="Arial"/>
                <w:sz w:val="20"/>
                <w:szCs w:val="20"/>
              </w:rPr>
            </w:pPr>
            <w:r w:rsidRPr="00D1364F">
              <w:rPr>
                <w:rFonts w:ascii="Arial" w:hAnsi="Arial" w:cs="Arial"/>
                <w:sz w:val="20"/>
                <w:szCs w:val="20"/>
              </w:rPr>
              <w:t xml:space="preserve">Kolom </w:t>
            </w:r>
            <w:r w:rsidR="00B0038E" w:rsidRPr="00D1364F">
              <w:rPr>
                <w:rFonts w:ascii="Arial" w:hAnsi="Arial" w:cs="Arial"/>
                <w:sz w:val="20"/>
                <w:szCs w:val="20"/>
              </w:rPr>
              <w:t>(</w:t>
            </w:r>
            <w:r w:rsidR="007B30DE" w:rsidRPr="00D1364F">
              <w:rPr>
                <w:rFonts w:ascii="Arial" w:hAnsi="Arial" w:cs="Arial"/>
                <w:sz w:val="20"/>
                <w:szCs w:val="20"/>
              </w:rPr>
              <w:t>10</w:t>
            </w:r>
            <w:r w:rsidR="00B0038E" w:rsidRPr="00D1364F">
              <w:rPr>
                <w:rFonts w:ascii="Arial" w:hAnsi="Arial" w:cs="Arial"/>
                <w:sz w:val="20"/>
                <w:szCs w:val="20"/>
              </w:rPr>
              <w:t>)</w:t>
            </w:r>
            <w:r w:rsidR="00E33C8C" w:rsidRPr="00D1364F">
              <w:rPr>
                <w:rFonts w:ascii="Arial" w:hAnsi="Arial" w:cs="Arial"/>
                <w:sz w:val="20"/>
                <w:szCs w:val="20"/>
              </w:rPr>
              <w:t xml:space="preserve"> diisi seluruh kegiatan manajerial/struktural di luar PS/PT</w:t>
            </w:r>
            <w:r w:rsidR="007B30DE" w:rsidRPr="00D1364F">
              <w:rPr>
                <w:rFonts w:ascii="Arial" w:hAnsi="Arial" w:cs="Arial"/>
                <w:sz w:val="20"/>
                <w:szCs w:val="20"/>
              </w:rPr>
              <w:t>/</w:t>
            </w:r>
            <w:r w:rsidR="00E33C8C" w:rsidRPr="00D1364F">
              <w:rPr>
                <w:rFonts w:ascii="Arial" w:hAnsi="Arial" w:cs="Arial"/>
                <w:sz w:val="20"/>
                <w:szCs w:val="20"/>
              </w:rPr>
              <w:t xml:space="preserve"> </w:t>
            </w:r>
            <w:r w:rsidR="007B30DE" w:rsidRPr="00D1364F">
              <w:rPr>
                <w:rFonts w:ascii="Arial" w:hAnsi="Arial" w:cs="Arial"/>
                <w:sz w:val="20"/>
                <w:szCs w:val="20"/>
              </w:rPr>
              <w:t>RS Pendidikan Utama sendiri</w:t>
            </w:r>
          </w:p>
          <w:p w:rsidR="00056E04" w:rsidRPr="00D1364F" w:rsidRDefault="00056E04" w:rsidP="00214CE6">
            <w:pPr>
              <w:ind w:left="915" w:hanging="915"/>
              <w:rPr>
                <w:rFonts w:ascii="Arial" w:hAnsi="Arial" w:cs="Arial"/>
                <w:sz w:val="20"/>
                <w:szCs w:val="20"/>
              </w:rPr>
            </w:pPr>
            <w:r w:rsidRPr="00D1364F">
              <w:rPr>
                <w:rFonts w:ascii="Arial" w:hAnsi="Arial" w:cs="Arial"/>
                <w:sz w:val="20"/>
                <w:szCs w:val="20"/>
              </w:rPr>
              <w:t>Kolom (1</w:t>
            </w:r>
            <w:r w:rsidR="007B30DE" w:rsidRPr="00D1364F">
              <w:rPr>
                <w:rFonts w:ascii="Arial" w:hAnsi="Arial" w:cs="Arial"/>
                <w:sz w:val="20"/>
                <w:szCs w:val="20"/>
              </w:rPr>
              <w:t>1</w:t>
            </w:r>
            <w:r w:rsidRPr="00D1364F">
              <w:rPr>
                <w:rFonts w:ascii="Arial" w:hAnsi="Arial" w:cs="Arial"/>
                <w:sz w:val="20"/>
                <w:szCs w:val="20"/>
              </w:rPr>
              <w:t xml:space="preserve">) diisi jumlah jam kegiatan per </w:t>
            </w:r>
            <w:r w:rsidR="0019662C" w:rsidRPr="00D1364F">
              <w:rPr>
                <w:rFonts w:ascii="Arial" w:hAnsi="Arial" w:cs="Arial"/>
                <w:sz w:val="20"/>
                <w:szCs w:val="20"/>
                <w:lang w:val="id-ID"/>
              </w:rPr>
              <w:t>tahun</w:t>
            </w:r>
            <w:r w:rsidRPr="00D1364F">
              <w:rPr>
                <w:rFonts w:ascii="Arial" w:hAnsi="Arial" w:cs="Arial"/>
                <w:sz w:val="20"/>
                <w:szCs w:val="20"/>
              </w:rPr>
              <w:t>.</w:t>
            </w:r>
          </w:p>
        </w:tc>
      </w:tr>
      <w:tr w:rsidR="00D1364F" w:rsidRPr="00D1364F" w:rsidTr="001A1DE2">
        <w:tc>
          <w:tcPr>
            <w:tcW w:w="1106" w:type="dxa"/>
            <w:tcBorders>
              <w:bottom w:val="single" w:sz="4" w:space="0" w:color="auto"/>
            </w:tcBorders>
          </w:tcPr>
          <w:p w:rsidR="00B0038E" w:rsidRPr="00D1364F" w:rsidRDefault="008D1646" w:rsidP="00214CE6">
            <w:pPr>
              <w:jc w:val="center"/>
              <w:rPr>
                <w:rFonts w:ascii="Arial" w:hAnsi="Arial" w:cs="Arial"/>
                <w:sz w:val="20"/>
                <w:szCs w:val="20"/>
              </w:rPr>
            </w:pPr>
            <w:r w:rsidRPr="00D1364F">
              <w:rPr>
                <w:rFonts w:ascii="Arial" w:hAnsi="Arial" w:cs="Arial"/>
                <w:sz w:val="20"/>
                <w:szCs w:val="20"/>
              </w:rPr>
              <w:lastRenderedPageBreak/>
              <w:t>4.3.</w:t>
            </w:r>
            <w:r w:rsidR="00883A82" w:rsidRPr="00D1364F">
              <w:rPr>
                <w:rFonts w:ascii="Arial" w:hAnsi="Arial" w:cs="Arial"/>
                <w:sz w:val="20"/>
                <w:szCs w:val="20"/>
              </w:rPr>
              <w:t>3</w:t>
            </w:r>
          </w:p>
          <w:p w:rsidR="008D1646" w:rsidRPr="00D1364F" w:rsidRDefault="008D1646" w:rsidP="00214CE6">
            <w:pPr>
              <w:jc w:val="center"/>
              <w:rPr>
                <w:rFonts w:ascii="Arial" w:hAnsi="Arial" w:cs="Arial"/>
                <w:sz w:val="20"/>
                <w:szCs w:val="20"/>
              </w:rPr>
            </w:pPr>
          </w:p>
        </w:tc>
        <w:tc>
          <w:tcPr>
            <w:tcW w:w="1224" w:type="dxa"/>
            <w:tcBorders>
              <w:bottom w:val="single" w:sz="4" w:space="0" w:color="auto"/>
            </w:tcBorders>
          </w:tcPr>
          <w:p w:rsidR="00883A82" w:rsidRPr="00D1364F" w:rsidRDefault="00056E04" w:rsidP="00214CE6">
            <w:pPr>
              <w:jc w:val="center"/>
              <w:rPr>
                <w:rFonts w:ascii="Arial" w:hAnsi="Arial" w:cs="Arial"/>
                <w:sz w:val="20"/>
                <w:szCs w:val="20"/>
              </w:rPr>
            </w:pPr>
            <w:r w:rsidRPr="00D1364F">
              <w:rPr>
                <w:rFonts w:ascii="Arial" w:hAnsi="Arial" w:cs="Arial"/>
                <w:sz w:val="20"/>
                <w:szCs w:val="20"/>
              </w:rPr>
              <w:t>(2</w:t>
            </w:r>
            <w:r w:rsidR="005F5728" w:rsidRPr="00D1364F">
              <w:rPr>
                <w:rFonts w:ascii="Arial" w:hAnsi="Arial" w:cs="Arial"/>
                <w:sz w:val="20"/>
                <w:szCs w:val="20"/>
              </w:rPr>
              <w:t>)-(</w:t>
            </w:r>
            <w:r w:rsidR="00883A82" w:rsidRPr="00D1364F">
              <w:rPr>
                <w:rFonts w:ascii="Arial" w:hAnsi="Arial" w:cs="Arial"/>
                <w:sz w:val="20"/>
                <w:szCs w:val="20"/>
              </w:rPr>
              <w:t>5</w:t>
            </w:r>
            <w:r w:rsidR="005F5728" w:rsidRPr="00D1364F">
              <w:rPr>
                <w:rFonts w:ascii="Arial" w:hAnsi="Arial" w:cs="Arial"/>
                <w:sz w:val="20"/>
                <w:szCs w:val="20"/>
              </w:rPr>
              <w:t>)</w:t>
            </w:r>
          </w:p>
          <w:p w:rsidR="00883A82" w:rsidRPr="00D1364F" w:rsidRDefault="00883A82" w:rsidP="00214CE6">
            <w:pPr>
              <w:rPr>
                <w:rFonts w:ascii="Arial" w:hAnsi="Arial" w:cs="Arial"/>
                <w:sz w:val="20"/>
                <w:szCs w:val="20"/>
              </w:rPr>
            </w:pPr>
          </w:p>
          <w:p w:rsidR="00883A82" w:rsidRPr="00D1364F" w:rsidRDefault="00883A82" w:rsidP="00214CE6">
            <w:pPr>
              <w:rPr>
                <w:rFonts w:ascii="Arial" w:hAnsi="Arial" w:cs="Arial"/>
                <w:sz w:val="20"/>
                <w:szCs w:val="20"/>
              </w:rPr>
            </w:pPr>
          </w:p>
          <w:p w:rsidR="00883A82" w:rsidRPr="00D1364F" w:rsidRDefault="00883A82" w:rsidP="00214CE6">
            <w:pPr>
              <w:rPr>
                <w:rFonts w:ascii="Arial" w:hAnsi="Arial" w:cs="Arial"/>
                <w:sz w:val="20"/>
                <w:szCs w:val="20"/>
              </w:rPr>
            </w:pPr>
          </w:p>
          <w:p w:rsidR="00883A82" w:rsidRPr="00D1364F" w:rsidRDefault="00883A82" w:rsidP="00214CE6">
            <w:pPr>
              <w:rPr>
                <w:rFonts w:ascii="Arial" w:hAnsi="Arial" w:cs="Arial"/>
                <w:sz w:val="20"/>
                <w:szCs w:val="20"/>
              </w:rPr>
            </w:pPr>
          </w:p>
          <w:p w:rsidR="00883A82" w:rsidRPr="00D1364F" w:rsidRDefault="00883A82" w:rsidP="00214CE6">
            <w:pPr>
              <w:rPr>
                <w:rFonts w:ascii="Arial" w:hAnsi="Arial" w:cs="Arial"/>
                <w:sz w:val="20"/>
                <w:szCs w:val="20"/>
              </w:rPr>
            </w:pPr>
          </w:p>
          <w:p w:rsidR="00883A82" w:rsidRPr="00D1364F" w:rsidRDefault="00883A82" w:rsidP="00214CE6">
            <w:pPr>
              <w:rPr>
                <w:rFonts w:ascii="Arial" w:hAnsi="Arial" w:cs="Arial"/>
                <w:sz w:val="20"/>
                <w:szCs w:val="20"/>
              </w:rPr>
            </w:pPr>
          </w:p>
          <w:p w:rsidR="00883A82" w:rsidRPr="00D1364F" w:rsidRDefault="00883A82" w:rsidP="00214CE6">
            <w:pPr>
              <w:rPr>
                <w:rFonts w:ascii="Arial" w:hAnsi="Arial" w:cs="Arial"/>
                <w:sz w:val="20"/>
                <w:szCs w:val="20"/>
              </w:rPr>
            </w:pPr>
          </w:p>
          <w:p w:rsidR="00B0038E" w:rsidRPr="00D1364F" w:rsidRDefault="00B0038E" w:rsidP="00214CE6">
            <w:pPr>
              <w:rPr>
                <w:rFonts w:ascii="Arial" w:hAnsi="Arial" w:cs="Arial"/>
                <w:sz w:val="20"/>
                <w:szCs w:val="20"/>
              </w:rPr>
            </w:pPr>
          </w:p>
        </w:tc>
        <w:tc>
          <w:tcPr>
            <w:tcW w:w="6351" w:type="dxa"/>
          </w:tcPr>
          <w:p w:rsidR="00B0038E" w:rsidRPr="00D1364F" w:rsidRDefault="005F5728" w:rsidP="00214CE6">
            <w:pPr>
              <w:jc w:val="both"/>
              <w:rPr>
                <w:rFonts w:ascii="Arial" w:hAnsi="Arial" w:cs="Arial"/>
                <w:sz w:val="20"/>
                <w:szCs w:val="20"/>
              </w:rPr>
            </w:pPr>
            <w:r w:rsidRPr="00D1364F">
              <w:rPr>
                <w:rFonts w:ascii="Arial" w:hAnsi="Arial" w:cs="Arial"/>
                <w:sz w:val="20"/>
                <w:szCs w:val="20"/>
              </w:rPr>
              <w:t xml:space="preserve">Aktivitas dosen </w:t>
            </w:r>
            <w:r w:rsidR="00883A82" w:rsidRPr="00D1364F">
              <w:rPr>
                <w:rFonts w:ascii="Arial" w:hAnsi="Arial" w:cs="Arial"/>
                <w:iCs/>
                <w:sz w:val="20"/>
                <w:szCs w:val="20"/>
              </w:rPr>
              <w:t>di RS Pendidikan Utama</w:t>
            </w:r>
            <w:r w:rsidRPr="00D1364F">
              <w:rPr>
                <w:rFonts w:ascii="Arial" w:hAnsi="Arial" w:cs="Arial"/>
                <w:sz w:val="20"/>
                <w:szCs w:val="20"/>
              </w:rPr>
              <w:t xml:space="preserve"> dalam pembelajaran (</w:t>
            </w:r>
            <w:r w:rsidR="00883A82" w:rsidRPr="00D1364F">
              <w:rPr>
                <w:rFonts w:ascii="Arial" w:hAnsi="Arial" w:cs="Arial"/>
                <w:i/>
                <w:sz w:val="20"/>
                <w:szCs w:val="20"/>
              </w:rPr>
              <w:t>operasi,</w:t>
            </w:r>
            <w:r w:rsidR="00883A82" w:rsidRPr="00D1364F">
              <w:rPr>
                <w:rFonts w:ascii="Arial" w:hAnsi="Arial" w:cs="Arial"/>
                <w:sz w:val="20"/>
                <w:szCs w:val="20"/>
              </w:rPr>
              <w:t xml:space="preserve"> </w:t>
            </w:r>
            <w:r w:rsidRPr="00D1364F">
              <w:rPr>
                <w:rFonts w:ascii="Arial" w:hAnsi="Arial" w:cs="Arial"/>
                <w:i/>
                <w:sz w:val="20"/>
                <w:szCs w:val="20"/>
              </w:rPr>
              <w:t>bedside teaching, case presentation, clinical supervisor</w:t>
            </w:r>
            <w:r w:rsidRPr="00D1364F">
              <w:rPr>
                <w:rFonts w:ascii="Arial" w:hAnsi="Arial" w:cs="Arial"/>
                <w:sz w:val="20"/>
                <w:szCs w:val="20"/>
              </w:rPr>
              <w:t>, dll) dalam satu tahun akademik terakhir</w:t>
            </w:r>
          </w:p>
          <w:p w:rsidR="003875F1" w:rsidRPr="00D1364F" w:rsidRDefault="003875F1" w:rsidP="00214CE6">
            <w:pPr>
              <w:numPr>
                <w:ilvl w:val="0"/>
                <w:numId w:val="52"/>
              </w:numPr>
              <w:jc w:val="both"/>
              <w:rPr>
                <w:rFonts w:ascii="Arial" w:hAnsi="Arial" w:cs="Arial"/>
                <w:sz w:val="20"/>
                <w:szCs w:val="20"/>
              </w:rPr>
            </w:pPr>
            <w:r w:rsidRPr="00D1364F">
              <w:rPr>
                <w:rFonts w:ascii="Arial" w:hAnsi="Arial" w:cs="Arial"/>
                <w:sz w:val="20"/>
                <w:szCs w:val="20"/>
              </w:rPr>
              <w:t xml:space="preserve">Kolom (2), diisi </w:t>
            </w:r>
            <w:proofErr w:type="gramStart"/>
            <w:r w:rsidRPr="00D1364F">
              <w:rPr>
                <w:rFonts w:ascii="Arial" w:hAnsi="Arial" w:cs="Arial"/>
                <w:sz w:val="20"/>
                <w:szCs w:val="20"/>
              </w:rPr>
              <w:t>nama</w:t>
            </w:r>
            <w:proofErr w:type="gramEnd"/>
            <w:r w:rsidRPr="00D1364F">
              <w:rPr>
                <w:rFonts w:ascii="Arial" w:hAnsi="Arial" w:cs="Arial"/>
                <w:sz w:val="20"/>
                <w:szCs w:val="20"/>
              </w:rPr>
              <w:t xml:space="preserve"> dosen</w:t>
            </w:r>
            <w:r w:rsidRPr="00D1364F">
              <w:rPr>
                <w:rFonts w:ascii="Arial" w:hAnsi="Arial" w:cs="Arial"/>
                <w:sz w:val="20"/>
                <w:szCs w:val="20"/>
                <w:lang w:val="id-ID"/>
              </w:rPr>
              <w:t xml:space="preserve">. </w:t>
            </w:r>
          </w:p>
          <w:p w:rsidR="00883A82" w:rsidRPr="00D1364F" w:rsidRDefault="005F5728" w:rsidP="00214CE6">
            <w:pPr>
              <w:numPr>
                <w:ilvl w:val="0"/>
                <w:numId w:val="9"/>
              </w:numPr>
              <w:jc w:val="both"/>
              <w:rPr>
                <w:rFonts w:ascii="Arial" w:hAnsi="Arial" w:cs="Arial"/>
                <w:sz w:val="20"/>
                <w:szCs w:val="20"/>
                <w:lang w:val="nb-NO"/>
              </w:rPr>
            </w:pPr>
            <w:r w:rsidRPr="00D1364F">
              <w:rPr>
                <w:rFonts w:ascii="Arial" w:hAnsi="Arial" w:cs="Arial"/>
                <w:sz w:val="20"/>
                <w:szCs w:val="20"/>
                <w:lang w:val="nb-NO"/>
              </w:rPr>
              <w:t>Kolom (</w:t>
            </w:r>
            <w:r w:rsidR="00291D90" w:rsidRPr="00D1364F">
              <w:rPr>
                <w:rFonts w:ascii="Arial" w:hAnsi="Arial" w:cs="Arial"/>
                <w:sz w:val="20"/>
                <w:szCs w:val="20"/>
                <w:lang w:val="id-ID"/>
              </w:rPr>
              <w:t>3</w:t>
            </w:r>
            <w:r w:rsidRPr="00D1364F">
              <w:rPr>
                <w:rFonts w:ascii="Arial" w:hAnsi="Arial" w:cs="Arial"/>
                <w:sz w:val="20"/>
                <w:szCs w:val="20"/>
                <w:lang w:val="nb-NO"/>
              </w:rPr>
              <w:t>), diisi jenis keg</w:t>
            </w:r>
            <w:r w:rsidR="00056E04" w:rsidRPr="00D1364F">
              <w:rPr>
                <w:rFonts w:ascii="Arial" w:hAnsi="Arial" w:cs="Arial"/>
                <w:sz w:val="20"/>
                <w:szCs w:val="20"/>
                <w:lang w:val="nb-NO"/>
              </w:rPr>
              <w:t>iatan</w:t>
            </w:r>
            <w:r w:rsidR="00883A82" w:rsidRPr="00D1364F">
              <w:rPr>
                <w:rFonts w:ascii="Arial" w:hAnsi="Arial" w:cs="Arial"/>
                <w:sz w:val="20"/>
                <w:szCs w:val="20"/>
                <w:lang w:val="nb-NO"/>
              </w:rPr>
              <w:t>.</w:t>
            </w:r>
            <w:r w:rsidR="00056E04" w:rsidRPr="00D1364F">
              <w:rPr>
                <w:rFonts w:ascii="Arial" w:hAnsi="Arial" w:cs="Arial"/>
                <w:sz w:val="20"/>
                <w:szCs w:val="20"/>
                <w:lang w:val="nb-NO"/>
              </w:rPr>
              <w:t xml:space="preserve">. Contoh: </w:t>
            </w:r>
            <w:r w:rsidR="00883A82" w:rsidRPr="00D1364F">
              <w:rPr>
                <w:rFonts w:ascii="Arial" w:hAnsi="Arial" w:cs="Arial"/>
                <w:i/>
                <w:sz w:val="20"/>
                <w:szCs w:val="20"/>
              </w:rPr>
              <w:t>operasi,</w:t>
            </w:r>
            <w:r w:rsidR="00883A82" w:rsidRPr="00D1364F">
              <w:rPr>
                <w:rFonts w:ascii="Arial" w:hAnsi="Arial" w:cs="Arial"/>
                <w:sz w:val="20"/>
                <w:szCs w:val="20"/>
              </w:rPr>
              <w:t xml:space="preserve"> </w:t>
            </w:r>
            <w:r w:rsidR="00883A82" w:rsidRPr="00D1364F">
              <w:rPr>
                <w:rFonts w:ascii="Arial" w:hAnsi="Arial" w:cs="Arial"/>
                <w:i/>
                <w:sz w:val="20"/>
                <w:szCs w:val="20"/>
              </w:rPr>
              <w:t>bedside teaching, case presentation, clinical supervisor</w:t>
            </w:r>
            <w:r w:rsidR="00883A82" w:rsidRPr="00D1364F">
              <w:rPr>
                <w:rFonts w:ascii="Arial" w:hAnsi="Arial" w:cs="Arial"/>
                <w:sz w:val="20"/>
                <w:szCs w:val="20"/>
              </w:rPr>
              <w:t xml:space="preserve">, dll) </w:t>
            </w:r>
          </w:p>
          <w:p w:rsidR="005F5728" w:rsidRPr="00D1364F" w:rsidRDefault="005F5728" w:rsidP="00214CE6">
            <w:pPr>
              <w:numPr>
                <w:ilvl w:val="0"/>
                <w:numId w:val="9"/>
              </w:numPr>
              <w:jc w:val="both"/>
              <w:rPr>
                <w:rFonts w:ascii="Arial" w:hAnsi="Arial" w:cs="Arial"/>
                <w:sz w:val="20"/>
                <w:szCs w:val="20"/>
                <w:lang w:val="nb-NO"/>
              </w:rPr>
            </w:pPr>
            <w:r w:rsidRPr="00D1364F">
              <w:rPr>
                <w:rFonts w:ascii="Arial" w:hAnsi="Arial" w:cs="Arial"/>
                <w:sz w:val="20"/>
                <w:szCs w:val="20"/>
                <w:lang w:val="nb-NO"/>
              </w:rPr>
              <w:t>Kolom (</w:t>
            </w:r>
            <w:r w:rsidR="00291D90" w:rsidRPr="00D1364F">
              <w:rPr>
                <w:rFonts w:ascii="Arial" w:hAnsi="Arial" w:cs="Arial"/>
                <w:sz w:val="20"/>
                <w:szCs w:val="20"/>
                <w:lang w:val="id-ID"/>
              </w:rPr>
              <w:t>4</w:t>
            </w:r>
            <w:r w:rsidRPr="00D1364F">
              <w:rPr>
                <w:rFonts w:ascii="Arial" w:hAnsi="Arial" w:cs="Arial"/>
                <w:sz w:val="20"/>
                <w:szCs w:val="20"/>
                <w:lang w:val="nb-NO"/>
              </w:rPr>
              <w:t xml:space="preserve">), diisi jam yang direncanakan untuk setiap kegiatan </w:t>
            </w:r>
          </w:p>
          <w:p w:rsidR="005F5728" w:rsidRPr="00D1364F" w:rsidRDefault="005F5728" w:rsidP="00214CE6">
            <w:pPr>
              <w:numPr>
                <w:ilvl w:val="0"/>
                <w:numId w:val="34"/>
              </w:numPr>
              <w:jc w:val="both"/>
              <w:rPr>
                <w:rFonts w:ascii="Arial" w:hAnsi="Arial" w:cs="Arial"/>
                <w:b/>
                <w:sz w:val="20"/>
                <w:szCs w:val="20"/>
                <w:lang w:val="nb-NO"/>
              </w:rPr>
            </w:pPr>
            <w:r w:rsidRPr="00D1364F">
              <w:rPr>
                <w:rFonts w:ascii="Arial" w:hAnsi="Arial" w:cs="Arial"/>
                <w:sz w:val="20"/>
                <w:szCs w:val="20"/>
                <w:lang w:val="nb-NO"/>
              </w:rPr>
              <w:t>Kolom (</w:t>
            </w:r>
            <w:r w:rsidR="00B4666F" w:rsidRPr="00D1364F">
              <w:rPr>
                <w:rFonts w:ascii="Arial" w:hAnsi="Arial" w:cs="Arial"/>
                <w:sz w:val="20"/>
                <w:szCs w:val="20"/>
                <w:lang w:val="id-ID"/>
              </w:rPr>
              <w:t>5</w:t>
            </w:r>
            <w:r w:rsidRPr="00D1364F">
              <w:rPr>
                <w:rFonts w:ascii="Arial" w:hAnsi="Arial" w:cs="Arial"/>
                <w:sz w:val="20"/>
                <w:szCs w:val="20"/>
                <w:lang w:val="nb-NO"/>
              </w:rPr>
              <w:t>), diisi jam realisasi untuk setiap kegiatan</w:t>
            </w:r>
            <w:r w:rsidR="00B215AE" w:rsidRPr="00D1364F">
              <w:rPr>
                <w:rFonts w:ascii="Arial" w:hAnsi="Arial" w:cs="Arial"/>
                <w:sz w:val="20"/>
                <w:szCs w:val="20"/>
                <w:lang w:val="nb-NO"/>
              </w:rPr>
              <w:t>.</w:t>
            </w:r>
          </w:p>
          <w:p w:rsidR="00056E04" w:rsidRPr="00D1364F" w:rsidRDefault="00056E04" w:rsidP="00214CE6">
            <w:pPr>
              <w:ind w:left="360"/>
              <w:jc w:val="both"/>
              <w:rPr>
                <w:rFonts w:ascii="Arial" w:hAnsi="Arial" w:cs="Arial"/>
                <w:b/>
                <w:sz w:val="20"/>
                <w:szCs w:val="20"/>
                <w:lang w:val="nb-NO"/>
              </w:rPr>
            </w:pPr>
          </w:p>
        </w:tc>
      </w:tr>
      <w:tr w:rsidR="00D1364F" w:rsidRPr="00D1364F" w:rsidTr="001A1DE2">
        <w:tc>
          <w:tcPr>
            <w:tcW w:w="1106" w:type="dxa"/>
            <w:tcBorders>
              <w:bottom w:val="single" w:sz="4" w:space="0" w:color="auto"/>
            </w:tcBorders>
          </w:tcPr>
          <w:p w:rsidR="00DD3B7C" w:rsidRPr="00D1364F" w:rsidRDefault="00883A82" w:rsidP="00214CE6">
            <w:pPr>
              <w:jc w:val="center"/>
              <w:rPr>
                <w:rFonts w:ascii="Arial" w:hAnsi="Arial" w:cs="Arial"/>
                <w:sz w:val="20"/>
                <w:szCs w:val="20"/>
              </w:rPr>
            </w:pPr>
            <w:r w:rsidRPr="00D1364F">
              <w:rPr>
                <w:rFonts w:ascii="Arial" w:hAnsi="Arial" w:cs="Arial"/>
                <w:sz w:val="20"/>
                <w:szCs w:val="20"/>
              </w:rPr>
              <w:t>4.4.1</w:t>
            </w:r>
          </w:p>
          <w:p w:rsidR="005F5728" w:rsidRPr="00D1364F" w:rsidRDefault="00DD3B7C" w:rsidP="00214CE6">
            <w:pPr>
              <w:rPr>
                <w:rFonts w:ascii="Arial" w:hAnsi="Arial" w:cs="Arial"/>
                <w:sz w:val="20"/>
                <w:szCs w:val="20"/>
              </w:rPr>
            </w:pPr>
            <w:r w:rsidRPr="00D1364F">
              <w:rPr>
                <w:rFonts w:ascii="Arial" w:hAnsi="Arial" w:cs="Arial"/>
                <w:sz w:val="20"/>
                <w:szCs w:val="20"/>
              </w:rPr>
              <w:t>(Tabel A)</w:t>
            </w:r>
          </w:p>
        </w:tc>
        <w:tc>
          <w:tcPr>
            <w:tcW w:w="1224" w:type="dxa"/>
            <w:tcBorders>
              <w:bottom w:val="single" w:sz="4" w:space="0" w:color="auto"/>
            </w:tcBorders>
          </w:tcPr>
          <w:p w:rsidR="00B0038E" w:rsidRPr="00D1364F" w:rsidRDefault="00B0038E" w:rsidP="00214CE6">
            <w:pPr>
              <w:jc w:val="center"/>
              <w:rPr>
                <w:rFonts w:ascii="Arial" w:hAnsi="Arial" w:cs="Arial"/>
                <w:sz w:val="20"/>
                <w:szCs w:val="20"/>
              </w:rPr>
            </w:pPr>
          </w:p>
        </w:tc>
        <w:tc>
          <w:tcPr>
            <w:tcW w:w="6351" w:type="dxa"/>
          </w:tcPr>
          <w:p w:rsidR="00883A82" w:rsidRPr="00D1364F" w:rsidRDefault="00883A82" w:rsidP="00214CE6">
            <w:pPr>
              <w:rPr>
                <w:rFonts w:ascii="Arial" w:hAnsi="Arial" w:cs="Arial"/>
                <w:sz w:val="20"/>
                <w:szCs w:val="20"/>
                <w:lang w:val="id-ID"/>
              </w:rPr>
            </w:pPr>
            <w:r w:rsidRPr="00D1364F">
              <w:rPr>
                <w:rFonts w:ascii="Arial" w:hAnsi="Arial" w:cs="Arial"/>
                <w:sz w:val="20"/>
                <w:szCs w:val="20"/>
              </w:rPr>
              <w:t xml:space="preserve">Aktivitas dosen </w:t>
            </w:r>
            <w:r w:rsidRPr="00D1364F">
              <w:rPr>
                <w:rFonts w:ascii="Arial" w:hAnsi="Arial" w:cs="Arial"/>
                <w:iCs/>
                <w:sz w:val="20"/>
                <w:szCs w:val="20"/>
              </w:rPr>
              <w:t>di RS Pendidikan Afiliasi dan Satelit</w:t>
            </w:r>
            <w:r w:rsidRPr="00D1364F" w:rsidDel="007B30DE">
              <w:rPr>
                <w:rFonts w:ascii="Arial" w:hAnsi="Arial" w:cs="Arial"/>
                <w:sz w:val="20"/>
                <w:szCs w:val="20"/>
              </w:rPr>
              <w:t xml:space="preserve"> </w:t>
            </w:r>
            <w:r w:rsidRPr="00D1364F">
              <w:rPr>
                <w:rFonts w:ascii="Arial" w:hAnsi="Arial" w:cs="Arial"/>
                <w:sz w:val="20"/>
                <w:szCs w:val="20"/>
              </w:rPr>
              <w:t xml:space="preserve">yang bidang keahliannya sesuai dengan PS dinyatakan dalam </w:t>
            </w:r>
            <w:r w:rsidRPr="00D1364F">
              <w:rPr>
                <w:rFonts w:ascii="Arial" w:hAnsi="Arial" w:cs="Arial"/>
                <w:b/>
                <w:sz w:val="20"/>
                <w:szCs w:val="20"/>
              </w:rPr>
              <w:t>jam per tahun akademik</w:t>
            </w:r>
            <w:r w:rsidRPr="00D1364F">
              <w:rPr>
                <w:rFonts w:ascii="Arial" w:hAnsi="Arial" w:cs="Arial"/>
                <w:sz w:val="20"/>
                <w:szCs w:val="20"/>
              </w:rPr>
              <w:t xml:space="preserve"> terakhir</w:t>
            </w:r>
            <w:r w:rsidRPr="00D1364F">
              <w:rPr>
                <w:rFonts w:ascii="Arial" w:hAnsi="Arial" w:cs="Arial"/>
                <w:sz w:val="20"/>
                <w:szCs w:val="20"/>
                <w:lang w:val="id-ID"/>
              </w:rPr>
              <w:t>.</w:t>
            </w:r>
          </w:p>
          <w:p w:rsidR="00883A82" w:rsidRPr="00D1364F" w:rsidRDefault="00883A82" w:rsidP="00214CE6">
            <w:pPr>
              <w:rPr>
                <w:rFonts w:ascii="Arial" w:hAnsi="Arial" w:cs="Arial"/>
                <w:sz w:val="20"/>
                <w:szCs w:val="20"/>
                <w:lang w:val="id-ID"/>
              </w:rPr>
            </w:pPr>
          </w:p>
          <w:p w:rsidR="00883A82" w:rsidRPr="00D1364F" w:rsidRDefault="00883A82" w:rsidP="00214CE6">
            <w:pPr>
              <w:rPr>
                <w:rFonts w:ascii="Arial" w:hAnsi="Arial" w:cs="Arial"/>
                <w:sz w:val="20"/>
                <w:szCs w:val="20"/>
              </w:rPr>
            </w:pPr>
            <w:r w:rsidRPr="00D1364F">
              <w:rPr>
                <w:rFonts w:ascii="Arial" w:hAnsi="Arial" w:cs="Arial"/>
                <w:sz w:val="20"/>
                <w:szCs w:val="20"/>
              </w:rPr>
              <w:t>Kolom (2), diisi nama dosen</w:t>
            </w:r>
          </w:p>
          <w:p w:rsidR="00DD3B7C" w:rsidRPr="00D1364F" w:rsidRDefault="00883A82" w:rsidP="00214CE6">
            <w:pPr>
              <w:ind w:left="915" w:hanging="915"/>
              <w:rPr>
                <w:rFonts w:ascii="Arial" w:hAnsi="Arial" w:cs="Arial"/>
                <w:sz w:val="20"/>
                <w:szCs w:val="20"/>
              </w:rPr>
            </w:pPr>
            <w:r w:rsidRPr="00D1364F">
              <w:rPr>
                <w:rFonts w:ascii="Arial" w:hAnsi="Arial" w:cs="Arial"/>
                <w:sz w:val="20"/>
                <w:szCs w:val="20"/>
              </w:rPr>
              <w:t xml:space="preserve">Kolom (3), </w:t>
            </w:r>
            <w:r w:rsidR="00DD3B7C" w:rsidRPr="00D1364F">
              <w:rPr>
                <w:rFonts w:ascii="Arial" w:hAnsi="Arial" w:cs="Arial"/>
                <w:sz w:val="20"/>
                <w:szCs w:val="20"/>
              </w:rPr>
              <w:t>diisi Nomor Induk Dosen nasional (NIDN)</w:t>
            </w:r>
          </w:p>
          <w:p w:rsidR="00DD3B7C" w:rsidRPr="00D1364F" w:rsidRDefault="00883A82" w:rsidP="00214CE6">
            <w:pPr>
              <w:ind w:left="915" w:hanging="915"/>
              <w:rPr>
                <w:rFonts w:ascii="Arial" w:hAnsi="Arial" w:cs="Arial"/>
                <w:sz w:val="20"/>
                <w:szCs w:val="20"/>
              </w:rPr>
            </w:pPr>
            <w:r w:rsidRPr="00D1364F">
              <w:rPr>
                <w:rFonts w:ascii="Arial" w:hAnsi="Arial" w:cs="Arial"/>
                <w:sz w:val="20"/>
                <w:szCs w:val="20"/>
              </w:rPr>
              <w:t>Kolom (4),</w:t>
            </w:r>
            <w:r w:rsidR="00DD3B7C" w:rsidRPr="00D1364F">
              <w:rPr>
                <w:rFonts w:ascii="Arial" w:hAnsi="Arial" w:cs="Arial"/>
                <w:sz w:val="20"/>
                <w:szCs w:val="20"/>
              </w:rPr>
              <w:t xml:space="preserve"> diisi tanggal lahir</w:t>
            </w:r>
          </w:p>
          <w:p w:rsidR="00DD3B7C" w:rsidRPr="00D1364F" w:rsidRDefault="00883A82" w:rsidP="00214CE6">
            <w:pPr>
              <w:ind w:left="915" w:hanging="915"/>
              <w:rPr>
                <w:rFonts w:ascii="Arial" w:hAnsi="Arial" w:cs="Arial"/>
                <w:sz w:val="20"/>
                <w:szCs w:val="20"/>
              </w:rPr>
            </w:pPr>
            <w:r w:rsidRPr="00D1364F">
              <w:rPr>
                <w:rFonts w:ascii="Arial" w:hAnsi="Arial" w:cs="Arial"/>
                <w:sz w:val="20"/>
                <w:szCs w:val="20"/>
              </w:rPr>
              <w:t xml:space="preserve">Kolom (5), diisi </w:t>
            </w:r>
            <w:r w:rsidR="00DD3B7C" w:rsidRPr="00D1364F">
              <w:rPr>
                <w:rFonts w:ascii="Arial" w:hAnsi="Arial" w:cs="Arial"/>
                <w:sz w:val="20"/>
                <w:szCs w:val="20"/>
              </w:rPr>
              <w:t>jabatan akademik</w:t>
            </w:r>
          </w:p>
          <w:p w:rsidR="00DD3B7C" w:rsidRPr="00D1364F" w:rsidRDefault="00883A82" w:rsidP="00214CE6">
            <w:pPr>
              <w:ind w:left="915" w:hanging="915"/>
              <w:rPr>
                <w:rFonts w:ascii="Arial" w:hAnsi="Arial" w:cs="Arial"/>
                <w:sz w:val="20"/>
                <w:szCs w:val="20"/>
              </w:rPr>
            </w:pPr>
            <w:r w:rsidRPr="00D1364F">
              <w:rPr>
                <w:rFonts w:ascii="Arial" w:hAnsi="Arial" w:cs="Arial"/>
                <w:sz w:val="20"/>
                <w:szCs w:val="20"/>
              </w:rPr>
              <w:t xml:space="preserve">Kolom (6), diisi </w:t>
            </w:r>
            <w:r w:rsidR="00DD3B7C" w:rsidRPr="00D1364F">
              <w:rPr>
                <w:rFonts w:ascii="Arial" w:hAnsi="Arial" w:cs="Arial"/>
                <w:sz w:val="20"/>
                <w:szCs w:val="20"/>
              </w:rPr>
              <w:t>pendidikan (S-1, S-2, S-3, Sp, Sp.K), bidang dan asal PT/RS</w:t>
            </w:r>
          </w:p>
          <w:p w:rsidR="00DD3B7C" w:rsidRPr="00D1364F" w:rsidRDefault="00883A82" w:rsidP="00214CE6">
            <w:pPr>
              <w:ind w:left="915" w:hanging="915"/>
              <w:rPr>
                <w:rFonts w:ascii="Arial" w:hAnsi="Arial" w:cs="Arial"/>
                <w:sz w:val="20"/>
                <w:szCs w:val="20"/>
              </w:rPr>
            </w:pPr>
            <w:r w:rsidRPr="00D1364F">
              <w:rPr>
                <w:rFonts w:ascii="Arial" w:hAnsi="Arial" w:cs="Arial"/>
                <w:sz w:val="20"/>
                <w:szCs w:val="20"/>
              </w:rPr>
              <w:t xml:space="preserve">Kolom (7) diisi </w:t>
            </w:r>
            <w:r w:rsidR="00DD3B7C" w:rsidRPr="00D1364F">
              <w:rPr>
                <w:rFonts w:ascii="Arial" w:hAnsi="Arial" w:cs="Arial"/>
                <w:sz w:val="20"/>
                <w:szCs w:val="20"/>
              </w:rPr>
              <w:t>bidang keahlian</w:t>
            </w:r>
          </w:p>
          <w:p w:rsidR="005F5728" w:rsidRPr="00D1364F" w:rsidRDefault="00883A82" w:rsidP="00214CE6">
            <w:pPr>
              <w:jc w:val="both"/>
              <w:rPr>
                <w:rFonts w:ascii="Arial" w:hAnsi="Arial" w:cs="Arial"/>
                <w:sz w:val="20"/>
                <w:szCs w:val="20"/>
                <w:lang w:val="id-ID"/>
              </w:rPr>
            </w:pPr>
            <w:r w:rsidRPr="00D1364F">
              <w:rPr>
                <w:rFonts w:ascii="Arial" w:hAnsi="Arial" w:cs="Arial"/>
                <w:sz w:val="20"/>
                <w:szCs w:val="20"/>
              </w:rPr>
              <w:t xml:space="preserve">Kolom (8) </w:t>
            </w:r>
            <w:r w:rsidR="00F0007A" w:rsidRPr="00D1364F">
              <w:rPr>
                <w:rFonts w:ascii="Arial" w:hAnsi="Arial" w:cs="Arial"/>
                <w:sz w:val="20"/>
                <w:szCs w:val="20"/>
              </w:rPr>
              <w:t>Jumlah jam mengajar</w:t>
            </w:r>
          </w:p>
        </w:tc>
      </w:tr>
      <w:tr w:rsidR="00D1364F" w:rsidRPr="00D1364F" w:rsidTr="001A1DE2">
        <w:tc>
          <w:tcPr>
            <w:tcW w:w="1106" w:type="dxa"/>
            <w:tcBorders>
              <w:bottom w:val="single" w:sz="4" w:space="0" w:color="auto"/>
            </w:tcBorders>
          </w:tcPr>
          <w:p w:rsidR="00DD3B7C" w:rsidRPr="00D1364F" w:rsidRDefault="00DD3B7C" w:rsidP="00214CE6">
            <w:pPr>
              <w:jc w:val="center"/>
              <w:rPr>
                <w:rFonts w:ascii="Arial" w:hAnsi="Arial" w:cs="Arial"/>
                <w:sz w:val="20"/>
                <w:szCs w:val="20"/>
              </w:rPr>
            </w:pPr>
            <w:r w:rsidRPr="00D1364F">
              <w:rPr>
                <w:rFonts w:ascii="Arial" w:hAnsi="Arial" w:cs="Arial"/>
                <w:sz w:val="20"/>
                <w:szCs w:val="20"/>
              </w:rPr>
              <w:t>4.4.1</w:t>
            </w:r>
          </w:p>
          <w:p w:rsidR="00DD3B7C" w:rsidRPr="00D1364F" w:rsidRDefault="00DD3B7C" w:rsidP="00214CE6">
            <w:pPr>
              <w:jc w:val="center"/>
              <w:rPr>
                <w:rFonts w:ascii="Arial" w:hAnsi="Arial" w:cs="Arial"/>
                <w:sz w:val="20"/>
                <w:szCs w:val="20"/>
              </w:rPr>
            </w:pPr>
            <w:r w:rsidRPr="00D1364F">
              <w:rPr>
                <w:rFonts w:ascii="Arial" w:hAnsi="Arial" w:cs="Arial"/>
                <w:sz w:val="20"/>
                <w:szCs w:val="20"/>
              </w:rPr>
              <w:t>(Tabel B)</w:t>
            </w:r>
          </w:p>
        </w:tc>
        <w:tc>
          <w:tcPr>
            <w:tcW w:w="1224" w:type="dxa"/>
            <w:tcBorders>
              <w:bottom w:val="single" w:sz="4" w:space="0" w:color="auto"/>
            </w:tcBorders>
          </w:tcPr>
          <w:p w:rsidR="00DD3B7C" w:rsidRPr="00D1364F" w:rsidRDefault="00DD3B7C" w:rsidP="00214CE6">
            <w:pPr>
              <w:jc w:val="center"/>
              <w:rPr>
                <w:rFonts w:ascii="Arial" w:hAnsi="Arial" w:cs="Arial"/>
                <w:sz w:val="20"/>
                <w:szCs w:val="20"/>
              </w:rPr>
            </w:pPr>
          </w:p>
        </w:tc>
        <w:tc>
          <w:tcPr>
            <w:tcW w:w="6351" w:type="dxa"/>
          </w:tcPr>
          <w:p w:rsidR="00DD3B7C" w:rsidRPr="00D1364F" w:rsidRDefault="001A1DE2" w:rsidP="00214CE6">
            <w:pPr>
              <w:rPr>
                <w:rFonts w:ascii="Arial" w:hAnsi="Arial" w:cs="Arial"/>
                <w:sz w:val="20"/>
                <w:szCs w:val="20"/>
              </w:rPr>
            </w:pPr>
            <w:r w:rsidRPr="00D1364F">
              <w:rPr>
                <w:rFonts w:ascii="Arial" w:hAnsi="Arial" w:cs="Arial"/>
                <w:sz w:val="20"/>
                <w:szCs w:val="20"/>
              </w:rPr>
              <w:t xml:space="preserve">Tabel distribusi jumlah dosen pada RS Pendidikan </w:t>
            </w:r>
            <w:r w:rsidRPr="00D1364F">
              <w:rPr>
                <w:rFonts w:ascii="Arial" w:hAnsi="Arial" w:cs="Arial"/>
                <w:iCs/>
                <w:sz w:val="20"/>
                <w:szCs w:val="20"/>
              </w:rPr>
              <w:t>Afiliasi dan Satelit</w:t>
            </w:r>
            <w:r w:rsidRPr="00D1364F">
              <w:rPr>
                <w:rFonts w:ascii="Arial" w:hAnsi="Arial" w:cs="Arial"/>
                <w:sz w:val="20"/>
                <w:szCs w:val="20"/>
              </w:rPr>
              <w:t xml:space="preserve"> yang bidang keahliannya sesuai PS berdasarkan </w:t>
            </w:r>
            <w:r w:rsidR="001F2C5C" w:rsidRPr="00D1364F">
              <w:rPr>
                <w:rFonts w:ascii="Arial" w:hAnsi="Arial" w:cs="Arial"/>
                <w:sz w:val="20"/>
                <w:szCs w:val="20"/>
              </w:rPr>
              <w:t>jabatan akademik</w:t>
            </w:r>
            <w:r w:rsidRPr="00D1364F">
              <w:rPr>
                <w:rFonts w:ascii="Arial" w:hAnsi="Arial" w:cs="Arial"/>
                <w:sz w:val="20"/>
                <w:szCs w:val="20"/>
              </w:rPr>
              <w:t xml:space="preserve"> untuk diisi dengan data Tabel A dan B</w:t>
            </w:r>
          </w:p>
          <w:p w:rsidR="001F2C5C" w:rsidRPr="00D1364F" w:rsidRDefault="001F2C5C" w:rsidP="00214CE6">
            <w:pPr>
              <w:rPr>
                <w:rFonts w:ascii="Arial" w:hAnsi="Arial" w:cs="Arial"/>
                <w:sz w:val="20"/>
                <w:szCs w:val="20"/>
              </w:rPr>
            </w:pPr>
            <w:r w:rsidRPr="00D1364F">
              <w:rPr>
                <w:rFonts w:ascii="Arial" w:hAnsi="Arial" w:cs="Arial"/>
                <w:sz w:val="20"/>
                <w:szCs w:val="20"/>
              </w:rPr>
              <w:t>Kolom (2): Jabatan akademik.</w:t>
            </w:r>
          </w:p>
          <w:p w:rsidR="001F2C5C" w:rsidRPr="00D1364F" w:rsidRDefault="001F2C5C" w:rsidP="00214CE6">
            <w:pPr>
              <w:rPr>
                <w:rFonts w:ascii="Arial" w:hAnsi="Arial" w:cs="Arial"/>
                <w:sz w:val="20"/>
                <w:szCs w:val="20"/>
              </w:rPr>
            </w:pPr>
            <w:r w:rsidRPr="00D1364F">
              <w:rPr>
                <w:rFonts w:ascii="Arial" w:hAnsi="Arial" w:cs="Arial"/>
                <w:sz w:val="20"/>
                <w:szCs w:val="20"/>
              </w:rPr>
              <w:t>Kolom (3): Dosen berpendidikan S-2/Sp</w:t>
            </w:r>
          </w:p>
          <w:p w:rsidR="001F2C5C" w:rsidRPr="00D1364F" w:rsidRDefault="001F2C5C" w:rsidP="00214CE6">
            <w:pPr>
              <w:rPr>
                <w:rFonts w:ascii="Arial" w:hAnsi="Arial" w:cs="Arial"/>
                <w:sz w:val="20"/>
                <w:szCs w:val="20"/>
              </w:rPr>
            </w:pPr>
            <w:r w:rsidRPr="00D1364F">
              <w:rPr>
                <w:rFonts w:ascii="Arial" w:hAnsi="Arial" w:cs="Arial"/>
                <w:sz w:val="20"/>
                <w:szCs w:val="20"/>
              </w:rPr>
              <w:t>Kolom (4): Dosen berpendidikan S-3/Sp.K</w:t>
            </w:r>
          </w:p>
        </w:tc>
      </w:tr>
      <w:tr w:rsidR="00D1364F" w:rsidRPr="00D1364F" w:rsidTr="001A1DE2">
        <w:tc>
          <w:tcPr>
            <w:tcW w:w="1106" w:type="dxa"/>
            <w:tcBorders>
              <w:bottom w:val="single" w:sz="4" w:space="0" w:color="auto"/>
            </w:tcBorders>
          </w:tcPr>
          <w:p w:rsidR="001A1DE2" w:rsidRPr="00D1364F" w:rsidRDefault="001A1DE2" w:rsidP="00214CE6">
            <w:pPr>
              <w:jc w:val="center"/>
              <w:rPr>
                <w:rFonts w:ascii="Arial" w:hAnsi="Arial" w:cs="Arial"/>
                <w:sz w:val="20"/>
                <w:szCs w:val="20"/>
              </w:rPr>
            </w:pPr>
            <w:r w:rsidRPr="00D1364F">
              <w:rPr>
                <w:rFonts w:ascii="Arial" w:hAnsi="Arial" w:cs="Arial"/>
                <w:sz w:val="20"/>
                <w:szCs w:val="20"/>
              </w:rPr>
              <w:t>4.4.1</w:t>
            </w:r>
          </w:p>
          <w:p w:rsidR="001A1DE2" w:rsidRPr="00D1364F" w:rsidRDefault="001A1DE2" w:rsidP="00214CE6">
            <w:pPr>
              <w:jc w:val="center"/>
              <w:rPr>
                <w:rFonts w:ascii="Arial" w:hAnsi="Arial" w:cs="Arial"/>
                <w:sz w:val="20"/>
                <w:szCs w:val="20"/>
              </w:rPr>
            </w:pPr>
            <w:r w:rsidRPr="00D1364F">
              <w:rPr>
                <w:rFonts w:ascii="Arial" w:hAnsi="Arial" w:cs="Arial"/>
                <w:sz w:val="20"/>
                <w:szCs w:val="20"/>
              </w:rPr>
              <w:t>(Tabel C)</w:t>
            </w:r>
          </w:p>
        </w:tc>
        <w:tc>
          <w:tcPr>
            <w:tcW w:w="1224" w:type="dxa"/>
            <w:tcBorders>
              <w:bottom w:val="single" w:sz="4" w:space="0" w:color="auto"/>
            </w:tcBorders>
          </w:tcPr>
          <w:p w:rsidR="001A1DE2" w:rsidRPr="00D1364F" w:rsidRDefault="001A1DE2" w:rsidP="00214CE6">
            <w:pPr>
              <w:jc w:val="center"/>
              <w:rPr>
                <w:rFonts w:ascii="Arial" w:hAnsi="Arial" w:cs="Arial"/>
                <w:sz w:val="20"/>
                <w:szCs w:val="20"/>
              </w:rPr>
            </w:pPr>
          </w:p>
        </w:tc>
        <w:tc>
          <w:tcPr>
            <w:tcW w:w="6351" w:type="dxa"/>
          </w:tcPr>
          <w:p w:rsidR="001A1DE2" w:rsidRPr="00D1364F" w:rsidRDefault="001A1DE2" w:rsidP="00214CE6">
            <w:pPr>
              <w:rPr>
                <w:rFonts w:ascii="Arial" w:hAnsi="Arial" w:cs="Arial"/>
                <w:sz w:val="20"/>
                <w:szCs w:val="20"/>
              </w:rPr>
            </w:pPr>
            <w:r w:rsidRPr="00D1364F">
              <w:rPr>
                <w:rFonts w:ascii="Arial" w:hAnsi="Arial" w:cs="Arial"/>
                <w:sz w:val="20"/>
                <w:szCs w:val="20"/>
              </w:rPr>
              <w:t xml:space="preserve">Tabel distribusi jumlah dosen pada RS Pendidikan </w:t>
            </w:r>
            <w:r w:rsidRPr="00D1364F">
              <w:rPr>
                <w:rFonts w:ascii="Arial" w:hAnsi="Arial" w:cs="Arial"/>
                <w:iCs/>
                <w:sz w:val="20"/>
                <w:szCs w:val="20"/>
              </w:rPr>
              <w:t>Afiliasi dan Satelit</w:t>
            </w:r>
            <w:r w:rsidRPr="00D1364F">
              <w:rPr>
                <w:rFonts w:ascii="Arial" w:hAnsi="Arial" w:cs="Arial"/>
                <w:sz w:val="20"/>
                <w:szCs w:val="20"/>
              </w:rPr>
              <w:t xml:space="preserve"> yang bidang keahliannya sesuai PS berdasarkan jenjang pendidikan </w:t>
            </w:r>
          </w:p>
          <w:p w:rsidR="00CE0C38" w:rsidRPr="00D1364F" w:rsidRDefault="00CE0C38" w:rsidP="00214CE6">
            <w:pPr>
              <w:rPr>
                <w:rFonts w:ascii="Arial" w:hAnsi="Arial" w:cs="Arial"/>
                <w:sz w:val="20"/>
                <w:szCs w:val="20"/>
              </w:rPr>
            </w:pPr>
            <w:r w:rsidRPr="00D1364F">
              <w:rPr>
                <w:rFonts w:ascii="Arial" w:hAnsi="Arial" w:cs="Arial"/>
                <w:sz w:val="20"/>
                <w:szCs w:val="20"/>
              </w:rPr>
              <w:t>Kolom (2): Kompetensi dosen</w:t>
            </w:r>
          </w:p>
          <w:p w:rsidR="00CE0C38" w:rsidRPr="00D1364F" w:rsidRDefault="00CE0C38" w:rsidP="00214CE6">
            <w:pPr>
              <w:rPr>
                <w:rFonts w:ascii="Arial" w:hAnsi="Arial" w:cs="Arial"/>
                <w:sz w:val="20"/>
                <w:szCs w:val="20"/>
              </w:rPr>
            </w:pPr>
            <w:r w:rsidRPr="00D1364F">
              <w:rPr>
                <w:rFonts w:ascii="Arial" w:hAnsi="Arial" w:cs="Arial"/>
                <w:sz w:val="20"/>
                <w:szCs w:val="20"/>
              </w:rPr>
              <w:t>Kolom (3): Bidang spesialisasi/sub-spesialisasi</w:t>
            </w:r>
          </w:p>
          <w:p w:rsidR="00CE0C38" w:rsidRPr="00D1364F" w:rsidRDefault="00CE0C38" w:rsidP="00214CE6">
            <w:pPr>
              <w:rPr>
                <w:rFonts w:ascii="Arial" w:hAnsi="Arial" w:cs="Arial"/>
                <w:sz w:val="20"/>
                <w:szCs w:val="20"/>
              </w:rPr>
            </w:pPr>
            <w:r w:rsidRPr="00D1364F">
              <w:rPr>
                <w:rFonts w:ascii="Arial" w:hAnsi="Arial" w:cs="Arial"/>
                <w:sz w:val="20"/>
                <w:szCs w:val="20"/>
              </w:rPr>
              <w:t>Kolom (4): Jumlah dosen</w:t>
            </w:r>
          </w:p>
        </w:tc>
      </w:tr>
      <w:tr w:rsidR="00D1364F" w:rsidRPr="00D1364F" w:rsidTr="001A1DE2">
        <w:tc>
          <w:tcPr>
            <w:tcW w:w="1106" w:type="dxa"/>
            <w:tcBorders>
              <w:bottom w:val="single" w:sz="4" w:space="0" w:color="auto"/>
            </w:tcBorders>
          </w:tcPr>
          <w:p w:rsidR="001A1DE2" w:rsidRPr="00D1364F" w:rsidRDefault="001A1DE2" w:rsidP="00214CE6">
            <w:pPr>
              <w:jc w:val="center"/>
              <w:rPr>
                <w:rFonts w:ascii="Arial" w:hAnsi="Arial" w:cs="Arial"/>
                <w:sz w:val="20"/>
                <w:szCs w:val="20"/>
              </w:rPr>
            </w:pPr>
            <w:r w:rsidRPr="00D1364F">
              <w:rPr>
                <w:rFonts w:ascii="Arial" w:hAnsi="Arial" w:cs="Arial"/>
                <w:sz w:val="20"/>
                <w:szCs w:val="20"/>
              </w:rPr>
              <w:t>4.4.2</w:t>
            </w:r>
          </w:p>
        </w:tc>
        <w:tc>
          <w:tcPr>
            <w:tcW w:w="1224" w:type="dxa"/>
            <w:tcBorders>
              <w:bottom w:val="single" w:sz="4" w:space="0" w:color="auto"/>
            </w:tcBorders>
          </w:tcPr>
          <w:p w:rsidR="001A1DE2" w:rsidRPr="00D1364F" w:rsidRDefault="001A1DE2" w:rsidP="00214CE6">
            <w:pPr>
              <w:jc w:val="center"/>
              <w:rPr>
                <w:rFonts w:ascii="Arial" w:hAnsi="Arial" w:cs="Arial"/>
                <w:sz w:val="20"/>
                <w:szCs w:val="20"/>
              </w:rPr>
            </w:pPr>
            <w:r w:rsidRPr="00D1364F">
              <w:rPr>
                <w:rFonts w:ascii="Arial" w:hAnsi="Arial" w:cs="Arial"/>
                <w:sz w:val="20"/>
                <w:szCs w:val="20"/>
              </w:rPr>
              <w:t>(2)-(11)</w:t>
            </w:r>
          </w:p>
        </w:tc>
        <w:tc>
          <w:tcPr>
            <w:tcW w:w="6351" w:type="dxa"/>
          </w:tcPr>
          <w:p w:rsidR="001A1DE2" w:rsidRPr="00D1364F" w:rsidRDefault="001A1DE2" w:rsidP="00214CE6">
            <w:pPr>
              <w:rPr>
                <w:rFonts w:ascii="Arial" w:hAnsi="Arial" w:cs="Arial"/>
                <w:sz w:val="20"/>
                <w:szCs w:val="20"/>
                <w:lang w:val="id-ID"/>
              </w:rPr>
            </w:pPr>
            <w:r w:rsidRPr="00D1364F">
              <w:rPr>
                <w:rFonts w:ascii="Arial" w:hAnsi="Arial" w:cs="Arial"/>
                <w:sz w:val="20"/>
                <w:szCs w:val="20"/>
              </w:rPr>
              <w:t xml:space="preserve">Aktivitas dosen </w:t>
            </w:r>
            <w:r w:rsidRPr="00D1364F">
              <w:rPr>
                <w:rFonts w:ascii="Arial" w:hAnsi="Arial" w:cs="Arial"/>
                <w:iCs/>
                <w:sz w:val="20"/>
                <w:szCs w:val="20"/>
              </w:rPr>
              <w:t>di RS Pendidikan Utama</w:t>
            </w:r>
            <w:r w:rsidRPr="00D1364F" w:rsidDel="007B30DE">
              <w:rPr>
                <w:rFonts w:ascii="Arial" w:hAnsi="Arial" w:cs="Arial"/>
                <w:sz w:val="20"/>
                <w:szCs w:val="20"/>
              </w:rPr>
              <w:t xml:space="preserve"> </w:t>
            </w:r>
            <w:r w:rsidRPr="00D1364F">
              <w:rPr>
                <w:rFonts w:ascii="Arial" w:hAnsi="Arial" w:cs="Arial"/>
                <w:sz w:val="20"/>
                <w:szCs w:val="20"/>
              </w:rPr>
              <w:t>yang bidang keahliannya sesuai dengan PS dinyatakan dalam jam per tahun akademik terakhir</w:t>
            </w:r>
            <w:r w:rsidRPr="00D1364F">
              <w:rPr>
                <w:rFonts w:ascii="Arial" w:hAnsi="Arial" w:cs="Arial"/>
                <w:sz w:val="20"/>
                <w:szCs w:val="20"/>
                <w:lang w:val="id-ID"/>
              </w:rPr>
              <w:t>.</w:t>
            </w:r>
          </w:p>
          <w:p w:rsidR="001A1DE2" w:rsidRPr="00D1364F" w:rsidRDefault="001A1DE2" w:rsidP="00214CE6">
            <w:pPr>
              <w:rPr>
                <w:rFonts w:ascii="Arial" w:hAnsi="Arial" w:cs="Arial"/>
                <w:sz w:val="20"/>
                <w:szCs w:val="20"/>
                <w:lang w:val="id-ID"/>
              </w:rPr>
            </w:pPr>
          </w:p>
          <w:p w:rsidR="001A1DE2" w:rsidRPr="00D1364F" w:rsidRDefault="001A1DE2" w:rsidP="00214CE6">
            <w:pPr>
              <w:rPr>
                <w:rFonts w:ascii="Arial" w:hAnsi="Arial" w:cs="Arial"/>
                <w:sz w:val="20"/>
                <w:szCs w:val="20"/>
              </w:rPr>
            </w:pPr>
            <w:r w:rsidRPr="00D1364F">
              <w:rPr>
                <w:rFonts w:ascii="Arial" w:hAnsi="Arial" w:cs="Arial"/>
                <w:sz w:val="20"/>
                <w:szCs w:val="20"/>
              </w:rPr>
              <w:t>Kolom (2), diisi nama dosen</w:t>
            </w:r>
          </w:p>
          <w:p w:rsidR="001A1DE2" w:rsidRPr="00D1364F" w:rsidRDefault="001A1DE2" w:rsidP="00214CE6">
            <w:pPr>
              <w:ind w:left="915" w:hanging="915"/>
              <w:rPr>
                <w:rFonts w:ascii="Arial" w:hAnsi="Arial" w:cs="Arial"/>
                <w:sz w:val="20"/>
                <w:szCs w:val="20"/>
              </w:rPr>
            </w:pPr>
            <w:r w:rsidRPr="00D1364F">
              <w:rPr>
                <w:rFonts w:ascii="Arial" w:hAnsi="Arial" w:cs="Arial"/>
                <w:sz w:val="20"/>
                <w:szCs w:val="20"/>
              </w:rPr>
              <w:t xml:space="preserve">Kolom (3), diisi aktivitas dosen per </w:t>
            </w:r>
            <w:r w:rsidRPr="00D1364F">
              <w:rPr>
                <w:rFonts w:ascii="Arial" w:hAnsi="Arial" w:cs="Arial"/>
                <w:sz w:val="20"/>
                <w:szCs w:val="20"/>
                <w:lang w:val="id-ID"/>
              </w:rPr>
              <w:t>tahun</w:t>
            </w:r>
            <w:r w:rsidRPr="00D1364F">
              <w:rPr>
                <w:rFonts w:ascii="Arial" w:hAnsi="Arial" w:cs="Arial"/>
                <w:sz w:val="20"/>
                <w:szCs w:val="20"/>
              </w:rPr>
              <w:t xml:space="preserve"> di PS sendiri</w:t>
            </w:r>
          </w:p>
          <w:p w:rsidR="001A1DE2" w:rsidRPr="00D1364F" w:rsidRDefault="001A1DE2" w:rsidP="00214CE6">
            <w:pPr>
              <w:ind w:left="915" w:hanging="915"/>
              <w:rPr>
                <w:rFonts w:ascii="Arial" w:hAnsi="Arial" w:cs="Arial"/>
                <w:sz w:val="20"/>
                <w:szCs w:val="20"/>
              </w:rPr>
            </w:pPr>
            <w:r w:rsidRPr="00D1364F">
              <w:rPr>
                <w:rFonts w:ascii="Arial" w:hAnsi="Arial" w:cs="Arial"/>
                <w:sz w:val="20"/>
                <w:szCs w:val="20"/>
              </w:rPr>
              <w:t xml:space="preserve">Kolom (4), diisi aktivitas dosen per </w:t>
            </w:r>
            <w:r w:rsidRPr="00D1364F">
              <w:rPr>
                <w:rFonts w:ascii="Arial" w:hAnsi="Arial" w:cs="Arial"/>
                <w:sz w:val="20"/>
                <w:szCs w:val="20"/>
                <w:lang w:val="id-ID"/>
              </w:rPr>
              <w:t>tahun</w:t>
            </w:r>
            <w:r w:rsidRPr="00D1364F">
              <w:rPr>
                <w:rFonts w:ascii="Arial" w:hAnsi="Arial" w:cs="Arial"/>
                <w:sz w:val="20"/>
                <w:szCs w:val="20"/>
              </w:rPr>
              <w:t xml:space="preserve"> di luar PS dalam PT sendiri</w:t>
            </w:r>
          </w:p>
          <w:p w:rsidR="001A1DE2" w:rsidRPr="00D1364F" w:rsidRDefault="001A1DE2" w:rsidP="00214CE6">
            <w:pPr>
              <w:ind w:left="915" w:hanging="915"/>
              <w:rPr>
                <w:rFonts w:ascii="Arial" w:hAnsi="Arial" w:cs="Arial"/>
                <w:sz w:val="20"/>
                <w:szCs w:val="20"/>
              </w:rPr>
            </w:pPr>
            <w:r w:rsidRPr="00D1364F">
              <w:rPr>
                <w:rFonts w:ascii="Arial" w:hAnsi="Arial" w:cs="Arial"/>
                <w:sz w:val="20"/>
                <w:szCs w:val="20"/>
              </w:rPr>
              <w:t xml:space="preserve">Kolom (5), diisi aktivitas dosen per </w:t>
            </w:r>
            <w:r w:rsidRPr="00D1364F">
              <w:rPr>
                <w:rFonts w:ascii="Arial" w:hAnsi="Arial" w:cs="Arial"/>
                <w:sz w:val="20"/>
                <w:szCs w:val="20"/>
                <w:lang w:val="id-ID"/>
              </w:rPr>
              <w:t>tahun</w:t>
            </w:r>
            <w:r w:rsidRPr="00D1364F">
              <w:rPr>
                <w:rFonts w:ascii="Arial" w:hAnsi="Arial" w:cs="Arial"/>
                <w:sz w:val="20"/>
                <w:szCs w:val="20"/>
              </w:rPr>
              <w:t xml:space="preserve"> di luar PS di luar PT sendiri</w:t>
            </w:r>
          </w:p>
          <w:p w:rsidR="001A1DE2" w:rsidRPr="00D1364F" w:rsidRDefault="001A1DE2" w:rsidP="00214CE6">
            <w:pPr>
              <w:ind w:left="915" w:hanging="915"/>
              <w:rPr>
                <w:rFonts w:ascii="Arial" w:hAnsi="Arial" w:cs="Arial"/>
                <w:sz w:val="20"/>
                <w:szCs w:val="20"/>
              </w:rPr>
            </w:pPr>
            <w:r w:rsidRPr="00D1364F">
              <w:rPr>
                <w:rFonts w:ascii="Arial" w:hAnsi="Arial" w:cs="Arial"/>
                <w:sz w:val="20"/>
                <w:szCs w:val="20"/>
              </w:rPr>
              <w:t>Kolom (6), diisi seluruh penelitian baik di dalam maupun di luar PS/PT sendiri</w:t>
            </w:r>
          </w:p>
          <w:p w:rsidR="001A1DE2" w:rsidRPr="00D1364F" w:rsidRDefault="001A1DE2" w:rsidP="00214CE6">
            <w:pPr>
              <w:ind w:left="915" w:hanging="915"/>
              <w:rPr>
                <w:rFonts w:ascii="Arial" w:hAnsi="Arial" w:cs="Arial"/>
                <w:sz w:val="20"/>
                <w:szCs w:val="20"/>
              </w:rPr>
            </w:pPr>
            <w:r w:rsidRPr="00D1364F">
              <w:rPr>
                <w:rFonts w:ascii="Arial" w:hAnsi="Arial" w:cs="Arial"/>
                <w:sz w:val="20"/>
                <w:szCs w:val="20"/>
              </w:rPr>
              <w:t>Kolom (7) diisi seluruh pengabdian kepada masyarakat baik di dalam maupun di PS/RS Utama sendiri</w:t>
            </w:r>
          </w:p>
          <w:p w:rsidR="001A1DE2" w:rsidRPr="00D1364F" w:rsidRDefault="001A1DE2" w:rsidP="00214CE6">
            <w:pPr>
              <w:ind w:left="915" w:hanging="915"/>
              <w:rPr>
                <w:rFonts w:ascii="Arial" w:hAnsi="Arial" w:cs="Arial"/>
                <w:sz w:val="20"/>
                <w:szCs w:val="20"/>
              </w:rPr>
            </w:pPr>
            <w:r w:rsidRPr="00D1364F">
              <w:rPr>
                <w:rFonts w:ascii="Arial" w:hAnsi="Arial" w:cs="Arial"/>
                <w:sz w:val="20"/>
                <w:szCs w:val="20"/>
              </w:rPr>
              <w:t>Kolom (8) diisi seluruh pengabdian kepada masyarakat baik di dalam maupun di PS/RS Utama sendiri</w:t>
            </w:r>
            <w:r w:rsidR="00214CE6" w:rsidRPr="00D1364F">
              <w:rPr>
                <w:rFonts w:ascii="Arial" w:hAnsi="Arial" w:cs="Arial"/>
                <w:sz w:val="20"/>
                <w:szCs w:val="20"/>
              </w:rPr>
              <w:t>.</w:t>
            </w:r>
          </w:p>
          <w:p w:rsidR="001A1DE2" w:rsidRPr="00D1364F" w:rsidRDefault="001A1DE2" w:rsidP="00214CE6">
            <w:pPr>
              <w:ind w:left="915" w:hanging="915"/>
              <w:rPr>
                <w:rFonts w:ascii="Arial" w:hAnsi="Arial" w:cs="Arial"/>
                <w:sz w:val="20"/>
                <w:szCs w:val="20"/>
              </w:rPr>
            </w:pPr>
            <w:r w:rsidRPr="00D1364F">
              <w:rPr>
                <w:rFonts w:ascii="Arial" w:hAnsi="Arial" w:cs="Arial"/>
                <w:sz w:val="20"/>
                <w:szCs w:val="20"/>
              </w:rPr>
              <w:lastRenderedPageBreak/>
              <w:t>Kolom (9) diisi seluruh kegiatan manajerial/struktural di dalam PT/RS Pendidikan Utama sendiri</w:t>
            </w:r>
          </w:p>
          <w:p w:rsidR="001A1DE2" w:rsidRPr="00D1364F" w:rsidRDefault="001A1DE2" w:rsidP="00214CE6">
            <w:pPr>
              <w:ind w:left="915" w:hanging="915"/>
              <w:rPr>
                <w:rFonts w:ascii="Arial" w:hAnsi="Arial" w:cs="Arial"/>
                <w:sz w:val="20"/>
                <w:szCs w:val="20"/>
              </w:rPr>
            </w:pPr>
            <w:r w:rsidRPr="00D1364F">
              <w:rPr>
                <w:rFonts w:ascii="Arial" w:hAnsi="Arial" w:cs="Arial"/>
                <w:sz w:val="20"/>
                <w:szCs w:val="20"/>
              </w:rPr>
              <w:t>Kolom (10) diisi seluruh kegiatan manajerial/struktural di luar PS/PT/ RS Pendidikan Utama sendiri</w:t>
            </w:r>
          </w:p>
          <w:p w:rsidR="001A1DE2" w:rsidRPr="00D1364F" w:rsidRDefault="001A1DE2" w:rsidP="00214CE6">
            <w:pPr>
              <w:rPr>
                <w:rFonts w:ascii="Arial" w:hAnsi="Arial" w:cs="Arial"/>
                <w:sz w:val="20"/>
                <w:szCs w:val="20"/>
              </w:rPr>
            </w:pPr>
            <w:r w:rsidRPr="00D1364F">
              <w:rPr>
                <w:rFonts w:ascii="Arial" w:hAnsi="Arial" w:cs="Arial"/>
                <w:sz w:val="20"/>
                <w:szCs w:val="20"/>
              </w:rPr>
              <w:t xml:space="preserve">Kolom (11) diisi jumlah jam kegiatan per </w:t>
            </w:r>
            <w:r w:rsidRPr="00D1364F">
              <w:rPr>
                <w:rFonts w:ascii="Arial" w:hAnsi="Arial" w:cs="Arial"/>
                <w:sz w:val="20"/>
                <w:szCs w:val="20"/>
                <w:lang w:val="id-ID"/>
              </w:rPr>
              <w:t>tahun</w:t>
            </w:r>
            <w:r w:rsidRPr="00D1364F">
              <w:rPr>
                <w:rFonts w:ascii="Arial" w:hAnsi="Arial" w:cs="Arial"/>
                <w:sz w:val="20"/>
                <w:szCs w:val="20"/>
              </w:rPr>
              <w:t>.</w:t>
            </w:r>
          </w:p>
        </w:tc>
      </w:tr>
      <w:tr w:rsidR="00D1364F" w:rsidRPr="00D1364F" w:rsidTr="001A1DE2">
        <w:tc>
          <w:tcPr>
            <w:tcW w:w="1106" w:type="dxa"/>
            <w:tcBorders>
              <w:bottom w:val="single" w:sz="4" w:space="0" w:color="auto"/>
            </w:tcBorders>
          </w:tcPr>
          <w:p w:rsidR="001A1DE2" w:rsidRPr="00D1364F" w:rsidRDefault="001A1DE2" w:rsidP="00214CE6">
            <w:pPr>
              <w:jc w:val="center"/>
              <w:rPr>
                <w:rFonts w:ascii="Arial" w:hAnsi="Arial" w:cs="Arial"/>
                <w:sz w:val="20"/>
                <w:szCs w:val="20"/>
              </w:rPr>
            </w:pPr>
            <w:r w:rsidRPr="00D1364F">
              <w:rPr>
                <w:rFonts w:ascii="Arial" w:hAnsi="Arial" w:cs="Arial"/>
                <w:sz w:val="20"/>
                <w:szCs w:val="20"/>
              </w:rPr>
              <w:lastRenderedPageBreak/>
              <w:t>4.4.3</w:t>
            </w:r>
          </w:p>
          <w:p w:rsidR="001A1DE2" w:rsidRPr="00D1364F" w:rsidRDefault="001A1DE2" w:rsidP="00214CE6">
            <w:pPr>
              <w:jc w:val="center"/>
              <w:rPr>
                <w:rFonts w:ascii="Arial" w:hAnsi="Arial" w:cs="Arial"/>
                <w:sz w:val="20"/>
                <w:szCs w:val="20"/>
              </w:rPr>
            </w:pPr>
          </w:p>
        </w:tc>
        <w:tc>
          <w:tcPr>
            <w:tcW w:w="1224" w:type="dxa"/>
            <w:tcBorders>
              <w:bottom w:val="single" w:sz="4" w:space="0" w:color="auto"/>
            </w:tcBorders>
          </w:tcPr>
          <w:p w:rsidR="001A1DE2" w:rsidRPr="00D1364F" w:rsidRDefault="001A1DE2" w:rsidP="00214CE6">
            <w:pPr>
              <w:jc w:val="center"/>
              <w:rPr>
                <w:rFonts w:ascii="Arial" w:hAnsi="Arial" w:cs="Arial"/>
                <w:sz w:val="20"/>
                <w:szCs w:val="20"/>
              </w:rPr>
            </w:pPr>
            <w:r w:rsidRPr="00D1364F">
              <w:rPr>
                <w:rFonts w:ascii="Arial" w:hAnsi="Arial" w:cs="Arial"/>
                <w:sz w:val="20"/>
                <w:szCs w:val="20"/>
              </w:rPr>
              <w:t>(2)-(5)</w:t>
            </w:r>
          </w:p>
          <w:p w:rsidR="001A1DE2" w:rsidRPr="00D1364F" w:rsidRDefault="001A1DE2" w:rsidP="00214CE6">
            <w:pPr>
              <w:rPr>
                <w:rFonts w:ascii="Arial" w:hAnsi="Arial" w:cs="Arial"/>
                <w:sz w:val="20"/>
                <w:szCs w:val="20"/>
              </w:rPr>
            </w:pPr>
          </w:p>
          <w:p w:rsidR="001A1DE2" w:rsidRPr="00D1364F" w:rsidRDefault="001A1DE2" w:rsidP="00214CE6">
            <w:pPr>
              <w:rPr>
                <w:rFonts w:ascii="Arial" w:hAnsi="Arial" w:cs="Arial"/>
                <w:sz w:val="20"/>
                <w:szCs w:val="20"/>
              </w:rPr>
            </w:pPr>
          </w:p>
          <w:p w:rsidR="001A1DE2" w:rsidRPr="00D1364F" w:rsidRDefault="001A1DE2" w:rsidP="00214CE6">
            <w:pPr>
              <w:rPr>
                <w:rFonts w:ascii="Arial" w:hAnsi="Arial" w:cs="Arial"/>
                <w:sz w:val="20"/>
                <w:szCs w:val="20"/>
              </w:rPr>
            </w:pPr>
          </w:p>
          <w:p w:rsidR="001A1DE2" w:rsidRPr="00D1364F" w:rsidRDefault="001A1DE2" w:rsidP="00214CE6">
            <w:pPr>
              <w:rPr>
                <w:rFonts w:ascii="Arial" w:hAnsi="Arial" w:cs="Arial"/>
                <w:sz w:val="20"/>
                <w:szCs w:val="20"/>
              </w:rPr>
            </w:pPr>
          </w:p>
          <w:p w:rsidR="001A1DE2" w:rsidRPr="00D1364F" w:rsidRDefault="001A1DE2" w:rsidP="00214CE6">
            <w:pPr>
              <w:rPr>
                <w:rFonts w:ascii="Arial" w:hAnsi="Arial" w:cs="Arial"/>
                <w:sz w:val="20"/>
                <w:szCs w:val="20"/>
              </w:rPr>
            </w:pPr>
          </w:p>
          <w:p w:rsidR="001A1DE2" w:rsidRPr="00D1364F" w:rsidRDefault="001A1DE2" w:rsidP="00214CE6">
            <w:pPr>
              <w:rPr>
                <w:rFonts w:ascii="Arial" w:hAnsi="Arial" w:cs="Arial"/>
                <w:sz w:val="20"/>
                <w:szCs w:val="20"/>
              </w:rPr>
            </w:pPr>
          </w:p>
          <w:p w:rsidR="001A1DE2" w:rsidRPr="00D1364F" w:rsidRDefault="001A1DE2" w:rsidP="00214CE6">
            <w:pPr>
              <w:rPr>
                <w:rFonts w:ascii="Arial" w:hAnsi="Arial" w:cs="Arial"/>
                <w:sz w:val="20"/>
                <w:szCs w:val="20"/>
              </w:rPr>
            </w:pPr>
          </w:p>
          <w:p w:rsidR="001A1DE2" w:rsidRPr="00D1364F" w:rsidRDefault="001A1DE2" w:rsidP="00214CE6">
            <w:pPr>
              <w:jc w:val="center"/>
              <w:rPr>
                <w:rFonts w:ascii="Arial" w:hAnsi="Arial" w:cs="Arial"/>
                <w:sz w:val="20"/>
                <w:szCs w:val="20"/>
              </w:rPr>
            </w:pPr>
          </w:p>
        </w:tc>
        <w:tc>
          <w:tcPr>
            <w:tcW w:w="6351" w:type="dxa"/>
          </w:tcPr>
          <w:p w:rsidR="001A1DE2" w:rsidRPr="00D1364F" w:rsidRDefault="001A1DE2" w:rsidP="00214CE6">
            <w:pPr>
              <w:jc w:val="both"/>
              <w:rPr>
                <w:rFonts w:ascii="Arial" w:hAnsi="Arial" w:cs="Arial"/>
                <w:sz w:val="20"/>
                <w:szCs w:val="20"/>
              </w:rPr>
            </w:pPr>
            <w:r w:rsidRPr="00D1364F">
              <w:rPr>
                <w:rFonts w:ascii="Arial" w:hAnsi="Arial" w:cs="Arial"/>
                <w:sz w:val="20"/>
                <w:szCs w:val="20"/>
              </w:rPr>
              <w:t xml:space="preserve">Aktivitas dosen </w:t>
            </w:r>
            <w:r w:rsidRPr="00D1364F">
              <w:rPr>
                <w:rFonts w:ascii="Arial" w:hAnsi="Arial" w:cs="Arial"/>
                <w:iCs/>
                <w:sz w:val="20"/>
                <w:szCs w:val="20"/>
              </w:rPr>
              <w:t>di RS Pendidikan Utama</w:t>
            </w:r>
            <w:r w:rsidRPr="00D1364F">
              <w:rPr>
                <w:rFonts w:ascii="Arial" w:hAnsi="Arial" w:cs="Arial"/>
                <w:sz w:val="20"/>
                <w:szCs w:val="20"/>
              </w:rPr>
              <w:t xml:space="preserve"> dalam pembelajaran (</w:t>
            </w:r>
            <w:r w:rsidRPr="00D1364F">
              <w:rPr>
                <w:rFonts w:ascii="Arial" w:hAnsi="Arial" w:cs="Arial"/>
                <w:i/>
                <w:sz w:val="20"/>
                <w:szCs w:val="20"/>
              </w:rPr>
              <w:t>operasi,</w:t>
            </w:r>
            <w:r w:rsidRPr="00D1364F">
              <w:rPr>
                <w:rFonts w:ascii="Arial" w:hAnsi="Arial" w:cs="Arial"/>
                <w:sz w:val="20"/>
                <w:szCs w:val="20"/>
              </w:rPr>
              <w:t xml:space="preserve"> </w:t>
            </w:r>
            <w:r w:rsidRPr="00D1364F">
              <w:rPr>
                <w:rFonts w:ascii="Arial" w:hAnsi="Arial" w:cs="Arial"/>
                <w:i/>
                <w:sz w:val="20"/>
                <w:szCs w:val="20"/>
              </w:rPr>
              <w:t>bedside teaching, case presentation, clinical supervisor</w:t>
            </w:r>
            <w:r w:rsidRPr="00D1364F">
              <w:rPr>
                <w:rFonts w:ascii="Arial" w:hAnsi="Arial" w:cs="Arial"/>
                <w:sz w:val="20"/>
                <w:szCs w:val="20"/>
              </w:rPr>
              <w:t>, dll) dalam satu tahun akademik terakhir</w:t>
            </w:r>
          </w:p>
          <w:p w:rsidR="001A1DE2" w:rsidRPr="00D1364F" w:rsidRDefault="001A1DE2" w:rsidP="00214CE6">
            <w:pPr>
              <w:numPr>
                <w:ilvl w:val="0"/>
                <w:numId w:val="52"/>
              </w:numPr>
              <w:jc w:val="both"/>
              <w:rPr>
                <w:rFonts w:ascii="Arial" w:hAnsi="Arial" w:cs="Arial"/>
                <w:sz w:val="20"/>
                <w:szCs w:val="20"/>
              </w:rPr>
            </w:pPr>
            <w:r w:rsidRPr="00D1364F">
              <w:rPr>
                <w:rFonts w:ascii="Arial" w:hAnsi="Arial" w:cs="Arial"/>
                <w:sz w:val="20"/>
                <w:szCs w:val="20"/>
              </w:rPr>
              <w:t xml:space="preserve">Kolom (2), diisi </w:t>
            </w:r>
            <w:proofErr w:type="gramStart"/>
            <w:r w:rsidRPr="00D1364F">
              <w:rPr>
                <w:rFonts w:ascii="Arial" w:hAnsi="Arial" w:cs="Arial"/>
                <w:sz w:val="20"/>
                <w:szCs w:val="20"/>
              </w:rPr>
              <w:t>nama</w:t>
            </w:r>
            <w:proofErr w:type="gramEnd"/>
            <w:r w:rsidRPr="00D1364F">
              <w:rPr>
                <w:rFonts w:ascii="Arial" w:hAnsi="Arial" w:cs="Arial"/>
                <w:sz w:val="20"/>
                <w:szCs w:val="20"/>
              </w:rPr>
              <w:t xml:space="preserve"> dosen</w:t>
            </w:r>
            <w:r w:rsidRPr="00D1364F">
              <w:rPr>
                <w:rFonts w:ascii="Arial" w:hAnsi="Arial" w:cs="Arial"/>
                <w:sz w:val="20"/>
                <w:szCs w:val="20"/>
                <w:lang w:val="id-ID"/>
              </w:rPr>
              <w:t xml:space="preserve">. </w:t>
            </w:r>
          </w:p>
          <w:p w:rsidR="001A1DE2" w:rsidRPr="00D1364F" w:rsidRDefault="001A1DE2" w:rsidP="00214CE6">
            <w:pPr>
              <w:numPr>
                <w:ilvl w:val="0"/>
                <w:numId w:val="9"/>
              </w:numPr>
              <w:jc w:val="both"/>
              <w:rPr>
                <w:rFonts w:ascii="Arial" w:hAnsi="Arial" w:cs="Arial"/>
                <w:sz w:val="20"/>
                <w:szCs w:val="20"/>
                <w:lang w:val="nb-NO"/>
              </w:rPr>
            </w:pPr>
            <w:r w:rsidRPr="00D1364F">
              <w:rPr>
                <w:rFonts w:ascii="Arial" w:hAnsi="Arial" w:cs="Arial"/>
                <w:sz w:val="20"/>
                <w:szCs w:val="20"/>
                <w:lang w:val="nb-NO"/>
              </w:rPr>
              <w:t>Kolom (</w:t>
            </w:r>
            <w:r w:rsidRPr="00D1364F">
              <w:rPr>
                <w:rFonts w:ascii="Arial" w:hAnsi="Arial" w:cs="Arial"/>
                <w:sz w:val="20"/>
                <w:szCs w:val="20"/>
                <w:lang w:val="id-ID"/>
              </w:rPr>
              <w:t>3</w:t>
            </w:r>
            <w:r w:rsidRPr="00D1364F">
              <w:rPr>
                <w:rFonts w:ascii="Arial" w:hAnsi="Arial" w:cs="Arial"/>
                <w:sz w:val="20"/>
                <w:szCs w:val="20"/>
                <w:lang w:val="nb-NO"/>
              </w:rPr>
              <w:t xml:space="preserve">), diisi jenis kegiatan.. Contoh: </w:t>
            </w:r>
            <w:r w:rsidRPr="00D1364F">
              <w:rPr>
                <w:rFonts w:ascii="Arial" w:hAnsi="Arial" w:cs="Arial"/>
                <w:i/>
                <w:sz w:val="20"/>
                <w:szCs w:val="20"/>
              </w:rPr>
              <w:t>operasi,</w:t>
            </w:r>
            <w:r w:rsidRPr="00D1364F">
              <w:rPr>
                <w:rFonts w:ascii="Arial" w:hAnsi="Arial" w:cs="Arial"/>
                <w:sz w:val="20"/>
                <w:szCs w:val="20"/>
              </w:rPr>
              <w:t xml:space="preserve"> </w:t>
            </w:r>
            <w:r w:rsidRPr="00D1364F">
              <w:rPr>
                <w:rFonts w:ascii="Arial" w:hAnsi="Arial" w:cs="Arial"/>
                <w:i/>
                <w:sz w:val="20"/>
                <w:szCs w:val="20"/>
              </w:rPr>
              <w:t>bedside teaching, case presentation, clinical supervisor</w:t>
            </w:r>
            <w:r w:rsidRPr="00D1364F">
              <w:rPr>
                <w:rFonts w:ascii="Arial" w:hAnsi="Arial" w:cs="Arial"/>
                <w:sz w:val="20"/>
                <w:szCs w:val="20"/>
              </w:rPr>
              <w:t xml:space="preserve">, dll) </w:t>
            </w:r>
          </w:p>
          <w:p w:rsidR="001A1DE2" w:rsidRPr="00D1364F" w:rsidRDefault="001A1DE2" w:rsidP="00214CE6">
            <w:pPr>
              <w:numPr>
                <w:ilvl w:val="0"/>
                <w:numId w:val="9"/>
              </w:numPr>
              <w:jc w:val="both"/>
              <w:rPr>
                <w:rFonts w:ascii="Arial" w:hAnsi="Arial" w:cs="Arial"/>
                <w:sz w:val="20"/>
                <w:szCs w:val="20"/>
                <w:lang w:val="nb-NO"/>
              </w:rPr>
            </w:pPr>
            <w:r w:rsidRPr="00D1364F">
              <w:rPr>
                <w:rFonts w:ascii="Arial" w:hAnsi="Arial" w:cs="Arial"/>
                <w:sz w:val="20"/>
                <w:szCs w:val="20"/>
                <w:lang w:val="nb-NO"/>
              </w:rPr>
              <w:t>Kolom (</w:t>
            </w:r>
            <w:r w:rsidRPr="00D1364F">
              <w:rPr>
                <w:rFonts w:ascii="Arial" w:hAnsi="Arial" w:cs="Arial"/>
                <w:sz w:val="20"/>
                <w:szCs w:val="20"/>
                <w:lang w:val="id-ID"/>
              </w:rPr>
              <w:t>4</w:t>
            </w:r>
            <w:r w:rsidRPr="00D1364F">
              <w:rPr>
                <w:rFonts w:ascii="Arial" w:hAnsi="Arial" w:cs="Arial"/>
                <w:sz w:val="20"/>
                <w:szCs w:val="20"/>
                <w:lang w:val="nb-NO"/>
              </w:rPr>
              <w:t xml:space="preserve">), diisi jam yang direncanakan untuk setiap kegiatan </w:t>
            </w:r>
          </w:p>
          <w:p w:rsidR="001A1DE2" w:rsidRPr="00D1364F" w:rsidRDefault="001A1DE2" w:rsidP="00214CE6">
            <w:pPr>
              <w:numPr>
                <w:ilvl w:val="0"/>
                <w:numId w:val="34"/>
              </w:numPr>
              <w:jc w:val="both"/>
              <w:rPr>
                <w:rFonts w:ascii="Arial" w:hAnsi="Arial" w:cs="Arial"/>
                <w:b/>
                <w:sz w:val="20"/>
                <w:szCs w:val="20"/>
                <w:lang w:val="nb-NO"/>
              </w:rPr>
            </w:pPr>
            <w:r w:rsidRPr="00D1364F">
              <w:rPr>
                <w:rFonts w:ascii="Arial" w:hAnsi="Arial" w:cs="Arial"/>
                <w:sz w:val="20"/>
                <w:szCs w:val="20"/>
                <w:lang w:val="nb-NO"/>
              </w:rPr>
              <w:t>Kolom (</w:t>
            </w:r>
            <w:r w:rsidRPr="00D1364F">
              <w:rPr>
                <w:rFonts w:ascii="Arial" w:hAnsi="Arial" w:cs="Arial"/>
                <w:sz w:val="20"/>
                <w:szCs w:val="20"/>
                <w:lang w:val="id-ID"/>
              </w:rPr>
              <w:t>5</w:t>
            </w:r>
            <w:r w:rsidRPr="00D1364F">
              <w:rPr>
                <w:rFonts w:ascii="Arial" w:hAnsi="Arial" w:cs="Arial"/>
                <w:sz w:val="20"/>
                <w:szCs w:val="20"/>
                <w:lang w:val="nb-NO"/>
              </w:rPr>
              <w:t>), diisi jam realisasi untuk setiap kegiatan</w:t>
            </w:r>
          </w:p>
          <w:p w:rsidR="001A1DE2" w:rsidRPr="00D1364F" w:rsidRDefault="001A1DE2" w:rsidP="00214CE6">
            <w:pPr>
              <w:rPr>
                <w:rFonts w:ascii="Arial" w:hAnsi="Arial" w:cs="Arial"/>
                <w:sz w:val="20"/>
                <w:szCs w:val="20"/>
              </w:rPr>
            </w:pPr>
          </w:p>
        </w:tc>
      </w:tr>
      <w:tr w:rsidR="00D1364F" w:rsidRPr="00D1364F" w:rsidTr="001A1DE2">
        <w:tc>
          <w:tcPr>
            <w:tcW w:w="1106" w:type="dxa"/>
            <w:tcBorders>
              <w:bottom w:val="single" w:sz="4" w:space="0" w:color="auto"/>
            </w:tcBorders>
          </w:tcPr>
          <w:p w:rsidR="001A1DE2" w:rsidRPr="00D1364F" w:rsidRDefault="001A1DE2" w:rsidP="00214CE6">
            <w:pPr>
              <w:jc w:val="center"/>
              <w:rPr>
                <w:rFonts w:ascii="Arial" w:hAnsi="Arial" w:cs="Arial"/>
                <w:sz w:val="20"/>
                <w:szCs w:val="20"/>
                <w:lang w:val="id-ID"/>
              </w:rPr>
            </w:pPr>
            <w:r w:rsidRPr="00D1364F">
              <w:rPr>
                <w:rFonts w:ascii="Arial" w:hAnsi="Arial" w:cs="Arial"/>
                <w:sz w:val="20"/>
                <w:szCs w:val="20"/>
              </w:rPr>
              <w:t>4.5</w:t>
            </w:r>
            <w:r w:rsidRPr="00D1364F">
              <w:rPr>
                <w:rFonts w:ascii="Arial" w:hAnsi="Arial" w:cs="Arial"/>
                <w:sz w:val="20"/>
                <w:szCs w:val="20"/>
                <w:lang w:val="id-ID"/>
              </w:rPr>
              <w:t>.1</w:t>
            </w:r>
          </w:p>
        </w:tc>
        <w:tc>
          <w:tcPr>
            <w:tcW w:w="1224" w:type="dxa"/>
          </w:tcPr>
          <w:p w:rsidR="001A1DE2" w:rsidRPr="00D1364F" w:rsidRDefault="00F0007A" w:rsidP="00214CE6">
            <w:pPr>
              <w:jc w:val="center"/>
              <w:rPr>
                <w:rFonts w:ascii="Arial" w:hAnsi="Arial" w:cs="Arial"/>
                <w:sz w:val="20"/>
                <w:szCs w:val="20"/>
              </w:rPr>
            </w:pPr>
            <w:r w:rsidRPr="00D1364F">
              <w:rPr>
                <w:rFonts w:ascii="Arial" w:hAnsi="Arial" w:cs="Arial"/>
                <w:sz w:val="20"/>
                <w:szCs w:val="20"/>
              </w:rPr>
              <w:t>(2)-(5</w:t>
            </w:r>
            <w:r w:rsidR="001A1DE2" w:rsidRPr="00D1364F">
              <w:rPr>
                <w:rFonts w:ascii="Arial" w:hAnsi="Arial" w:cs="Arial"/>
                <w:sz w:val="20"/>
                <w:szCs w:val="20"/>
              </w:rPr>
              <w:t>)</w:t>
            </w:r>
          </w:p>
        </w:tc>
        <w:tc>
          <w:tcPr>
            <w:tcW w:w="6351" w:type="dxa"/>
          </w:tcPr>
          <w:p w:rsidR="001A1DE2" w:rsidRPr="00D1364F" w:rsidRDefault="001A1DE2" w:rsidP="00214CE6">
            <w:pPr>
              <w:rPr>
                <w:rFonts w:ascii="Arial" w:hAnsi="Arial" w:cs="Arial"/>
                <w:sz w:val="20"/>
                <w:szCs w:val="20"/>
                <w:lang w:val="sv-SE"/>
              </w:rPr>
            </w:pPr>
            <w:r w:rsidRPr="00D1364F">
              <w:rPr>
                <w:rFonts w:ascii="Arial" w:hAnsi="Arial" w:cs="Arial"/>
                <w:sz w:val="20"/>
                <w:szCs w:val="20"/>
                <w:lang w:val="sv-SE"/>
              </w:rPr>
              <w:t>Tenaga ahli</w:t>
            </w:r>
            <w:r w:rsidRPr="00D1364F">
              <w:rPr>
                <w:rFonts w:ascii="Arial" w:hAnsi="Arial" w:cs="Arial"/>
                <w:sz w:val="20"/>
                <w:szCs w:val="20"/>
                <w:lang w:val="id-ID"/>
              </w:rPr>
              <w:t>/pakar</w:t>
            </w:r>
            <w:r w:rsidRPr="00D1364F">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D1364F">
              <w:rPr>
                <w:rFonts w:ascii="Arial" w:hAnsi="Arial" w:cs="Arial"/>
                <w:sz w:val="20"/>
                <w:szCs w:val="20"/>
                <w:lang w:val="id-ID"/>
              </w:rPr>
              <w:t xml:space="preserve"> dalam tiga tahun terakhir.</w:t>
            </w:r>
            <w:r w:rsidRPr="00D1364F">
              <w:rPr>
                <w:rFonts w:ascii="Arial" w:hAnsi="Arial" w:cs="Arial"/>
                <w:sz w:val="20"/>
                <w:szCs w:val="20"/>
                <w:lang w:val="sv-SE"/>
              </w:rPr>
              <w:t xml:space="preserve"> </w:t>
            </w:r>
          </w:p>
          <w:p w:rsidR="001A1DE2" w:rsidRPr="00D1364F" w:rsidRDefault="001A1DE2" w:rsidP="00214CE6">
            <w:pPr>
              <w:jc w:val="both"/>
              <w:rPr>
                <w:rFonts w:ascii="Arial" w:hAnsi="Arial" w:cs="Arial"/>
                <w:sz w:val="20"/>
                <w:szCs w:val="20"/>
              </w:rPr>
            </w:pPr>
            <w:r w:rsidRPr="00D1364F">
              <w:rPr>
                <w:rFonts w:ascii="Arial" w:hAnsi="Arial" w:cs="Arial"/>
                <w:sz w:val="20"/>
                <w:szCs w:val="20"/>
              </w:rPr>
              <w:t xml:space="preserve">Tuliskan </w:t>
            </w:r>
          </w:p>
          <w:p w:rsidR="001A1DE2" w:rsidRPr="00D1364F" w:rsidRDefault="00B215AE" w:rsidP="00214CE6">
            <w:pPr>
              <w:numPr>
                <w:ilvl w:val="0"/>
                <w:numId w:val="17"/>
              </w:numPr>
              <w:jc w:val="both"/>
              <w:rPr>
                <w:rFonts w:ascii="Arial" w:hAnsi="Arial" w:cs="Arial"/>
                <w:sz w:val="20"/>
                <w:szCs w:val="20"/>
                <w:lang w:val="nb-NO"/>
              </w:rPr>
            </w:pPr>
            <w:r w:rsidRPr="00D1364F">
              <w:rPr>
                <w:rFonts w:ascii="Arial" w:hAnsi="Arial" w:cs="Arial"/>
                <w:sz w:val="20"/>
                <w:szCs w:val="20"/>
                <w:lang w:val="nb-NO"/>
              </w:rPr>
              <w:t xml:space="preserve">Kolom (2) </w:t>
            </w:r>
            <w:r w:rsidR="001A1DE2" w:rsidRPr="00D1364F">
              <w:rPr>
                <w:rFonts w:ascii="Arial" w:hAnsi="Arial" w:cs="Arial"/>
                <w:sz w:val="20"/>
                <w:szCs w:val="20"/>
                <w:lang w:val="nb-NO"/>
              </w:rPr>
              <w:t xml:space="preserve">nama tenaga ahli/pakar dari luar PT yang diundang oleh program </w:t>
            </w:r>
            <w:r w:rsidR="00A471AC" w:rsidRPr="00D1364F">
              <w:rPr>
                <w:rFonts w:ascii="Arial" w:hAnsi="Arial" w:cs="Arial"/>
                <w:sz w:val="20"/>
                <w:szCs w:val="20"/>
                <w:lang w:val="nb-NO"/>
              </w:rPr>
              <w:t>Pendidikan</w:t>
            </w:r>
            <w:r w:rsidR="001A1DE2"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001A1DE2" w:rsidRPr="00D1364F">
              <w:rPr>
                <w:rFonts w:ascii="Arial" w:hAnsi="Arial" w:cs="Arial"/>
                <w:sz w:val="20"/>
                <w:szCs w:val="20"/>
                <w:lang w:val="nb-NO"/>
              </w:rPr>
              <w:t>dalam 3 tahun terakhir</w:t>
            </w:r>
            <w:r w:rsidRPr="00D1364F">
              <w:rPr>
                <w:rFonts w:ascii="Arial" w:hAnsi="Arial" w:cs="Arial"/>
                <w:sz w:val="20"/>
                <w:szCs w:val="20"/>
                <w:lang w:val="nb-NO"/>
              </w:rPr>
              <w:t>.</w:t>
            </w:r>
          </w:p>
          <w:p w:rsidR="001A1DE2" w:rsidRPr="00D1364F" w:rsidRDefault="00B215AE" w:rsidP="00214CE6">
            <w:pPr>
              <w:numPr>
                <w:ilvl w:val="0"/>
                <w:numId w:val="17"/>
              </w:numPr>
              <w:jc w:val="both"/>
              <w:rPr>
                <w:rFonts w:ascii="Arial" w:hAnsi="Arial" w:cs="Arial"/>
                <w:sz w:val="20"/>
                <w:szCs w:val="20"/>
                <w:lang w:val="nb-NO"/>
              </w:rPr>
            </w:pPr>
            <w:r w:rsidRPr="00D1364F">
              <w:rPr>
                <w:rFonts w:ascii="Arial" w:hAnsi="Arial" w:cs="Arial"/>
                <w:sz w:val="20"/>
                <w:szCs w:val="20"/>
              </w:rPr>
              <w:t xml:space="preserve">Kolom (3) </w:t>
            </w:r>
            <w:proofErr w:type="gramStart"/>
            <w:r w:rsidR="001A1DE2" w:rsidRPr="00D1364F">
              <w:rPr>
                <w:rFonts w:ascii="Arial" w:hAnsi="Arial" w:cs="Arial"/>
                <w:sz w:val="20"/>
                <w:szCs w:val="20"/>
              </w:rPr>
              <w:t>nama</w:t>
            </w:r>
            <w:proofErr w:type="gramEnd"/>
            <w:r w:rsidR="001A1DE2" w:rsidRPr="00D1364F">
              <w:rPr>
                <w:rFonts w:ascii="Arial" w:hAnsi="Arial" w:cs="Arial"/>
                <w:sz w:val="20"/>
                <w:szCs w:val="20"/>
              </w:rPr>
              <w:t xml:space="preserve"> dan </w:t>
            </w:r>
            <w:r w:rsidR="001A1DE2" w:rsidRPr="00D1364F">
              <w:rPr>
                <w:rFonts w:ascii="Arial" w:hAnsi="Arial" w:cs="Arial"/>
                <w:sz w:val="20"/>
                <w:szCs w:val="20"/>
                <w:lang w:val="nb-NO"/>
              </w:rPr>
              <w:t>judul kegiatan (misalnya seminar dengan judul peranan matematika dalam bidang industri)</w:t>
            </w:r>
            <w:r w:rsidRPr="00D1364F">
              <w:rPr>
                <w:rFonts w:ascii="Arial" w:hAnsi="Arial" w:cs="Arial"/>
                <w:sz w:val="20"/>
                <w:szCs w:val="20"/>
                <w:lang w:val="nb-NO"/>
              </w:rPr>
              <w:t>.</w:t>
            </w:r>
          </w:p>
          <w:p w:rsidR="00B215AE" w:rsidRPr="00D1364F" w:rsidRDefault="00B215AE" w:rsidP="00214CE6">
            <w:pPr>
              <w:numPr>
                <w:ilvl w:val="0"/>
                <w:numId w:val="17"/>
              </w:numPr>
              <w:jc w:val="both"/>
              <w:rPr>
                <w:rFonts w:ascii="Arial" w:hAnsi="Arial" w:cs="Arial"/>
                <w:sz w:val="20"/>
                <w:szCs w:val="20"/>
                <w:lang w:val="nb-NO"/>
              </w:rPr>
            </w:pPr>
            <w:r w:rsidRPr="00D1364F">
              <w:rPr>
                <w:rFonts w:ascii="Arial" w:hAnsi="Arial" w:cs="Arial"/>
                <w:sz w:val="20"/>
                <w:szCs w:val="20"/>
                <w:lang w:val="nb-NO"/>
              </w:rPr>
              <w:t>Kolom (</w:t>
            </w:r>
            <w:r w:rsidRPr="00D1364F">
              <w:rPr>
                <w:rFonts w:ascii="Arial" w:hAnsi="Arial" w:cs="Arial"/>
                <w:sz w:val="20"/>
                <w:szCs w:val="20"/>
                <w:lang w:val="id-ID"/>
              </w:rPr>
              <w:t>4</w:t>
            </w:r>
            <w:r w:rsidRPr="00D1364F">
              <w:rPr>
                <w:rFonts w:ascii="Arial" w:hAnsi="Arial" w:cs="Arial"/>
                <w:sz w:val="20"/>
                <w:szCs w:val="20"/>
                <w:lang w:val="nb-NO"/>
              </w:rPr>
              <w:t xml:space="preserve">), diisi jam yang direncanakan untuk setiap kegiatan </w:t>
            </w:r>
          </w:p>
          <w:p w:rsidR="001A1DE2" w:rsidRPr="00D1364F" w:rsidRDefault="00B215AE" w:rsidP="00214CE6">
            <w:pPr>
              <w:numPr>
                <w:ilvl w:val="0"/>
                <w:numId w:val="17"/>
              </w:numPr>
              <w:jc w:val="both"/>
              <w:rPr>
                <w:rFonts w:ascii="Arial" w:hAnsi="Arial" w:cs="Arial"/>
                <w:b/>
                <w:sz w:val="20"/>
                <w:szCs w:val="20"/>
                <w:lang w:val="nb-NO"/>
              </w:rPr>
            </w:pPr>
            <w:r w:rsidRPr="00D1364F">
              <w:rPr>
                <w:rFonts w:ascii="Arial" w:hAnsi="Arial" w:cs="Arial"/>
                <w:sz w:val="20"/>
                <w:szCs w:val="20"/>
                <w:lang w:val="nb-NO"/>
              </w:rPr>
              <w:t>Kolom (</w:t>
            </w:r>
            <w:r w:rsidRPr="00D1364F">
              <w:rPr>
                <w:rFonts w:ascii="Arial" w:hAnsi="Arial" w:cs="Arial"/>
                <w:sz w:val="20"/>
                <w:szCs w:val="20"/>
                <w:lang w:val="id-ID"/>
              </w:rPr>
              <w:t>5</w:t>
            </w:r>
            <w:r w:rsidRPr="00D1364F">
              <w:rPr>
                <w:rFonts w:ascii="Arial" w:hAnsi="Arial" w:cs="Arial"/>
                <w:sz w:val="20"/>
                <w:szCs w:val="20"/>
                <w:lang w:val="nb-NO"/>
              </w:rPr>
              <w:t>), diisi jam realisasi untuk setiap kegiatan.</w:t>
            </w:r>
          </w:p>
        </w:tc>
      </w:tr>
      <w:tr w:rsidR="00D1364F" w:rsidRPr="00D1364F" w:rsidTr="001A1DE2">
        <w:tc>
          <w:tcPr>
            <w:tcW w:w="1106" w:type="dxa"/>
            <w:tcBorders>
              <w:bottom w:val="nil"/>
            </w:tcBorders>
          </w:tcPr>
          <w:p w:rsidR="001A1DE2" w:rsidRPr="00D1364F" w:rsidRDefault="001A1DE2" w:rsidP="00214CE6">
            <w:pPr>
              <w:jc w:val="center"/>
              <w:rPr>
                <w:rFonts w:ascii="Arial" w:hAnsi="Arial" w:cs="Arial"/>
                <w:sz w:val="20"/>
                <w:szCs w:val="20"/>
              </w:rPr>
            </w:pPr>
            <w:r w:rsidRPr="00D1364F">
              <w:rPr>
                <w:rFonts w:ascii="Arial" w:hAnsi="Arial" w:cs="Arial"/>
                <w:sz w:val="20"/>
                <w:szCs w:val="20"/>
              </w:rPr>
              <w:t>4.5.2</w:t>
            </w:r>
          </w:p>
        </w:tc>
        <w:tc>
          <w:tcPr>
            <w:tcW w:w="1224" w:type="dxa"/>
            <w:tcBorders>
              <w:bottom w:val="nil"/>
            </w:tcBorders>
          </w:tcPr>
          <w:p w:rsidR="001A1DE2" w:rsidRPr="00D1364F" w:rsidRDefault="001A1DE2" w:rsidP="00214CE6">
            <w:pPr>
              <w:jc w:val="center"/>
              <w:rPr>
                <w:rFonts w:ascii="Arial" w:hAnsi="Arial" w:cs="Arial"/>
                <w:sz w:val="20"/>
                <w:szCs w:val="20"/>
              </w:rPr>
            </w:pPr>
            <w:r w:rsidRPr="00D1364F">
              <w:rPr>
                <w:rFonts w:ascii="Arial" w:hAnsi="Arial" w:cs="Arial"/>
                <w:sz w:val="20"/>
                <w:szCs w:val="20"/>
              </w:rPr>
              <w:t>(2)-(7)</w:t>
            </w:r>
          </w:p>
        </w:tc>
        <w:tc>
          <w:tcPr>
            <w:tcW w:w="6351" w:type="dxa"/>
            <w:tcBorders>
              <w:bottom w:val="nil"/>
            </w:tcBorders>
          </w:tcPr>
          <w:p w:rsidR="001A1DE2" w:rsidRPr="00D1364F" w:rsidRDefault="001A1DE2" w:rsidP="00214CE6">
            <w:pPr>
              <w:rPr>
                <w:rFonts w:ascii="Arial" w:hAnsi="Arial" w:cs="Arial"/>
                <w:sz w:val="20"/>
                <w:szCs w:val="20"/>
              </w:rPr>
            </w:pPr>
            <w:r w:rsidRPr="00D1364F">
              <w:rPr>
                <w:rFonts w:ascii="Arial" w:hAnsi="Arial" w:cs="Arial"/>
                <w:sz w:val="20"/>
                <w:szCs w:val="20"/>
              </w:rPr>
              <w:t xml:space="preserve">Peningkatan kemampuan dosen </w:t>
            </w:r>
            <w:r w:rsidR="00B215AE" w:rsidRPr="00D1364F">
              <w:rPr>
                <w:rFonts w:ascii="Arial" w:hAnsi="Arial" w:cs="Arial"/>
                <w:iCs/>
                <w:sz w:val="20"/>
                <w:szCs w:val="20"/>
              </w:rPr>
              <w:t>RS Pendidikan Utama</w:t>
            </w:r>
            <w:r w:rsidRPr="00D1364F">
              <w:rPr>
                <w:rFonts w:ascii="Arial" w:hAnsi="Arial" w:cs="Arial"/>
                <w:sz w:val="20"/>
                <w:szCs w:val="20"/>
              </w:rPr>
              <w:t xml:space="preserve"> </w:t>
            </w:r>
            <w:r w:rsidR="00B215AE" w:rsidRPr="00D1364F">
              <w:rPr>
                <w:rFonts w:ascii="Arial" w:hAnsi="Arial" w:cs="Arial"/>
                <w:sz w:val="20"/>
                <w:szCs w:val="20"/>
              </w:rPr>
              <w:t xml:space="preserve"> dan RS Pendidikan </w:t>
            </w:r>
            <w:r w:rsidR="00B215AE" w:rsidRPr="00D1364F">
              <w:rPr>
                <w:rFonts w:ascii="Arial" w:hAnsi="Arial" w:cs="Arial"/>
                <w:iCs/>
                <w:sz w:val="20"/>
                <w:szCs w:val="20"/>
              </w:rPr>
              <w:t>Afiliasi dan Satelit</w:t>
            </w:r>
            <w:r w:rsidR="00B215AE" w:rsidRPr="00D1364F">
              <w:rPr>
                <w:rFonts w:ascii="Arial" w:hAnsi="Arial" w:cs="Arial"/>
                <w:sz w:val="20"/>
                <w:szCs w:val="20"/>
              </w:rPr>
              <w:t xml:space="preserve"> </w:t>
            </w:r>
            <w:r w:rsidRPr="00D1364F">
              <w:rPr>
                <w:rFonts w:ascii="Arial" w:hAnsi="Arial" w:cs="Arial"/>
                <w:sz w:val="20"/>
                <w:szCs w:val="20"/>
              </w:rPr>
              <w:t>melalui program tugas belajar dalam bidang yang sesuai dengan bidang PS</w:t>
            </w:r>
          </w:p>
          <w:p w:rsidR="001A1DE2" w:rsidRPr="00D1364F" w:rsidRDefault="001A1DE2" w:rsidP="00214CE6">
            <w:pPr>
              <w:numPr>
                <w:ilvl w:val="0"/>
                <w:numId w:val="53"/>
              </w:numPr>
              <w:rPr>
                <w:rFonts w:ascii="Arial" w:hAnsi="Arial" w:cs="Arial"/>
                <w:sz w:val="20"/>
                <w:szCs w:val="20"/>
              </w:rPr>
            </w:pPr>
            <w:r w:rsidRPr="00D1364F">
              <w:rPr>
                <w:rFonts w:ascii="Arial" w:hAnsi="Arial" w:cs="Arial"/>
                <w:sz w:val="20"/>
                <w:szCs w:val="20"/>
              </w:rPr>
              <w:t>Kolom (2) – diisi nama dosen</w:t>
            </w:r>
          </w:p>
          <w:p w:rsidR="001A1DE2" w:rsidRPr="00D1364F" w:rsidRDefault="001A1DE2" w:rsidP="00214CE6">
            <w:pPr>
              <w:numPr>
                <w:ilvl w:val="0"/>
                <w:numId w:val="35"/>
              </w:numPr>
              <w:rPr>
                <w:rFonts w:ascii="Arial" w:hAnsi="Arial" w:cs="Arial"/>
                <w:sz w:val="20"/>
                <w:szCs w:val="20"/>
              </w:rPr>
            </w:pPr>
            <w:r w:rsidRPr="00D1364F">
              <w:rPr>
                <w:rFonts w:ascii="Arial" w:hAnsi="Arial" w:cs="Arial"/>
                <w:sz w:val="20"/>
                <w:szCs w:val="20"/>
              </w:rPr>
              <w:t>Kolom (3) – diisi jenjang pendidikan lanjut</w:t>
            </w:r>
          </w:p>
          <w:p w:rsidR="001A1DE2" w:rsidRPr="00D1364F" w:rsidRDefault="001A1DE2" w:rsidP="00214CE6">
            <w:pPr>
              <w:numPr>
                <w:ilvl w:val="0"/>
                <w:numId w:val="35"/>
              </w:numPr>
              <w:rPr>
                <w:rFonts w:ascii="Arial" w:hAnsi="Arial" w:cs="Arial"/>
                <w:sz w:val="20"/>
                <w:szCs w:val="20"/>
              </w:rPr>
            </w:pPr>
            <w:r w:rsidRPr="00D1364F">
              <w:rPr>
                <w:rFonts w:ascii="Arial" w:hAnsi="Arial" w:cs="Arial"/>
                <w:sz w:val="20"/>
                <w:szCs w:val="20"/>
              </w:rPr>
              <w:t xml:space="preserve">Kolom (4) – diisi bidang </w:t>
            </w:r>
            <w:r w:rsidR="00A471AC" w:rsidRPr="00D1364F">
              <w:rPr>
                <w:rFonts w:ascii="Arial" w:hAnsi="Arial" w:cs="Arial"/>
                <w:sz w:val="20"/>
                <w:szCs w:val="20"/>
              </w:rPr>
              <w:t>Pendidikan</w:t>
            </w:r>
          </w:p>
          <w:p w:rsidR="001A1DE2" w:rsidRPr="00D1364F" w:rsidRDefault="001A1DE2" w:rsidP="00214CE6">
            <w:pPr>
              <w:numPr>
                <w:ilvl w:val="0"/>
                <w:numId w:val="35"/>
              </w:numPr>
              <w:rPr>
                <w:rFonts w:ascii="Arial" w:hAnsi="Arial" w:cs="Arial"/>
                <w:sz w:val="20"/>
                <w:szCs w:val="20"/>
              </w:rPr>
            </w:pPr>
            <w:r w:rsidRPr="00D1364F">
              <w:rPr>
                <w:rFonts w:ascii="Arial" w:hAnsi="Arial" w:cs="Arial"/>
                <w:sz w:val="20"/>
                <w:szCs w:val="20"/>
              </w:rPr>
              <w:t>Kolom (5) – diisi perguruan tinggi</w:t>
            </w:r>
          </w:p>
          <w:p w:rsidR="001A1DE2" w:rsidRPr="00D1364F" w:rsidRDefault="001A1DE2" w:rsidP="00214CE6">
            <w:pPr>
              <w:numPr>
                <w:ilvl w:val="0"/>
                <w:numId w:val="35"/>
              </w:numPr>
              <w:rPr>
                <w:rFonts w:ascii="Arial" w:hAnsi="Arial" w:cs="Arial"/>
                <w:sz w:val="20"/>
                <w:szCs w:val="20"/>
              </w:rPr>
            </w:pPr>
            <w:r w:rsidRPr="00D1364F">
              <w:rPr>
                <w:rFonts w:ascii="Arial" w:hAnsi="Arial" w:cs="Arial"/>
                <w:sz w:val="20"/>
                <w:szCs w:val="20"/>
              </w:rPr>
              <w:t>Kolom (6) – diisi negara tempat PT</w:t>
            </w:r>
          </w:p>
          <w:p w:rsidR="001A1DE2" w:rsidRPr="00D1364F" w:rsidRDefault="001A1DE2" w:rsidP="00214CE6">
            <w:pPr>
              <w:numPr>
                <w:ilvl w:val="0"/>
                <w:numId w:val="35"/>
              </w:numPr>
              <w:rPr>
                <w:rFonts w:ascii="Arial" w:hAnsi="Arial" w:cs="Arial"/>
                <w:sz w:val="20"/>
                <w:szCs w:val="20"/>
              </w:rPr>
            </w:pPr>
            <w:r w:rsidRPr="00D1364F">
              <w:rPr>
                <w:rFonts w:ascii="Arial" w:hAnsi="Arial" w:cs="Arial"/>
                <w:sz w:val="20"/>
                <w:szCs w:val="20"/>
              </w:rPr>
              <w:t>Kolom (7) – diisi tahun mulai tugas belajar</w:t>
            </w:r>
          </w:p>
        </w:tc>
      </w:tr>
      <w:tr w:rsidR="00D1364F" w:rsidRPr="00D1364F" w:rsidTr="001A1DE2">
        <w:tc>
          <w:tcPr>
            <w:tcW w:w="1106" w:type="dxa"/>
            <w:tcBorders>
              <w:bottom w:val="nil"/>
            </w:tcBorders>
          </w:tcPr>
          <w:p w:rsidR="001A1DE2" w:rsidRPr="00D1364F" w:rsidRDefault="001A1DE2" w:rsidP="00214CE6">
            <w:pPr>
              <w:jc w:val="center"/>
              <w:rPr>
                <w:rFonts w:ascii="Arial" w:hAnsi="Arial" w:cs="Arial"/>
                <w:sz w:val="20"/>
                <w:szCs w:val="20"/>
              </w:rPr>
            </w:pPr>
            <w:r w:rsidRPr="00D1364F">
              <w:rPr>
                <w:rFonts w:ascii="Arial" w:hAnsi="Arial" w:cs="Arial"/>
                <w:sz w:val="20"/>
                <w:szCs w:val="20"/>
                <w:lang w:val="id-ID"/>
              </w:rPr>
              <w:t>4.5.</w:t>
            </w:r>
            <w:r w:rsidR="00B215AE" w:rsidRPr="00D1364F">
              <w:rPr>
                <w:rFonts w:ascii="Arial" w:hAnsi="Arial" w:cs="Arial"/>
                <w:sz w:val="20"/>
                <w:szCs w:val="20"/>
              </w:rPr>
              <w:t>3</w:t>
            </w:r>
          </w:p>
        </w:tc>
        <w:tc>
          <w:tcPr>
            <w:tcW w:w="1224" w:type="dxa"/>
            <w:tcBorders>
              <w:bottom w:val="nil"/>
            </w:tcBorders>
          </w:tcPr>
          <w:p w:rsidR="001A1DE2" w:rsidRPr="00D1364F" w:rsidRDefault="001A1DE2" w:rsidP="00214CE6">
            <w:pPr>
              <w:jc w:val="center"/>
              <w:rPr>
                <w:rFonts w:ascii="Arial" w:hAnsi="Arial" w:cs="Arial"/>
                <w:sz w:val="20"/>
                <w:szCs w:val="20"/>
              </w:rPr>
            </w:pPr>
            <w:r w:rsidRPr="00D1364F">
              <w:rPr>
                <w:rFonts w:ascii="Arial" w:hAnsi="Arial" w:cs="Arial"/>
                <w:sz w:val="20"/>
                <w:szCs w:val="20"/>
              </w:rPr>
              <w:t>(2)-(</w:t>
            </w:r>
            <w:r w:rsidR="00EA0F77" w:rsidRPr="00D1364F">
              <w:rPr>
                <w:rFonts w:ascii="Arial" w:hAnsi="Arial" w:cs="Arial"/>
                <w:sz w:val="20"/>
                <w:szCs w:val="20"/>
              </w:rPr>
              <w:t>8</w:t>
            </w:r>
            <w:r w:rsidRPr="00D1364F">
              <w:rPr>
                <w:rFonts w:ascii="Arial" w:hAnsi="Arial" w:cs="Arial"/>
                <w:sz w:val="20"/>
                <w:szCs w:val="20"/>
              </w:rPr>
              <w:t>)</w:t>
            </w:r>
          </w:p>
        </w:tc>
        <w:tc>
          <w:tcPr>
            <w:tcW w:w="6351" w:type="dxa"/>
            <w:tcBorders>
              <w:bottom w:val="nil"/>
            </w:tcBorders>
          </w:tcPr>
          <w:p w:rsidR="001A1DE2" w:rsidRPr="00D1364F" w:rsidRDefault="001A1DE2" w:rsidP="00214CE6">
            <w:pPr>
              <w:rPr>
                <w:rFonts w:ascii="Arial" w:hAnsi="Arial" w:cs="Arial"/>
                <w:sz w:val="20"/>
                <w:szCs w:val="20"/>
              </w:rPr>
            </w:pPr>
            <w:r w:rsidRPr="00D1364F">
              <w:rPr>
                <w:rFonts w:ascii="Arial" w:hAnsi="Arial" w:cs="Arial"/>
                <w:sz w:val="20"/>
                <w:szCs w:val="20"/>
              </w:rPr>
              <w:t xml:space="preserve">Kegiatan dosen </w:t>
            </w:r>
            <w:r w:rsidR="00B215AE" w:rsidRPr="00D1364F">
              <w:rPr>
                <w:rFonts w:ascii="Arial" w:hAnsi="Arial" w:cs="Arial"/>
                <w:iCs/>
                <w:sz w:val="20"/>
                <w:szCs w:val="20"/>
              </w:rPr>
              <w:t>RS Pendidikan Utama</w:t>
            </w:r>
            <w:r w:rsidR="00B215AE" w:rsidRPr="00D1364F">
              <w:rPr>
                <w:rFonts w:ascii="Arial" w:hAnsi="Arial" w:cs="Arial"/>
                <w:sz w:val="20"/>
                <w:szCs w:val="20"/>
              </w:rPr>
              <w:t xml:space="preserve">  dan RS Pendidikan </w:t>
            </w:r>
            <w:r w:rsidR="00B215AE" w:rsidRPr="00D1364F">
              <w:rPr>
                <w:rFonts w:ascii="Arial" w:hAnsi="Arial" w:cs="Arial"/>
                <w:iCs/>
                <w:sz w:val="20"/>
                <w:szCs w:val="20"/>
              </w:rPr>
              <w:t>Afiliasi dan Satelit</w:t>
            </w:r>
            <w:r w:rsidRPr="00D1364F">
              <w:rPr>
                <w:rFonts w:ascii="Arial" w:hAnsi="Arial" w:cs="Arial"/>
                <w:sz w:val="20"/>
                <w:szCs w:val="20"/>
              </w:rPr>
              <w:t xml:space="preserve"> yang bidang keahliannya sesuai PS dalam seminar ilmiah/lokakarya/penataran/pagelaran/ pameran/peragaan/guru besar tamu</w:t>
            </w:r>
            <w:r w:rsidRPr="00D1364F">
              <w:rPr>
                <w:rFonts w:ascii="Arial" w:hAnsi="Arial" w:cs="Arial"/>
                <w:b/>
                <w:sz w:val="20"/>
                <w:szCs w:val="20"/>
              </w:rPr>
              <w:t xml:space="preserve"> </w:t>
            </w:r>
            <w:r w:rsidRPr="00D1364F">
              <w:rPr>
                <w:rFonts w:ascii="Arial" w:hAnsi="Arial" w:cs="Arial"/>
                <w:sz w:val="20"/>
                <w:szCs w:val="20"/>
              </w:rPr>
              <w:t>dalam tiga tahun terakhir.</w:t>
            </w:r>
          </w:p>
          <w:p w:rsidR="001A1DE2" w:rsidRPr="00D1364F" w:rsidRDefault="001A1DE2" w:rsidP="00214CE6">
            <w:pPr>
              <w:jc w:val="both"/>
              <w:rPr>
                <w:rFonts w:ascii="Arial" w:hAnsi="Arial" w:cs="Arial"/>
                <w:sz w:val="20"/>
                <w:szCs w:val="20"/>
              </w:rPr>
            </w:pPr>
            <w:r w:rsidRPr="00D1364F">
              <w:rPr>
                <w:rFonts w:ascii="Arial" w:hAnsi="Arial" w:cs="Arial"/>
                <w:sz w:val="20"/>
                <w:szCs w:val="20"/>
              </w:rPr>
              <w:t>Tuliskan</w:t>
            </w:r>
          </w:p>
          <w:p w:rsidR="001A1DE2"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 xml:space="preserve">Kolom (2): </w:t>
            </w:r>
            <w:r w:rsidR="001A1DE2" w:rsidRPr="00D1364F">
              <w:rPr>
                <w:rFonts w:ascii="Arial" w:hAnsi="Arial" w:cs="Arial"/>
                <w:sz w:val="20"/>
                <w:szCs w:val="20"/>
                <w:lang w:val="nb-NO"/>
              </w:rPr>
              <w:t>nama lengkap dosen</w:t>
            </w:r>
          </w:p>
          <w:p w:rsidR="00B215AE"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A (3): Pembicara tamu pada pertemuan internasional,  dengan juga mencantumkan waktu dan tempat</w:t>
            </w:r>
          </w:p>
          <w:p w:rsidR="00110DB9"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B (4): Pembicara tamu pada pertemuan nasional,  dengan juga mencantumkan waktu dan tempat</w:t>
            </w:r>
          </w:p>
          <w:p w:rsidR="00110DB9"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C (5): Presentasi makalah bebas/poster pada pertemuan internasional.</w:t>
            </w:r>
          </w:p>
          <w:p w:rsidR="00110DB9"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 xml:space="preserve"> Kolom D (6): Penyaji pada pertemuan ilmiah nasional bidangnya.</w:t>
            </w:r>
          </w:p>
          <w:p w:rsidR="00110DB9" w:rsidRPr="00D1364F" w:rsidRDefault="00110DB9"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E (7): Penyaji pada pertemuan ilmiah nasional bukan bidangnya.</w:t>
            </w:r>
          </w:p>
          <w:p w:rsidR="001A1DE2" w:rsidRPr="00D1364F" w:rsidRDefault="00110DB9" w:rsidP="00214CE6">
            <w:pPr>
              <w:numPr>
                <w:ilvl w:val="0"/>
                <w:numId w:val="12"/>
              </w:numPr>
              <w:jc w:val="both"/>
              <w:rPr>
                <w:rFonts w:ascii="Arial" w:hAnsi="Arial" w:cs="Arial"/>
                <w:sz w:val="20"/>
                <w:szCs w:val="20"/>
                <w:lang w:val="fi-FI"/>
              </w:rPr>
            </w:pPr>
            <w:r w:rsidRPr="00D1364F">
              <w:rPr>
                <w:rFonts w:ascii="Arial" w:hAnsi="Arial" w:cs="Arial"/>
                <w:sz w:val="20"/>
                <w:szCs w:val="20"/>
                <w:lang w:val="nb-NO"/>
              </w:rPr>
              <w:t>Kolom F: (8): Penyaji pada seminar populer tentang keahliannya.</w:t>
            </w:r>
          </w:p>
        </w:tc>
      </w:tr>
      <w:tr w:rsidR="00D1364F" w:rsidRPr="00D1364F" w:rsidTr="009702D3">
        <w:tc>
          <w:tcPr>
            <w:tcW w:w="1106" w:type="dxa"/>
            <w:tcBorders>
              <w:bottom w:val="nil"/>
            </w:tcBorders>
          </w:tcPr>
          <w:p w:rsidR="00E671B3" w:rsidRPr="00D1364F" w:rsidRDefault="00E671B3" w:rsidP="00214CE6">
            <w:pPr>
              <w:jc w:val="center"/>
              <w:rPr>
                <w:rFonts w:ascii="Arial" w:hAnsi="Arial" w:cs="Arial"/>
                <w:sz w:val="20"/>
                <w:szCs w:val="20"/>
              </w:rPr>
            </w:pPr>
            <w:r w:rsidRPr="00D1364F">
              <w:rPr>
                <w:rFonts w:ascii="Arial" w:hAnsi="Arial" w:cs="Arial"/>
                <w:sz w:val="20"/>
                <w:szCs w:val="20"/>
                <w:lang w:val="id-ID"/>
              </w:rPr>
              <w:t>4.5.</w:t>
            </w:r>
            <w:r w:rsidRPr="00D1364F">
              <w:rPr>
                <w:rFonts w:ascii="Arial" w:hAnsi="Arial" w:cs="Arial"/>
                <w:sz w:val="20"/>
                <w:szCs w:val="20"/>
              </w:rPr>
              <w:t>4</w:t>
            </w:r>
          </w:p>
        </w:tc>
        <w:tc>
          <w:tcPr>
            <w:tcW w:w="1224" w:type="dxa"/>
            <w:tcBorders>
              <w:bottom w:val="nil"/>
            </w:tcBorders>
          </w:tcPr>
          <w:p w:rsidR="00E671B3" w:rsidRPr="00D1364F" w:rsidRDefault="00E671B3" w:rsidP="00214CE6">
            <w:pPr>
              <w:jc w:val="center"/>
              <w:rPr>
                <w:rFonts w:ascii="Arial" w:hAnsi="Arial" w:cs="Arial"/>
                <w:sz w:val="20"/>
                <w:szCs w:val="20"/>
              </w:rPr>
            </w:pPr>
            <w:r w:rsidRPr="00D1364F">
              <w:rPr>
                <w:rFonts w:ascii="Arial" w:hAnsi="Arial" w:cs="Arial"/>
                <w:sz w:val="20"/>
                <w:szCs w:val="20"/>
              </w:rPr>
              <w:t>(2)-(8)</w:t>
            </w:r>
          </w:p>
        </w:tc>
        <w:tc>
          <w:tcPr>
            <w:tcW w:w="6351" w:type="dxa"/>
            <w:tcBorders>
              <w:bottom w:val="nil"/>
            </w:tcBorders>
          </w:tcPr>
          <w:p w:rsidR="00E671B3" w:rsidRPr="00D1364F" w:rsidRDefault="00E671B3" w:rsidP="00214CE6">
            <w:pPr>
              <w:rPr>
                <w:rFonts w:ascii="Arial" w:hAnsi="Arial" w:cs="Arial"/>
                <w:sz w:val="20"/>
                <w:szCs w:val="20"/>
              </w:rPr>
            </w:pPr>
            <w:r w:rsidRPr="00D1364F">
              <w:rPr>
                <w:rFonts w:ascii="Arial" w:hAnsi="Arial" w:cs="Arial"/>
                <w:sz w:val="20"/>
                <w:szCs w:val="20"/>
              </w:rPr>
              <w:t xml:space="preserve">Publikasi dosen </w:t>
            </w:r>
            <w:r w:rsidRPr="00D1364F">
              <w:rPr>
                <w:rFonts w:ascii="Arial" w:hAnsi="Arial" w:cs="Arial"/>
                <w:iCs/>
                <w:sz w:val="20"/>
                <w:szCs w:val="20"/>
              </w:rPr>
              <w:t>RS Pendidikan Utama</w:t>
            </w:r>
            <w:r w:rsidRPr="00D1364F">
              <w:rPr>
                <w:rFonts w:ascii="Arial" w:hAnsi="Arial" w:cs="Arial"/>
                <w:sz w:val="20"/>
                <w:szCs w:val="20"/>
              </w:rPr>
              <w:t xml:space="preserve"> dan RS Pendidikan </w:t>
            </w:r>
            <w:r w:rsidRPr="00D1364F">
              <w:rPr>
                <w:rFonts w:ascii="Arial" w:hAnsi="Arial" w:cs="Arial"/>
                <w:iCs/>
                <w:sz w:val="20"/>
                <w:szCs w:val="20"/>
              </w:rPr>
              <w:t xml:space="preserve">Afiliasi </w:t>
            </w:r>
            <w:r w:rsidRPr="00D1364F">
              <w:rPr>
                <w:rFonts w:ascii="Arial" w:hAnsi="Arial" w:cs="Arial"/>
                <w:iCs/>
                <w:sz w:val="20"/>
                <w:szCs w:val="20"/>
              </w:rPr>
              <w:lastRenderedPageBreak/>
              <w:t>dan Satelit</w:t>
            </w:r>
            <w:r w:rsidRPr="00D1364F">
              <w:rPr>
                <w:rFonts w:ascii="Arial" w:hAnsi="Arial" w:cs="Arial"/>
                <w:sz w:val="20"/>
                <w:szCs w:val="20"/>
              </w:rPr>
              <w:t xml:space="preserve"> yang bidang keahliannya sesuai PS dalam seminar ilmiah/lokakarya/penataran/pagelaran/ pameran/peragaan/guru besar tamu</w:t>
            </w:r>
            <w:r w:rsidRPr="00D1364F">
              <w:rPr>
                <w:rFonts w:ascii="Arial" w:hAnsi="Arial" w:cs="Arial"/>
                <w:b/>
                <w:sz w:val="20"/>
                <w:szCs w:val="20"/>
              </w:rPr>
              <w:t xml:space="preserve"> </w:t>
            </w:r>
            <w:r w:rsidRPr="00D1364F">
              <w:rPr>
                <w:rFonts w:ascii="Arial" w:hAnsi="Arial" w:cs="Arial"/>
                <w:sz w:val="20"/>
                <w:szCs w:val="20"/>
              </w:rPr>
              <w:t>dalam tiga tahun terakhir.</w:t>
            </w:r>
          </w:p>
          <w:p w:rsidR="00E671B3" w:rsidRPr="00D1364F" w:rsidRDefault="00E671B3" w:rsidP="00214CE6">
            <w:pPr>
              <w:jc w:val="both"/>
              <w:rPr>
                <w:rFonts w:ascii="Arial" w:hAnsi="Arial" w:cs="Arial"/>
                <w:sz w:val="20"/>
                <w:szCs w:val="20"/>
              </w:rPr>
            </w:pPr>
            <w:r w:rsidRPr="00D1364F">
              <w:rPr>
                <w:rFonts w:ascii="Arial" w:hAnsi="Arial" w:cs="Arial"/>
                <w:sz w:val="20"/>
                <w:szCs w:val="20"/>
              </w:rPr>
              <w:t>Tuliskan</w:t>
            </w:r>
          </w:p>
          <w:p w:rsidR="00E671B3" w:rsidRPr="00D1364F" w:rsidRDefault="00E671B3"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(2): nama lengkap dosen</w:t>
            </w:r>
          </w:p>
          <w:p w:rsidR="00E671B3" w:rsidRPr="00D1364F" w:rsidRDefault="00E671B3"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A (3): Publikasi dalam jurnal internasional, dengan juga mencantumkan waktu dan tempat</w:t>
            </w:r>
          </w:p>
          <w:p w:rsidR="00E671B3" w:rsidRPr="00D1364F" w:rsidRDefault="00E671B3"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B (4): Penulis buku teks dengan ISBN, dengan juga mencantumkan waktu dan tempat</w:t>
            </w:r>
          </w:p>
          <w:p w:rsidR="00E671B3" w:rsidRPr="00D1364F" w:rsidRDefault="00E671B3"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 xml:space="preserve">Kolom C (5): Publikasi dalam jurnal nasional terakreditasi, dengan juga mencantumkan waktu dan tempat </w:t>
            </w:r>
          </w:p>
          <w:p w:rsidR="00E671B3" w:rsidRPr="00D1364F" w:rsidRDefault="00E671B3" w:rsidP="00214CE6">
            <w:pPr>
              <w:numPr>
                <w:ilvl w:val="0"/>
                <w:numId w:val="12"/>
              </w:numPr>
              <w:jc w:val="both"/>
              <w:rPr>
                <w:rFonts w:ascii="Arial" w:hAnsi="Arial" w:cs="Arial"/>
                <w:sz w:val="20"/>
                <w:szCs w:val="20"/>
                <w:lang w:val="nb-NO"/>
              </w:rPr>
            </w:pPr>
            <w:r w:rsidRPr="00D1364F">
              <w:rPr>
                <w:rFonts w:ascii="Arial" w:hAnsi="Arial" w:cs="Arial"/>
                <w:sz w:val="20"/>
                <w:szCs w:val="20"/>
                <w:lang w:val="nb-NO"/>
              </w:rPr>
              <w:t>Kolom D (6): Publikasi dalam jurnal nasional tidak terakreditasi, dengan juga mencantumkan waktu dan tempat.</w:t>
            </w:r>
          </w:p>
          <w:p w:rsidR="00E671B3" w:rsidRPr="00D1364F" w:rsidRDefault="00E671B3" w:rsidP="00214CE6">
            <w:pPr>
              <w:numPr>
                <w:ilvl w:val="0"/>
                <w:numId w:val="12"/>
              </w:numPr>
              <w:jc w:val="both"/>
              <w:rPr>
                <w:rFonts w:ascii="Arial" w:hAnsi="Arial" w:cs="Arial"/>
                <w:sz w:val="20"/>
                <w:szCs w:val="20"/>
                <w:lang w:val="fi-FI"/>
              </w:rPr>
            </w:pPr>
            <w:r w:rsidRPr="00D1364F">
              <w:rPr>
                <w:rFonts w:ascii="Arial" w:hAnsi="Arial" w:cs="Arial"/>
                <w:sz w:val="20"/>
                <w:szCs w:val="20"/>
                <w:lang w:val="nb-NO"/>
              </w:rPr>
              <w:t xml:space="preserve">Kolom E (7): Publikasi terdokumentasi pada perpustakaan lokal., dengan juga mencantumkan waktu dan tempat. </w:t>
            </w:r>
          </w:p>
          <w:p w:rsidR="00E671B3" w:rsidRPr="00D1364F" w:rsidRDefault="00E671B3" w:rsidP="00214CE6">
            <w:pPr>
              <w:numPr>
                <w:ilvl w:val="0"/>
                <w:numId w:val="12"/>
              </w:numPr>
              <w:jc w:val="both"/>
              <w:rPr>
                <w:rFonts w:ascii="Arial" w:hAnsi="Arial" w:cs="Arial"/>
                <w:sz w:val="20"/>
                <w:szCs w:val="20"/>
                <w:lang w:val="fi-FI"/>
              </w:rPr>
            </w:pPr>
            <w:r w:rsidRPr="00D1364F">
              <w:rPr>
                <w:rFonts w:ascii="Arial" w:hAnsi="Arial" w:cs="Arial"/>
                <w:sz w:val="20"/>
                <w:szCs w:val="20"/>
                <w:lang w:val="nb-NO"/>
              </w:rPr>
              <w:t>Kolom F: (8): Publikasi dalam majalah populer/surat kabar, dengan juga mencantumkan waktu dan tempat.</w:t>
            </w:r>
          </w:p>
        </w:tc>
      </w:tr>
      <w:tr w:rsidR="00D1364F" w:rsidRPr="00D1364F" w:rsidTr="001A1DE2">
        <w:tc>
          <w:tcPr>
            <w:tcW w:w="1106" w:type="dxa"/>
            <w:tcBorders>
              <w:bottom w:val="single" w:sz="4" w:space="0" w:color="auto"/>
            </w:tcBorders>
          </w:tcPr>
          <w:p w:rsidR="001A1DE2" w:rsidRPr="00D1364F" w:rsidRDefault="001A1DE2" w:rsidP="00214CE6">
            <w:pPr>
              <w:jc w:val="center"/>
              <w:rPr>
                <w:rFonts w:ascii="Arial" w:hAnsi="Arial" w:cs="Arial"/>
                <w:sz w:val="20"/>
                <w:szCs w:val="20"/>
              </w:rPr>
            </w:pPr>
            <w:r w:rsidRPr="00D1364F">
              <w:rPr>
                <w:rFonts w:ascii="Arial" w:hAnsi="Arial" w:cs="Arial"/>
                <w:sz w:val="20"/>
                <w:szCs w:val="20"/>
              </w:rPr>
              <w:lastRenderedPageBreak/>
              <w:t>4.5.</w:t>
            </w:r>
            <w:r w:rsidR="004C7DD9" w:rsidRPr="00D1364F">
              <w:rPr>
                <w:rFonts w:ascii="Arial" w:hAnsi="Arial" w:cs="Arial"/>
                <w:sz w:val="20"/>
                <w:szCs w:val="20"/>
              </w:rPr>
              <w:t>5</w:t>
            </w:r>
          </w:p>
        </w:tc>
        <w:tc>
          <w:tcPr>
            <w:tcW w:w="1224" w:type="dxa"/>
            <w:tcBorders>
              <w:top w:val="single" w:sz="4" w:space="0" w:color="auto"/>
              <w:bottom w:val="single" w:sz="4" w:space="0" w:color="auto"/>
            </w:tcBorders>
          </w:tcPr>
          <w:p w:rsidR="001A1DE2" w:rsidRPr="00D1364F" w:rsidRDefault="00F0007A" w:rsidP="00214CE6">
            <w:pPr>
              <w:jc w:val="center"/>
              <w:rPr>
                <w:rFonts w:ascii="Arial" w:hAnsi="Arial" w:cs="Arial"/>
                <w:sz w:val="20"/>
                <w:szCs w:val="20"/>
              </w:rPr>
            </w:pPr>
            <w:r w:rsidRPr="00D1364F">
              <w:rPr>
                <w:rFonts w:ascii="Arial" w:hAnsi="Arial" w:cs="Arial"/>
                <w:sz w:val="20"/>
                <w:szCs w:val="20"/>
              </w:rPr>
              <w:t>(2)-(4</w:t>
            </w:r>
            <w:r w:rsidR="001A1DE2" w:rsidRPr="00D1364F">
              <w:rPr>
                <w:rFonts w:ascii="Arial" w:hAnsi="Arial" w:cs="Arial"/>
                <w:sz w:val="20"/>
                <w:szCs w:val="20"/>
              </w:rPr>
              <w:t>)</w:t>
            </w:r>
          </w:p>
        </w:tc>
        <w:tc>
          <w:tcPr>
            <w:tcW w:w="6351" w:type="dxa"/>
            <w:tcBorders>
              <w:top w:val="single" w:sz="4" w:space="0" w:color="auto"/>
              <w:bottom w:val="single" w:sz="4" w:space="0" w:color="auto"/>
            </w:tcBorders>
          </w:tcPr>
          <w:p w:rsidR="001A1DE2" w:rsidRPr="00D1364F" w:rsidRDefault="001A1DE2" w:rsidP="00214CE6">
            <w:pPr>
              <w:jc w:val="both"/>
              <w:rPr>
                <w:rFonts w:ascii="Arial" w:hAnsi="Arial" w:cs="Arial"/>
                <w:sz w:val="20"/>
                <w:szCs w:val="20"/>
              </w:rPr>
            </w:pPr>
            <w:r w:rsidRPr="00D1364F">
              <w:rPr>
                <w:rFonts w:ascii="Arial" w:hAnsi="Arial" w:cs="Arial"/>
                <w:sz w:val="20"/>
                <w:szCs w:val="20"/>
              </w:rPr>
              <w:t xml:space="preserve">Keikutsertaan dosen </w:t>
            </w:r>
            <w:r w:rsidR="002C5E01" w:rsidRPr="00D1364F">
              <w:rPr>
                <w:rFonts w:ascii="Arial" w:hAnsi="Arial" w:cs="Arial"/>
                <w:iCs/>
                <w:sz w:val="20"/>
                <w:szCs w:val="20"/>
              </w:rPr>
              <w:t>RS Pendidikan Utama</w:t>
            </w:r>
            <w:r w:rsidR="002C5E01" w:rsidRPr="00D1364F">
              <w:rPr>
                <w:rFonts w:ascii="Arial" w:hAnsi="Arial" w:cs="Arial"/>
                <w:sz w:val="20"/>
                <w:szCs w:val="20"/>
              </w:rPr>
              <w:t xml:space="preserve"> dan RS Pendidikan </w:t>
            </w:r>
            <w:r w:rsidR="002C5E01" w:rsidRPr="00D1364F">
              <w:rPr>
                <w:rFonts w:ascii="Arial" w:hAnsi="Arial" w:cs="Arial"/>
                <w:iCs/>
                <w:sz w:val="20"/>
                <w:szCs w:val="20"/>
              </w:rPr>
              <w:t>Afiliasi dan Satelit</w:t>
            </w:r>
            <w:r w:rsidRPr="00D1364F">
              <w:rPr>
                <w:rFonts w:ascii="Arial" w:hAnsi="Arial" w:cs="Arial"/>
                <w:sz w:val="20"/>
                <w:szCs w:val="20"/>
              </w:rPr>
              <w:t xml:space="preserve"> dalam organisasi keilmuan atau organisasi profesi.</w:t>
            </w:r>
          </w:p>
          <w:p w:rsidR="001A1DE2" w:rsidRPr="00D1364F" w:rsidRDefault="001A1DE2" w:rsidP="00214CE6">
            <w:pPr>
              <w:jc w:val="both"/>
              <w:rPr>
                <w:rFonts w:ascii="Arial" w:hAnsi="Arial" w:cs="Arial"/>
                <w:sz w:val="20"/>
                <w:szCs w:val="20"/>
              </w:rPr>
            </w:pPr>
            <w:r w:rsidRPr="00D1364F">
              <w:rPr>
                <w:rFonts w:ascii="Arial" w:hAnsi="Arial" w:cs="Arial"/>
                <w:sz w:val="20"/>
                <w:szCs w:val="20"/>
              </w:rPr>
              <w:t>Tuliskan:</w:t>
            </w:r>
          </w:p>
          <w:p w:rsidR="002C5E01" w:rsidRPr="00D1364F" w:rsidRDefault="002C5E01" w:rsidP="00214CE6">
            <w:pPr>
              <w:numPr>
                <w:ilvl w:val="0"/>
                <w:numId w:val="36"/>
              </w:numPr>
              <w:jc w:val="both"/>
              <w:rPr>
                <w:rFonts w:ascii="Arial" w:hAnsi="Arial" w:cs="Arial"/>
                <w:sz w:val="20"/>
                <w:szCs w:val="20"/>
                <w:lang w:val="id-ID"/>
              </w:rPr>
            </w:pPr>
            <w:r w:rsidRPr="00D1364F">
              <w:rPr>
                <w:rFonts w:ascii="Arial" w:hAnsi="Arial" w:cs="Arial"/>
                <w:sz w:val="20"/>
                <w:szCs w:val="20"/>
              </w:rPr>
              <w:t xml:space="preserve">Kolom (2): Nama dosen </w:t>
            </w:r>
          </w:p>
          <w:p w:rsidR="001A1DE2" w:rsidRPr="00D1364F" w:rsidRDefault="001A1DE2" w:rsidP="00214CE6">
            <w:pPr>
              <w:numPr>
                <w:ilvl w:val="0"/>
                <w:numId w:val="36"/>
              </w:numPr>
              <w:jc w:val="both"/>
              <w:rPr>
                <w:rFonts w:ascii="Arial" w:hAnsi="Arial" w:cs="Arial"/>
                <w:sz w:val="20"/>
                <w:szCs w:val="20"/>
                <w:lang w:val="id-ID"/>
              </w:rPr>
            </w:pPr>
            <w:r w:rsidRPr="00D1364F">
              <w:rPr>
                <w:rFonts w:ascii="Arial" w:hAnsi="Arial" w:cs="Arial"/>
                <w:sz w:val="20"/>
                <w:szCs w:val="20"/>
              </w:rPr>
              <w:t xml:space="preserve">Kolom (3), </w:t>
            </w:r>
            <w:r w:rsidRPr="00D1364F">
              <w:rPr>
                <w:rFonts w:ascii="Arial" w:hAnsi="Arial" w:cs="Arial"/>
                <w:bCs/>
                <w:sz w:val="20"/>
                <w:szCs w:val="20"/>
              </w:rPr>
              <w:t xml:space="preserve">Nama Organisasi Keilmuan atau Organisasi Profesi. Contoh: ASM – </w:t>
            </w:r>
            <w:r w:rsidRPr="00D1364F">
              <w:rPr>
                <w:rFonts w:ascii="Arial" w:hAnsi="Arial" w:cs="Arial"/>
                <w:bCs/>
                <w:i/>
                <w:sz w:val="20"/>
                <w:szCs w:val="20"/>
              </w:rPr>
              <w:t>American Society of Microbiologist</w:t>
            </w:r>
          </w:p>
          <w:p w:rsidR="001A1DE2" w:rsidRPr="00D1364F" w:rsidRDefault="001A1DE2" w:rsidP="00214CE6">
            <w:pPr>
              <w:numPr>
                <w:ilvl w:val="0"/>
                <w:numId w:val="36"/>
              </w:numPr>
              <w:jc w:val="both"/>
              <w:rPr>
                <w:rFonts w:ascii="Arial" w:hAnsi="Arial" w:cs="Arial"/>
                <w:sz w:val="20"/>
                <w:szCs w:val="20"/>
              </w:rPr>
            </w:pPr>
            <w:r w:rsidRPr="00D1364F">
              <w:rPr>
                <w:rFonts w:ascii="Arial" w:hAnsi="Arial" w:cs="Arial"/>
                <w:bCs/>
                <w:sz w:val="20"/>
                <w:szCs w:val="20"/>
              </w:rPr>
              <w:t xml:space="preserve">Kolom (4), kurun waktu keanggotaan. Contoh: Th. 2000 </w:t>
            </w:r>
            <w:r w:rsidR="00293900" w:rsidRPr="00D1364F">
              <w:rPr>
                <w:rFonts w:ascii="Arial" w:hAnsi="Arial" w:cs="Arial"/>
                <w:bCs/>
                <w:sz w:val="20"/>
                <w:szCs w:val="20"/>
              </w:rPr>
              <w:t>–</w:t>
            </w:r>
            <w:r w:rsidRPr="00D1364F">
              <w:rPr>
                <w:rFonts w:ascii="Arial" w:hAnsi="Arial" w:cs="Arial"/>
                <w:bCs/>
                <w:sz w:val="20"/>
                <w:szCs w:val="20"/>
              </w:rPr>
              <w:t xml:space="preserve"> 2004</w:t>
            </w:r>
          </w:p>
        </w:tc>
      </w:tr>
    </w:tbl>
    <w:p w:rsidR="00157696" w:rsidRPr="00D1364F" w:rsidRDefault="00157696" w:rsidP="00214CE6">
      <w:pPr>
        <w:ind w:left="1530" w:hanging="1530"/>
        <w:rPr>
          <w:rFonts w:ascii="Arial" w:hAnsi="Arial" w:cs="Arial"/>
          <w:b/>
          <w:caps/>
          <w:lang w:val="sv-SE"/>
        </w:rPr>
      </w:pPr>
    </w:p>
    <w:p w:rsidR="00D607D5" w:rsidRPr="00D1364F" w:rsidRDefault="00D607D5" w:rsidP="00214CE6">
      <w:pPr>
        <w:ind w:left="1530" w:hanging="1530"/>
        <w:rPr>
          <w:rFonts w:ascii="Arial" w:hAnsi="Arial" w:cs="Arial"/>
          <w:b/>
          <w:caps/>
          <w:lang w:val="id-ID"/>
        </w:rPr>
      </w:pPr>
    </w:p>
    <w:p w:rsidR="00214CE6" w:rsidRPr="00D1364F" w:rsidRDefault="00854F1F" w:rsidP="00214CE6">
      <w:pPr>
        <w:ind w:left="1530" w:hanging="1530"/>
        <w:jc w:val="center"/>
        <w:rPr>
          <w:rFonts w:ascii="Arial" w:hAnsi="Arial" w:cs="Arial"/>
          <w:b/>
          <w:caps/>
          <w:lang w:val="sv-SE"/>
        </w:rPr>
      </w:pPr>
      <w:r w:rsidRPr="00D1364F">
        <w:rPr>
          <w:rFonts w:ascii="Arial" w:hAnsi="Arial" w:cs="Arial"/>
          <w:b/>
          <w:caps/>
          <w:lang w:val="sv-SE"/>
        </w:rPr>
        <w:br w:type="page"/>
      </w:r>
      <w:r w:rsidR="00214CE6" w:rsidRPr="00D1364F">
        <w:rPr>
          <w:rFonts w:ascii="Arial" w:hAnsi="Arial" w:cs="Arial"/>
          <w:b/>
          <w:caps/>
          <w:lang w:val="sv-SE"/>
        </w:rPr>
        <w:lastRenderedPageBreak/>
        <w:t>Standar 5</w:t>
      </w:r>
    </w:p>
    <w:p w:rsidR="00C64C45" w:rsidRPr="00D1364F" w:rsidRDefault="00785C0D" w:rsidP="00214CE6">
      <w:pPr>
        <w:ind w:left="1530" w:hanging="1530"/>
        <w:jc w:val="center"/>
        <w:rPr>
          <w:rFonts w:ascii="Arial" w:hAnsi="Arial" w:cs="Arial"/>
          <w:b/>
          <w:caps/>
          <w:lang w:val="sv-SE"/>
        </w:rPr>
      </w:pPr>
      <w:r w:rsidRPr="00D1364F">
        <w:rPr>
          <w:rFonts w:ascii="Arial" w:hAnsi="Arial" w:cs="Arial"/>
          <w:b/>
          <w:caps/>
          <w:lang w:val="sv-SE"/>
        </w:rPr>
        <w:t>Kurikulum, Pembelajaran, dan Suasana Akademik</w:t>
      </w:r>
    </w:p>
    <w:p w:rsidR="00214CE6" w:rsidRPr="00D1364F"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D1364F" w:rsidRPr="00D1364F">
        <w:trPr>
          <w:tblHeader/>
        </w:trPr>
        <w:tc>
          <w:tcPr>
            <w:tcW w:w="1117" w:type="dxa"/>
            <w:tcBorders>
              <w:top w:val="single" w:sz="4" w:space="0" w:color="auto"/>
              <w:bottom w:val="double" w:sz="4" w:space="0" w:color="auto"/>
            </w:tcBorders>
            <w:shd w:val="clear" w:color="auto" w:fill="C0C0C0"/>
            <w:vAlign w:val="center"/>
          </w:tcPr>
          <w:p w:rsidR="00C710E8" w:rsidRPr="00D1364F" w:rsidRDefault="00C710E8" w:rsidP="00214CE6">
            <w:pPr>
              <w:jc w:val="center"/>
              <w:rPr>
                <w:rFonts w:ascii="Arial" w:hAnsi="Arial" w:cs="Arial"/>
                <w:b/>
                <w:lang w:val="id-ID"/>
              </w:rPr>
            </w:pPr>
            <w:r w:rsidRPr="00D1364F">
              <w:rPr>
                <w:rFonts w:ascii="Arial" w:hAnsi="Arial" w:cs="Arial"/>
                <w:b/>
                <w:lang w:val="nb-NO"/>
              </w:rPr>
              <w:t xml:space="preserve">No. </w:t>
            </w:r>
            <w:r w:rsidRPr="00D1364F">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D1364F" w:rsidRDefault="00C710E8" w:rsidP="00214CE6">
            <w:pPr>
              <w:jc w:val="center"/>
              <w:rPr>
                <w:rFonts w:ascii="Arial" w:hAnsi="Arial" w:cs="Arial"/>
                <w:b/>
                <w:lang w:val="id-ID"/>
              </w:rPr>
            </w:pPr>
            <w:r w:rsidRPr="00D1364F">
              <w:rPr>
                <w:rFonts w:ascii="Arial" w:hAnsi="Arial" w:cs="Arial"/>
                <w:b/>
                <w:lang w:val="nb-NO"/>
              </w:rPr>
              <w:t>No. Kolom</w:t>
            </w:r>
            <w:r w:rsidRPr="00D1364F">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D1364F" w:rsidRDefault="00C710E8" w:rsidP="00214CE6">
            <w:pPr>
              <w:jc w:val="center"/>
              <w:rPr>
                <w:rFonts w:ascii="Arial" w:hAnsi="Arial" w:cs="Arial"/>
                <w:b/>
                <w:lang w:val="nb-NO"/>
              </w:rPr>
            </w:pPr>
            <w:r w:rsidRPr="00D1364F">
              <w:rPr>
                <w:rFonts w:ascii="Arial" w:hAnsi="Arial" w:cs="Arial"/>
                <w:b/>
                <w:lang w:val="nb-NO"/>
              </w:rPr>
              <w:t>Panduan Pengisian</w:t>
            </w:r>
          </w:p>
        </w:tc>
      </w:tr>
      <w:tr w:rsidR="00D1364F" w:rsidRPr="00D1364F">
        <w:trPr>
          <w:tblHeader/>
        </w:trPr>
        <w:tc>
          <w:tcPr>
            <w:tcW w:w="1117" w:type="dxa"/>
            <w:tcBorders>
              <w:top w:val="double" w:sz="4" w:space="0" w:color="auto"/>
              <w:bottom w:val="nil"/>
            </w:tcBorders>
            <w:shd w:val="clear" w:color="auto" w:fill="auto"/>
            <w:vAlign w:val="center"/>
          </w:tcPr>
          <w:p w:rsidR="00C710E8" w:rsidRPr="00D1364F"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D1364F"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D1364F" w:rsidRDefault="00C710E8" w:rsidP="00214CE6">
            <w:pPr>
              <w:jc w:val="center"/>
              <w:rPr>
                <w:rFonts w:ascii="Arial" w:hAnsi="Arial" w:cs="Arial"/>
                <w:b/>
                <w:sz w:val="6"/>
                <w:szCs w:val="6"/>
                <w:lang w:val="nb-NO"/>
              </w:rPr>
            </w:pPr>
          </w:p>
        </w:tc>
      </w:tr>
      <w:tr w:rsidR="00D1364F" w:rsidRPr="00D1364F">
        <w:tc>
          <w:tcPr>
            <w:tcW w:w="1117" w:type="dxa"/>
            <w:tcBorders>
              <w:bottom w:val="single" w:sz="4" w:space="0" w:color="auto"/>
            </w:tcBorders>
          </w:tcPr>
          <w:p w:rsidR="00C710E8" w:rsidRPr="00D1364F" w:rsidRDefault="00C710E8" w:rsidP="00214CE6">
            <w:pPr>
              <w:jc w:val="center"/>
              <w:rPr>
                <w:rFonts w:ascii="Arial" w:hAnsi="Arial" w:cs="Arial"/>
                <w:sz w:val="20"/>
                <w:szCs w:val="20"/>
                <w:lang w:val="nb-NO"/>
              </w:rPr>
            </w:pPr>
            <w:r w:rsidRPr="00D1364F">
              <w:rPr>
                <w:rFonts w:ascii="Arial" w:hAnsi="Arial" w:cs="Arial"/>
                <w:sz w:val="20"/>
                <w:szCs w:val="20"/>
                <w:lang w:val="nb-NO"/>
              </w:rPr>
              <w:t>5.1</w:t>
            </w:r>
          </w:p>
        </w:tc>
        <w:tc>
          <w:tcPr>
            <w:tcW w:w="1213" w:type="dxa"/>
          </w:tcPr>
          <w:p w:rsidR="00C710E8" w:rsidRPr="00D1364F" w:rsidRDefault="00C710E8" w:rsidP="00214CE6">
            <w:pPr>
              <w:jc w:val="center"/>
              <w:rPr>
                <w:rFonts w:ascii="Arial" w:hAnsi="Arial" w:cs="Arial"/>
                <w:sz w:val="20"/>
                <w:szCs w:val="20"/>
                <w:lang w:val="nb-NO"/>
              </w:rPr>
            </w:pPr>
          </w:p>
        </w:tc>
        <w:tc>
          <w:tcPr>
            <w:tcW w:w="6351" w:type="dxa"/>
          </w:tcPr>
          <w:p w:rsidR="00C710E8" w:rsidRPr="00D1364F" w:rsidRDefault="00C97F6E" w:rsidP="00214CE6">
            <w:pPr>
              <w:numPr>
                <w:ilvl w:val="0"/>
                <w:numId w:val="25"/>
              </w:numPr>
              <w:ind w:left="190" w:hanging="190"/>
              <w:jc w:val="both"/>
              <w:rPr>
                <w:rFonts w:ascii="Arial" w:hAnsi="Arial" w:cs="Arial"/>
                <w:sz w:val="18"/>
                <w:szCs w:val="20"/>
              </w:rPr>
            </w:pPr>
            <w:r w:rsidRPr="00D1364F">
              <w:rPr>
                <w:rFonts w:ascii="Arial" w:hAnsi="Arial" w:cs="Arial"/>
                <w:bCs/>
                <w:sz w:val="20"/>
              </w:rPr>
              <w:t xml:space="preserve">Kurikulum pendidikan </w:t>
            </w:r>
            <w:r w:rsidR="00F0007A" w:rsidRPr="00D1364F">
              <w:rPr>
                <w:rFonts w:ascii="Arial" w:hAnsi="Arial" w:cs="Arial"/>
                <w:bCs/>
                <w:sz w:val="20"/>
              </w:rPr>
              <w:t xml:space="preserve">tinggi (profesi/spesialis) </w:t>
            </w:r>
            <w:r w:rsidRPr="00D1364F">
              <w:rPr>
                <w:rFonts w:ascii="Arial" w:hAnsi="Arial" w:cs="Arial"/>
                <w:bCs/>
                <w:sz w:val="20"/>
              </w:rPr>
              <w:t xml:space="preserve">adalah seperangkat rencana dan pengaturan mengenai tujuan, isi, bahan kajian, bahan pelajaran serta </w:t>
            </w:r>
            <w:proofErr w:type="gramStart"/>
            <w:r w:rsidRPr="00D1364F">
              <w:rPr>
                <w:rFonts w:ascii="Arial" w:hAnsi="Arial" w:cs="Arial"/>
                <w:bCs/>
                <w:sz w:val="20"/>
              </w:rPr>
              <w:t>cara</w:t>
            </w:r>
            <w:proofErr w:type="gramEnd"/>
            <w:r w:rsidRPr="00D1364F">
              <w:rPr>
                <w:rFonts w:ascii="Arial" w:hAnsi="Arial" w:cs="Arial"/>
                <w:bCs/>
                <w:sz w:val="20"/>
              </w:rPr>
              <w:t xml:space="preserve"> penyampaiannya, dan penilaian hasil belajar yang digunakan sebagai pedoman penyelenggaraan keg</w:t>
            </w:r>
            <w:r w:rsidR="00F0007A" w:rsidRPr="00D1364F">
              <w:rPr>
                <w:rFonts w:ascii="Arial" w:hAnsi="Arial" w:cs="Arial"/>
                <w:bCs/>
                <w:sz w:val="20"/>
              </w:rPr>
              <w:t>iatan pembelajaran di pendidikan profesi</w:t>
            </w:r>
            <w:r w:rsidR="00C710E8" w:rsidRPr="00D1364F">
              <w:rPr>
                <w:rFonts w:ascii="Arial" w:hAnsi="Arial" w:cs="Arial"/>
                <w:bCs/>
                <w:sz w:val="18"/>
                <w:szCs w:val="20"/>
              </w:rPr>
              <w:t>.</w:t>
            </w:r>
          </w:p>
          <w:p w:rsidR="00C710E8" w:rsidRPr="00D1364F" w:rsidRDefault="00C710E8" w:rsidP="00214CE6">
            <w:pPr>
              <w:numPr>
                <w:ilvl w:val="0"/>
                <w:numId w:val="25"/>
              </w:numPr>
              <w:ind w:left="190" w:hanging="190"/>
              <w:jc w:val="both"/>
              <w:rPr>
                <w:rFonts w:ascii="Arial" w:hAnsi="Arial" w:cs="Arial"/>
                <w:sz w:val="20"/>
                <w:szCs w:val="20"/>
              </w:rPr>
            </w:pPr>
            <w:r w:rsidRPr="00D1364F">
              <w:rPr>
                <w:rFonts w:ascii="Arial" w:hAnsi="Arial" w:cs="Arial"/>
                <w:sz w:val="20"/>
                <w:szCs w:val="20"/>
                <w:lang w:val="id-ID"/>
              </w:rPr>
              <w:t>Kurikulum memuat standar kompetensi lulusan yang terstruktur dalam kompetensi utama, pendukung dan l</w:t>
            </w:r>
            <w:r w:rsidR="00682640" w:rsidRPr="00D1364F">
              <w:rPr>
                <w:rFonts w:ascii="Arial" w:hAnsi="Arial" w:cs="Arial"/>
                <w:sz w:val="20"/>
                <w:szCs w:val="20"/>
                <w:lang w:val="id-ID"/>
              </w:rPr>
              <w:t>ainnya yang mendukung</w:t>
            </w:r>
            <w:r w:rsidR="00682640" w:rsidRPr="00D1364F">
              <w:rPr>
                <w:rFonts w:ascii="Arial" w:hAnsi="Arial" w:cs="Arial"/>
                <w:sz w:val="20"/>
                <w:szCs w:val="20"/>
              </w:rPr>
              <w:t xml:space="preserve"> </w:t>
            </w:r>
            <w:r w:rsidRPr="00D1364F">
              <w:rPr>
                <w:rFonts w:ascii="Arial" w:hAnsi="Arial" w:cs="Arial"/>
                <w:sz w:val="20"/>
                <w:szCs w:val="20"/>
                <w:lang w:val="id-ID"/>
              </w:rPr>
              <w:t>tercapainya tujuan, terlaksananya misi, dan terwujud</w:t>
            </w:r>
            <w:r w:rsidR="00682640" w:rsidRPr="00D1364F">
              <w:rPr>
                <w:rFonts w:ascii="Arial" w:hAnsi="Arial" w:cs="Arial"/>
                <w:sz w:val="20"/>
                <w:szCs w:val="20"/>
              </w:rPr>
              <w:t>-</w:t>
            </w:r>
            <w:r w:rsidRPr="00D1364F">
              <w:rPr>
                <w:rFonts w:ascii="Arial" w:hAnsi="Arial" w:cs="Arial"/>
                <w:sz w:val="20"/>
                <w:szCs w:val="20"/>
                <w:lang w:val="id-ID"/>
              </w:rPr>
              <w:t xml:space="preserve">nya visi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Pr="00D1364F">
              <w:rPr>
                <w:rFonts w:ascii="Arial" w:hAnsi="Arial" w:cs="Arial"/>
                <w:sz w:val="20"/>
                <w:szCs w:val="20"/>
                <w:lang w:val="id-ID"/>
              </w:rPr>
              <w:t xml:space="preserve">. </w:t>
            </w:r>
          </w:p>
          <w:p w:rsidR="00C710E8" w:rsidRPr="00D1364F" w:rsidRDefault="00C710E8" w:rsidP="00214CE6">
            <w:pPr>
              <w:numPr>
                <w:ilvl w:val="0"/>
                <w:numId w:val="25"/>
              </w:numPr>
              <w:ind w:left="190" w:hanging="190"/>
              <w:jc w:val="both"/>
              <w:rPr>
                <w:rFonts w:ascii="Arial" w:hAnsi="Arial" w:cs="Arial"/>
                <w:sz w:val="20"/>
                <w:szCs w:val="20"/>
                <w:lang w:val="id-ID"/>
              </w:rPr>
            </w:pPr>
            <w:r w:rsidRPr="00D1364F">
              <w:rPr>
                <w:rFonts w:ascii="Arial" w:hAnsi="Arial" w:cs="Arial"/>
                <w:sz w:val="20"/>
                <w:szCs w:val="20"/>
                <w:lang w:val="id-ID"/>
              </w:rPr>
              <w:t xml:space="preserve">Kurikulum memuat </w:t>
            </w:r>
            <w:r w:rsidR="00F0007A" w:rsidRPr="00D1364F">
              <w:rPr>
                <w:rFonts w:ascii="Arial" w:hAnsi="Arial" w:cs="Arial"/>
                <w:sz w:val="20"/>
                <w:szCs w:val="20"/>
              </w:rPr>
              <w:t xml:space="preserve">hal-hal </w:t>
            </w:r>
            <w:r w:rsidRPr="00D1364F">
              <w:rPr>
                <w:rFonts w:ascii="Arial" w:hAnsi="Arial" w:cs="Arial"/>
                <w:sz w:val="20"/>
                <w:szCs w:val="20"/>
                <w:lang w:val="id-ID"/>
              </w:rPr>
              <w:t xml:space="preserve">yang mendukung pencapaian kompetensi lulusan dan memberikan keleluasaan pada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untuk memperluas wawasan dan memperdalam k</w:t>
            </w:r>
            <w:r w:rsidR="00F0007A" w:rsidRPr="00D1364F">
              <w:rPr>
                <w:rFonts w:ascii="Arial" w:hAnsi="Arial" w:cs="Arial"/>
                <w:sz w:val="20"/>
                <w:szCs w:val="20"/>
                <w:lang w:val="id-ID"/>
              </w:rPr>
              <w:t>eahlian sesuai dengan minatnya</w:t>
            </w:r>
            <w:r w:rsidR="00F0007A" w:rsidRPr="00D1364F">
              <w:rPr>
                <w:rFonts w:ascii="Arial" w:hAnsi="Arial" w:cs="Arial"/>
                <w:sz w:val="20"/>
                <w:szCs w:val="20"/>
              </w:rPr>
              <w:t>.</w:t>
            </w:r>
          </w:p>
          <w:p w:rsidR="00C710E8" w:rsidRPr="00D1364F" w:rsidRDefault="00C710E8" w:rsidP="00214CE6">
            <w:pPr>
              <w:numPr>
                <w:ilvl w:val="0"/>
                <w:numId w:val="25"/>
              </w:numPr>
              <w:ind w:left="190" w:hanging="190"/>
              <w:jc w:val="both"/>
              <w:rPr>
                <w:rFonts w:ascii="Arial" w:hAnsi="Arial" w:cs="Arial"/>
                <w:sz w:val="20"/>
                <w:szCs w:val="20"/>
                <w:lang w:val="id-ID"/>
              </w:rPr>
            </w:pPr>
            <w:r w:rsidRPr="00D1364F">
              <w:rPr>
                <w:rFonts w:ascii="Arial" w:hAnsi="Arial" w:cs="Arial"/>
                <w:sz w:val="20"/>
                <w:szCs w:val="20"/>
                <w:lang w:val="af-ZA"/>
              </w:rPr>
              <w:t xml:space="preserve">Kurikulum </w:t>
            </w:r>
            <w:r w:rsidRPr="00D1364F">
              <w:rPr>
                <w:rFonts w:ascii="Arial" w:hAnsi="Arial" w:cs="Arial"/>
                <w:sz w:val="20"/>
                <w:szCs w:val="20"/>
                <w:lang w:val="id-ID"/>
              </w:rPr>
              <w:t xml:space="preserve">harus dirancang berdasarkan </w:t>
            </w:r>
            <w:r w:rsidRPr="00D1364F">
              <w:rPr>
                <w:rFonts w:ascii="Arial" w:hAnsi="Arial" w:cs="Arial"/>
                <w:sz w:val="20"/>
                <w:szCs w:val="20"/>
                <w:lang w:val="af-ZA"/>
              </w:rPr>
              <w:t xml:space="preserve">relevansinya dengan tujuan, cakupan dan kedalaman materi, pengorganisasian yang mendorong terbentuknya </w:t>
            </w:r>
            <w:r w:rsidRPr="00D1364F">
              <w:rPr>
                <w:rFonts w:ascii="Arial" w:hAnsi="Arial" w:cs="Arial"/>
                <w:i/>
                <w:sz w:val="20"/>
                <w:szCs w:val="20"/>
                <w:lang w:val="af-ZA"/>
              </w:rPr>
              <w:t xml:space="preserve">hard skills </w:t>
            </w:r>
            <w:r w:rsidRPr="00D1364F">
              <w:rPr>
                <w:rFonts w:ascii="Arial" w:hAnsi="Arial" w:cs="Arial"/>
                <w:sz w:val="20"/>
                <w:szCs w:val="20"/>
                <w:lang w:val="af-ZA"/>
              </w:rPr>
              <w:t>dan</w:t>
            </w:r>
            <w:r w:rsidRPr="00D1364F">
              <w:rPr>
                <w:rFonts w:ascii="Arial" w:hAnsi="Arial" w:cs="Arial"/>
                <w:i/>
                <w:sz w:val="20"/>
                <w:szCs w:val="20"/>
                <w:lang w:val="af-ZA"/>
              </w:rPr>
              <w:t xml:space="preserve"> </w:t>
            </w:r>
            <w:r w:rsidRPr="00D1364F">
              <w:rPr>
                <w:rFonts w:ascii="Arial" w:hAnsi="Arial" w:cs="Arial"/>
                <w:sz w:val="20"/>
                <w:szCs w:val="20"/>
                <w:lang w:val="af-ZA"/>
              </w:rPr>
              <w:t>keterampilan kepribadian dan perilaku (</w:t>
            </w:r>
            <w:r w:rsidRPr="00D1364F">
              <w:rPr>
                <w:rFonts w:ascii="Arial" w:hAnsi="Arial" w:cs="Arial"/>
                <w:i/>
                <w:sz w:val="20"/>
                <w:szCs w:val="20"/>
                <w:lang w:val="af-ZA"/>
              </w:rPr>
              <w:t>soft skills</w:t>
            </w:r>
            <w:r w:rsidRPr="00D1364F">
              <w:rPr>
                <w:rFonts w:ascii="Arial" w:hAnsi="Arial" w:cs="Arial"/>
                <w:sz w:val="20"/>
                <w:szCs w:val="20"/>
                <w:lang w:val="af-ZA"/>
              </w:rPr>
              <w:t>)</w:t>
            </w:r>
            <w:r w:rsidRPr="00D1364F">
              <w:rPr>
                <w:rFonts w:ascii="Arial" w:hAnsi="Arial" w:cs="Arial"/>
                <w:i/>
                <w:sz w:val="20"/>
                <w:szCs w:val="20"/>
                <w:lang w:val="af-ZA"/>
              </w:rPr>
              <w:t xml:space="preserve"> </w:t>
            </w:r>
            <w:r w:rsidRPr="00D1364F">
              <w:rPr>
                <w:rFonts w:ascii="Arial" w:hAnsi="Arial" w:cs="Arial"/>
                <w:sz w:val="20"/>
                <w:szCs w:val="20"/>
                <w:lang w:val="af-ZA"/>
              </w:rPr>
              <w:t>yang</w:t>
            </w:r>
            <w:r w:rsidRPr="00D1364F">
              <w:rPr>
                <w:rFonts w:ascii="Arial" w:hAnsi="Arial" w:cs="Arial"/>
                <w:i/>
                <w:sz w:val="20"/>
                <w:szCs w:val="20"/>
                <w:lang w:val="af-ZA"/>
              </w:rPr>
              <w:t xml:space="preserve"> </w:t>
            </w:r>
            <w:r w:rsidRPr="00D1364F">
              <w:rPr>
                <w:rFonts w:ascii="Arial" w:hAnsi="Arial" w:cs="Arial"/>
                <w:iCs/>
                <w:sz w:val="20"/>
                <w:szCs w:val="20"/>
                <w:lang w:val="id-ID"/>
              </w:rPr>
              <w:t>dapat diterapkan dalam berbagai situasi dan kondisi</w:t>
            </w:r>
            <w:r w:rsidRPr="00D1364F">
              <w:rPr>
                <w:rFonts w:ascii="Arial" w:hAnsi="Arial" w:cs="Arial"/>
                <w:i/>
                <w:sz w:val="20"/>
                <w:szCs w:val="20"/>
                <w:lang w:val="af-ZA"/>
              </w:rPr>
              <w:t>.</w:t>
            </w:r>
          </w:p>
        </w:tc>
      </w:tr>
      <w:tr w:rsidR="00D1364F" w:rsidRPr="00D1364F">
        <w:tc>
          <w:tcPr>
            <w:tcW w:w="1117" w:type="dxa"/>
            <w:tcBorders>
              <w:bottom w:val="single" w:sz="4" w:space="0" w:color="auto"/>
            </w:tcBorders>
          </w:tcPr>
          <w:p w:rsidR="00C710E8" w:rsidRPr="00D1364F" w:rsidRDefault="00C710E8" w:rsidP="00214CE6">
            <w:pPr>
              <w:jc w:val="center"/>
              <w:rPr>
                <w:rFonts w:ascii="Arial" w:hAnsi="Arial" w:cs="Arial"/>
                <w:sz w:val="20"/>
                <w:szCs w:val="20"/>
                <w:lang w:val="id-ID"/>
              </w:rPr>
            </w:pPr>
            <w:r w:rsidRPr="00D1364F">
              <w:rPr>
                <w:rFonts w:ascii="Arial" w:hAnsi="Arial" w:cs="Arial"/>
                <w:sz w:val="20"/>
                <w:szCs w:val="20"/>
                <w:lang w:val="id-ID"/>
              </w:rPr>
              <w:t>5.1.1</w:t>
            </w:r>
          </w:p>
        </w:tc>
        <w:tc>
          <w:tcPr>
            <w:tcW w:w="1213" w:type="dxa"/>
          </w:tcPr>
          <w:p w:rsidR="00C710E8" w:rsidRPr="00D1364F" w:rsidRDefault="00C710E8" w:rsidP="00214CE6">
            <w:pPr>
              <w:jc w:val="center"/>
              <w:rPr>
                <w:rFonts w:ascii="Arial" w:hAnsi="Arial" w:cs="Arial"/>
                <w:sz w:val="20"/>
                <w:szCs w:val="20"/>
              </w:rPr>
            </w:pPr>
          </w:p>
        </w:tc>
        <w:tc>
          <w:tcPr>
            <w:tcW w:w="6351" w:type="dxa"/>
          </w:tcPr>
          <w:p w:rsidR="00C64C45" w:rsidRPr="00D1364F" w:rsidRDefault="00C710E8" w:rsidP="00214CE6">
            <w:pPr>
              <w:jc w:val="both"/>
              <w:rPr>
                <w:rFonts w:ascii="Arial" w:hAnsi="Arial" w:cs="Arial"/>
                <w:sz w:val="20"/>
                <w:szCs w:val="20"/>
                <w:lang w:val="nb-NO"/>
              </w:rPr>
            </w:pPr>
            <w:r w:rsidRPr="00D1364F">
              <w:rPr>
                <w:rFonts w:ascii="Arial" w:hAnsi="Arial" w:cs="Arial"/>
                <w:sz w:val="20"/>
                <w:szCs w:val="20"/>
                <w:lang w:val="nb-NO"/>
              </w:rPr>
              <w:t>Uraikan pada tempat yang disediakan, kompetensi utama lulusan, kompetensi pendukung lulusan, dan kompetensi lainnya/pilihan lulusan</w:t>
            </w:r>
            <w:r w:rsidR="005D20D2" w:rsidRPr="00D1364F">
              <w:rPr>
                <w:rFonts w:ascii="Arial" w:hAnsi="Arial" w:cs="Arial"/>
                <w:sz w:val="20"/>
                <w:szCs w:val="20"/>
                <w:lang w:val="nb-NO"/>
              </w:rPr>
              <w:t xml:space="preserve"> yang merupakan kekhususan/keunggulan 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w:t>
            </w:r>
            <w:r w:rsidR="00722934" w:rsidRPr="00D1364F">
              <w:rPr>
                <w:rFonts w:ascii="Arial" w:hAnsi="Arial" w:cs="Arial"/>
                <w:sz w:val="20"/>
                <w:szCs w:val="20"/>
                <w:lang w:val="nb-NO"/>
              </w:rPr>
              <w:t>Uraikan</w:t>
            </w:r>
            <w:r w:rsidR="00682640" w:rsidRPr="00D1364F">
              <w:rPr>
                <w:rFonts w:ascii="Arial" w:hAnsi="Arial" w:cs="Arial"/>
                <w:sz w:val="20"/>
                <w:szCs w:val="20"/>
                <w:lang w:val="nb-NO"/>
              </w:rPr>
              <w:t xml:space="preserve"> menurut pandangan Anda kesesuaian kompetensi ini dengan visi, misi, dan tujuan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00682640" w:rsidRPr="00D1364F">
              <w:rPr>
                <w:rFonts w:ascii="Arial" w:hAnsi="Arial" w:cs="Arial"/>
                <w:sz w:val="20"/>
                <w:szCs w:val="20"/>
                <w:lang w:val="nb-NO"/>
              </w:rPr>
              <w:t>.</w:t>
            </w:r>
          </w:p>
          <w:p w:rsidR="00C710E8" w:rsidRPr="00D1364F" w:rsidRDefault="00C710E8" w:rsidP="00214CE6">
            <w:pPr>
              <w:jc w:val="both"/>
              <w:rPr>
                <w:rFonts w:ascii="Arial" w:hAnsi="Arial" w:cs="Arial"/>
                <w:sz w:val="20"/>
                <w:szCs w:val="20"/>
                <w:lang w:val="nb-NO"/>
              </w:rPr>
            </w:pPr>
            <w:r w:rsidRPr="00D1364F">
              <w:rPr>
                <w:rFonts w:ascii="Arial" w:hAnsi="Arial" w:cs="Arial"/>
                <w:i/>
                <w:sz w:val="20"/>
                <w:szCs w:val="20"/>
                <w:lang w:val="nb-NO"/>
              </w:rPr>
              <w:t>Pengertian tentang kompetensi utama, pendukung, dan lainnya dapat dilihat pada Kepmendiknas No. 045/</w:t>
            </w:r>
            <w:r w:rsidR="00682640" w:rsidRPr="00D1364F">
              <w:rPr>
                <w:rFonts w:ascii="Arial" w:hAnsi="Arial" w:cs="Arial"/>
                <w:i/>
                <w:sz w:val="20"/>
                <w:szCs w:val="20"/>
                <w:lang w:val="nb-NO"/>
              </w:rPr>
              <w:t>U/</w:t>
            </w:r>
            <w:r w:rsidRPr="00D1364F">
              <w:rPr>
                <w:rFonts w:ascii="Arial" w:hAnsi="Arial" w:cs="Arial"/>
                <w:i/>
                <w:sz w:val="20"/>
                <w:szCs w:val="20"/>
                <w:lang w:val="nb-NO"/>
              </w:rPr>
              <w:t>2002</w:t>
            </w:r>
            <w:r w:rsidR="002A2DA6" w:rsidRPr="00D1364F">
              <w:rPr>
                <w:rFonts w:ascii="Arial" w:hAnsi="Arial" w:cs="Arial"/>
                <w:i/>
                <w:sz w:val="20"/>
                <w:szCs w:val="20"/>
                <w:lang w:val="nb-NO"/>
              </w:rPr>
              <w:t xml:space="preserve">; serta sesuai dengan Standar Kompetensi Dokter </w:t>
            </w:r>
            <w:r w:rsidR="003B3563" w:rsidRPr="00D1364F">
              <w:rPr>
                <w:rFonts w:ascii="Arial" w:hAnsi="Arial" w:cs="Arial"/>
                <w:i/>
                <w:sz w:val="20"/>
                <w:szCs w:val="20"/>
                <w:lang w:val="nb-NO"/>
              </w:rPr>
              <w:t>Spesialis (KKI, 2008</w:t>
            </w:r>
            <w:r w:rsidR="009702D3" w:rsidRPr="00D1364F">
              <w:rPr>
                <w:rFonts w:ascii="Arial" w:hAnsi="Arial" w:cs="Arial"/>
                <w:i/>
                <w:sz w:val="20"/>
                <w:szCs w:val="20"/>
                <w:lang w:val="nb-NO"/>
              </w:rPr>
              <w:t>)</w:t>
            </w:r>
            <w:r w:rsidR="003B3563" w:rsidRPr="00D1364F">
              <w:rPr>
                <w:rFonts w:ascii="Arial" w:hAnsi="Arial" w:cs="Arial"/>
                <w:i/>
                <w:sz w:val="20"/>
                <w:szCs w:val="20"/>
                <w:lang w:val="nb-NO"/>
              </w:rPr>
              <w:t xml:space="preserve">, </w:t>
            </w:r>
            <w:r w:rsidR="00970C86" w:rsidRPr="00D1364F">
              <w:rPr>
                <w:rFonts w:ascii="Arial" w:hAnsi="Arial" w:cs="Arial"/>
                <w:i/>
                <w:sz w:val="20"/>
                <w:szCs w:val="20"/>
                <w:lang w:val="nb-NO"/>
              </w:rPr>
              <w:t xml:space="preserve">Dokter Spesialis </w:t>
            </w:r>
            <w:r w:rsidR="000F000A" w:rsidRPr="00D1364F">
              <w:rPr>
                <w:rFonts w:ascii="Arial" w:hAnsi="Arial" w:cs="Arial"/>
                <w:i/>
                <w:sz w:val="20"/>
                <w:szCs w:val="20"/>
                <w:lang w:val="nb-NO"/>
              </w:rPr>
              <w:t>Ilmu Bedah</w:t>
            </w:r>
            <w:r w:rsidR="00970C86" w:rsidRPr="00D1364F">
              <w:rPr>
                <w:rFonts w:ascii="Arial" w:hAnsi="Arial" w:cs="Arial"/>
                <w:i/>
                <w:sz w:val="20"/>
                <w:szCs w:val="20"/>
                <w:lang w:val="nb-NO"/>
              </w:rPr>
              <w:t xml:space="preserve"> </w:t>
            </w:r>
            <w:r w:rsidR="0061261F" w:rsidRPr="00D1364F">
              <w:rPr>
                <w:rFonts w:ascii="Arial" w:hAnsi="Arial" w:cs="Arial"/>
                <w:i/>
                <w:sz w:val="20"/>
                <w:szCs w:val="20"/>
                <w:lang w:val="nb-NO"/>
              </w:rPr>
              <w:t xml:space="preserve">  </w:t>
            </w:r>
            <w:r w:rsidR="003B3563" w:rsidRPr="00D1364F">
              <w:rPr>
                <w:rFonts w:ascii="Arial" w:hAnsi="Arial" w:cs="Arial"/>
                <w:i/>
                <w:sz w:val="20"/>
                <w:szCs w:val="20"/>
                <w:lang w:val="nb-NO"/>
              </w:rPr>
              <w:t>(KKI 2009) dan Standar Kompetensi Kolegium.</w:t>
            </w:r>
          </w:p>
        </w:tc>
      </w:tr>
      <w:tr w:rsidR="00D1364F" w:rsidRPr="00D1364F">
        <w:tc>
          <w:tcPr>
            <w:tcW w:w="1117" w:type="dxa"/>
            <w:tcBorders>
              <w:top w:val="single" w:sz="4" w:space="0" w:color="auto"/>
              <w:bottom w:val="nil"/>
            </w:tcBorders>
          </w:tcPr>
          <w:p w:rsidR="00C710E8" w:rsidRPr="00D1364F" w:rsidRDefault="00F80943" w:rsidP="00214CE6">
            <w:pPr>
              <w:jc w:val="center"/>
              <w:rPr>
                <w:rFonts w:ascii="Arial" w:hAnsi="Arial" w:cs="Arial"/>
                <w:sz w:val="20"/>
                <w:szCs w:val="20"/>
              </w:rPr>
            </w:pPr>
            <w:r w:rsidRPr="00D1364F">
              <w:rPr>
                <w:rFonts w:ascii="Arial" w:hAnsi="Arial" w:cs="Arial"/>
                <w:sz w:val="20"/>
                <w:szCs w:val="20"/>
              </w:rPr>
              <w:t>5.1.2</w:t>
            </w:r>
          </w:p>
        </w:tc>
        <w:tc>
          <w:tcPr>
            <w:tcW w:w="1213" w:type="dxa"/>
            <w:tcBorders>
              <w:bottom w:val="single" w:sz="4" w:space="0" w:color="auto"/>
            </w:tcBorders>
          </w:tcPr>
          <w:p w:rsidR="00C710E8" w:rsidRPr="00D1364F" w:rsidRDefault="00C710E8" w:rsidP="00214CE6">
            <w:pPr>
              <w:jc w:val="center"/>
              <w:rPr>
                <w:rFonts w:ascii="Arial" w:hAnsi="Arial" w:cs="Arial"/>
                <w:sz w:val="20"/>
                <w:szCs w:val="20"/>
              </w:rPr>
            </w:pPr>
          </w:p>
        </w:tc>
        <w:tc>
          <w:tcPr>
            <w:tcW w:w="6351" w:type="dxa"/>
            <w:tcBorders>
              <w:bottom w:val="single" w:sz="4" w:space="0" w:color="auto"/>
            </w:tcBorders>
          </w:tcPr>
          <w:p w:rsidR="00C710E8" w:rsidRPr="00D1364F" w:rsidRDefault="00F80943" w:rsidP="00214CE6">
            <w:pPr>
              <w:rPr>
                <w:rFonts w:ascii="Arial" w:hAnsi="Arial" w:cs="Arial"/>
                <w:sz w:val="20"/>
                <w:szCs w:val="20"/>
                <w:lang w:val="id-ID"/>
              </w:rPr>
            </w:pPr>
            <w:r w:rsidRPr="00D1364F">
              <w:rPr>
                <w:rFonts w:ascii="Arial" w:hAnsi="Arial" w:cs="Arial"/>
                <w:sz w:val="20"/>
                <w:szCs w:val="20"/>
                <w:lang w:val="fi-FI"/>
              </w:rPr>
              <w:t xml:space="preserve">Jelaskan struktur kurikulum (perkuliahan, tugas khusus, </w:t>
            </w:r>
            <w:r w:rsidR="00F21A5A" w:rsidRPr="00D1364F">
              <w:rPr>
                <w:rFonts w:ascii="Arial" w:hAnsi="Arial" w:cs="Arial"/>
                <w:i/>
                <w:sz w:val="20"/>
                <w:szCs w:val="20"/>
              </w:rPr>
              <w:t>operasi,</w:t>
            </w:r>
            <w:r w:rsidR="00F21A5A" w:rsidRPr="00D1364F">
              <w:rPr>
                <w:rFonts w:ascii="Arial" w:hAnsi="Arial" w:cs="Arial"/>
                <w:sz w:val="20"/>
                <w:szCs w:val="20"/>
              </w:rPr>
              <w:t xml:space="preserve"> </w:t>
            </w:r>
            <w:r w:rsidR="00F21A5A" w:rsidRPr="00D1364F">
              <w:rPr>
                <w:rFonts w:ascii="Arial" w:hAnsi="Arial" w:cs="Arial"/>
                <w:i/>
                <w:sz w:val="20"/>
                <w:szCs w:val="20"/>
              </w:rPr>
              <w:t>bedside teaching, case presentation, laporan jaga</w:t>
            </w:r>
            <w:r w:rsidR="00F21A5A" w:rsidRPr="00D1364F">
              <w:rPr>
                <w:rFonts w:ascii="Arial" w:hAnsi="Arial" w:cs="Arial"/>
                <w:sz w:val="20"/>
                <w:szCs w:val="20"/>
              </w:rPr>
              <w:t>, dll)</w:t>
            </w:r>
            <w:r w:rsidRPr="00D1364F">
              <w:rPr>
                <w:rFonts w:ascii="Arial" w:hAnsi="Arial" w:cs="Arial"/>
                <w:sz w:val="20"/>
                <w:szCs w:val="20"/>
                <w:lang w:val="fi-FI"/>
              </w:rPr>
              <w:t>, serta keterkaitan di antaranya</w:t>
            </w:r>
          </w:p>
        </w:tc>
      </w:tr>
      <w:tr w:rsidR="00D1364F" w:rsidRPr="00D1364F">
        <w:tc>
          <w:tcPr>
            <w:tcW w:w="1117" w:type="dxa"/>
            <w:tcBorders>
              <w:bottom w:val="nil"/>
            </w:tcBorders>
          </w:tcPr>
          <w:p w:rsidR="00AC096D" w:rsidRPr="00D1364F" w:rsidRDefault="00AC096D" w:rsidP="00DE5916">
            <w:pPr>
              <w:jc w:val="center"/>
              <w:rPr>
                <w:rFonts w:ascii="Arial" w:hAnsi="Arial" w:cs="Arial"/>
                <w:sz w:val="20"/>
                <w:szCs w:val="20"/>
              </w:rPr>
            </w:pPr>
            <w:r w:rsidRPr="00D1364F">
              <w:rPr>
                <w:rFonts w:ascii="Arial" w:hAnsi="Arial" w:cs="Arial"/>
                <w:sz w:val="20"/>
                <w:szCs w:val="20"/>
              </w:rPr>
              <w:t>5.1.3.1</w:t>
            </w:r>
          </w:p>
        </w:tc>
        <w:tc>
          <w:tcPr>
            <w:tcW w:w="1213" w:type="dxa"/>
            <w:tcBorders>
              <w:bottom w:val="nil"/>
            </w:tcBorders>
          </w:tcPr>
          <w:p w:rsidR="00AC096D" w:rsidRPr="00D1364F" w:rsidRDefault="00AC096D" w:rsidP="00DE5916">
            <w:pPr>
              <w:jc w:val="center"/>
              <w:rPr>
                <w:rFonts w:ascii="Arial" w:hAnsi="Arial" w:cs="Arial"/>
                <w:sz w:val="20"/>
                <w:szCs w:val="20"/>
              </w:rPr>
            </w:pPr>
          </w:p>
        </w:tc>
        <w:tc>
          <w:tcPr>
            <w:tcW w:w="6351" w:type="dxa"/>
            <w:tcBorders>
              <w:bottom w:val="nil"/>
            </w:tcBorders>
          </w:tcPr>
          <w:p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Dalam tabel isi:</w:t>
            </w:r>
          </w:p>
          <w:p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(2): Prosedur kompetensi Umum yang harus dilakukan.</w:t>
            </w:r>
          </w:p>
          <w:p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(3): Tingkat kompetensi Umum yang harus dicapai.</w:t>
            </w:r>
          </w:p>
        </w:tc>
      </w:tr>
      <w:tr w:rsidR="00D1364F" w:rsidRPr="00D1364F">
        <w:tc>
          <w:tcPr>
            <w:tcW w:w="1117" w:type="dxa"/>
            <w:tcBorders>
              <w:bottom w:val="nil"/>
            </w:tcBorders>
          </w:tcPr>
          <w:p w:rsidR="00AC096D" w:rsidRPr="00D1364F" w:rsidRDefault="00AC096D" w:rsidP="00DE5916">
            <w:pPr>
              <w:jc w:val="center"/>
            </w:pPr>
            <w:r w:rsidRPr="00D1364F">
              <w:rPr>
                <w:rFonts w:ascii="Arial" w:hAnsi="Arial" w:cs="Arial"/>
                <w:sz w:val="20"/>
                <w:szCs w:val="20"/>
              </w:rPr>
              <w:t>5.1.3.2</w:t>
            </w:r>
          </w:p>
        </w:tc>
        <w:tc>
          <w:tcPr>
            <w:tcW w:w="1213" w:type="dxa"/>
            <w:tcBorders>
              <w:bottom w:val="nil"/>
            </w:tcBorders>
          </w:tcPr>
          <w:p w:rsidR="00AC096D" w:rsidRPr="00D1364F" w:rsidRDefault="00AC096D" w:rsidP="00DE5916">
            <w:pPr>
              <w:jc w:val="center"/>
              <w:rPr>
                <w:rFonts w:ascii="Arial" w:hAnsi="Arial" w:cs="Arial"/>
                <w:sz w:val="20"/>
                <w:szCs w:val="20"/>
              </w:rPr>
            </w:pPr>
          </w:p>
        </w:tc>
        <w:tc>
          <w:tcPr>
            <w:tcW w:w="6351" w:type="dxa"/>
            <w:tcBorders>
              <w:bottom w:val="nil"/>
            </w:tcBorders>
          </w:tcPr>
          <w:p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Dalam tabel isi:</w:t>
            </w:r>
          </w:p>
          <w:p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(2): Prosedur kompetensi Dasar yang harus dilakukan.</w:t>
            </w:r>
          </w:p>
          <w:p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(3): Tingkat kompetensi Dasar yang harus dicapai.</w:t>
            </w:r>
          </w:p>
        </w:tc>
      </w:tr>
      <w:tr w:rsidR="00D1364F" w:rsidRPr="00D1364F">
        <w:tc>
          <w:tcPr>
            <w:tcW w:w="1117" w:type="dxa"/>
            <w:tcBorders>
              <w:bottom w:val="nil"/>
            </w:tcBorders>
          </w:tcPr>
          <w:p w:rsidR="00AC096D" w:rsidRPr="00D1364F" w:rsidRDefault="00AC096D" w:rsidP="00DE5916">
            <w:pPr>
              <w:jc w:val="center"/>
            </w:pPr>
            <w:r w:rsidRPr="00D1364F">
              <w:rPr>
                <w:rFonts w:ascii="Arial" w:hAnsi="Arial" w:cs="Arial"/>
                <w:sz w:val="20"/>
                <w:szCs w:val="20"/>
              </w:rPr>
              <w:t>5.1.3.3</w:t>
            </w:r>
          </w:p>
        </w:tc>
        <w:tc>
          <w:tcPr>
            <w:tcW w:w="1213" w:type="dxa"/>
            <w:tcBorders>
              <w:bottom w:val="nil"/>
            </w:tcBorders>
          </w:tcPr>
          <w:p w:rsidR="00AC096D" w:rsidRPr="00D1364F" w:rsidRDefault="00AC096D" w:rsidP="00DE5916">
            <w:pPr>
              <w:jc w:val="center"/>
              <w:rPr>
                <w:rFonts w:ascii="Arial" w:hAnsi="Arial" w:cs="Arial"/>
                <w:sz w:val="20"/>
                <w:szCs w:val="20"/>
              </w:rPr>
            </w:pPr>
          </w:p>
        </w:tc>
        <w:tc>
          <w:tcPr>
            <w:tcW w:w="6351" w:type="dxa"/>
            <w:tcBorders>
              <w:bottom w:val="nil"/>
            </w:tcBorders>
          </w:tcPr>
          <w:p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Dalam tabel isi:</w:t>
            </w:r>
          </w:p>
          <w:p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(2): Prosedur kompetensi Lanjut yang harus dilakukan.</w:t>
            </w:r>
          </w:p>
          <w:p w:rsidR="00AC096D" w:rsidRPr="00D1364F" w:rsidRDefault="00AC096D" w:rsidP="00DE5916">
            <w:pPr>
              <w:jc w:val="both"/>
              <w:rPr>
                <w:rFonts w:ascii="Arial" w:hAnsi="Arial" w:cs="Arial"/>
                <w:sz w:val="20"/>
                <w:szCs w:val="20"/>
                <w:lang w:val="fi-FI"/>
              </w:rPr>
            </w:pPr>
            <w:r w:rsidRPr="00D1364F">
              <w:rPr>
                <w:rFonts w:ascii="Arial" w:hAnsi="Arial" w:cs="Arial"/>
                <w:sz w:val="20"/>
                <w:szCs w:val="20"/>
                <w:lang w:val="fi-FI"/>
              </w:rPr>
              <w:t>Kolom (3): Tingkat kompetensi Lanjut yang harus dicapai.</w:t>
            </w:r>
          </w:p>
        </w:tc>
      </w:tr>
      <w:tr w:rsidR="00D1364F" w:rsidRPr="00D1364F">
        <w:tc>
          <w:tcPr>
            <w:tcW w:w="1117" w:type="dxa"/>
            <w:tcBorders>
              <w:bottom w:val="nil"/>
            </w:tcBorders>
          </w:tcPr>
          <w:p w:rsidR="00BD41FA" w:rsidRPr="00D1364F" w:rsidRDefault="00BD41FA" w:rsidP="00214CE6">
            <w:pPr>
              <w:jc w:val="center"/>
              <w:rPr>
                <w:rFonts w:ascii="Arial" w:hAnsi="Arial" w:cs="Arial"/>
                <w:sz w:val="20"/>
                <w:szCs w:val="20"/>
              </w:rPr>
            </w:pPr>
            <w:r w:rsidRPr="00D1364F">
              <w:rPr>
                <w:rFonts w:ascii="Arial" w:hAnsi="Arial" w:cs="Arial"/>
                <w:sz w:val="20"/>
                <w:szCs w:val="20"/>
              </w:rPr>
              <w:t>5.1.4</w:t>
            </w:r>
          </w:p>
        </w:tc>
        <w:tc>
          <w:tcPr>
            <w:tcW w:w="1213" w:type="dxa"/>
            <w:tcBorders>
              <w:bottom w:val="nil"/>
            </w:tcBorders>
          </w:tcPr>
          <w:p w:rsidR="00BD41FA" w:rsidRPr="00D1364F" w:rsidRDefault="00BD41FA" w:rsidP="00214CE6">
            <w:pPr>
              <w:jc w:val="center"/>
              <w:rPr>
                <w:rFonts w:ascii="Arial" w:hAnsi="Arial" w:cs="Arial"/>
                <w:sz w:val="20"/>
                <w:szCs w:val="20"/>
              </w:rPr>
            </w:pPr>
          </w:p>
        </w:tc>
        <w:tc>
          <w:tcPr>
            <w:tcW w:w="6351" w:type="dxa"/>
            <w:tcBorders>
              <w:bottom w:val="nil"/>
            </w:tcBorders>
          </w:tcPr>
          <w:p w:rsidR="00BD41FA" w:rsidRPr="00D1364F" w:rsidRDefault="00BD41FA" w:rsidP="00214CE6">
            <w:r w:rsidRPr="00D1364F">
              <w:t xml:space="preserve">Uraikan proses pembelajaran dalam upaya pencapaian kompetensi: </w:t>
            </w:r>
          </w:p>
          <w:p w:rsidR="00BD41FA" w:rsidRPr="00D1364F" w:rsidRDefault="00BD41FA" w:rsidP="00214CE6">
            <w:pPr>
              <w:pStyle w:val="ListParagraph"/>
              <w:numPr>
                <w:ilvl w:val="0"/>
                <w:numId w:val="54"/>
              </w:numPr>
              <w:ind w:left="370"/>
              <w:rPr>
                <w:lang w:val="id-ID"/>
              </w:rPr>
            </w:pPr>
            <w:r w:rsidRPr="00D1364F">
              <w:rPr>
                <w:lang w:val="id-ID"/>
              </w:rPr>
              <w:t>Ronde bangsal (informasi frekuensi kegiatan per minggu)</w:t>
            </w:r>
          </w:p>
          <w:p w:rsidR="00BD41FA" w:rsidRPr="00D1364F" w:rsidRDefault="00BD41FA" w:rsidP="00214CE6">
            <w:pPr>
              <w:pStyle w:val="ListParagraph"/>
              <w:numPr>
                <w:ilvl w:val="0"/>
                <w:numId w:val="54"/>
              </w:numPr>
              <w:ind w:left="370"/>
              <w:rPr>
                <w:lang w:val="id-ID"/>
              </w:rPr>
            </w:pPr>
            <w:r w:rsidRPr="00D1364F">
              <w:rPr>
                <w:lang w:val="id-ID"/>
              </w:rPr>
              <w:t>Konferensi kasus</w:t>
            </w:r>
            <w:r w:rsidR="00293900" w:rsidRPr="00D1364F">
              <w:t xml:space="preserve"> </w:t>
            </w:r>
            <w:r w:rsidR="00970C86" w:rsidRPr="00D1364F">
              <w:t xml:space="preserve">Dokter Spesialis </w:t>
            </w:r>
            <w:r w:rsidR="000F000A" w:rsidRPr="00D1364F">
              <w:t>Ilmu Bedah</w:t>
            </w:r>
            <w:r w:rsidR="00970C86" w:rsidRPr="00D1364F">
              <w:t xml:space="preserve"> </w:t>
            </w:r>
            <w:r w:rsidR="0061261F" w:rsidRPr="00D1364F">
              <w:t xml:space="preserve">  </w:t>
            </w:r>
            <w:r w:rsidRPr="00D1364F">
              <w:rPr>
                <w:lang w:val="id-ID"/>
              </w:rPr>
              <w:t>(informasi jumlah kegiatan per bulan)</w:t>
            </w:r>
          </w:p>
          <w:p w:rsidR="00BD41FA" w:rsidRPr="00D1364F" w:rsidRDefault="00BD41FA" w:rsidP="00214CE6">
            <w:pPr>
              <w:pStyle w:val="ListParagraph"/>
              <w:numPr>
                <w:ilvl w:val="0"/>
                <w:numId w:val="54"/>
              </w:numPr>
              <w:ind w:left="370"/>
              <w:rPr>
                <w:i/>
                <w:lang w:val="id-ID"/>
              </w:rPr>
            </w:pPr>
            <w:r w:rsidRPr="00D1364F">
              <w:rPr>
                <w:i/>
                <w:lang w:val="id-ID"/>
              </w:rPr>
              <w:t>Journal reading</w:t>
            </w:r>
            <w:r w:rsidRPr="00D1364F">
              <w:rPr>
                <w:lang w:val="id-ID"/>
              </w:rPr>
              <w:t xml:space="preserve">(informasi frekuensi </w:t>
            </w:r>
            <w:r w:rsidRPr="00D1364F">
              <w:rPr>
                <w:i/>
                <w:lang w:val="id-ID"/>
              </w:rPr>
              <w:t>journal reading</w:t>
            </w:r>
            <w:r w:rsidRPr="00D1364F">
              <w:rPr>
                <w:lang w:val="id-ID"/>
              </w:rPr>
              <w:t xml:space="preserve"> per tahun)</w:t>
            </w:r>
          </w:p>
          <w:p w:rsidR="00BD41FA" w:rsidRPr="00D1364F" w:rsidRDefault="00BD41FA" w:rsidP="00214CE6">
            <w:pPr>
              <w:pStyle w:val="ListParagraph"/>
              <w:numPr>
                <w:ilvl w:val="0"/>
                <w:numId w:val="54"/>
              </w:numPr>
              <w:ind w:left="370"/>
              <w:rPr>
                <w:rFonts w:ascii="Arial" w:hAnsi="Arial" w:cs="Arial"/>
                <w:sz w:val="20"/>
                <w:szCs w:val="20"/>
                <w:lang w:val="fi-FI"/>
              </w:rPr>
            </w:pPr>
            <w:r w:rsidRPr="00D1364F">
              <w:t xml:space="preserve">Laporan jaga </w:t>
            </w:r>
          </w:p>
          <w:p w:rsidR="00BD41FA" w:rsidRPr="00D1364F" w:rsidRDefault="00BD41FA" w:rsidP="00214CE6">
            <w:pPr>
              <w:pStyle w:val="ListParagraph"/>
              <w:numPr>
                <w:ilvl w:val="0"/>
                <w:numId w:val="54"/>
              </w:numPr>
              <w:ind w:left="370"/>
              <w:rPr>
                <w:rFonts w:ascii="Arial" w:hAnsi="Arial" w:cs="Arial"/>
                <w:sz w:val="20"/>
                <w:szCs w:val="20"/>
                <w:lang w:val="fi-FI"/>
              </w:rPr>
            </w:pPr>
            <w:r w:rsidRPr="00D1364F">
              <w:rPr>
                <w:lang w:val="id-ID"/>
              </w:rPr>
              <w:lastRenderedPageBreak/>
              <w:t>Diskusi multi disiplin (informasi frekuensi kegiatan per tahun)</w:t>
            </w:r>
          </w:p>
        </w:tc>
      </w:tr>
      <w:tr w:rsidR="00D1364F" w:rsidRPr="00D1364F">
        <w:tc>
          <w:tcPr>
            <w:tcW w:w="1117" w:type="dxa"/>
            <w:tcBorders>
              <w:bottom w:val="nil"/>
            </w:tcBorders>
          </w:tcPr>
          <w:p w:rsidR="00041909" w:rsidRPr="00D1364F" w:rsidRDefault="00041909" w:rsidP="00214CE6">
            <w:pPr>
              <w:jc w:val="center"/>
              <w:rPr>
                <w:rFonts w:ascii="Arial" w:hAnsi="Arial" w:cs="Arial"/>
                <w:sz w:val="20"/>
                <w:szCs w:val="20"/>
              </w:rPr>
            </w:pPr>
            <w:r w:rsidRPr="00D1364F">
              <w:rPr>
                <w:rFonts w:ascii="Arial" w:hAnsi="Arial" w:cs="Arial"/>
                <w:sz w:val="20"/>
                <w:szCs w:val="20"/>
              </w:rPr>
              <w:lastRenderedPageBreak/>
              <w:t>5.2</w:t>
            </w:r>
          </w:p>
        </w:tc>
        <w:tc>
          <w:tcPr>
            <w:tcW w:w="1213" w:type="dxa"/>
            <w:tcBorders>
              <w:bottom w:val="nil"/>
            </w:tcBorders>
          </w:tcPr>
          <w:p w:rsidR="00041909" w:rsidRPr="00D1364F" w:rsidRDefault="00041909" w:rsidP="00214CE6">
            <w:pPr>
              <w:jc w:val="center"/>
              <w:rPr>
                <w:rFonts w:ascii="Arial" w:hAnsi="Arial" w:cs="Arial"/>
                <w:sz w:val="20"/>
                <w:szCs w:val="20"/>
              </w:rPr>
            </w:pPr>
          </w:p>
        </w:tc>
        <w:tc>
          <w:tcPr>
            <w:tcW w:w="6351" w:type="dxa"/>
            <w:tcBorders>
              <w:bottom w:val="nil"/>
            </w:tcBorders>
          </w:tcPr>
          <w:p w:rsidR="00041909" w:rsidRPr="00D1364F" w:rsidRDefault="00041909" w:rsidP="00214CE6">
            <w:pPr>
              <w:jc w:val="both"/>
              <w:rPr>
                <w:rFonts w:ascii="Arial" w:hAnsi="Arial" w:cs="Arial"/>
                <w:sz w:val="20"/>
                <w:szCs w:val="20"/>
              </w:rPr>
            </w:pPr>
            <w:r w:rsidRPr="00D1364F">
              <w:rPr>
                <w:rFonts w:ascii="Arial" w:hAnsi="Arial" w:cs="Arial"/>
                <w:sz w:val="20"/>
                <w:szCs w:val="20"/>
                <w:lang w:val="fi-FI"/>
              </w:rPr>
              <w:t xml:space="preserve">Uraikan cara dan hasil penilaian seluruh </w:t>
            </w:r>
            <w:r w:rsidRPr="00D1364F">
              <w:rPr>
                <w:rFonts w:ascii="Arial" w:hAnsi="Arial" w:cs="Arial"/>
                <w:sz w:val="20"/>
                <w:szCs w:val="20"/>
                <w:lang w:val="id-ID"/>
              </w:rPr>
              <w:t>buku panduan/buku modul</w:t>
            </w:r>
            <w:r w:rsidRPr="00D1364F">
              <w:rPr>
                <w:rFonts w:ascii="Arial" w:hAnsi="Arial" w:cs="Arial"/>
                <w:sz w:val="20"/>
                <w:szCs w:val="20"/>
              </w:rPr>
              <w:t>/</w:t>
            </w:r>
            <w:r w:rsidRPr="00D1364F">
              <w:rPr>
                <w:rFonts w:ascii="Arial" w:hAnsi="Arial" w:cs="Arial"/>
                <w:i/>
                <w:sz w:val="20"/>
                <w:szCs w:val="20"/>
              </w:rPr>
              <w:t>logbook</w:t>
            </w:r>
            <w:r w:rsidRPr="00D1364F">
              <w:rPr>
                <w:rFonts w:ascii="Arial" w:hAnsi="Arial" w:cs="Arial"/>
                <w:sz w:val="20"/>
                <w:szCs w:val="20"/>
                <w:lang w:val="id-ID"/>
              </w:rPr>
              <w:t xml:space="preserve"> dalam satu tahun terakhir</w:t>
            </w:r>
            <w:r w:rsidRPr="00D1364F">
              <w:rPr>
                <w:rFonts w:ascii="Arial" w:hAnsi="Arial" w:cs="Arial"/>
                <w:sz w:val="20"/>
                <w:szCs w:val="20"/>
              </w:rPr>
              <w:t>:</w:t>
            </w:r>
          </w:p>
          <w:p w:rsidR="00041909" w:rsidRPr="00D1364F" w:rsidRDefault="00041909" w:rsidP="00214CE6">
            <w:pPr>
              <w:jc w:val="both"/>
              <w:rPr>
                <w:rFonts w:ascii="Arial" w:hAnsi="Arial" w:cs="Arial"/>
                <w:i/>
                <w:sz w:val="20"/>
                <w:szCs w:val="20"/>
              </w:rPr>
            </w:pPr>
            <w:r w:rsidRPr="00D1364F">
              <w:rPr>
                <w:rFonts w:ascii="Arial" w:hAnsi="Arial" w:cs="Arial"/>
                <w:sz w:val="20"/>
                <w:szCs w:val="20"/>
              </w:rPr>
              <w:t xml:space="preserve">Kolom (2): Nama </w:t>
            </w:r>
            <w:r w:rsidRPr="00D1364F">
              <w:rPr>
                <w:rFonts w:ascii="Arial" w:hAnsi="Arial" w:cs="Arial"/>
                <w:sz w:val="20"/>
                <w:szCs w:val="20"/>
                <w:lang w:val="id-ID"/>
              </w:rPr>
              <w:t>panduan/buku modul</w:t>
            </w:r>
            <w:r w:rsidRPr="00D1364F">
              <w:rPr>
                <w:rFonts w:ascii="Arial" w:hAnsi="Arial" w:cs="Arial"/>
                <w:sz w:val="20"/>
                <w:szCs w:val="20"/>
              </w:rPr>
              <w:t>/</w:t>
            </w:r>
            <w:r w:rsidRPr="00D1364F">
              <w:rPr>
                <w:rFonts w:ascii="Arial" w:hAnsi="Arial" w:cs="Arial"/>
                <w:i/>
                <w:sz w:val="20"/>
                <w:szCs w:val="20"/>
              </w:rPr>
              <w:t>logbook</w:t>
            </w:r>
          </w:p>
          <w:p w:rsidR="00041909" w:rsidRPr="00D1364F" w:rsidRDefault="00041909" w:rsidP="00214CE6">
            <w:pPr>
              <w:jc w:val="both"/>
              <w:rPr>
                <w:rFonts w:ascii="Arial" w:hAnsi="Arial" w:cs="Arial"/>
                <w:sz w:val="20"/>
                <w:szCs w:val="20"/>
              </w:rPr>
            </w:pPr>
            <w:r w:rsidRPr="00D1364F">
              <w:rPr>
                <w:rFonts w:ascii="Arial" w:hAnsi="Arial" w:cs="Arial"/>
                <w:sz w:val="20"/>
                <w:szCs w:val="20"/>
              </w:rPr>
              <w:t>Kolom (3): Tidak ada/ada perubahan.</w:t>
            </w:r>
          </w:p>
          <w:p w:rsidR="00041909" w:rsidRPr="00D1364F" w:rsidRDefault="00041909" w:rsidP="00214CE6">
            <w:pPr>
              <w:jc w:val="both"/>
              <w:rPr>
                <w:rFonts w:ascii="Arial" w:hAnsi="Arial" w:cs="Arial"/>
                <w:sz w:val="20"/>
                <w:szCs w:val="20"/>
              </w:rPr>
            </w:pPr>
            <w:r w:rsidRPr="00D1364F">
              <w:rPr>
                <w:rFonts w:ascii="Arial" w:hAnsi="Arial" w:cs="Arial"/>
                <w:sz w:val="20"/>
                <w:szCs w:val="20"/>
              </w:rPr>
              <w:t>Kolom (4): Alasan perubahan atau tidak ada perubahan.</w:t>
            </w:r>
          </w:p>
          <w:p w:rsidR="00041909" w:rsidRPr="00D1364F" w:rsidRDefault="00041909" w:rsidP="00214CE6">
            <w:pPr>
              <w:jc w:val="both"/>
              <w:rPr>
                <w:rFonts w:ascii="Arial" w:hAnsi="Arial" w:cs="Arial"/>
                <w:sz w:val="20"/>
                <w:szCs w:val="20"/>
              </w:rPr>
            </w:pPr>
            <w:r w:rsidRPr="00D1364F">
              <w:rPr>
                <w:rFonts w:ascii="Arial" w:hAnsi="Arial" w:cs="Arial"/>
                <w:sz w:val="20"/>
                <w:szCs w:val="20"/>
              </w:rPr>
              <w:t>Kolom (5): Peubahan yang terjadi (baru, lama, hapus)</w:t>
            </w:r>
          </w:p>
          <w:p w:rsidR="00041909" w:rsidRPr="00D1364F" w:rsidRDefault="00041909" w:rsidP="00214CE6">
            <w:pPr>
              <w:jc w:val="both"/>
              <w:rPr>
                <w:rFonts w:ascii="Arial" w:hAnsi="Arial" w:cs="Arial"/>
                <w:sz w:val="20"/>
                <w:szCs w:val="20"/>
              </w:rPr>
            </w:pPr>
            <w:r w:rsidRPr="00D1364F">
              <w:rPr>
                <w:rFonts w:ascii="Arial" w:hAnsi="Arial" w:cs="Arial"/>
                <w:sz w:val="20"/>
                <w:szCs w:val="20"/>
              </w:rPr>
              <w:t>Kolom (6): Saat mulai pemberlakuan.</w:t>
            </w:r>
          </w:p>
        </w:tc>
      </w:tr>
      <w:tr w:rsidR="00D1364F" w:rsidRPr="00D1364F">
        <w:tc>
          <w:tcPr>
            <w:tcW w:w="1117" w:type="dxa"/>
            <w:tcBorders>
              <w:bottom w:val="nil"/>
            </w:tcBorders>
          </w:tcPr>
          <w:p w:rsidR="00041909" w:rsidRPr="00D1364F" w:rsidRDefault="00041909" w:rsidP="00214CE6">
            <w:pPr>
              <w:jc w:val="center"/>
              <w:rPr>
                <w:rFonts w:ascii="Arial" w:hAnsi="Arial" w:cs="Arial"/>
                <w:sz w:val="20"/>
                <w:szCs w:val="20"/>
              </w:rPr>
            </w:pPr>
            <w:r w:rsidRPr="00D1364F">
              <w:rPr>
                <w:rFonts w:ascii="Arial" w:hAnsi="Arial" w:cs="Arial"/>
                <w:sz w:val="20"/>
                <w:szCs w:val="20"/>
              </w:rPr>
              <w:t>5.3</w:t>
            </w:r>
          </w:p>
        </w:tc>
        <w:tc>
          <w:tcPr>
            <w:tcW w:w="1213" w:type="dxa"/>
            <w:tcBorders>
              <w:bottom w:val="nil"/>
            </w:tcBorders>
          </w:tcPr>
          <w:p w:rsidR="00041909" w:rsidRPr="00D1364F" w:rsidRDefault="00041909" w:rsidP="00214CE6">
            <w:pPr>
              <w:jc w:val="center"/>
              <w:rPr>
                <w:rFonts w:ascii="Arial" w:hAnsi="Arial" w:cs="Arial"/>
                <w:sz w:val="20"/>
                <w:szCs w:val="20"/>
              </w:rPr>
            </w:pPr>
          </w:p>
        </w:tc>
        <w:tc>
          <w:tcPr>
            <w:tcW w:w="6351" w:type="dxa"/>
            <w:tcBorders>
              <w:bottom w:val="nil"/>
            </w:tcBorders>
          </w:tcPr>
          <w:p w:rsidR="00041909" w:rsidRPr="00D1364F" w:rsidRDefault="00041909" w:rsidP="00214CE6">
            <w:pPr>
              <w:jc w:val="both"/>
              <w:rPr>
                <w:rFonts w:ascii="Arial" w:hAnsi="Arial" w:cs="Arial"/>
                <w:sz w:val="20"/>
                <w:szCs w:val="20"/>
              </w:rPr>
            </w:pPr>
            <w:r w:rsidRPr="00D1364F">
              <w:rPr>
                <w:rFonts w:ascii="Arial" w:hAnsi="Arial" w:cs="Arial"/>
                <w:sz w:val="20"/>
                <w:szCs w:val="20"/>
                <w:lang w:val="fi-FI"/>
              </w:rPr>
              <w:t xml:space="preserve">Uraikan </w:t>
            </w:r>
            <w:r w:rsidRPr="00D1364F">
              <w:rPr>
                <w:rFonts w:ascii="Arial" w:hAnsi="Arial" w:cs="Arial"/>
                <w:sz w:val="20"/>
                <w:szCs w:val="20"/>
              </w:rPr>
              <w:t>p</w:t>
            </w:r>
            <w:r w:rsidRPr="00D1364F">
              <w:rPr>
                <w:rFonts w:ascii="Arial" w:hAnsi="Arial" w:cs="Arial"/>
                <w:sz w:val="20"/>
                <w:szCs w:val="20"/>
                <w:lang w:val="id-ID"/>
              </w:rPr>
              <w:t xml:space="preserve">elayanan </w:t>
            </w:r>
            <w:r w:rsidRPr="00D1364F">
              <w:rPr>
                <w:rFonts w:ascii="Arial" w:hAnsi="Arial" w:cs="Arial"/>
                <w:sz w:val="20"/>
                <w:szCs w:val="20"/>
              </w:rPr>
              <w:t>RS Pendidikan Utama dan RS Pendidikan Afiliasi dan Satelit:</w:t>
            </w:r>
          </w:p>
          <w:p w:rsidR="00041909" w:rsidRPr="00D1364F" w:rsidRDefault="00041909" w:rsidP="00214CE6">
            <w:pPr>
              <w:jc w:val="both"/>
              <w:rPr>
                <w:rFonts w:ascii="Arial" w:hAnsi="Arial" w:cs="Arial"/>
                <w:sz w:val="20"/>
                <w:szCs w:val="20"/>
              </w:rPr>
            </w:pPr>
            <w:r w:rsidRPr="00D1364F">
              <w:rPr>
                <w:rFonts w:ascii="Arial" w:hAnsi="Arial" w:cs="Arial"/>
                <w:sz w:val="20"/>
                <w:szCs w:val="20"/>
              </w:rPr>
              <w:t xml:space="preserve">Kolom (2): </w:t>
            </w:r>
            <w:r w:rsidR="00B0636B" w:rsidRPr="00D1364F">
              <w:rPr>
                <w:rFonts w:ascii="Arial" w:hAnsi="Arial" w:cs="Arial"/>
                <w:sz w:val="20"/>
                <w:szCs w:val="20"/>
              </w:rPr>
              <w:t>Jenis tindakan/operasi</w:t>
            </w:r>
            <w:proofErr w:type="gramStart"/>
            <w:r w:rsidR="00B0636B" w:rsidRPr="00D1364F">
              <w:rPr>
                <w:rFonts w:ascii="Arial" w:hAnsi="Arial" w:cs="Arial"/>
                <w:sz w:val="20"/>
                <w:szCs w:val="20"/>
              </w:rPr>
              <w:t>.(</w:t>
            </w:r>
            <w:proofErr w:type="gramEnd"/>
            <w:r w:rsidR="00B0636B" w:rsidRPr="00D1364F">
              <w:rPr>
                <w:rFonts w:ascii="Arial" w:hAnsi="Arial" w:cs="Arial"/>
                <w:sz w:val="20"/>
                <w:szCs w:val="20"/>
              </w:rPr>
              <w:t>sesuai persyaratan Kolegium masing-masing).</w:t>
            </w:r>
          </w:p>
          <w:p w:rsidR="00B0636B" w:rsidRPr="00D1364F" w:rsidRDefault="00B0636B" w:rsidP="00214CE6">
            <w:pPr>
              <w:jc w:val="both"/>
              <w:rPr>
                <w:rFonts w:ascii="Arial" w:hAnsi="Arial" w:cs="Arial"/>
                <w:sz w:val="20"/>
                <w:szCs w:val="20"/>
              </w:rPr>
            </w:pPr>
            <w:r w:rsidRPr="00D1364F">
              <w:rPr>
                <w:rFonts w:ascii="Arial" w:hAnsi="Arial" w:cs="Arial"/>
                <w:sz w:val="20"/>
                <w:szCs w:val="20"/>
              </w:rPr>
              <w:t>Kolom (3): Jumlah Operasi</w:t>
            </w:r>
          </w:p>
          <w:p w:rsidR="00B0636B" w:rsidRPr="00D1364F" w:rsidRDefault="00B0636B" w:rsidP="00214CE6">
            <w:pPr>
              <w:jc w:val="both"/>
              <w:rPr>
                <w:rFonts w:ascii="Arial" w:hAnsi="Arial" w:cs="Arial"/>
                <w:sz w:val="20"/>
                <w:szCs w:val="20"/>
              </w:rPr>
            </w:pPr>
            <w:r w:rsidRPr="00D1364F">
              <w:rPr>
                <w:rFonts w:ascii="Arial" w:hAnsi="Arial" w:cs="Arial"/>
                <w:sz w:val="20"/>
                <w:szCs w:val="20"/>
              </w:rPr>
              <w:t>Kolom (4): Jumlah morbiditas.</w:t>
            </w:r>
          </w:p>
          <w:p w:rsidR="00B0636B" w:rsidRPr="00D1364F" w:rsidRDefault="00B0636B" w:rsidP="00214CE6">
            <w:pPr>
              <w:jc w:val="both"/>
              <w:rPr>
                <w:rFonts w:ascii="Arial" w:hAnsi="Arial" w:cs="Arial"/>
                <w:sz w:val="20"/>
                <w:szCs w:val="20"/>
                <w:lang w:val="fi-FI"/>
              </w:rPr>
            </w:pPr>
            <w:r w:rsidRPr="00D1364F">
              <w:rPr>
                <w:rFonts w:ascii="Arial" w:hAnsi="Arial" w:cs="Arial"/>
                <w:sz w:val="20"/>
                <w:szCs w:val="20"/>
              </w:rPr>
              <w:t>Kolom (5): Jumlah mortalitas.</w:t>
            </w:r>
          </w:p>
        </w:tc>
      </w:tr>
      <w:tr w:rsidR="00D1364F" w:rsidRPr="00D1364F">
        <w:tc>
          <w:tcPr>
            <w:tcW w:w="1117" w:type="dxa"/>
            <w:tcBorders>
              <w:top w:val="single" w:sz="4" w:space="0" w:color="auto"/>
              <w:bottom w:val="nil"/>
            </w:tcBorders>
          </w:tcPr>
          <w:p w:rsidR="00C134F6" w:rsidRPr="00D1364F" w:rsidRDefault="00C134F6" w:rsidP="00214CE6">
            <w:pPr>
              <w:jc w:val="center"/>
              <w:rPr>
                <w:rFonts w:ascii="Arial" w:hAnsi="Arial" w:cs="Arial"/>
                <w:sz w:val="20"/>
                <w:szCs w:val="20"/>
              </w:rPr>
            </w:pPr>
            <w:r w:rsidRPr="00D1364F">
              <w:rPr>
                <w:rFonts w:ascii="Arial" w:hAnsi="Arial" w:cs="Arial"/>
                <w:sz w:val="20"/>
                <w:szCs w:val="20"/>
              </w:rPr>
              <w:t>5.4.1</w:t>
            </w:r>
          </w:p>
        </w:tc>
        <w:tc>
          <w:tcPr>
            <w:tcW w:w="1213" w:type="dxa"/>
            <w:tcBorders>
              <w:top w:val="single" w:sz="4" w:space="0" w:color="auto"/>
              <w:bottom w:val="nil"/>
            </w:tcBorders>
          </w:tcPr>
          <w:p w:rsidR="00C134F6" w:rsidRPr="00D1364F"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D1364F" w:rsidRDefault="00C134F6" w:rsidP="00214CE6">
            <w:pPr>
              <w:jc w:val="both"/>
              <w:rPr>
                <w:rFonts w:ascii="Arial" w:hAnsi="Arial" w:cs="Arial"/>
                <w:sz w:val="20"/>
                <w:szCs w:val="20"/>
                <w:lang w:val="fi-FI"/>
              </w:rPr>
            </w:pPr>
            <w:r w:rsidRPr="00D1364F">
              <w:rPr>
                <w:rFonts w:ascii="Arial" w:hAnsi="Arial" w:cs="Arial"/>
                <w:sz w:val="20"/>
                <w:szCs w:val="20"/>
                <w:lang w:val="sv-SE"/>
              </w:rPr>
              <w:t>Jika tersedia buku panduan tentang pembimbingan Penelitian</w:t>
            </w:r>
            <w:r w:rsidRPr="00D1364F">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D1364F" w:rsidRPr="00D1364F">
        <w:tc>
          <w:tcPr>
            <w:tcW w:w="1117" w:type="dxa"/>
            <w:tcBorders>
              <w:top w:val="single" w:sz="4" w:space="0" w:color="auto"/>
              <w:bottom w:val="nil"/>
            </w:tcBorders>
          </w:tcPr>
          <w:p w:rsidR="00C134F6" w:rsidRPr="00D1364F" w:rsidRDefault="00C134F6" w:rsidP="00214CE6">
            <w:pPr>
              <w:jc w:val="center"/>
              <w:rPr>
                <w:rFonts w:ascii="Arial" w:hAnsi="Arial" w:cs="Arial"/>
                <w:sz w:val="20"/>
                <w:szCs w:val="20"/>
              </w:rPr>
            </w:pPr>
            <w:r w:rsidRPr="00D1364F">
              <w:rPr>
                <w:rFonts w:ascii="Arial" w:hAnsi="Arial" w:cs="Arial"/>
                <w:sz w:val="20"/>
                <w:szCs w:val="20"/>
              </w:rPr>
              <w:t>5.4.2</w:t>
            </w:r>
          </w:p>
        </w:tc>
        <w:tc>
          <w:tcPr>
            <w:tcW w:w="1213" w:type="dxa"/>
            <w:tcBorders>
              <w:top w:val="single" w:sz="4" w:space="0" w:color="auto"/>
              <w:bottom w:val="nil"/>
            </w:tcBorders>
          </w:tcPr>
          <w:p w:rsidR="00C134F6" w:rsidRPr="00D1364F" w:rsidRDefault="00C134F6" w:rsidP="00214CE6">
            <w:pPr>
              <w:jc w:val="center"/>
              <w:rPr>
                <w:rFonts w:ascii="Arial" w:hAnsi="Arial" w:cs="Arial"/>
                <w:sz w:val="20"/>
                <w:szCs w:val="20"/>
                <w:lang w:val="nb-NO"/>
              </w:rPr>
            </w:pPr>
            <w:r w:rsidRPr="00D1364F">
              <w:rPr>
                <w:rFonts w:ascii="Arial" w:hAnsi="Arial" w:cs="Arial"/>
                <w:sz w:val="20"/>
                <w:szCs w:val="20"/>
                <w:lang w:val="nb-NO"/>
              </w:rPr>
              <w:t>(2)-(4)</w:t>
            </w:r>
          </w:p>
        </w:tc>
        <w:tc>
          <w:tcPr>
            <w:tcW w:w="6351" w:type="dxa"/>
            <w:tcBorders>
              <w:top w:val="single" w:sz="4" w:space="0" w:color="auto"/>
              <w:bottom w:val="nil"/>
            </w:tcBorders>
          </w:tcPr>
          <w:p w:rsidR="00C134F6" w:rsidRPr="00D1364F" w:rsidRDefault="00C134F6" w:rsidP="00214CE6">
            <w:pPr>
              <w:rPr>
                <w:rFonts w:ascii="Arial" w:hAnsi="Arial" w:cs="Arial"/>
                <w:sz w:val="20"/>
                <w:szCs w:val="20"/>
                <w:lang w:val="sv-SE"/>
              </w:rPr>
            </w:pPr>
            <w:r w:rsidRPr="00D1364F">
              <w:rPr>
                <w:rFonts w:ascii="Arial" w:hAnsi="Arial" w:cs="Arial"/>
                <w:sz w:val="20"/>
                <w:szCs w:val="20"/>
                <w:lang w:val="sv-SE"/>
              </w:rPr>
              <w:t>Tuliskan pada</w:t>
            </w:r>
          </w:p>
          <w:p w:rsidR="00C134F6" w:rsidRPr="00D1364F" w:rsidRDefault="00C134F6" w:rsidP="00214CE6">
            <w:pPr>
              <w:numPr>
                <w:ilvl w:val="0"/>
                <w:numId w:val="42"/>
              </w:numPr>
              <w:rPr>
                <w:rFonts w:ascii="Arial" w:hAnsi="Arial" w:cs="Arial"/>
                <w:sz w:val="20"/>
                <w:szCs w:val="20"/>
                <w:lang w:val="sv-SE"/>
              </w:rPr>
            </w:pPr>
            <w:r w:rsidRPr="00D1364F">
              <w:rPr>
                <w:rFonts w:ascii="Arial" w:hAnsi="Arial" w:cs="Arial"/>
                <w:sz w:val="20"/>
                <w:szCs w:val="20"/>
                <w:lang w:val="sv-SE"/>
              </w:rPr>
              <w:t>Kolom (2), nama dosen pembimbing</w:t>
            </w:r>
          </w:p>
          <w:p w:rsidR="00C134F6" w:rsidRPr="00D1364F" w:rsidRDefault="00C134F6" w:rsidP="00214CE6">
            <w:pPr>
              <w:numPr>
                <w:ilvl w:val="0"/>
                <w:numId w:val="42"/>
              </w:numPr>
              <w:rPr>
                <w:rFonts w:ascii="Arial" w:hAnsi="Arial" w:cs="Arial"/>
                <w:sz w:val="20"/>
                <w:szCs w:val="20"/>
                <w:lang w:val="sv-SE"/>
              </w:rPr>
            </w:pPr>
            <w:r w:rsidRPr="00D1364F">
              <w:rPr>
                <w:rFonts w:ascii="Arial" w:hAnsi="Arial" w:cs="Arial"/>
                <w:sz w:val="20"/>
                <w:szCs w:val="20"/>
                <w:lang w:val="sv-SE"/>
              </w:rPr>
              <w:t>Kolom (3), strata pe</w:t>
            </w:r>
            <w:r w:rsidR="00CE0C38" w:rsidRPr="00D1364F">
              <w:rPr>
                <w:rFonts w:ascii="Arial" w:hAnsi="Arial" w:cs="Arial"/>
                <w:sz w:val="20"/>
                <w:szCs w:val="20"/>
                <w:lang w:val="sv-SE"/>
              </w:rPr>
              <w:t>ndidikan terakhir (S2, S3, Sp, Sp.K</w:t>
            </w:r>
            <w:r w:rsidRPr="00D1364F">
              <w:rPr>
                <w:rFonts w:ascii="Arial" w:hAnsi="Arial" w:cs="Arial"/>
                <w:sz w:val="20"/>
                <w:szCs w:val="20"/>
                <w:lang w:val="sv-SE"/>
              </w:rPr>
              <w:t>)</w:t>
            </w:r>
          </w:p>
          <w:p w:rsidR="00C134F6" w:rsidRPr="00D1364F" w:rsidRDefault="00C134F6" w:rsidP="00214CE6">
            <w:pPr>
              <w:numPr>
                <w:ilvl w:val="0"/>
                <w:numId w:val="42"/>
              </w:numPr>
              <w:rPr>
                <w:rFonts w:ascii="Arial" w:hAnsi="Arial" w:cs="Arial"/>
                <w:sz w:val="20"/>
                <w:szCs w:val="20"/>
                <w:lang w:val="sv-SE"/>
              </w:rPr>
            </w:pPr>
            <w:r w:rsidRPr="00D1364F">
              <w:rPr>
                <w:rFonts w:ascii="Arial" w:hAnsi="Arial" w:cs="Arial"/>
                <w:sz w:val="20"/>
                <w:szCs w:val="20"/>
                <w:lang w:val="sv-SE"/>
              </w:rPr>
              <w:t>Kolom (4), jumlah peserta didik yang dibimbing oleh masing-masing dosen.</w:t>
            </w:r>
          </w:p>
          <w:p w:rsidR="00C134F6" w:rsidRPr="00D1364F" w:rsidRDefault="00C134F6" w:rsidP="00214CE6">
            <w:pPr>
              <w:ind w:left="10"/>
              <w:rPr>
                <w:rFonts w:ascii="Arial" w:hAnsi="Arial" w:cs="Arial"/>
                <w:sz w:val="20"/>
                <w:szCs w:val="20"/>
                <w:lang w:val="sv-SE"/>
              </w:rPr>
            </w:pPr>
          </w:p>
          <w:p w:rsidR="00C134F6" w:rsidRPr="00D1364F" w:rsidRDefault="00C134F6" w:rsidP="00214CE6">
            <w:pPr>
              <w:ind w:left="10"/>
              <w:rPr>
                <w:rFonts w:ascii="Arial" w:hAnsi="Arial" w:cs="Arial"/>
                <w:sz w:val="20"/>
                <w:szCs w:val="20"/>
                <w:lang w:val="sv-SE"/>
              </w:rPr>
            </w:pPr>
            <w:r w:rsidRPr="00D1364F">
              <w:rPr>
                <w:rFonts w:ascii="Arial" w:hAnsi="Arial" w:cs="Arial"/>
                <w:sz w:val="20"/>
                <w:szCs w:val="20"/>
                <w:lang w:val="sv-SE"/>
              </w:rPr>
              <w:t>Lengkapi isian pada pertanyaan yang mencakup informasi tentang:</w:t>
            </w:r>
          </w:p>
          <w:p w:rsidR="00C134F6" w:rsidRPr="00D1364F" w:rsidRDefault="00C134F6" w:rsidP="00214CE6">
            <w:pPr>
              <w:numPr>
                <w:ilvl w:val="0"/>
                <w:numId w:val="41"/>
              </w:numPr>
              <w:rPr>
                <w:rFonts w:ascii="Arial" w:hAnsi="Arial" w:cs="Arial"/>
                <w:sz w:val="20"/>
                <w:szCs w:val="20"/>
                <w:lang w:val="fi-FI"/>
              </w:rPr>
            </w:pPr>
            <w:r w:rsidRPr="00D1364F">
              <w:rPr>
                <w:rFonts w:ascii="Arial" w:hAnsi="Arial" w:cs="Arial"/>
                <w:sz w:val="20"/>
                <w:szCs w:val="20"/>
                <w:lang w:val="fi-FI"/>
              </w:rPr>
              <w:t>Rata-rata jumlah peserta didik per dosen pembimbing, dan</w:t>
            </w:r>
          </w:p>
          <w:p w:rsidR="00C134F6" w:rsidRPr="00D1364F" w:rsidRDefault="00C134F6" w:rsidP="00214CE6">
            <w:pPr>
              <w:numPr>
                <w:ilvl w:val="0"/>
                <w:numId w:val="41"/>
              </w:numPr>
              <w:rPr>
                <w:rFonts w:ascii="Arial" w:hAnsi="Arial" w:cs="Arial"/>
                <w:sz w:val="20"/>
                <w:szCs w:val="20"/>
                <w:lang w:val="fi-FI"/>
              </w:rPr>
            </w:pPr>
            <w:r w:rsidRPr="00D1364F">
              <w:rPr>
                <w:rFonts w:ascii="Arial" w:hAnsi="Arial" w:cs="Arial"/>
                <w:sz w:val="20"/>
                <w:szCs w:val="20"/>
                <w:lang w:val="fi-FI"/>
              </w:rPr>
              <w:t>Rata-rata jumlah pertemuan dosen-peserta didik.  Siapkan bukti pertemuan tersebut saat asesmen lapangan.</w:t>
            </w:r>
          </w:p>
        </w:tc>
      </w:tr>
      <w:tr w:rsidR="00D1364F" w:rsidRPr="00D1364F">
        <w:tc>
          <w:tcPr>
            <w:tcW w:w="1117" w:type="dxa"/>
            <w:tcBorders>
              <w:top w:val="single" w:sz="4" w:space="0" w:color="auto"/>
              <w:bottom w:val="nil"/>
            </w:tcBorders>
          </w:tcPr>
          <w:p w:rsidR="00A07C47" w:rsidRPr="00D1364F" w:rsidRDefault="00A07C47" w:rsidP="00214CE6">
            <w:pPr>
              <w:jc w:val="center"/>
              <w:rPr>
                <w:rFonts w:ascii="Arial" w:hAnsi="Arial" w:cs="Arial"/>
                <w:sz w:val="20"/>
                <w:szCs w:val="20"/>
              </w:rPr>
            </w:pPr>
            <w:r w:rsidRPr="00D1364F">
              <w:rPr>
                <w:rFonts w:ascii="Arial" w:hAnsi="Arial" w:cs="Arial"/>
                <w:sz w:val="20"/>
                <w:szCs w:val="20"/>
              </w:rPr>
              <w:t>5.5.1</w:t>
            </w:r>
          </w:p>
        </w:tc>
        <w:tc>
          <w:tcPr>
            <w:tcW w:w="1213" w:type="dxa"/>
            <w:tcBorders>
              <w:top w:val="single" w:sz="4" w:space="0" w:color="auto"/>
              <w:bottom w:val="nil"/>
            </w:tcBorders>
          </w:tcPr>
          <w:p w:rsidR="00A07C47" w:rsidRPr="00D1364F"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D1364F" w:rsidRDefault="00A07C47" w:rsidP="00214CE6">
            <w:pPr>
              <w:rPr>
                <w:rFonts w:ascii="Arial" w:hAnsi="Arial" w:cs="Arial"/>
                <w:sz w:val="20"/>
                <w:szCs w:val="20"/>
                <w:lang w:val="sv-SE"/>
              </w:rPr>
            </w:pPr>
            <w:r w:rsidRPr="00D1364F">
              <w:t>Urai</w:t>
            </w:r>
            <w:r w:rsidRPr="00D1364F">
              <w:rPr>
                <w:lang w:val="id-ID"/>
              </w:rPr>
              <w:t>kan sistem monev kurikulum untuk menjamin terlaksananya program pendidikan sehingga mampu mencapai kompetensi yang diharapkan. Jelaskan jumlah bimbingan operasi</w:t>
            </w:r>
            <w:r w:rsidR="0029640C" w:rsidRPr="00D1364F">
              <w:t>/tindakan</w:t>
            </w:r>
            <w:r w:rsidRPr="00D1364F">
              <w:rPr>
                <w:lang w:val="id-ID"/>
              </w:rPr>
              <w:t xml:space="preserve"> per tahun, ketersediaan </w:t>
            </w:r>
            <w:r w:rsidRPr="00D1364F">
              <w:rPr>
                <w:i/>
                <w:lang w:val="id-ID"/>
              </w:rPr>
              <w:t>log book</w:t>
            </w:r>
            <w:r w:rsidRPr="00D1364F">
              <w:rPr>
                <w:lang w:val="id-ID"/>
              </w:rPr>
              <w:t xml:space="preserve"> dan mutunya.</w:t>
            </w:r>
          </w:p>
        </w:tc>
      </w:tr>
      <w:tr w:rsidR="00D1364F" w:rsidRPr="00D1364F">
        <w:tc>
          <w:tcPr>
            <w:tcW w:w="1117" w:type="dxa"/>
            <w:tcBorders>
              <w:top w:val="single" w:sz="4" w:space="0" w:color="auto"/>
              <w:bottom w:val="nil"/>
            </w:tcBorders>
          </w:tcPr>
          <w:p w:rsidR="00A07C47" w:rsidRPr="00D1364F" w:rsidRDefault="00A07C47" w:rsidP="00214CE6">
            <w:pPr>
              <w:jc w:val="center"/>
              <w:rPr>
                <w:rFonts w:ascii="Arial" w:hAnsi="Arial" w:cs="Arial"/>
                <w:sz w:val="20"/>
                <w:szCs w:val="20"/>
              </w:rPr>
            </w:pPr>
            <w:r w:rsidRPr="00D1364F">
              <w:rPr>
                <w:rFonts w:ascii="Arial" w:hAnsi="Arial" w:cs="Arial"/>
                <w:sz w:val="20"/>
                <w:szCs w:val="20"/>
              </w:rPr>
              <w:t>5.5.2</w:t>
            </w:r>
          </w:p>
        </w:tc>
        <w:tc>
          <w:tcPr>
            <w:tcW w:w="1213" w:type="dxa"/>
            <w:tcBorders>
              <w:top w:val="single" w:sz="4" w:space="0" w:color="auto"/>
              <w:bottom w:val="nil"/>
            </w:tcBorders>
          </w:tcPr>
          <w:p w:rsidR="00A07C47" w:rsidRPr="00D1364F"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D1364F" w:rsidRDefault="00A07C47" w:rsidP="00214CE6">
            <w:r w:rsidRPr="00D1364F">
              <w:t>Urai</w:t>
            </w:r>
            <w:r w:rsidRPr="00D1364F">
              <w:rPr>
                <w:lang w:val="id-ID"/>
              </w:rPr>
              <w:t xml:space="preserve">kan sistem supervisi pendidikan untuk menjamin terlaksananya program pendidikan sehingga mampu mencapai kompetensi yang diharapkan. Jelaskan jumlah bimbingan operasi </w:t>
            </w:r>
            <w:r w:rsidR="0029640C" w:rsidRPr="00D1364F">
              <w:t xml:space="preserve">/tindakan </w:t>
            </w:r>
            <w:r w:rsidRPr="00D1364F">
              <w:rPr>
                <w:lang w:val="id-ID"/>
              </w:rPr>
              <w:t xml:space="preserve">per tahun, ketersediaan </w:t>
            </w:r>
            <w:r w:rsidRPr="00D1364F">
              <w:rPr>
                <w:i/>
                <w:lang w:val="id-ID"/>
              </w:rPr>
              <w:t>log book</w:t>
            </w:r>
            <w:r w:rsidRPr="00D1364F">
              <w:rPr>
                <w:lang w:val="id-ID"/>
              </w:rPr>
              <w:t xml:space="preserve"> dan mutunya.</w:t>
            </w:r>
          </w:p>
        </w:tc>
      </w:tr>
      <w:tr w:rsidR="00D1364F" w:rsidRPr="00D1364F">
        <w:tc>
          <w:tcPr>
            <w:tcW w:w="1117" w:type="dxa"/>
            <w:tcBorders>
              <w:top w:val="single" w:sz="4" w:space="0" w:color="auto"/>
              <w:bottom w:val="single" w:sz="4" w:space="0" w:color="auto"/>
            </w:tcBorders>
          </w:tcPr>
          <w:p w:rsidR="00A07C47" w:rsidRPr="00D1364F" w:rsidRDefault="00A07C47" w:rsidP="00214CE6">
            <w:pPr>
              <w:jc w:val="center"/>
              <w:rPr>
                <w:rFonts w:ascii="Arial" w:hAnsi="Arial" w:cs="Arial"/>
                <w:sz w:val="20"/>
                <w:szCs w:val="20"/>
              </w:rPr>
            </w:pPr>
            <w:r w:rsidRPr="00D1364F">
              <w:rPr>
                <w:rFonts w:ascii="Arial" w:hAnsi="Arial" w:cs="Arial"/>
                <w:sz w:val="20"/>
                <w:szCs w:val="20"/>
              </w:rPr>
              <w:t>5.5.3</w:t>
            </w:r>
          </w:p>
        </w:tc>
        <w:tc>
          <w:tcPr>
            <w:tcW w:w="1213" w:type="dxa"/>
            <w:tcBorders>
              <w:top w:val="single" w:sz="4" w:space="0" w:color="auto"/>
              <w:bottom w:val="single" w:sz="4" w:space="0" w:color="auto"/>
            </w:tcBorders>
          </w:tcPr>
          <w:p w:rsidR="00A07C47" w:rsidRPr="00D1364F"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D1364F" w:rsidRDefault="00A07C47" w:rsidP="00214CE6">
            <w:pPr>
              <w:ind w:left="10" w:hanging="10"/>
            </w:pPr>
            <w:r w:rsidRPr="00D1364F">
              <w:t>Urai</w:t>
            </w:r>
            <w:r w:rsidRPr="00D1364F">
              <w:rPr>
                <w:lang w:val="id-ID"/>
              </w:rPr>
              <w:t>kan sistem evaluasi peserta didik dan kriteria kelulusan (yang terukur) untuk menilai kompetensi peserta didik yang meliputi kemampuan kognitif, keterampilan, dan perilaku.  Jelaskan pula keberadaan dokumennya.</w:t>
            </w:r>
          </w:p>
        </w:tc>
      </w:tr>
      <w:tr w:rsidR="00D1364F" w:rsidRPr="00D1364F">
        <w:tc>
          <w:tcPr>
            <w:tcW w:w="1117" w:type="dxa"/>
            <w:tcBorders>
              <w:top w:val="single" w:sz="4" w:space="0" w:color="auto"/>
              <w:bottom w:val="single" w:sz="4" w:space="0" w:color="auto"/>
            </w:tcBorders>
          </w:tcPr>
          <w:p w:rsidR="00A07C47" w:rsidRPr="00D1364F" w:rsidRDefault="00A07C47" w:rsidP="00214CE6">
            <w:pPr>
              <w:jc w:val="center"/>
              <w:rPr>
                <w:rFonts w:ascii="Arial" w:hAnsi="Arial" w:cs="Arial"/>
                <w:sz w:val="20"/>
                <w:szCs w:val="20"/>
              </w:rPr>
            </w:pPr>
            <w:r w:rsidRPr="00D1364F">
              <w:rPr>
                <w:rFonts w:ascii="Arial" w:hAnsi="Arial" w:cs="Arial"/>
                <w:sz w:val="20"/>
                <w:szCs w:val="20"/>
              </w:rPr>
              <w:t>5.6</w:t>
            </w:r>
            <w:r w:rsidR="00CE08A4" w:rsidRPr="00D1364F">
              <w:rPr>
                <w:rFonts w:ascii="Arial" w:hAnsi="Arial" w:cs="Arial"/>
                <w:sz w:val="20"/>
                <w:szCs w:val="20"/>
              </w:rPr>
              <w:t>.1</w:t>
            </w:r>
          </w:p>
        </w:tc>
        <w:tc>
          <w:tcPr>
            <w:tcW w:w="1213" w:type="dxa"/>
            <w:tcBorders>
              <w:top w:val="single" w:sz="4" w:space="0" w:color="auto"/>
              <w:bottom w:val="single" w:sz="4" w:space="0" w:color="auto"/>
            </w:tcBorders>
          </w:tcPr>
          <w:p w:rsidR="00A07C47" w:rsidRPr="00D1364F"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1364F" w:rsidRDefault="00A07C47" w:rsidP="00214CE6">
            <w:pPr>
              <w:jc w:val="both"/>
              <w:rPr>
                <w:lang w:val="id-ID"/>
              </w:rPr>
            </w:pPr>
            <w:r w:rsidRPr="00D1364F">
              <w:rPr>
                <w:bCs/>
              </w:rPr>
              <w:t>Uraikan</w:t>
            </w:r>
            <w:r w:rsidRPr="00D1364F">
              <w:rPr>
                <w:bCs/>
                <w:lang w:val="id-ID"/>
              </w:rPr>
              <w:t xml:space="preserve"> upaya dan kegiatan untuk menciptakan suasana akademik yang kondusif di lingkungan PS, khususnya mengenai hal-hal berikut</w:t>
            </w:r>
            <w:r w:rsidR="00CE08A4" w:rsidRPr="00D1364F">
              <w:rPr>
                <w:bCs/>
              </w:rPr>
              <w:t xml:space="preserve">: </w:t>
            </w:r>
            <w:r w:rsidR="00CE08A4" w:rsidRPr="00D1364F">
              <w:rPr>
                <w:lang w:val="id-ID"/>
              </w:rPr>
              <w:t>suasana akademik (otonomi keilmuan, kebebasan akademik, kebebasan mimbarakademik), ketersediaan dokumen dan konsistensi pelaksanaannya.</w:t>
            </w:r>
          </w:p>
          <w:p w:rsidR="00A07C47" w:rsidRPr="00D1364F" w:rsidRDefault="00A07C47" w:rsidP="00214CE6">
            <w:pPr>
              <w:rPr>
                <w:rFonts w:ascii="Arial" w:hAnsi="Arial" w:cs="Arial"/>
                <w:sz w:val="20"/>
                <w:szCs w:val="20"/>
              </w:rPr>
            </w:pPr>
          </w:p>
        </w:tc>
      </w:tr>
      <w:tr w:rsidR="00D1364F" w:rsidRPr="00D1364F">
        <w:tc>
          <w:tcPr>
            <w:tcW w:w="1117" w:type="dxa"/>
            <w:tcBorders>
              <w:top w:val="single" w:sz="4" w:space="0" w:color="auto"/>
              <w:bottom w:val="single" w:sz="4" w:space="0" w:color="auto"/>
            </w:tcBorders>
          </w:tcPr>
          <w:p w:rsidR="00CE08A4" w:rsidRPr="00D1364F" w:rsidRDefault="00CE08A4" w:rsidP="00214CE6">
            <w:pPr>
              <w:jc w:val="center"/>
              <w:rPr>
                <w:rFonts w:ascii="Arial" w:hAnsi="Arial" w:cs="Arial"/>
                <w:sz w:val="20"/>
                <w:szCs w:val="20"/>
              </w:rPr>
            </w:pPr>
            <w:r w:rsidRPr="00D1364F">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D1364F"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1364F" w:rsidRDefault="00CE08A4" w:rsidP="00214CE6">
            <w:pPr>
              <w:rPr>
                <w:rFonts w:ascii="Arial" w:hAnsi="Arial" w:cs="Arial"/>
                <w:sz w:val="20"/>
                <w:szCs w:val="20"/>
              </w:rPr>
            </w:pPr>
            <w:r w:rsidRPr="00D1364F">
              <w:t>Uraikan k</w:t>
            </w:r>
            <w:r w:rsidRPr="00D1364F">
              <w:rPr>
                <w:lang w:val="id-ID"/>
              </w:rPr>
              <w:t>etersediaan prasarana, sarana dan status kepemilikannya serta dana yang memungkinkan terciptanya interaksi akademik antar sivitas akademika</w:t>
            </w:r>
          </w:p>
        </w:tc>
      </w:tr>
      <w:tr w:rsidR="00D1364F" w:rsidRPr="00D1364F">
        <w:tc>
          <w:tcPr>
            <w:tcW w:w="1117" w:type="dxa"/>
            <w:tcBorders>
              <w:top w:val="single" w:sz="4" w:space="0" w:color="auto"/>
              <w:bottom w:val="single" w:sz="4" w:space="0" w:color="auto"/>
            </w:tcBorders>
          </w:tcPr>
          <w:p w:rsidR="00CE08A4" w:rsidRPr="00D1364F" w:rsidRDefault="00CE08A4" w:rsidP="00214CE6">
            <w:pPr>
              <w:jc w:val="center"/>
              <w:rPr>
                <w:rFonts w:ascii="Arial" w:hAnsi="Arial" w:cs="Arial"/>
                <w:sz w:val="20"/>
                <w:szCs w:val="20"/>
              </w:rPr>
            </w:pPr>
            <w:r w:rsidRPr="00D1364F">
              <w:rPr>
                <w:rFonts w:ascii="Arial" w:hAnsi="Arial" w:cs="Arial"/>
                <w:sz w:val="20"/>
                <w:szCs w:val="20"/>
              </w:rPr>
              <w:t>5.6.3</w:t>
            </w:r>
          </w:p>
        </w:tc>
        <w:tc>
          <w:tcPr>
            <w:tcW w:w="1213" w:type="dxa"/>
            <w:tcBorders>
              <w:top w:val="single" w:sz="4" w:space="0" w:color="auto"/>
              <w:bottom w:val="single" w:sz="4" w:space="0" w:color="auto"/>
            </w:tcBorders>
          </w:tcPr>
          <w:p w:rsidR="00CE08A4" w:rsidRPr="00D1364F"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D1364F" w:rsidRDefault="00CE08A4" w:rsidP="00214CE6">
            <w:pPr>
              <w:rPr>
                <w:rFonts w:ascii="Arial" w:hAnsi="Arial" w:cs="Arial"/>
                <w:sz w:val="20"/>
                <w:szCs w:val="20"/>
              </w:rPr>
            </w:pPr>
            <w:r w:rsidRPr="00D1364F">
              <w:rPr>
                <w:rFonts w:ascii="Arial" w:hAnsi="Arial" w:cs="Arial"/>
                <w:sz w:val="20"/>
                <w:szCs w:val="20"/>
              </w:rPr>
              <w:t xml:space="preserve">Uraikan </w:t>
            </w:r>
            <w:r w:rsidRPr="00D1364F">
              <w:t>p</w:t>
            </w:r>
            <w:r w:rsidRPr="00D1364F">
              <w:rPr>
                <w:lang w:val="id-ID"/>
              </w:rPr>
              <w:t>rogram dan kegiatan akademik dan non-akademik (di dalam maupun di luar kelas) untuk menciptakan suasana akademik (seminar, simposium, lokakarya, penelitian bersama, dll.).</w:t>
            </w:r>
          </w:p>
        </w:tc>
      </w:tr>
      <w:tr w:rsidR="00D1364F" w:rsidRPr="00D1364F">
        <w:tc>
          <w:tcPr>
            <w:tcW w:w="1117" w:type="dxa"/>
            <w:tcBorders>
              <w:top w:val="single" w:sz="4" w:space="0" w:color="auto"/>
              <w:bottom w:val="single" w:sz="4" w:space="0" w:color="auto"/>
            </w:tcBorders>
          </w:tcPr>
          <w:p w:rsidR="00C134F6" w:rsidRPr="00D1364F" w:rsidRDefault="00C134F6" w:rsidP="00214CE6">
            <w:pPr>
              <w:jc w:val="center"/>
              <w:rPr>
                <w:rFonts w:ascii="Arial" w:hAnsi="Arial" w:cs="Arial"/>
                <w:sz w:val="20"/>
                <w:szCs w:val="20"/>
              </w:rPr>
            </w:pPr>
            <w:r w:rsidRPr="00D1364F">
              <w:rPr>
                <w:rFonts w:ascii="Arial" w:hAnsi="Arial" w:cs="Arial"/>
                <w:sz w:val="20"/>
                <w:szCs w:val="20"/>
              </w:rPr>
              <w:t>5.</w:t>
            </w:r>
            <w:r w:rsidR="00CE08A4" w:rsidRPr="00D1364F">
              <w:rPr>
                <w:rFonts w:ascii="Arial" w:hAnsi="Arial" w:cs="Arial"/>
                <w:sz w:val="20"/>
                <w:szCs w:val="20"/>
              </w:rPr>
              <w:t>6.4</w:t>
            </w:r>
          </w:p>
        </w:tc>
        <w:tc>
          <w:tcPr>
            <w:tcW w:w="1213" w:type="dxa"/>
            <w:tcBorders>
              <w:top w:val="single" w:sz="4" w:space="0" w:color="auto"/>
              <w:bottom w:val="single" w:sz="4" w:space="0" w:color="auto"/>
            </w:tcBorders>
          </w:tcPr>
          <w:p w:rsidR="00C134F6" w:rsidRPr="00D1364F"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D1364F" w:rsidRDefault="00C134F6" w:rsidP="00214CE6">
            <w:pPr>
              <w:rPr>
                <w:rFonts w:ascii="Arial" w:hAnsi="Arial" w:cs="Arial"/>
                <w:sz w:val="20"/>
                <w:szCs w:val="20"/>
              </w:rPr>
            </w:pPr>
            <w:r w:rsidRPr="00D1364F">
              <w:rPr>
                <w:rFonts w:ascii="Arial" w:hAnsi="Arial" w:cs="Arial"/>
                <w:sz w:val="20"/>
                <w:szCs w:val="20"/>
              </w:rPr>
              <w:t>Uraikan tentang pengembangan sikap profesional, yang mencakup aspek:</w:t>
            </w:r>
          </w:p>
          <w:p w:rsidR="00C134F6" w:rsidRPr="00D1364F" w:rsidRDefault="00C134F6" w:rsidP="00214CE6">
            <w:pPr>
              <w:ind w:left="342" w:hanging="342"/>
              <w:rPr>
                <w:rFonts w:ascii="Arial" w:hAnsi="Arial" w:cs="Arial"/>
                <w:sz w:val="20"/>
                <w:szCs w:val="20"/>
              </w:rPr>
            </w:pPr>
            <w:r w:rsidRPr="00D1364F">
              <w:rPr>
                <w:rFonts w:ascii="Arial" w:hAnsi="Arial" w:cs="Arial"/>
                <w:sz w:val="20"/>
                <w:szCs w:val="20"/>
              </w:rPr>
              <w:t xml:space="preserve">(1)  Etika kedokteran </w:t>
            </w:r>
            <w:r w:rsidRPr="00D1364F">
              <w:rPr>
                <w:rFonts w:ascii="Arial" w:hAnsi="Arial" w:cs="Arial"/>
                <w:sz w:val="20"/>
                <w:szCs w:val="20"/>
              </w:rPr>
              <w:sym w:font="Wingdings" w:char="F0E0"/>
            </w:r>
            <w:r w:rsidRPr="00D1364F">
              <w:rPr>
                <w:rFonts w:ascii="Arial" w:hAnsi="Arial" w:cs="Arial"/>
                <w:sz w:val="20"/>
                <w:szCs w:val="20"/>
              </w:rPr>
              <w:t xml:space="preserve"> Lihat buku Kode Etik Kedokteran Indonesia.</w:t>
            </w:r>
          </w:p>
          <w:p w:rsidR="00C134F6" w:rsidRPr="00D1364F" w:rsidRDefault="00C134F6" w:rsidP="00214CE6">
            <w:pPr>
              <w:ind w:left="342" w:hanging="342"/>
              <w:rPr>
                <w:rFonts w:ascii="Arial" w:hAnsi="Arial" w:cs="Arial"/>
                <w:sz w:val="20"/>
                <w:szCs w:val="20"/>
              </w:rPr>
            </w:pPr>
            <w:r w:rsidRPr="00D1364F">
              <w:rPr>
                <w:rFonts w:ascii="Arial" w:hAnsi="Arial" w:cs="Arial"/>
                <w:sz w:val="20"/>
                <w:szCs w:val="20"/>
              </w:rPr>
              <w:t>(2)  Kemampuan kerjasama dalam tim, meliputi kerjasama dengan sesama dokter dan dengan tenaga profesi kesehatan lainnya.</w:t>
            </w:r>
          </w:p>
          <w:p w:rsidR="00C134F6" w:rsidRPr="00D1364F" w:rsidRDefault="00C134F6" w:rsidP="00214CE6">
            <w:pPr>
              <w:ind w:left="370" w:hanging="370"/>
              <w:rPr>
                <w:rFonts w:ascii="Arial" w:hAnsi="Arial" w:cs="Arial"/>
                <w:sz w:val="20"/>
                <w:szCs w:val="20"/>
              </w:rPr>
            </w:pPr>
            <w:r w:rsidRPr="00D1364F">
              <w:rPr>
                <w:rFonts w:ascii="Arial" w:hAnsi="Arial" w:cs="Arial"/>
                <w:sz w:val="20"/>
                <w:szCs w:val="20"/>
              </w:rPr>
              <w:t xml:space="preserve">(3)  Hubungan dokter pasien </w:t>
            </w:r>
            <w:r w:rsidRPr="00D1364F">
              <w:rPr>
                <w:rFonts w:ascii="Arial" w:hAnsi="Arial" w:cs="Arial"/>
                <w:sz w:val="20"/>
                <w:szCs w:val="20"/>
              </w:rPr>
              <w:sym w:font="Wingdings" w:char="F0E0"/>
            </w:r>
            <w:r w:rsidRPr="00D1364F">
              <w:rPr>
                <w:rFonts w:ascii="Arial" w:hAnsi="Arial" w:cs="Arial"/>
                <w:sz w:val="20"/>
                <w:szCs w:val="20"/>
              </w:rPr>
              <w:t xml:space="preserve"> Lihat buku Kemitraan Dokter Pasien (KKI 2006).</w:t>
            </w:r>
          </w:p>
          <w:p w:rsidR="00C134F6" w:rsidRPr="00D1364F" w:rsidRDefault="00C134F6" w:rsidP="00214CE6">
            <w:pPr>
              <w:ind w:left="10" w:hanging="10"/>
              <w:rPr>
                <w:rFonts w:ascii="Arial" w:hAnsi="Arial" w:cs="Arial"/>
                <w:sz w:val="20"/>
                <w:szCs w:val="20"/>
                <w:lang w:val="nb-NO"/>
              </w:rPr>
            </w:pPr>
            <w:r w:rsidRPr="00D1364F">
              <w:rPr>
                <w:rFonts w:ascii="Arial" w:hAnsi="Arial" w:cs="Arial"/>
                <w:sz w:val="20"/>
                <w:szCs w:val="22"/>
                <w:lang w:val="es-ES"/>
              </w:rPr>
              <w:t>Jelaskan pula keberadaan panduan serta konsistensi pelaksanaannya.</w:t>
            </w:r>
          </w:p>
        </w:tc>
      </w:tr>
    </w:tbl>
    <w:p w:rsidR="00BD6B4C" w:rsidRPr="00D1364F" w:rsidRDefault="00BD6B4C" w:rsidP="00214CE6">
      <w:pPr>
        <w:ind w:left="1620" w:hanging="1620"/>
        <w:rPr>
          <w:rFonts w:ascii="Arial" w:hAnsi="Arial" w:cs="Arial"/>
          <w:b/>
          <w:caps/>
          <w:lang w:val="nb-NO"/>
        </w:rPr>
      </w:pPr>
    </w:p>
    <w:p w:rsidR="0014072D" w:rsidRPr="00D1364F" w:rsidRDefault="0014072D"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EF7170" w:rsidRPr="00D1364F" w:rsidRDefault="00EF7170" w:rsidP="00214CE6">
      <w:pPr>
        <w:ind w:left="1620" w:hanging="1620"/>
        <w:rPr>
          <w:rFonts w:ascii="Arial" w:hAnsi="Arial" w:cs="Arial"/>
          <w:b/>
          <w:caps/>
          <w:lang w:val="nb-NO"/>
        </w:rPr>
      </w:pPr>
    </w:p>
    <w:p w:rsidR="00EF7170" w:rsidRPr="00D1364F" w:rsidRDefault="00EF7170" w:rsidP="00214CE6">
      <w:pPr>
        <w:ind w:left="1620" w:hanging="1620"/>
        <w:rPr>
          <w:rFonts w:ascii="Arial" w:hAnsi="Arial" w:cs="Arial"/>
          <w:b/>
          <w:caps/>
          <w:lang w:val="nb-NO"/>
        </w:rPr>
      </w:pPr>
    </w:p>
    <w:p w:rsidR="00EF7170" w:rsidRPr="00D1364F" w:rsidRDefault="00EF7170"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14072D" w:rsidRPr="00D1364F" w:rsidRDefault="0014072D" w:rsidP="00214CE6">
      <w:pPr>
        <w:ind w:left="1620" w:hanging="1620"/>
        <w:rPr>
          <w:rFonts w:ascii="Arial" w:hAnsi="Arial" w:cs="Arial"/>
          <w:b/>
          <w:caps/>
          <w:lang w:val="nb-NO"/>
        </w:rPr>
      </w:pPr>
    </w:p>
    <w:p w:rsidR="00214CE6" w:rsidRPr="00D1364F" w:rsidRDefault="00214CE6" w:rsidP="00214CE6">
      <w:pPr>
        <w:ind w:left="1620" w:hanging="1620"/>
        <w:rPr>
          <w:rFonts w:ascii="Arial" w:hAnsi="Arial" w:cs="Arial"/>
          <w:b/>
          <w:caps/>
          <w:lang w:val="nb-NO"/>
        </w:rPr>
      </w:pPr>
    </w:p>
    <w:p w:rsidR="00214CE6" w:rsidRPr="00D1364F" w:rsidRDefault="00926D7F" w:rsidP="00214CE6">
      <w:pPr>
        <w:ind w:left="1620" w:hanging="1620"/>
        <w:jc w:val="center"/>
        <w:rPr>
          <w:rFonts w:ascii="Arial" w:hAnsi="Arial" w:cs="Arial"/>
          <w:b/>
          <w:caps/>
          <w:lang w:val="nb-NO"/>
        </w:rPr>
      </w:pPr>
      <w:r w:rsidRPr="00D1364F">
        <w:rPr>
          <w:rFonts w:ascii="Arial" w:hAnsi="Arial" w:cs="Arial"/>
          <w:b/>
          <w:caps/>
          <w:lang w:val="nb-NO"/>
        </w:rPr>
        <w:t>Standar 6</w:t>
      </w:r>
    </w:p>
    <w:p w:rsidR="00926D7F" w:rsidRPr="00D1364F" w:rsidRDefault="00926D7F" w:rsidP="00214CE6">
      <w:pPr>
        <w:ind w:left="1620" w:hanging="1620"/>
        <w:jc w:val="center"/>
        <w:rPr>
          <w:rFonts w:ascii="Arial" w:hAnsi="Arial" w:cs="Arial"/>
          <w:b/>
          <w:caps/>
          <w:lang w:val="nb-NO"/>
        </w:rPr>
      </w:pPr>
      <w:r w:rsidRPr="00D1364F">
        <w:rPr>
          <w:rFonts w:ascii="Arial" w:hAnsi="Arial" w:cs="Arial"/>
          <w:b/>
          <w:caps/>
          <w:lang w:val="nb-NO"/>
        </w:rPr>
        <w:t>PeMBIAYAAN, Prasarana, Sarana, DAN SISTEM INFORMASI</w:t>
      </w:r>
    </w:p>
    <w:p w:rsidR="00214CE6" w:rsidRPr="00D1364F"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D1364F" w:rsidRPr="00D1364F" w:rsidTr="002413CA">
        <w:trPr>
          <w:tblHeader/>
        </w:trPr>
        <w:tc>
          <w:tcPr>
            <w:tcW w:w="909" w:type="dxa"/>
            <w:tcBorders>
              <w:top w:val="single" w:sz="4" w:space="0" w:color="auto"/>
              <w:bottom w:val="double" w:sz="4" w:space="0" w:color="auto"/>
            </w:tcBorders>
            <w:shd w:val="clear" w:color="auto" w:fill="C0C0C0"/>
            <w:vAlign w:val="center"/>
          </w:tcPr>
          <w:p w:rsidR="00926D7F" w:rsidRPr="00D1364F" w:rsidRDefault="00926D7F" w:rsidP="00214CE6">
            <w:pPr>
              <w:jc w:val="center"/>
              <w:rPr>
                <w:rFonts w:ascii="Arial" w:hAnsi="Arial" w:cs="Arial"/>
                <w:b/>
              </w:rPr>
            </w:pPr>
            <w:r w:rsidRPr="00D1364F">
              <w:rPr>
                <w:rFonts w:ascii="Arial" w:hAnsi="Arial" w:cs="Arial"/>
                <w:b/>
                <w:lang w:val="nb-NO"/>
              </w:rPr>
              <w:t>No. B</w:t>
            </w:r>
            <w:r w:rsidRPr="00D1364F">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D1364F" w:rsidRDefault="00926D7F" w:rsidP="00214CE6">
            <w:pPr>
              <w:jc w:val="center"/>
              <w:rPr>
                <w:rFonts w:ascii="Arial" w:hAnsi="Arial" w:cs="Arial"/>
                <w:b/>
                <w:lang w:val="id-ID"/>
              </w:rPr>
            </w:pPr>
            <w:r w:rsidRPr="00D1364F">
              <w:rPr>
                <w:rFonts w:ascii="Arial" w:hAnsi="Arial" w:cs="Arial"/>
                <w:b/>
              </w:rPr>
              <w:t>No. Kolom</w:t>
            </w:r>
            <w:r w:rsidR="001B70CA" w:rsidRPr="00D1364F">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D1364F" w:rsidRDefault="00926D7F" w:rsidP="00214CE6">
            <w:pPr>
              <w:jc w:val="center"/>
              <w:rPr>
                <w:rFonts w:ascii="Arial" w:hAnsi="Arial" w:cs="Arial"/>
                <w:b/>
              </w:rPr>
            </w:pPr>
            <w:r w:rsidRPr="00D1364F">
              <w:rPr>
                <w:rFonts w:ascii="Arial" w:hAnsi="Arial" w:cs="Arial"/>
                <w:b/>
              </w:rPr>
              <w:t>Panduan Pengisian</w:t>
            </w:r>
          </w:p>
        </w:tc>
      </w:tr>
      <w:tr w:rsidR="00D1364F" w:rsidRPr="00D1364F" w:rsidTr="002413CA">
        <w:trPr>
          <w:tblHeader/>
        </w:trPr>
        <w:tc>
          <w:tcPr>
            <w:tcW w:w="909" w:type="dxa"/>
            <w:tcBorders>
              <w:top w:val="double" w:sz="4" w:space="0" w:color="auto"/>
              <w:bottom w:val="nil"/>
            </w:tcBorders>
            <w:shd w:val="clear" w:color="auto" w:fill="auto"/>
            <w:vAlign w:val="center"/>
          </w:tcPr>
          <w:p w:rsidR="00926D7F" w:rsidRPr="00D1364F"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D1364F"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D1364F" w:rsidRDefault="00926D7F" w:rsidP="00214CE6">
            <w:pPr>
              <w:jc w:val="center"/>
              <w:rPr>
                <w:rFonts w:ascii="Arial" w:hAnsi="Arial" w:cs="Arial"/>
                <w:b/>
                <w:sz w:val="6"/>
                <w:szCs w:val="6"/>
              </w:rPr>
            </w:pPr>
          </w:p>
        </w:tc>
      </w:tr>
      <w:tr w:rsidR="00D1364F" w:rsidRPr="00D1364F" w:rsidTr="002413CA">
        <w:tc>
          <w:tcPr>
            <w:tcW w:w="909" w:type="dxa"/>
            <w:tcBorders>
              <w:bottom w:val="single" w:sz="4" w:space="0" w:color="auto"/>
            </w:tcBorders>
          </w:tcPr>
          <w:p w:rsidR="00926D7F" w:rsidRPr="00D1364F" w:rsidRDefault="00916D5D" w:rsidP="00214CE6">
            <w:pPr>
              <w:jc w:val="center"/>
              <w:rPr>
                <w:rFonts w:ascii="Arial" w:hAnsi="Arial" w:cs="Arial"/>
                <w:sz w:val="20"/>
                <w:szCs w:val="20"/>
              </w:rPr>
            </w:pPr>
            <w:r w:rsidRPr="00D1364F">
              <w:rPr>
                <w:rFonts w:ascii="Arial" w:hAnsi="Arial" w:cs="Arial"/>
                <w:sz w:val="20"/>
                <w:szCs w:val="20"/>
                <w:lang w:val="nb-NO"/>
              </w:rPr>
              <w:t>6.1</w:t>
            </w:r>
            <w:r w:rsidR="004C7DD9" w:rsidRPr="00D1364F">
              <w:rPr>
                <w:rFonts w:ascii="Arial" w:hAnsi="Arial" w:cs="Arial"/>
                <w:sz w:val="20"/>
                <w:szCs w:val="20"/>
                <w:lang w:val="nb-NO"/>
              </w:rPr>
              <w:t>.1</w:t>
            </w:r>
          </w:p>
        </w:tc>
        <w:tc>
          <w:tcPr>
            <w:tcW w:w="1372" w:type="dxa"/>
            <w:tcBorders>
              <w:bottom w:val="nil"/>
            </w:tcBorders>
          </w:tcPr>
          <w:p w:rsidR="00926D7F" w:rsidRPr="00D1364F" w:rsidRDefault="00926D7F" w:rsidP="00214CE6">
            <w:pPr>
              <w:jc w:val="center"/>
              <w:rPr>
                <w:rFonts w:ascii="Arial" w:hAnsi="Arial" w:cs="Arial"/>
                <w:sz w:val="20"/>
                <w:szCs w:val="20"/>
                <w:lang w:val="nb-NO"/>
              </w:rPr>
            </w:pPr>
          </w:p>
        </w:tc>
        <w:tc>
          <w:tcPr>
            <w:tcW w:w="6737" w:type="dxa"/>
            <w:tcBorders>
              <w:bottom w:val="nil"/>
            </w:tcBorders>
          </w:tcPr>
          <w:p w:rsidR="00916D5D" w:rsidRPr="00D1364F" w:rsidRDefault="003F1662" w:rsidP="00214CE6">
            <w:pPr>
              <w:jc w:val="both"/>
              <w:rPr>
                <w:rFonts w:ascii="Arial" w:hAnsi="Arial" w:cs="Arial"/>
                <w:sz w:val="20"/>
                <w:szCs w:val="20"/>
                <w:lang w:val="nb-NO"/>
              </w:rPr>
            </w:pPr>
            <w:r w:rsidRPr="00D1364F">
              <w:rPr>
                <w:rFonts w:ascii="Arial" w:hAnsi="Arial" w:cs="Arial"/>
                <w:sz w:val="20"/>
                <w:szCs w:val="20"/>
                <w:lang w:val="nb-NO"/>
              </w:rPr>
              <w:t>Jelaskan</w:t>
            </w:r>
            <w:r w:rsidR="00916D5D" w:rsidRPr="00D1364F">
              <w:rPr>
                <w:rFonts w:ascii="Arial" w:hAnsi="Arial" w:cs="Arial"/>
                <w:sz w:val="20"/>
                <w:szCs w:val="20"/>
                <w:lang w:val="nb-NO"/>
              </w:rPr>
              <w:t xml:space="preserve"> keterlibatan PS dalam perencanaan anggaran dan pengelolaan dana.</w:t>
            </w:r>
          </w:p>
          <w:p w:rsidR="008B56D0" w:rsidRPr="00D1364F" w:rsidRDefault="008B56D0" w:rsidP="00214CE6">
            <w:pPr>
              <w:jc w:val="both"/>
              <w:rPr>
                <w:rFonts w:ascii="Arial" w:hAnsi="Arial" w:cs="Arial"/>
                <w:sz w:val="20"/>
                <w:szCs w:val="20"/>
                <w:lang w:val="id-ID"/>
              </w:rPr>
            </w:pPr>
          </w:p>
          <w:p w:rsidR="00926D7F" w:rsidRPr="00D1364F" w:rsidRDefault="00916D5D" w:rsidP="00214CE6">
            <w:pPr>
              <w:jc w:val="both"/>
              <w:rPr>
                <w:rFonts w:cs="Arial"/>
                <w:lang w:val="it-IT"/>
              </w:rPr>
            </w:pPr>
            <w:r w:rsidRPr="00D1364F">
              <w:rPr>
                <w:rFonts w:ascii="Arial" w:hAnsi="Arial" w:cs="Arial"/>
                <w:sz w:val="20"/>
                <w:szCs w:val="20"/>
                <w:lang w:val="id-ID"/>
              </w:rPr>
              <w:t>K</w:t>
            </w:r>
            <w:r w:rsidRPr="00D1364F">
              <w:rPr>
                <w:rFonts w:ascii="Arial" w:hAnsi="Arial" w:cs="Arial"/>
                <w:sz w:val="20"/>
                <w:szCs w:val="20"/>
                <w:lang w:val="it-IT"/>
              </w:rPr>
              <w:t xml:space="preserve">eterlibatan aktif </w:t>
            </w:r>
            <w:r w:rsidR="00E063F7" w:rsidRPr="00D1364F">
              <w:rPr>
                <w:rFonts w:ascii="Arial" w:hAnsi="Arial" w:cs="Arial"/>
                <w:sz w:val="20"/>
                <w:szCs w:val="20"/>
                <w:lang w:val="it-IT"/>
              </w:rPr>
              <w:t xml:space="preserve">program </w:t>
            </w:r>
            <w:r w:rsidR="00A471AC" w:rsidRPr="00D1364F">
              <w:rPr>
                <w:rFonts w:ascii="Arial" w:hAnsi="Arial" w:cs="Arial"/>
                <w:sz w:val="20"/>
                <w:szCs w:val="20"/>
                <w:lang w:val="it-IT"/>
              </w:rPr>
              <w:t>Pendidikan</w:t>
            </w:r>
            <w:r w:rsidR="00E063F7" w:rsidRPr="00D1364F">
              <w:rPr>
                <w:rFonts w:ascii="Arial" w:hAnsi="Arial" w:cs="Arial"/>
                <w:sz w:val="20"/>
                <w:szCs w:val="20"/>
                <w:lang w:val="it-IT"/>
              </w:rPr>
              <w:t xml:space="preserve"> </w:t>
            </w:r>
            <w:r w:rsidR="00970C86" w:rsidRPr="00D1364F">
              <w:rPr>
                <w:rFonts w:ascii="Arial" w:hAnsi="Arial" w:cs="Arial"/>
                <w:sz w:val="20"/>
                <w:szCs w:val="20"/>
                <w:lang w:val="it-IT"/>
              </w:rPr>
              <w:t xml:space="preserve">Dokter Spesialis </w:t>
            </w:r>
            <w:r w:rsidR="000F000A" w:rsidRPr="00D1364F">
              <w:rPr>
                <w:rFonts w:ascii="Arial" w:hAnsi="Arial" w:cs="Arial"/>
                <w:sz w:val="20"/>
                <w:szCs w:val="20"/>
                <w:lang w:val="it-IT"/>
              </w:rPr>
              <w:t>Ilmu Bedah</w:t>
            </w:r>
            <w:r w:rsidR="00970C86" w:rsidRPr="00D1364F">
              <w:rPr>
                <w:rFonts w:ascii="Arial" w:hAnsi="Arial" w:cs="Arial"/>
                <w:sz w:val="20"/>
                <w:szCs w:val="20"/>
                <w:lang w:val="it-IT"/>
              </w:rPr>
              <w:t xml:space="preserve"> </w:t>
            </w:r>
            <w:r w:rsidR="0061261F" w:rsidRPr="00D1364F">
              <w:rPr>
                <w:rFonts w:ascii="Arial" w:hAnsi="Arial" w:cs="Arial"/>
                <w:sz w:val="20"/>
                <w:szCs w:val="20"/>
                <w:lang w:val="it-IT"/>
              </w:rPr>
              <w:t xml:space="preserve">  </w:t>
            </w:r>
            <w:r w:rsidRPr="00D1364F">
              <w:rPr>
                <w:rFonts w:ascii="Arial" w:hAnsi="Arial" w:cs="Arial"/>
                <w:sz w:val="20"/>
                <w:szCs w:val="20"/>
                <w:lang w:val="id-ID"/>
              </w:rPr>
              <w:t xml:space="preserve">harus tercerminkan </w:t>
            </w:r>
            <w:r w:rsidRPr="00D1364F">
              <w:rPr>
                <w:rFonts w:ascii="Arial" w:hAnsi="Arial" w:cs="Arial"/>
                <w:sz w:val="20"/>
                <w:szCs w:val="20"/>
                <w:lang w:val="nb-NO"/>
              </w:rPr>
              <w:t>dalam dokumen</w:t>
            </w:r>
            <w:r w:rsidRPr="00D1364F">
              <w:rPr>
                <w:rFonts w:ascii="Arial" w:hAnsi="Arial" w:cs="Arial"/>
                <w:sz w:val="20"/>
                <w:szCs w:val="20"/>
                <w:lang w:val="id-ID"/>
              </w:rPr>
              <w:t xml:space="preserve"> tentang </w:t>
            </w:r>
            <w:r w:rsidRPr="00D1364F">
              <w:rPr>
                <w:rFonts w:ascii="Arial" w:hAnsi="Arial" w:cs="Arial"/>
                <w:sz w:val="20"/>
                <w:szCs w:val="20"/>
                <w:lang w:val="it-IT"/>
              </w:rPr>
              <w:t>proses perencanaan, pengelolaan dan pelaporan serta pertanggungjawab</w:t>
            </w:r>
            <w:r w:rsidRPr="00D1364F">
              <w:rPr>
                <w:rFonts w:ascii="Arial" w:hAnsi="Arial" w:cs="Arial"/>
                <w:sz w:val="20"/>
                <w:szCs w:val="20"/>
                <w:lang w:val="id-ID"/>
              </w:rPr>
              <w:t>an</w:t>
            </w:r>
            <w:r w:rsidRPr="00D1364F">
              <w:rPr>
                <w:rFonts w:ascii="Arial" w:hAnsi="Arial" w:cs="Arial"/>
                <w:sz w:val="20"/>
                <w:szCs w:val="20"/>
                <w:lang w:val="it-IT"/>
              </w:rPr>
              <w:t xml:space="preserve"> penggunaan dana kepada </w:t>
            </w:r>
            <w:r w:rsidRPr="00D1364F">
              <w:rPr>
                <w:rFonts w:ascii="Arial" w:hAnsi="Arial" w:cs="Arial"/>
                <w:sz w:val="20"/>
                <w:szCs w:val="20"/>
                <w:lang w:val="id-ID"/>
              </w:rPr>
              <w:t>pemangku kepentingan</w:t>
            </w:r>
            <w:r w:rsidRPr="00D1364F">
              <w:rPr>
                <w:rFonts w:ascii="Arial" w:hAnsi="Arial" w:cs="Arial"/>
                <w:sz w:val="20"/>
                <w:szCs w:val="20"/>
                <w:lang w:val="it-IT"/>
              </w:rPr>
              <w:t xml:space="preserve"> melalui mekanisme yang transparan dan akuntabel.</w:t>
            </w:r>
          </w:p>
        </w:tc>
      </w:tr>
      <w:tr w:rsidR="00D1364F" w:rsidRPr="00D1364F" w:rsidTr="002413CA">
        <w:tc>
          <w:tcPr>
            <w:tcW w:w="909" w:type="dxa"/>
            <w:tcBorders>
              <w:bottom w:val="single" w:sz="4" w:space="0" w:color="auto"/>
            </w:tcBorders>
          </w:tcPr>
          <w:p w:rsidR="00926D7F" w:rsidRPr="00D1364F" w:rsidRDefault="000016B5" w:rsidP="00214CE6">
            <w:pPr>
              <w:jc w:val="center"/>
              <w:rPr>
                <w:rFonts w:ascii="Arial" w:hAnsi="Arial" w:cs="Arial"/>
                <w:sz w:val="20"/>
                <w:szCs w:val="20"/>
              </w:rPr>
            </w:pPr>
            <w:r w:rsidRPr="00D1364F">
              <w:rPr>
                <w:rFonts w:ascii="Arial" w:hAnsi="Arial" w:cs="Arial"/>
                <w:sz w:val="20"/>
                <w:szCs w:val="20"/>
              </w:rPr>
              <w:t>6.</w:t>
            </w:r>
            <w:r w:rsidR="004C7DD9" w:rsidRPr="00D1364F">
              <w:rPr>
                <w:rFonts w:ascii="Arial" w:hAnsi="Arial" w:cs="Arial"/>
                <w:sz w:val="20"/>
                <w:szCs w:val="20"/>
              </w:rPr>
              <w:t>1.2</w:t>
            </w:r>
          </w:p>
          <w:p w:rsidR="004C7DD9" w:rsidRPr="00D1364F" w:rsidRDefault="004C7DD9" w:rsidP="00214CE6">
            <w:pPr>
              <w:jc w:val="center"/>
              <w:rPr>
                <w:rFonts w:ascii="Arial" w:hAnsi="Arial" w:cs="Arial"/>
                <w:sz w:val="20"/>
                <w:szCs w:val="20"/>
              </w:rPr>
            </w:pPr>
            <w:r w:rsidRPr="00D1364F">
              <w:rPr>
                <w:rFonts w:ascii="Arial" w:hAnsi="Arial" w:cs="Arial"/>
                <w:sz w:val="20"/>
                <w:szCs w:val="20"/>
              </w:rPr>
              <w:t>(Tabel A)</w:t>
            </w:r>
          </w:p>
        </w:tc>
        <w:tc>
          <w:tcPr>
            <w:tcW w:w="1372" w:type="dxa"/>
            <w:tcBorders>
              <w:bottom w:val="nil"/>
            </w:tcBorders>
          </w:tcPr>
          <w:p w:rsidR="00926D7F" w:rsidRPr="00D1364F" w:rsidRDefault="006F4899" w:rsidP="00214CE6">
            <w:pPr>
              <w:jc w:val="center"/>
              <w:rPr>
                <w:rFonts w:ascii="Arial" w:hAnsi="Arial" w:cs="Arial"/>
                <w:sz w:val="20"/>
                <w:szCs w:val="20"/>
              </w:rPr>
            </w:pPr>
            <w:r w:rsidRPr="00D1364F">
              <w:rPr>
                <w:rFonts w:ascii="Arial" w:hAnsi="Arial" w:cs="Arial"/>
                <w:sz w:val="20"/>
                <w:szCs w:val="20"/>
              </w:rPr>
              <w:t>(3)-(6</w:t>
            </w:r>
            <w:r w:rsidR="00290992" w:rsidRPr="00D1364F">
              <w:rPr>
                <w:rFonts w:ascii="Arial" w:hAnsi="Arial" w:cs="Arial"/>
                <w:sz w:val="20"/>
                <w:szCs w:val="20"/>
              </w:rPr>
              <w:t>)</w:t>
            </w:r>
          </w:p>
          <w:p w:rsidR="000E7627" w:rsidRPr="00D1364F" w:rsidRDefault="000E7627" w:rsidP="00214CE6">
            <w:pPr>
              <w:jc w:val="center"/>
              <w:rPr>
                <w:rFonts w:ascii="Arial" w:hAnsi="Arial" w:cs="Arial"/>
                <w:sz w:val="20"/>
                <w:szCs w:val="20"/>
                <w:lang w:val="id-ID"/>
              </w:rPr>
            </w:pPr>
          </w:p>
        </w:tc>
        <w:tc>
          <w:tcPr>
            <w:tcW w:w="6737" w:type="dxa"/>
            <w:tcBorders>
              <w:bottom w:val="nil"/>
            </w:tcBorders>
          </w:tcPr>
          <w:p w:rsidR="00916D5D" w:rsidRPr="00D1364F" w:rsidRDefault="00916D5D" w:rsidP="00214CE6">
            <w:pPr>
              <w:ind w:left="-18" w:firstLine="18"/>
              <w:rPr>
                <w:rFonts w:ascii="Arial" w:hAnsi="Arial" w:cs="Arial"/>
                <w:sz w:val="20"/>
                <w:szCs w:val="20"/>
                <w:lang w:val="nb-NO"/>
              </w:rPr>
            </w:pPr>
            <w:r w:rsidRPr="00D1364F">
              <w:rPr>
                <w:rFonts w:ascii="Arial" w:hAnsi="Arial" w:cs="Arial"/>
                <w:sz w:val="20"/>
                <w:szCs w:val="20"/>
                <w:lang w:val="nb-NO"/>
              </w:rPr>
              <w:t>Tuliskan reali</w:t>
            </w:r>
            <w:r w:rsidR="00894FF1" w:rsidRPr="00D1364F">
              <w:rPr>
                <w:rFonts w:ascii="Arial" w:hAnsi="Arial" w:cs="Arial"/>
                <w:sz w:val="20"/>
                <w:szCs w:val="20"/>
                <w:lang w:val="nb-NO"/>
              </w:rPr>
              <w:t xml:space="preserve">sasi perolehan dana </w:t>
            </w:r>
            <w:r w:rsidR="005F0E0E" w:rsidRPr="00D1364F">
              <w:rPr>
                <w:rFonts w:ascii="Arial" w:hAnsi="Arial" w:cs="Arial"/>
                <w:sz w:val="20"/>
                <w:szCs w:val="20"/>
                <w:lang w:val="nb-NO"/>
              </w:rPr>
              <w:t xml:space="preserve">PS </w:t>
            </w:r>
            <w:r w:rsidR="00894FF1" w:rsidRPr="00D1364F">
              <w:rPr>
                <w:rFonts w:ascii="Arial" w:hAnsi="Arial" w:cs="Arial"/>
                <w:sz w:val="20"/>
                <w:szCs w:val="20"/>
                <w:lang w:val="nb-NO"/>
              </w:rPr>
              <w:t>dalam juta rupiah</w:t>
            </w:r>
            <w:r w:rsidRPr="00D1364F">
              <w:rPr>
                <w:rFonts w:ascii="Arial" w:hAnsi="Arial" w:cs="Arial"/>
                <w:sz w:val="20"/>
                <w:szCs w:val="20"/>
                <w:lang w:val="nb-NO"/>
              </w:rPr>
              <w:t>,  selama tiga tahun terakhir.</w:t>
            </w:r>
          </w:p>
          <w:p w:rsidR="00926D7F" w:rsidRPr="00D1364F" w:rsidRDefault="00916D5D" w:rsidP="00214CE6">
            <w:pPr>
              <w:jc w:val="both"/>
              <w:rPr>
                <w:rFonts w:ascii="Arial" w:hAnsi="Arial" w:cs="Arial"/>
                <w:sz w:val="20"/>
                <w:szCs w:val="20"/>
              </w:rPr>
            </w:pPr>
            <w:r w:rsidRPr="00D1364F">
              <w:rPr>
                <w:rFonts w:ascii="Arial" w:hAnsi="Arial" w:cs="Arial"/>
                <w:sz w:val="20"/>
                <w:szCs w:val="20"/>
              </w:rPr>
              <w:t>Untuk setiap sumber dana, tuliskan</w:t>
            </w:r>
          </w:p>
          <w:p w:rsidR="00916D5D" w:rsidRPr="00D1364F" w:rsidRDefault="006F4899" w:rsidP="00214CE6">
            <w:pPr>
              <w:numPr>
                <w:ilvl w:val="0"/>
                <w:numId w:val="20"/>
              </w:numPr>
              <w:jc w:val="both"/>
              <w:rPr>
                <w:rFonts w:ascii="Arial" w:hAnsi="Arial" w:cs="Arial"/>
                <w:sz w:val="20"/>
                <w:szCs w:val="20"/>
                <w:lang w:val="id-ID"/>
              </w:rPr>
            </w:pPr>
            <w:r w:rsidRPr="00D1364F">
              <w:rPr>
                <w:rFonts w:ascii="Arial" w:hAnsi="Arial" w:cs="Arial"/>
                <w:sz w:val="20"/>
                <w:szCs w:val="20"/>
              </w:rPr>
              <w:t xml:space="preserve">Jenis </w:t>
            </w:r>
            <w:proofErr w:type="gramStart"/>
            <w:r w:rsidRPr="00D1364F">
              <w:rPr>
                <w:rFonts w:ascii="Arial" w:hAnsi="Arial" w:cs="Arial"/>
                <w:sz w:val="20"/>
                <w:szCs w:val="20"/>
              </w:rPr>
              <w:t>dana</w:t>
            </w:r>
            <w:proofErr w:type="gramEnd"/>
            <w:r w:rsidRPr="00D1364F">
              <w:rPr>
                <w:rFonts w:ascii="Arial" w:hAnsi="Arial" w:cs="Arial"/>
                <w:sz w:val="20"/>
                <w:szCs w:val="20"/>
              </w:rPr>
              <w:t>, pada kolom (3</w:t>
            </w:r>
            <w:r w:rsidR="00916D5D" w:rsidRPr="00D1364F">
              <w:rPr>
                <w:rFonts w:ascii="Arial" w:hAnsi="Arial" w:cs="Arial"/>
                <w:sz w:val="20"/>
                <w:szCs w:val="20"/>
              </w:rPr>
              <w:t xml:space="preserve">).  Dana hibah dapat </w:t>
            </w:r>
            <w:r w:rsidR="00C20E1A" w:rsidRPr="00D1364F">
              <w:rPr>
                <w:rFonts w:ascii="Arial" w:hAnsi="Arial" w:cs="Arial"/>
                <w:sz w:val="20"/>
                <w:szCs w:val="20"/>
              </w:rPr>
              <w:t>berasal dari berbagai sumber.</w:t>
            </w:r>
            <w:r w:rsidR="00C40BAB" w:rsidRPr="00D1364F">
              <w:rPr>
                <w:rFonts w:ascii="Arial" w:hAnsi="Arial" w:cs="Arial"/>
                <w:sz w:val="20"/>
                <w:szCs w:val="20"/>
                <w:lang w:val="id-ID"/>
              </w:rPr>
              <w:t xml:space="preserve"> Dari pemerintah: angg</w:t>
            </w:r>
            <w:r w:rsidR="005933EE" w:rsidRPr="00D1364F">
              <w:rPr>
                <w:rFonts w:ascii="Arial" w:hAnsi="Arial" w:cs="Arial"/>
                <w:sz w:val="20"/>
                <w:szCs w:val="20"/>
              </w:rPr>
              <w:t>a</w:t>
            </w:r>
            <w:r w:rsidR="00C40BAB" w:rsidRPr="00D1364F">
              <w:rPr>
                <w:rFonts w:ascii="Arial" w:hAnsi="Arial" w:cs="Arial"/>
                <w:sz w:val="20"/>
                <w:szCs w:val="20"/>
                <w:lang w:val="id-ID"/>
              </w:rPr>
              <w:t xml:space="preserve">ran rutin, pembangunan. </w:t>
            </w:r>
            <w:r w:rsidR="00E063F7" w:rsidRPr="00D1364F">
              <w:rPr>
                <w:rFonts w:ascii="Arial" w:hAnsi="Arial" w:cs="Arial"/>
                <w:sz w:val="20"/>
                <w:szCs w:val="20"/>
                <w:lang w:val="id-ID"/>
              </w:rPr>
              <w:t>Peserta didik</w:t>
            </w:r>
            <w:r w:rsidR="00C40BAB" w:rsidRPr="00D1364F">
              <w:rPr>
                <w:rFonts w:ascii="Arial" w:hAnsi="Arial" w:cs="Arial"/>
                <w:sz w:val="20"/>
                <w:szCs w:val="20"/>
                <w:lang w:val="id-ID"/>
              </w:rPr>
              <w:t>: SPP, uang masuk, dsb.</w:t>
            </w:r>
          </w:p>
          <w:p w:rsidR="00290992" w:rsidRPr="00D1364F" w:rsidRDefault="00916D5D"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Jumlah</w:t>
            </w:r>
            <w:r w:rsidR="00290992" w:rsidRPr="00D1364F">
              <w:rPr>
                <w:rFonts w:ascii="Arial" w:hAnsi="Arial" w:cs="Arial"/>
                <w:sz w:val="20"/>
                <w:szCs w:val="20"/>
                <w:lang w:val="nb-NO"/>
              </w:rPr>
              <w:t xml:space="preserve"> dana </w:t>
            </w:r>
            <w:r w:rsidRPr="00D1364F">
              <w:rPr>
                <w:rFonts w:ascii="Arial" w:hAnsi="Arial" w:cs="Arial"/>
                <w:sz w:val="20"/>
                <w:szCs w:val="20"/>
                <w:lang w:val="nb-NO"/>
              </w:rPr>
              <w:t xml:space="preserve">yang diterima pada TS-2, </w:t>
            </w:r>
            <w:r w:rsidR="006F4899" w:rsidRPr="00D1364F">
              <w:rPr>
                <w:rFonts w:ascii="Arial" w:hAnsi="Arial" w:cs="Arial"/>
                <w:sz w:val="20"/>
                <w:szCs w:val="20"/>
                <w:lang w:val="nb-NO"/>
              </w:rPr>
              <w:t>pada kolom (4</w:t>
            </w:r>
            <w:r w:rsidR="00290992" w:rsidRPr="00D1364F">
              <w:rPr>
                <w:rFonts w:ascii="Arial" w:hAnsi="Arial" w:cs="Arial"/>
                <w:sz w:val="20"/>
                <w:szCs w:val="20"/>
                <w:lang w:val="nb-NO"/>
              </w:rPr>
              <w:t>)</w:t>
            </w:r>
          </w:p>
          <w:p w:rsidR="00290992" w:rsidRPr="00D1364F" w:rsidRDefault="00290992"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Jumlah dana yang d</w:t>
            </w:r>
            <w:r w:rsidR="006F4899" w:rsidRPr="00D1364F">
              <w:rPr>
                <w:rFonts w:ascii="Arial" w:hAnsi="Arial" w:cs="Arial"/>
                <w:sz w:val="20"/>
                <w:szCs w:val="20"/>
                <w:lang w:val="nb-NO"/>
              </w:rPr>
              <w:t>iterima pada TS-1, pada kolom (5</w:t>
            </w:r>
            <w:r w:rsidRPr="00D1364F">
              <w:rPr>
                <w:rFonts w:ascii="Arial" w:hAnsi="Arial" w:cs="Arial"/>
                <w:sz w:val="20"/>
                <w:szCs w:val="20"/>
                <w:lang w:val="nb-NO"/>
              </w:rPr>
              <w:t>)</w:t>
            </w:r>
          </w:p>
          <w:p w:rsidR="00916D5D" w:rsidRPr="00D1364F" w:rsidRDefault="00290992"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Jumlah dana yang</w:t>
            </w:r>
            <w:r w:rsidR="006F4899" w:rsidRPr="00D1364F">
              <w:rPr>
                <w:rFonts w:ascii="Arial" w:hAnsi="Arial" w:cs="Arial"/>
                <w:sz w:val="20"/>
                <w:szCs w:val="20"/>
                <w:lang w:val="nb-NO"/>
              </w:rPr>
              <w:t xml:space="preserve"> diterima pada TS, pada kolom (6</w:t>
            </w:r>
            <w:r w:rsidRPr="00D1364F">
              <w:rPr>
                <w:rFonts w:ascii="Arial" w:hAnsi="Arial" w:cs="Arial"/>
                <w:sz w:val="20"/>
                <w:szCs w:val="20"/>
                <w:lang w:val="nb-NO"/>
              </w:rPr>
              <w:t>)</w:t>
            </w:r>
          </w:p>
        </w:tc>
      </w:tr>
      <w:tr w:rsidR="00D1364F" w:rsidRPr="00D1364F" w:rsidTr="002413CA">
        <w:tc>
          <w:tcPr>
            <w:tcW w:w="909" w:type="dxa"/>
            <w:tcBorders>
              <w:top w:val="single" w:sz="4" w:space="0" w:color="auto"/>
              <w:bottom w:val="single" w:sz="4" w:space="0" w:color="auto"/>
            </w:tcBorders>
          </w:tcPr>
          <w:p w:rsidR="000016B5" w:rsidRPr="00D1364F" w:rsidRDefault="000016B5" w:rsidP="00214CE6">
            <w:pPr>
              <w:jc w:val="center"/>
              <w:rPr>
                <w:rFonts w:ascii="Arial" w:hAnsi="Arial" w:cs="Arial"/>
                <w:sz w:val="20"/>
                <w:szCs w:val="20"/>
              </w:rPr>
            </w:pPr>
            <w:bookmarkStart w:id="8" w:name="_Hlk238692833"/>
            <w:r w:rsidRPr="00D1364F">
              <w:rPr>
                <w:rFonts w:ascii="Arial" w:hAnsi="Arial" w:cs="Arial"/>
                <w:sz w:val="20"/>
                <w:szCs w:val="20"/>
                <w:lang w:val="id-ID"/>
              </w:rPr>
              <w:t>6.</w:t>
            </w:r>
            <w:r w:rsidR="004C7DD9" w:rsidRPr="00D1364F">
              <w:rPr>
                <w:rFonts w:ascii="Arial" w:hAnsi="Arial" w:cs="Arial"/>
                <w:sz w:val="20"/>
                <w:szCs w:val="20"/>
              </w:rPr>
              <w:t>1</w:t>
            </w:r>
            <w:r w:rsidR="00C20E1A" w:rsidRPr="00D1364F">
              <w:rPr>
                <w:rFonts w:ascii="Arial" w:hAnsi="Arial" w:cs="Arial"/>
                <w:sz w:val="20"/>
                <w:szCs w:val="20"/>
              </w:rPr>
              <w:t>.2</w:t>
            </w:r>
          </w:p>
          <w:p w:rsidR="004C7DD9" w:rsidRPr="00D1364F" w:rsidRDefault="004C7DD9" w:rsidP="00214CE6">
            <w:pPr>
              <w:jc w:val="center"/>
              <w:rPr>
                <w:rFonts w:ascii="Arial" w:hAnsi="Arial" w:cs="Arial"/>
                <w:sz w:val="20"/>
                <w:szCs w:val="20"/>
              </w:rPr>
            </w:pPr>
            <w:r w:rsidRPr="00D1364F">
              <w:rPr>
                <w:rFonts w:ascii="Arial" w:hAnsi="Arial" w:cs="Arial"/>
                <w:sz w:val="20"/>
                <w:szCs w:val="20"/>
              </w:rPr>
              <w:t>(Tabel B)</w:t>
            </w:r>
          </w:p>
        </w:tc>
        <w:tc>
          <w:tcPr>
            <w:tcW w:w="1372" w:type="dxa"/>
            <w:tcBorders>
              <w:bottom w:val="nil"/>
            </w:tcBorders>
          </w:tcPr>
          <w:p w:rsidR="000016B5" w:rsidRPr="00D1364F" w:rsidRDefault="00C20E1A" w:rsidP="00214CE6">
            <w:pPr>
              <w:jc w:val="center"/>
              <w:rPr>
                <w:rFonts w:ascii="Arial" w:hAnsi="Arial" w:cs="Arial"/>
                <w:sz w:val="20"/>
                <w:szCs w:val="20"/>
                <w:lang w:val="id-ID"/>
              </w:rPr>
            </w:pPr>
            <w:r w:rsidRPr="00D1364F">
              <w:rPr>
                <w:rFonts w:ascii="Arial" w:hAnsi="Arial" w:cs="Arial"/>
                <w:sz w:val="20"/>
                <w:szCs w:val="20"/>
                <w:lang w:val="id-ID"/>
              </w:rPr>
              <w:t>(</w:t>
            </w:r>
            <w:r w:rsidRPr="00D1364F">
              <w:rPr>
                <w:rFonts w:ascii="Arial" w:hAnsi="Arial" w:cs="Arial"/>
                <w:sz w:val="20"/>
                <w:szCs w:val="20"/>
              </w:rPr>
              <w:t>3</w:t>
            </w:r>
            <w:r w:rsidRPr="00D1364F">
              <w:rPr>
                <w:rFonts w:ascii="Arial" w:hAnsi="Arial" w:cs="Arial"/>
                <w:sz w:val="20"/>
                <w:szCs w:val="20"/>
                <w:lang w:val="id-ID"/>
              </w:rPr>
              <w:t>)-(</w:t>
            </w:r>
            <w:r w:rsidR="00C9202A" w:rsidRPr="00D1364F">
              <w:rPr>
                <w:rFonts w:ascii="Arial" w:hAnsi="Arial" w:cs="Arial"/>
                <w:sz w:val="20"/>
                <w:szCs w:val="20"/>
              </w:rPr>
              <w:t>8</w:t>
            </w:r>
            <w:r w:rsidR="00E41183" w:rsidRPr="00D1364F">
              <w:rPr>
                <w:rFonts w:ascii="Arial" w:hAnsi="Arial" w:cs="Arial"/>
                <w:sz w:val="20"/>
                <w:szCs w:val="20"/>
                <w:lang w:val="id-ID"/>
              </w:rPr>
              <w:t>)</w:t>
            </w:r>
          </w:p>
          <w:p w:rsidR="00E41183" w:rsidRPr="00D1364F" w:rsidRDefault="00E41183" w:rsidP="00214CE6">
            <w:pPr>
              <w:jc w:val="center"/>
              <w:rPr>
                <w:rFonts w:ascii="Arial" w:hAnsi="Arial" w:cs="Arial"/>
                <w:sz w:val="20"/>
                <w:szCs w:val="20"/>
                <w:lang w:val="id-ID"/>
              </w:rPr>
            </w:pPr>
          </w:p>
        </w:tc>
        <w:tc>
          <w:tcPr>
            <w:tcW w:w="6737" w:type="dxa"/>
            <w:tcBorders>
              <w:bottom w:val="nil"/>
            </w:tcBorders>
          </w:tcPr>
          <w:p w:rsidR="000016B5" w:rsidRPr="00D1364F" w:rsidRDefault="000016B5" w:rsidP="00214CE6">
            <w:pPr>
              <w:rPr>
                <w:rFonts w:ascii="Arial" w:hAnsi="Arial" w:cs="Arial"/>
                <w:sz w:val="20"/>
                <w:szCs w:val="20"/>
                <w:lang w:val="id-ID"/>
              </w:rPr>
            </w:pPr>
            <w:r w:rsidRPr="00D1364F">
              <w:rPr>
                <w:rFonts w:ascii="Arial" w:hAnsi="Arial" w:cs="Arial"/>
                <w:sz w:val="20"/>
                <w:szCs w:val="20"/>
                <w:lang w:val="id-ID"/>
              </w:rPr>
              <w:t xml:space="preserve"> </w:t>
            </w:r>
            <w:bookmarkStart w:id="9" w:name="OLE_LINK31"/>
            <w:bookmarkStart w:id="10" w:name="OLE_LINK32"/>
            <w:r w:rsidR="00C20E1A" w:rsidRPr="00D1364F">
              <w:rPr>
                <w:rFonts w:ascii="Arial" w:hAnsi="Arial" w:cs="Arial"/>
                <w:sz w:val="20"/>
                <w:szCs w:val="20"/>
              </w:rPr>
              <w:t>S</w:t>
            </w:r>
            <w:r w:rsidR="005933EE" w:rsidRPr="00D1364F">
              <w:rPr>
                <w:rFonts w:ascii="Arial" w:hAnsi="Arial" w:cs="Arial"/>
                <w:sz w:val="20"/>
                <w:szCs w:val="20"/>
              </w:rPr>
              <w:t>esuai dengan jenis penggunaan dana operasional</w:t>
            </w:r>
            <w:r w:rsidR="00C20E1A" w:rsidRPr="00D1364F">
              <w:rPr>
                <w:rFonts w:ascii="Arial" w:hAnsi="Arial" w:cs="Arial"/>
                <w:sz w:val="20"/>
                <w:szCs w:val="20"/>
              </w:rPr>
              <w:t xml:space="preserve"> (informasi pada kolom (2)), t</w:t>
            </w:r>
            <w:r w:rsidRPr="00D1364F">
              <w:rPr>
                <w:rFonts w:ascii="Arial" w:hAnsi="Arial" w:cs="Arial"/>
                <w:sz w:val="20"/>
                <w:szCs w:val="20"/>
                <w:lang w:val="id-ID"/>
              </w:rPr>
              <w:t>uliskan:</w:t>
            </w:r>
          </w:p>
          <w:p w:rsidR="000016B5" w:rsidRPr="00D1364F" w:rsidRDefault="00C20E1A" w:rsidP="00214CE6">
            <w:pPr>
              <w:numPr>
                <w:ilvl w:val="0"/>
                <w:numId w:val="27"/>
              </w:numPr>
              <w:rPr>
                <w:rFonts w:ascii="Arial" w:hAnsi="Arial" w:cs="Arial"/>
                <w:sz w:val="20"/>
                <w:szCs w:val="20"/>
                <w:lang w:val="id-ID"/>
              </w:rPr>
            </w:pPr>
            <w:r w:rsidRPr="00D1364F">
              <w:rPr>
                <w:rFonts w:ascii="Arial" w:hAnsi="Arial" w:cs="Arial"/>
                <w:sz w:val="20"/>
                <w:szCs w:val="20"/>
                <w:lang w:val="id-ID"/>
              </w:rPr>
              <w:t xml:space="preserve">Besarnya dana </w:t>
            </w:r>
            <w:r w:rsidR="000016B5" w:rsidRPr="00D1364F">
              <w:rPr>
                <w:rFonts w:ascii="Arial" w:hAnsi="Arial" w:cs="Arial"/>
                <w:sz w:val="20"/>
                <w:szCs w:val="20"/>
                <w:lang w:val="id-ID"/>
              </w:rPr>
              <w:t>dalam juta rupiah pada</w:t>
            </w:r>
            <w:r w:rsidR="008B56D0" w:rsidRPr="00D1364F">
              <w:rPr>
                <w:rFonts w:ascii="Arial" w:hAnsi="Arial" w:cs="Arial"/>
                <w:sz w:val="20"/>
                <w:szCs w:val="20"/>
                <w:lang w:val="id-ID"/>
              </w:rPr>
              <w:t xml:space="preserve"> TS-</w:t>
            </w:r>
            <w:r w:rsidR="008B56D0" w:rsidRPr="00D1364F">
              <w:rPr>
                <w:rFonts w:ascii="Arial" w:hAnsi="Arial" w:cs="Arial"/>
                <w:sz w:val="20"/>
                <w:szCs w:val="20"/>
              </w:rPr>
              <w:t>2</w:t>
            </w:r>
            <w:r w:rsidRPr="00D1364F">
              <w:rPr>
                <w:rFonts w:ascii="Arial" w:hAnsi="Arial" w:cs="Arial"/>
                <w:sz w:val="20"/>
                <w:szCs w:val="20"/>
                <w:lang w:val="id-ID"/>
              </w:rPr>
              <w:t xml:space="preserve"> pada kolom (</w:t>
            </w:r>
            <w:r w:rsidRPr="00D1364F">
              <w:rPr>
                <w:rFonts w:ascii="Arial" w:hAnsi="Arial" w:cs="Arial"/>
                <w:sz w:val="20"/>
                <w:szCs w:val="20"/>
              </w:rPr>
              <w:t>3</w:t>
            </w:r>
            <w:r w:rsidR="000016B5" w:rsidRPr="00D1364F">
              <w:rPr>
                <w:rFonts w:ascii="Arial" w:hAnsi="Arial" w:cs="Arial"/>
                <w:sz w:val="20"/>
                <w:szCs w:val="20"/>
                <w:lang w:val="id-ID"/>
              </w:rPr>
              <w:t>)</w:t>
            </w:r>
            <w:r w:rsidR="002547E3" w:rsidRPr="00D1364F">
              <w:rPr>
                <w:rFonts w:ascii="Arial" w:hAnsi="Arial" w:cs="Arial"/>
                <w:sz w:val="20"/>
                <w:szCs w:val="20"/>
              </w:rPr>
              <w:t>, persentasenya pada kolom (4)</w:t>
            </w:r>
          </w:p>
          <w:p w:rsidR="00FB5744" w:rsidRPr="00D1364F" w:rsidRDefault="00C20E1A" w:rsidP="00214CE6">
            <w:pPr>
              <w:numPr>
                <w:ilvl w:val="0"/>
                <w:numId w:val="27"/>
              </w:numPr>
              <w:rPr>
                <w:rFonts w:ascii="Arial" w:hAnsi="Arial" w:cs="Arial"/>
                <w:sz w:val="20"/>
                <w:szCs w:val="20"/>
                <w:lang w:val="id-ID"/>
              </w:rPr>
            </w:pPr>
            <w:r w:rsidRPr="00D1364F">
              <w:rPr>
                <w:rFonts w:ascii="Arial" w:hAnsi="Arial" w:cs="Arial"/>
                <w:sz w:val="20"/>
                <w:szCs w:val="20"/>
                <w:lang w:val="id-ID"/>
              </w:rPr>
              <w:t xml:space="preserve">Besarnya dana </w:t>
            </w:r>
            <w:r w:rsidR="00FB5744" w:rsidRPr="00D1364F">
              <w:rPr>
                <w:rFonts w:ascii="Arial" w:hAnsi="Arial" w:cs="Arial"/>
                <w:sz w:val="20"/>
                <w:szCs w:val="20"/>
                <w:lang w:val="id-ID"/>
              </w:rPr>
              <w:t>dalam juta</w:t>
            </w:r>
            <w:r w:rsidR="002547E3" w:rsidRPr="00D1364F">
              <w:rPr>
                <w:rFonts w:ascii="Arial" w:hAnsi="Arial" w:cs="Arial"/>
                <w:sz w:val="20"/>
                <w:szCs w:val="20"/>
                <w:lang w:val="id-ID"/>
              </w:rPr>
              <w:t xml:space="preserve"> rupiah pada TS-1</w:t>
            </w:r>
            <w:r w:rsidRPr="00D1364F">
              <w:rPr>
                <w:rFonts w:ascii="Arial" w:hAnsi="Arial" w:cs="Arial"/>
                <w:sz w:val="20"/>
                <w:szCs w:val="20"/>
                <w:lang w:val="id-ID"/>
              </w:rPr>
              <w:t xml:space="preserve"> pada kolom (</w:t>
            </w:r>
            <w:r w:rsidR="002547E3" w:rsidRPr="00D1364F">
              <w:rPr>
                <w:rFonts w:ascii="Arial" w:hAnsi="Arial" w:cs="Arial"/>
                <w:sz w:val="20"/>
                <w:szCs w:val="20"/>
              </w:rPr>
              <w:t>5</w:t>
            </w:r>
            <w:r w:rsidR="00FB5744" w:rsidRPr="00D1364F">
              <w:rPr>
                <w:rFonts w:ascii="Arial" w:hAnsi="Arial" w:cs="Arial"/>
                <w:sz w:val="20"/>
                <w:szCs w:val="20"/>
                <w:lang w:val="id-ID"/>
              </w:rPr>
              <w:t>)</w:t>
            </w:r>
            <w:r w:rsidR="002547E3" w:rsidRPr="00D1364F">
              <w:rPr>
                <w:rFonts w:ascii="Arial" w:hAnsi="Arial" w:cs="Arial"/>
                <w:sz w:val="20"/>
                <w:szCs w:val="20"/>
              </w:rPr>
              <w:t>, persentasenya pada kolom (6)</w:t>
            </w:r>
          </w:p>
          <w:p w:rsidR="000016B5" w:rsidRPr="00D1364F" w:rsidRDefault="00FB5744" w:rsidP="00214CE6">
            <w:pPr>
              <w:numPr>
                <w:ilvl w:val="0"/>
                <w:numId w:val="27"/>
              </w:numPr>
              <w:rPr>
                <w:rFonts w:ascii="Arial" w:hAnsi="Arial" w:cs="Arial"/>
                <w:sz w:val="20"/>
                <w:szCs w:val="20"/>
                <w:lang w:val="id-ID"/>
              </w:rPr>
            </w:pPr>
            <w:r w:rsidRPr="00D1364F">
              <w:rPr>
                <w:rFonts w:ascii="Arial" w:hAnsi="Arial" w:cs="Arial"/>
                <w:sz w:val="20"/>
                <w:szCs w:val="20"/>
                <w:lang w:val="id-ID"/>
              </w:rPr>
              <w:t xml:space="preserve">Besarnya dana </w:t>
            </w:r>
            <w:r w:rsidR="008B56D0" w:rsidRPr="00D1364F">
              <w:rPr>
                <w:rFonts w:ascii="Arial" w:hAnsi="Arial" w:cs="Arial"/>
                <w:sz w:val="20"/>
                <w:szCs w:val="20"/>
                <w:lang w:val="id-ID"/>
              </w:rPr>
              <w:t>dalam juta rupiah pada TS</w:t>
            </w:r>
            <w:r w:rsidR="00C20E1A" w:rsidRPr="00D1364F">
              <w:rPr>
                <w:rFonts w:ascii="Arial" w:hAnsi="Arial" w:cs="Arial"/>
                <w:sz w:val="20"/>
                <w:szCs w:val="20"/>
                <w:lang w:val="id-ID"/>
              </w:rPr>
              <w:t xml:space="preserve"> pada kolom (</w:t>
            </w:r>
            <w:r w:rsidR="002547E3" w:rsidRPr="00D1364F">
              <w:rPr>
                <w:rFonts w:ascii="Arial" w:hAnsi="Arial" w:cs="Arial"/>
                <w:sz w:val="20"/>
                <w:szCs w:val="20"/>
              </w:rPr>
              <w:t>7</w:t>
            </w:r>
            <w:r w:rsidRPr="00D1364F">
              <w:rPr>
                <w:rFonts w:ascii="Arial" w:hAnsi="Arial" w:cs="Arial"/>
                <w:sz w:val="20"/>
                <w:szCs w:val="20"/>
                <w:lang w:val="id-ID"/>
              </w:rPr>
              <w:t>)</w:t>
            </w:r>
            <w:r w:rsidR="002547E3" w:rsidRPr="00D1364F">
              <w:rPr>
                <w:rFonts w:ascii="Arial" w:hAnsi="Arial" w:cs="Arial"/>
                <w:sz w:val="20"/>
                <w:szCs w:val="20"/>
              </w:rPr>
              <w:t>, persentasenya pada kolom (8)</w:t>
            </w:r>
            <w:bookmarkEnd w:id="9"/>
            <w:bookmarkEnd w:id="10"/>
          </w:p>
        </w:tc>
      </w:tr>
      <w:bookmarkEnd w:id="8"/>
      <w:tr w:rsidR="00D1364F" w:rsidRPr="00D1364F" w:rsidTr="002413CA">
        <w:tc>
          <w:tcPr>
            <w:tcW w:w="909" w:type="dxa"/>
            <w:tcBorders>
              <w:top w:val="single" w:sz="4" w:space="0" w:color="auto"/>
              <w:bottom w:val="single" w:sz="4" w:space="0" w:color="auto"/>
            </w:tcBorders>
          </w:tcPr>
          <w:p w:rsidR="00D808FC" w:rsidRPr="00D1364F" w:rsidRDefault="004C7DD9" w:rsidP="00214CE6">
            <w:pPr>
              <w:jc w:val="center"/>
              <w:rPr>
                <w:rFonts w:ascii="Arial" w:hAnsi="Arial" w:cs="Arial"/>
                <w:sz w:val="20"/>
                <w:szCs w:val="20"/>
              </w:rPr>
            </w:pPr>
            <w:r w:rsidRPr="00D1364F">
              <w:rPr>
                <w:rFonts w:ascii="Arial" w:hAnsi="Arial" w:cs="Arial"/>
                <w:sz w:val="20"/>
                <w:szCs w:val="20"/>
              </w:rPr>
              <w:t>6.1</w:t>
            </w:r>
            <w:r w:rsidR="00D808FC" w:rsidRPr="00D1364F">
              <w:rPr>
                <w:rFonts w:ascii="Arial" w:hAnsi="Arial" w:cs="Arial"/>
                <w:sz w:val="20"/>
                <w:szCs w:val="20"/>
              </w:rPr>
              <w:t>.</w:t>
            </w:r>
            <w:r w:rsidR="002870A2" w:rsidRPr="00D1364F">
              <w:rPr>
                <w:rFonts w:ascii="Arial" w:hAnsi="Arial" w:cs="Arial"/>
                <w:sz w:val="20"/>
                <w:szCs w:val="20"/>
              </w:rPr>
              <w:t>2</w:t>
            </w:r>
          </w:p>
          <w:p w:rsidR="002870A2" w:rsidRPr="00D1364F" w:rsidRDefault="002870A2" w:rsidP="00214CE6">
            <w:pPr>
              <w:jc w:val="center"/>
              <w:rPr>
                <w:rFonts w:ascii="Arial" w:hAnsi="Arial" w:cs="Arial"/>
                <w:sz w:val="20"/>
                <w:szCs w:val="20"/>
              </w:rPr>
            </w:pPr>
            <w:r w:rsidRPr="00D1364F">
              <w:rPr>
                <w:rFonts w:ascii="Arial" w:hAnsi="Arial" w:cs="Arial"/>
                <w:sz w:val="20"/>
                <w:szCs w:val="20"/>
              </w:rPr>
              <w:t>(Tabel C)</w:t>
            </w:r>
          </w:p>
        </w:tc>
        <w:tc>
          <w:tcPr>
            <w:tcW w:w="1372" w:type="dxa"/>
            <w:tcBorders>
              <w:bottom w:val="single" w:sz="4" w:space="0" w:color="auto"/>
            </w:tcBorders>
          </w:tcPr>
          <w:p w:rsidR="00D808FC" w:rsidRPr="00D1364F" w:rsidRDefault="00D808FC" w:rsidP="00214CE6">
            <w:pPr>
              <w:jc w:val="center"/>
              <w:rPr>
                <w:rFonts w:ascii="Arial" w:hAnsi="Arial" w:cs="Arial"/>
                <w:sz w:val="20"/>
                <w:szCs w:val="20"/>
              </w:rPr>
            </w:pPr>
            <w:r w:rsidRPr="00D1364F">
              <w:rPr>
                <w:rFonts w:ascii="Arial" w:hAnsi="Arial" w:cs="Arial"/>
                <w:sz w:val="20"/>
                <w:szCs w:val="20"/>
              </w:rPr>
              <w:t>(3)-(8)</w:t>
            </w:r>
          </w:p>
        </w:tc>
        <w:tc>
          <w:tcPr>
            <w:tcW w:w="6737" w:type="dxa"/>
            <w:tcBorders>
              <w:bottom w:val="single" w:sz="4" w:space="0" w:color="auto"/>
            </w:tcBorders>
          </w:tcPr>
          <w:p w:rsidR="00D808FC" w:rsidRPr="00D1364F" w:rsidRDefault="00D808FC" w:rsidP="00214CE6">
            <w:pPr>
              <w:rPr>
                <w:rFonts w:ascii="Arial" w:hAnsi="Arial" w:cs="Arial"/>
                <w:sz w:val="20"/>
                <w:szCs w:val="20"/>
                <w:lang w:val="id-ID"/>
              </w:rPr>
            </w:pPr>
            <w:r w:rsidRPr="00D1364F">
              <w:rPr>
                <w:rFonts w:ascii="Arial" w:hAnsi="Arial" w:cs="Arial"/>
                <w:sz w:val="20"/>
                <w:szCs w:val="20"/>
              </w:rPr>
              <w:t>S</w:t>
            </w:r>
            <w:r w:rsidR="005933EE" w:rsidRPr="00D1364F">
              <w:rPr>
                <w:rFonts w:ascii="Arial" w:hAnsi="Arial" w:cs="Arial"/>
                <w:sz w:val="20"/>
                <w:szCs w:val="20"/>
              </w:rPr>
              <w:t>esuai dengan jenis penggunaan dana investasi</w:t>
            </w:r>
            <w:r w:rsidRPr="00D1364F">
              <w:rPr>
                <w:rFonts w:ascii="Arial" w:hAnsi="Arial" w:cs="Arial"/>
                <w:sz w:val="20"/>
                <w:szCs w:val="20"/>
              </w:rPr>
              <w:t xml:space="preserve"> (informasi pada kolom (2)), t</w:t>
            </w:r>
            <w:r w:rsidRPr="00D1364F">
              <w:rPr>
                <w:rFonts w:ascii="Arial" w:hAnsi="Arial" w:cs="Arial"/>
                <w:sz w:val="20"/>
                <w:szCs w:val="20"/>
                <w:lang w:val="id-ID"/>
              </w:rPr>
              <w:t>uliskan:</w:t>
            </w:r>
          </w:p>
          <w:p w:rsidR="00D808FC" w:rsidRPr="00D1364F" w:rsidRDefault="00D808FC" w:rsidP="00214CE6">
            <w:pPr>
              <w:numPr>
                <w:ilvl w:val="0"/>
                <w:numId w:val="48"/>
              </w:numPr>
              <w:rPr>
                <w:rFonts w:ascii="Arial" w:hAnsi="Arial" w:cs="Arial"/>
                <w:sz w:val="20"/>
                <w:szCs w:val="20"/>
                <w:lang w:val="id-ID"/>
              </w:rPr>
            </w:pPr>
            <w:r w:rsidRPr="00D1364F">
              <w:rPr>
                <w:rFonts w:ascii="Arial" w:hAnsi="Arial" w:cs="Arial"/>
                <w:sz w:val="20"/>
                <w:szCs w:val="20"/>
                <w:lang w:val="id-ID"/>
              </w:rPr>
              <w:t>Besarnya dana dalam juta rupiah pada TS-</w:t>
            </w:r>
            <w:r w:rsidRPr="00D1364F">
              <w:rPr>
                <w:rFonts w:ascii="Arial" w:hAnsi="Arial" w:cs="Arial"/>
                <w:sz w:val="20"/>
                <w:szCs w:val="20"/>
              </w:rPr>
              <w:t>2</w:t>
            </w:r>
            <w:r w:rsidRPr="00D1364F">
              <w:rPr>
                <w:rFonts w:ascii="Arial" w:hAnsi="Arial" w:cs="Arial"/>
                <w:sz w:val="20"/>
                <w:szCs w:val="20"/>
                <w:lang w:val="id-ID"/>
              </w:rPr>
              <w:t xml:space="preserve"> pada kolom (</w:t>
            </w:r>
            <w:r w:rsidRPr="00D1364F">
              <w:rPr>
                <w:rFonts w:ascii="Arial" w:hAnsi="Arial" w:cs="Arial"/>
                <w:sz w:val="20"/>
                <w:szCs w:val="20"/>
              </w:rPr>
              <w:t>3</w:t>
            </w:r>
            <w:r w:rsidRPr="00D1364F">
              <w:rPr>
                <w:rFonts w:ascii="Arial" w:hAnsi="Arial" w:cs="Arial"/>
                <w:sz w:val="20"/>
                <w:szCs w:val="20"/>
                <w:lang w:val="id-ID"/>
              </w:rPr>
              <w:t>)</w:t>
            </w:r>
            <w:r w:rsidRPr="00D1364F">
              <w:rPr>
                <w:rFonts w:ascii="Arial" w:hAnsi="Arial" w:cs="Arial"/>
                <w:sz w:val="20"/>
                <w:szCs w:val="20"/>
              </w:rPr>
              <w:t>, persentasenya pada kolom (4)</w:t>
            </w:r>
          </w:p>
          <w:p w:rsidR="00D808FC" w:rsidRPr="00D1364F" w:rsidRDefault="00D808FC" w:rsidP="00214CE6">
            <w:pPr>
              <w:numPr>
                <w:ilvl w:val="0"/>
                <w:numId w:val="48"/>
              </w:numPr>
              <w:rPr>
                <w:rFonts w:ascii="Arial" w:hAnsi="Arial" w:cs="Arial"/>
                <w:sz w:val="20"/>
                <w:szCs w:val="20"/>
                <w:lang w:val="id-ID"/>
              </w:rPr>
            </w:pPr>
            <w:r w:rsidRPr="00D1364F">
              <w:rPr>
                <w:rFonts w:ascii="Arial" w:hAnsi="Arial" w:cs="Arial"/>
                <w:sz w:val="20"/>
                <w:szCs w:val="20"/>
                <w:lang w:val="id-ID"/>
              </w:rPr>
              <w:t>Besarnya dana dalam juta rupiah pada TS-1 pada kolom (</w:t>
            </w:r>
            <w:r w:rsidRPr="00D1364F">
              <w:rPr>
                <w:rFonts w:ascii="Arial" w:hAnsi="Arial" w:cs="Arial"/>
                <w:sz w:val="20"/>
                <w:szCs w:val="20"/>
              </w:rPr>
              <w:t>5</w:t>
            </w:r>
            <w:r w:rsidRPr="00D1364F">
              <w:rPr>
                <w:rFonts w:ascii="Arial" w:hAnsi="Arial" w:cs="Arial"/>
                <w:sz w:val="20"/>
                <w:szCs w:val="20"/>
                <w:lang w:val="id-ID"/>
              </w:rPr>
              <w:t>)</w:t>
            </w:r>
            <w:r w:rsidRPr="00D1364F">
              <w:rPr>
                <w:rFonts w:ascii="Arial" w:hAnsi="Arial" w:cs="Arial"/>
                <w:sz w:val="20"/>
                <w:szCs w:val="20"/>
              </w:rPr>
              <w:t>, persentasenya pada kolom (6)</w:t>
            </w:r>
          </w:p>
          <w:p w:rsidR="00D808FC" w:rsidRPr="00D1364F" w:rsidRDefault="00D808FC" w:rsidP="00214CE6">
            <w:pPr>
              <w:jc w:val="both"/>
              <w:rPr>
                <w:rFonts w:ascii="Arial" w:hAnsi="Arial" w:cs="Arial"/>
                <w:sz w:val="20"/>
                <w:szCs w:val="20"/>
                <w:lang w:val="nb-NO"/>
              </w:rPr>
            </w:pPr>
            <w:r w:rsidRPr="00D1364F">
              <w:rPr>
                <w:rFonts w:ascii="Arial" w:hAnsi="Arial" w:cs="Arial"/>
                <w:sz w:val="20"/>
                <w:szCs w:val="20"/>
                <w:lang w:val="id-ID"/>
              </w:rPr>
              <w:t>Besarnya dana dalam juta rupiah pada TS pada kolom (</w:t>
            </w:r>
            <w:r w:rsidRPr="00D1364F">
              <w:rPr>
                <w:rFonts w:ascii="Arial" w:hAnsi="Arial" w:cs="Arial"/>
                <w:sz w:val="20"/>
                <w:szCs w:val="20"/>
              </w:rPr>
              <w:t>7</w:t>
            </w:r>
            <w:r w:rsidRPr="00D1364F">
              <w:rPr>
                <w:rFonts w:ascii="Arial" w:hAnsi="Arial" w:cs="Arial"/>
                <w:sz w:val="20"/>
                <w:szCs w:val="20"/>
                <w:lang w:val="id-ID"/>
              </w:rPr>
              <w:t>)</w:t>
            </w:r>
            <w:r w:rsidRPr="00D1364F">
              <w:rPr>
                <w:rFonts w:ascii="Arial" w:hAnsi="Arial" w:cs="Arial"/>
                <w:sz w:val="20"/>
                <w:szCs w:val="20"/>
              </w:rPr>
              <w:t>, persentasenya pada kolom (8)</w:t>
            </w:r>
          </w:p>
        </w:tc>
      </w:tr>
      <w:tr w:rsidR="00D1364F" w:rsidRPr="00D1364F" w:rsidTr="002413CA">
        <w:tc>
          <w:tcPr>
            <w:tcW w:w="909" w:type="dxa"/>
            <w:tcBorders>
              <w:top w:val="single" w:sz="4" w:space="0" w:color="auto"/>
              <w:bottom w:val="single" w:sz="4" w:space="0" w:color="auto"/>
            </w:tcBorders>
          </w:tcPr>
          <w:p w:rsidR="00FA5050" w:rsidRPr="00D1364F" w:rsidRDefault="00FA5050" w:rsidP="00214CE6">
            <w:pPr>
              <w:jc w:val="center"/>
              <w:rPr>
                <w:rFonts w:ascii="Arial" w:hAnsi="Arial" w:cs="Arial"/>
                <w:sz w:val="20"/>
                <w:szCs w:val="20"/>
              </w:rPr>
            </w:pPr>
            <w:r w:rsidRPr="00D1364F">
              <w:rPr>
                <w:rFonts w:ascii="Arial" w:hAnsi="Arial" w:cs="Arial"/>
                <w:sz w:val="20"/>
                <w:szCs w:val="20"/>
              </w:rPr>
              <w:t>6</w:t>
            </w:r>
            <w:r w:rsidR="002870A2" w:rsidRPr="00D1364F">
              <w:rPr>
                <w:rFonts w:ascii="Arial" w:hAnsi="Arial" w:cs="Arial"/>
                <w:sz w:val="20"/>
                <w:szCs w:val="20"/>
              </w:rPr>
              <w:t>.1</w:t>
            </w:r>
            <w:r w:rsidRPr="00D1364F">
              <w:rPr>
                <w:rFonts w:ascii="Arial" w:hAnsi="Arial" w:cs="Arial"/>
                <w:sz w:val="20"/>
                <w:szCs w:val="20"/>
              </w:rPr>
              <w:t>.</w:t>
            </w:r>
            <w:r w:rsidR="00C20E1A" w:rsidRPr="00D1364F">
              <w:rPr>
                <w:rFonts w:ascii="Arial" w:hAnsi="Arial" w:cs="Arial"/>
                <w:sz w:val="20"/>
                <w:szCs w:val="20"/>
              </w:rPr>
              <w:t>3</w:t>
            </w:r>
          </w:p>
          <w:p w:rsidR="002870A2" w:rsidRPr="00D1364F" w:rsidRDefault="002870A2" w:rsidP="00214CE6">
            <w:pPr>
              <w:jc w:val="center"/>
              <w:rPr>
                <w:rFonts w:ascii="Arial" w:hAnsi="Arial" w:cs="Arial"/>
                <w:sz w:val="20"/>
                <w:szCs w:val="20"/>
              </w:rPr>
            </w:pPr>
            <w:r w:rsidRPr="00D1364F">
              <w:rPr>
                <w:rFonts w:ascii="Arial" w:hAnsi="Arial" w:cs="Arial"/>
                <w:sz w:val="20"/>
                <w:szCs w:val="20"/>
              </w:rPr>
              <w:t>(Tabel D)</w:t>
            </w:r>
          </w:p>
        </w:tc>
        <w:tc>
          <w:tcPr>
            <w:tcW w:w="1372" w:type="dxa"/>
            <w:tcBorders>
              <w:bottom w:val="single" w:sz="4" w:space="0" w:color="auto"/>
            </w:tcBorders>
          </w:tcPr>
          <w:p w:rsidR="00FA5050" w:rsidRPr="00D1364F" w:rsidRDefault="00FA5050" w:rsidP="00214CE6">
            <w:pPr>
              <w:jc w:val="center"/>
              <w:rPr>
                <w:rFonts w:ascii="Arial" w:hAnsi="Arial" w:cs="Arial"/>
                <w:sz w:val="20"/>
                <w:szCs w:val="20"/>
              </w:rPr>
            </w:pPr>
            <w:r w:rsidRPr="00D1364F">
              <w:rPr>
                <w:rFonts w:ascii="Arial" w:hAnsi="Arial" w:cs="Arial"/>
                <w:sz w:val="20"/>
                <w:szCs w:val="20"/>
              </w:rPr>
              <w:t>(1)-(</w:t>
            </w:r>
            <w:r w:rsidR="00C20E1A" w:rsidRPr="00D1364F">
              <w:rPr>
                <w:rFonts w:ascii="Arial" w:hAnsi="Arial" w:cs="Arial"/>
                <w:sz w:val="20"/>
                <w:szCs w:val="20"/>
              </w:rPr>
              <w:t>4</w:t>
            </w:r>
            <w:r w:rsidRPr="00D1364F">
              <w:rPr>
                <w:rFonts w:ascii="Arial" w:hAnsi="Arial" w:cs="Arial"/>
                <w:sz w:val="20"/>
                <w:szCs w:val="20"/>
              </w:rPr>
              <w:t>)</w:t>
            </w:r>
          </w:p>
        </w:tc>
        <w:tc>
          <w:tcPr>
            <w:tcW w:w="6737" w:type="dxa"/>
            <w:tcBorders>
              <w:bottom w:val="single" w:sz="4" w:space="0" w:color="auto"/>
            </w:tcBorders>
          </w:tcPr>
          <w:p w:rsidR="00FA5050" w:rsidRPr="00D1364F" w:rsidRDefault="00FA5050" w:rsidP="00214CE6">
            <w:pPr>
              <w:jc w:val="both"/>
              <w:rPr>
                <w:rFonts w:ascii="Arial" w:hAnsi="Arial" w:cs="Arial"/>
                <w:sz w:val="20"/>
                <w:szCs w:val="20"/>
                <w:lang w:val="nb-NO"/>
              </w:rPr>
            </w:pPr>
            <w:r w:rsidRPr="00D1364F">
              <w:rPr>
                <w:rFonts w:ascii="Arial" w:hAnsi="Arial" w:cs="Arial"/>
                <w:sz w:val="20"/>
                <w:szCs w:val="20"/>
                <w:lang w:val="nb-NO"/>
              </w:rPr>
              <w:t xml:space="preserve">Dana untuk kegiatan penelitian yang dilakukan </w:t>
            </w:r>
            <w:r w:rsidR="00AF2691" w:rsidRPr="00D1364F">
              <w:rPr>
                <w:rFonts w:ascii="Arial" w:hAnsi="Arial" w:cs="Arial"/>
                <w:sz w:val="20"/>
                <w:szCs w:val="20"/>
                <w:lang w:val="id-ID"/>
              </w:rPr>
              <w:t xml:space="preserve">dosen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dalam tiga tahun terakhir.</w:t>
            </w:r>
          </w:p>
          <w:p w:rsidR="00FA5050" w:rsidRPr="00D1364F" w:rsidRDefault="00FA5050" w:rsidP="00214CE6">
            <w:pPr>
              <w:jc w:val="both"/>
              <w:rPr>
                <w:rFonts w:ascii="Arial" w:hAnsi="Arial" w:cs="Arial"/>
                <w:sz w:val="20"/>
                <w:szCs w:val="20"/>
              </w:rPr>
            </w:pPr>
            <w:r w:rsidRPr="00D1364F">
              <w:rPr>
                <w:rFonts w:ascii="Arial" w:hAnsi="Arial" w:cs="Arial"/>
                <w:sz w:val="20"/>
                <w:szCs w:val="20"/>
              </w:rPr>
              <w:t>Tuliskan</w:t>
            </w:r>
          </w:p>
          <w:p w:rsidR="00FA5050" w:rsidRPr="00D1364F" w:rsidRDefault="00FA5050" w:rsidP="00214CE6">
            <w:pPr>
              <w:numPr>
                <w:ilvl w:val="0"/>
                <w:numId w:val="11"/>
              </w:numPr>
              <w:jc w:val="both"/>
              <w:rPr>
                <w:rFonts w:ascii="Arial" w:hAnsi="Arial" w:cs="Arial"/>
                <w:sz w:val="20"/>
                <w:szCs w:val="20"/>
                <w:lang w:val="nb-NO"/>
              </w:rPr>
            </w:pPr>
            <w:r w:rsidRPr="00D1364F">
              <w:rPr>
                <w:rFonts w:ascii="Arial" w:hAnsi="Arial" w:cs="Arial"/>
                <w:sz w:val="20"/>
                <w:szCs w:val="20"/>
                <w:lang w:val="nb-NO"/>
              </w:rPr>
              <w:t>tahun penerimaan (hanya tiga tahun penuh terakhir), pada kolom (1)</w:t>
            </w:r>
          </w:p>
          <w:p w:rsidR="009921D7" w:rsidRPr="00D1364F" w:rsidRDefault="00FA5050" w:rsidP="00214CE6">
            <w:pPr>
              <w:numPr>
                <w:ilvl w:val="0"/>
                <w:numId w:val="11"/>
              </w:numPr>
              <w:jc w:val="both"/>
              <w:rPr>
                <w:rFonts w:ascii="Arial" w:hAnsi="Arial" w:cs="Arial"/>
                <w:sz w:val="20"/>
                <w:szCs w:val="20"/>
              </w:rPr>
            </w:pPr>
            <w:r w:rsidRPr="00D1364F">
              <w:rPr>
                <w:rFonts w:ascii="Arial" w:hAnsi="Arial" w:cs="Arial"/>
                <w:sz w:val="20"/>
                <w:szCs w:val="20"/>
              </w:rPr>
              <w:t>judul penelitian, pada kolom (2)</w:t>
            </w:r>
          </w:p>
          <w:p w:rsidR="00FA5050" w:rsidRPr="00D1364F" w:rsidRDefault="00FA5050" w:rsidP="00214CE6">
            <w:pPr>
              <w:numPr>
                <w:ilvl w:val="0"/>
                <w:numId w:val="11"/>
              </w:numPr>
              <w:jc w:val="both"/>
              <w:rPr>
                <w:rFonts w:ascii="Arial" w:hAnsi="Arial" w:cs="Arial"/>
                <w:sz w:val="20"/>
                <w:szCs w:val="20"/>
                <w:lang w:val="nb-NO"/>
              </w:rPr>
            </w:pPr>
            <w:r w:rsidRPr="00D1364F">
              <w:rPr>
                <w:rFonts w:ascii="Arial" w:hAnsi="Arial" w:cs="Arial"/>
                <w:sz w:val="20"/>
                <w:szCs w:val="20"/>
                <w:lang w:val="nb-NO"/>
              </w:rPr>
              <w:t>sumb</w:t>
            </w:r>
            <w:r w:rsidR="005933EE" w:rsidRPr="00D1364F">
              <w:rPr>
                <w:rFonts w:ascii="Arial" w:hAnsi="Arial" w:cs="Arial"/>
                <w:sz w:val="20"/>
                <w:szCs w:val="20"/>
                <w:lang w:val="nb-NO"/>
              </w:rPr>
              <w:t xml:space="preserve">er </w:t>
            </w:r>
            <w:r w:rsidR="009921D7" w:rsidRPr="00D1364F">
              <w:rPr>
                <w:rFonts w:ascii="Arial" w:hAnsi="Arial" w:cs="Arial"/>
                <w:sz w:val="20"/>
                <w:szCs w:val="20"/>
                <w:lang w:val="nb-NO"/>
              </w:rPr>
              <w:t>dana, pada kolom (</w:t>
            </w:r>
            <w:r w:rsidR="00C20E1A" w:rsidRPr="00D1364F">
              <w:rPr>
                <w:rFonts w:ascii="Arial" w:hAnsi="Arial" w:cs="Arial"/>
                <w:sz w:val="20"/>
                <w:szCs w:val="20"/>
              </w:rPr>
              <w:t>3</w:t>
            </w:r>
            <w:r w:rsidRPr="00D1364F">
              <w:rPr>
                <w:rFonts w:ascii="Arial" w:hAnsi="Arial" w:cs="Arial"/>
                <w:sz w:val="20"/>
                <w:szCs w:val="20"/>
                <w:lang w:val="nb-NO"/>
              </w:rPr>
              <w:t>)</w:t>
            </w:r>
          </w:p>
          <w:p w:rsidR="00FA5050" w:rsidRPr="00D1364F" w:rsidRDefault="00FA5050" w:rsidP="00214CE6">
            <w:pPr>
              <w:numPr>
                <w:ilvl w:val="0"/>
                <w:numId w:val="11"/>
              </w:numPr>
              <w:jc w:val="both"/>
              <w:rPr>
                <w:rFonts w:ascii="Arial" w:hAnsi="Arial" w:cs="Arial"/>
                <w:sz w:val="20"/>
                <w:szCs w:val="20"/>
                <w:lang w:val="nb-NO"/>
              </w:rPr>
            </w:pPr>
            <w:proofErr w:type="gramStart"/>
            <w:r w:rsidRPr="00D1364F">
              <w:rPr>
                <w:rFonts w:ascii="Arial" w:hAnsi="Arial" w:cs="Arial"/>
                <w:sz w:val="20"/>
                <w:szCs w:val="20"/>
              </w:rPr>
              <w:t>jumlah</w:t>
            </w:r>
            <w:proofErr w:type="gramEnd"/>
            <w:r w:rsidRPr="00D1364F">
              <w:rPr>
                <w:rFonts w:ascii="Arial" w:hAnsi="Arial" w:cs="Arial"/>
                <w:sz w:val="20"/>
                <w:szCs w:val="20"/>
              </w:rPr>
              <w:t xml:space="preserve"> dana </w:t>
            </w:r>
            <w:r w:rsidR="009921D7" w:rsidRPr="00D1364F">
              <w:rPr>
                <w:rFonts w:ascii="Arial" w:hAnsi="Arial" w:cs="Arial"/>
                <w:sz w:val="20"/>
                <w:szCs w:val="20"/>
              </w:rPr>
              <w:t>dalam juta rupiah, pada kolom (</w:t>
            </w:r>
            <w:r w:rsidR="00C20E1A" w:rsidRPr="00D1364F">
              <w:rPr>
                <w:rFonts w:ascii="Arial" w:hAnsi="Arial" w:cs="Arial"/>
                <w:sz w:val="20"/>
                <w:szCs w:val="20"/>
              </w:rPr>
              <w:t>4</w:t>
            </w:r>
            <w:r w:rsidRPr="00D1364F">
              <w:rPr>
                <w:rFonts w:ascii="Arial" w:hAnsi="Arial" w:cs="Arial"/>
                <w:sz w:val="20"/>
                <w:szCs w:val="20"/>
              </w:rPr>
              <w:t xml:space="preserve">).  </w:t>
            </w:r>
            <w:r w:rsidRPr="00D1364F">
              <w:rPr>
                <w:rFonts w:ascii="Arial" w:hAnsi="Arial" w:cs="Arial"/>
                <w:sz w:val="20"/>
                <w:szCs w:val="20"/>
                <w:lang w:val="nb-NO"/>
              </w:rPr>
              <w:t xml:space="preserve">Jumlah dana yang dimaksud pada kolom ini tidak termasuk </w:t>
            </w:r>
            <w:r w:rsidRPr="00D1364F">
              <w:rPr>
                <w:rFonts w:ascii="Arial" w:hAnsi="Arial" w:cs="Arial"/>
                <w:sz w:val="20"/>
                <w:lang w:val="nb-NO"/>
              </w:rPr>
              <w:t>dan</w:t>
            </w:r>
            <w:r w:rsidR="00C20E1A" w:rsidRPr="00D1364F">
              <w:rPr>
                <w:rFonts w:ascii="Arial" w:hAnsi="Arial" w:cs="Arial"/>
                <w:sz w:val="20"/>
                <w:lang w:val="nb-NO"/>
              </w:rPr>
              <w:t xml:space="preserve">a penelitian dalam rangka </w:t>
            </w:r>
            <w:r w:rsidR="00A471AC" w:rsidRPr="00D1364F">
              <w:rPr>
                <w:rFonts w:ascii="Arial" w:hAnsi="Arial" w:cs="Arial"/>
                <w:sz w:val="20"/>
                <w:lang w:val="nb-NO"/>
              </w:rPr>
              <w:t>Pendidikan</w:t>
            </w:r>
            <w:r w:rsidR="00C20E1A" w:rsidRPr="00D1364F">
              <w:rPr>
                <w:rFonts w:ascii="Arial" w:hAnsi="Arial" w:cs="Arial"/>
                <w:sz w:val="20"/>
                <w:lang w:val="nb-NO"/>
              </w:rPr>
              <w:t xml:space="preserve"> lanjut</w:t>
            </w:r>
            <w:r w:rsidRPr="00D1364F">
              <w:rPr>
                <w:rFonts w:ascii="Arial" w:hAnsi="Arial" w:cs="Arial"/>
                <w:sz w:val="20"/>
                <w:lang w:val="nb-NO"/>
              </w:rPr>
              <w:t xml:space="preserve">.  </w:t>
            </w:r>
          </w:p>
        </w:tc>
      </w:tr>
      <w:tr w:rsidR="00D1364F" w:rsidRPr="00D1364F" w:rsidTr="002413CA">
        <w:tc>
          <w:tcPr>
            <w:tcW w:w="909" w:type="dxa"/>
            <w:tcBorders>
              <w:bottom w:val="nil"/>
            </w:tcBorders>
          </w:tcPr>
          <w:p w:rsidR="00FA5050" w:rsidRPr="00D1364F" w:rsidRDefault="00264A16" w:rsidP="00214CE6">
            <w:pPr>
              <w:jc w:val="center"/>
              <w:rPr>
                <w:rFonts w:ascii="Arial" w:hAnsi="Arial" w:cs="Arial"/>
                <w:sz w:val="20"/>
                <w:szCs w:val="20"/>
              </w:rPr>
            </w:pPr>
            <w:r w:rsidRPr="00D1364F">
              <w:rPr>
                <w:rFonts w:ascii="Arial" w:hAnsi="Arial" w:cs="Arial"/>
                <w:sz w:val="20"/>
                <w:szCs w:val="20"/>
              </w:rPr>
              <w:t>6.</w:t>
            </w:r>
            <w:r w:rsidR="002870A2" w:rsidRPr="00D1364F">
              <w:rPr>
                <w:rFonts w:ascii="Arial" w:hAnsi="Arial" w:cs="Arial"/>
                <w:sz w:val="20"/>
                <w:szCs w:val="20"/>
              </w:rPr>
              <w:t>1.</w:t>
            </w:r>
            <w:r w:rsidR="00C9202A" w:rsidRPr="00D1364F">
              <w:rPr>
                <w:rFonts w:ascii="Arial" w:hAnsi="Arial" w:cs="Arial"/>
                <w:sz w:val="20"/>
                <w:szCs w:val="20"/>
              </w:rPr>
              <w:t>4</w:t>
            </w:r>
          </w:p>
          <w:p w:rsidR="002870A2" w:rsidRPr="00D1364F" w:rsidRDefault="002870A2" w:rsidP="00214CE6">
            <w:pPr>
              <w:jc w:val="center"/>
              <w:rPr>
                <w:rFonts w:ascii="Arial" w:hAnsi="Arial" w:cs="Arial"/>
                <w:sz w:val="20"/>
                <w:szCs w:val="20"/>
              </w:rPr>
            </w:pPr>
            <w:r w:rsidRPr="00D1364F">
              <w:rPr>
                <w:rFonts w:ascii="Arial" w:hAnsi="Arial" w:cs="Arial"/>
                <w:sz w:val="20"/>
                <w:szCs w:val="20"/>
              </w:rPr>
              <w:lastRenderedPageBreak/>
              <w:t>(Tabel E)</w:t>
            </w:r>
          </w:p>
        </w:tc>
        <w:tc>
          <w:tcPr>
            <w:tcW w:w="1372" w:type="dxa"/>
            <w:tcBorders>
              <w:bottom w:val="nil"/>
            </w:tcBorders>
          </w:tcPr>
          <w:p w:rsidR="00FA5050" w:rsidRPr="00D1364F" w:rsidRDefault="00FA5050" w:rsidP="00214CE6">
            <w:pPr>
              <w:jc w:val="center"/>
              <w:rPr>
                <w:rFonts w:ascii="Arial" w:hAnsi="Arial" w:cs="Arial"/>
                <w:sz w:val="20"/>
                <w:szCs w:val="20"/>
              </w:rPr>
            </w:pPr>
            <w:r w:rsidRPr="00D1364F">
              <w:rPr>
                <w:rFonts w:ascii="Arial" w:hAnsi="Arial" w:cs="Arial"/>
                <w:sz w:val="20"/>
                <w:szCs w:val="20"/>
              </w:rPr>
              <w:lastRenderedPageBreak/>
              <w:t>(1)-(4)</w:t>
            </w:r>
            <w:r w:rsidR="00C147E6" w:rsidRPr="00D1364F">
              <w:rPr>
                <w:rFonts w:ascii="Arial" w:hAnsi="Arial" w:cs="Arial"/>
                <w:sz w:val="20"/>
                <w:szCs w:val="20"/>
              </w:rPr>
              <w:t xml:space="preserve"> </w:t>
            </w:r>
          </w:p>
        </w:tc>
        <w:tc>
          <w:tcPr>
            <w:tcW w:w="6737" w:type="dxa"/>
            <w:tcBorders>
              <w:bottom w:val="nil"/>
            </w:tcBorders>
          </w:tcPr>
          <w:p w:rsidR="00FA5050" w:rsidRPr="00D1364F" w:rsidRDefault="00B3081E" w:rsidP="00214CE6">
            <w:pPr>
              <w:jc w:val="both"/>
              <w:rPr>
                <w:rFonts w:ascii="Arial" w:hAnsi="Arial" w:cs="Arial"/>
                <w:sz w:val="20"/>
                <w:szCs w:val="20"/>
              </w:rPr>
            </w:pPr>
            <w:r w:rsidRPr="00D1364F">
              <w:rPr>
                <w:rFonts w:ascii="Arial" w:hAnsi="Arial" w:cs="Arial"/>
                <w:sz w:val="20"/>
                <w:szCs w:val="20"/>
              </w:rPr>
              <w:t xml:space="preserve">Dana untuk kegiatan </w:t>
            </w:r>
            <w:r w:rsidR="00FA5050" w:rsidRPr="00D1364F">
              <w:rPr>
                <w:rFonts w:ascii="Arial" w:hAnsi="Arial" w:cs="Arial"/>
                <w:sz w:val="20"/>
                <w:szCs w:val="20"/>
              </w:rPr>
              <w:t xml:space="preserve">pengabdian kepada masyarakat yang dilakukan </w:t>
            </w:r>
            <w:r w:rsidR="00E063F7" w:rsidRPr="00D1364F">
              <w:rPr>
                <w:rFonts w:ascii="Arial" w:hAnsi="Arial" w:cs="Arial"/>
                <w:sz w:val="20"/>
                <w:szCs w:val="20"/>
              </w:rPr>
              <w:lastRenderedPageBreak/>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00FA5050" w:rsidRPr="00D1364F">
              <w:rPr>
                <w:rFonts w:ascii="Arial" w:hAnsi="Arial" w:cs="Arial"/>
                <w:sz w:val="20"/>
                <w:szCs w:val="20"/>
              </w:rPr>
              <w:t>dalam tiga tahun terakhir.</w:t>
            </w:r>
          </w:p>
          <w:p w:rsidR="00FA5050" w:rsidRPr="00D1364F" w:rsidRDefault="00FA5050" w:rsidP="00214CE6">
            <w:pPr>
              <w:jc w:val="both"/>
              <w:rPr>
                <w:rFonts w:ascii="Arial" w:hAnsi="Arial" w:cs="Arial"/>
                <w:sz w:val="20"/>
                <w:szCs w:val="20"/>
              </w:rPr>
            </w:pPr>
            <w:r w:rsidRPr="00D1364F">
              <w:rPr>
                <w:rFonts w:ascii="Arial" w:hAnsi="Arial" w:cs="Arial"/>
                <w:sz w:val="20"/>
                <w:szCs w:val="20"/>
              </w:rPr>
              <w:t>Tuliskan</w:t>
            </w:r>
          </w:p>
          <w:p w:rsidR="00FA5050" w:rsidRPr="00D1364F" w:rsidRDefault="00FA5050" w:rsidP="00214CE6">
            <w:pPr>
              <w:numPr>
                <w:ilvl w:val="0"/>
                <w:numId w:val="11"/>
              </w:numPr>
              <w:jc w:val="both"/>
              <w:rPr>
                <w:rFonts w:ascii="Arial" w:hAnsi="Arial" w:cs="Arial"/>
                <w:sz w:val="20"/>
                <w:szCs w:val="20"/>
                <w:lang w:val="nb-NO"/>
              </w:rPr>
            </w:pPr>
            <w:r w:rsidRPr="00D1364F">
              <w:rPr>
                <w:rFonts w:ascii="Arial" w:hAnsi="Arial" w:cs="Arial"/>
                <w:sz w:val="20"/>
                <w:szCs w:val="20"/>
                <w:lang w:val="nb-NO"/>
              </w:rPr>
              <w:t>tahun penerimaan (hanya tiga tahun penuh terakhir), pada kolom (1)</w:t>
            </w:r>
          </w:p>
          <w:p w:rsidR="00FA5050" w:rsidRPr="00D1364F" w:rsidRDefault="00FA5050" w:rsidP="00214CE6">
            <w:pPr>
              <w:numPr>
                <w:ilvl w:val="0"/>
                <w:numId w:val="11"/>
              </w:numPr>
              <w:rPr>
                <w:rFonts w:ascii="Arial" w:hAnsi="Arial" w:cs="Arial"/>
                <w:sz w:val="20"/>
                <w:szCs w:val="20"/>
                <w:lang w:val="fi-FI"/>
              </w:rPr>
            </w:pPr>
            <w:r w:rsidRPr="00D1364F">
              <w:rPr>
                <w:rFonts w:ascii="Arial" w:hAnsi="Arial" w:cs="Arial"/>
                <w:sz w:val="20"/>
                <w:szCs w:val="20"/>
                <w:lang w:val="fi-FI"/>
              </w:rPr>
              <w:t>judul kegiatan pengabdian kepada masyarakat, pada kolom (2)</w:t>
            </w:r>
            <w:r w:rsidR="00C9202A" w:rsidRPr="00D1364F">
              <w:rPr>
                <w:rFonts w:ascii="Arial" w:hAnsi="Arial" w:cs="Arial"/>
                <w:sz w:val="20"/>
                <w:szCs w:val="20"/>
                <w:lang w:val="fi-FI"/>
              </w:rPr>
              <w:t xml:space="preserve">.  Kegiatan pengabdian kepada masyarakat mencakup pelayanan </w:t>
            </w:r>
            <w:r w:rsidR="00C9202A" w:rsidRPr="00D1364F">
              <w:rPr>
                <w:rFonts w:ascii="Arial" w:hAnsi="Arial" w:cs="Arial"/>
                <w:i/>
                <w:sz w:val="20"/>
                <w:szCs w:val="20"/>
                <w:lang w:val="fi-FI"/>
              </w:rPr>
              <w:t>community service</w:t>
            </w:r>
            <w:r w:rsidR="00C9202A" w:rsidRPr="00D1364F">
              <w:rPr>
                <w:rFonts w:ascii="Arial" w:hAnsi="Arial" w:cs="Arial"/>
                <w:sz w:val="20"/>
                <w:szCs w:val="20"/>
                <w:lang w:val="fi-FI"/>
              </w:rPr>
              <w:t xml:space="preserve"> dan </w:t>
            </w:r>
            <w:r w:rsidR="00C9202A" w:rsidRPr="00D1364F">
              <w:rPr>
                <w:rFonts w:ascii="Arial" w:hAnsi="Arial" w:cs="Arial"/>
                <w:i/>
                <w:sz w:val="20"/>
                <w:szCs w:val="20"/>
                <w:lang w:val="fi-FI"/>
              </w:rPr>
              <w:t>extention service</w:t>
            </w:r>
            <w:r w:rsidR="00C9202A" w:rsidRPr="00D1364F">
              <w:rPr>
                <w:rFonts w:ascii="Arial" w:hAnsi="Arial" w:cs="Arial"/>
                <w:sz w:val="20"/>
                <w:szCs w:val="20"/>
                <w:lang w:val="fi-FI"/>
              </w:rPr>
              <w:t>.</w:t>
            </w:r>
          </w:p>
          <w:p w:rsidR="00FA5050" w:rsidRPr="00D1364F" w:rsidRDefault="003045AE" w:rsidP="00214CE6">
            <w:pPr>
              <w:numPr>
                <w:ilvl w:val="0"/>
                <w:numId w:val="11"/>
              </w:numPr>
              <w:jc w:val="both"/>
              <w:rPr>
                <w:rFonts w:ascii="Arial" w:hAnsi="Arial" w:cs="Arial"/>
                <w:sz w:val="20"/>
                <w:szCs w:val="20"/>
                <w:lang w:val="nb-NO"/>
              </w:rPr>
            </w:pPr>
            <w:r w:rsidRPr="00D1364F">
              <w:rPr>
                <w:rFonts w:ascii="Arial" w:hAnsi="Arial" w:cs="Arial"/>
                <w:sz w:val="20"/>
                <w:szCs w:val="20"/>
                <w:lang w:val="nb-NO"/>
              </w:rPr>
              <w:t>sumber dana</w:t>
            </w:r>
            <w:r w:rsidR="00FA5050" w:rsidRPr="00D1364F">
              <w:rPr>
                <w:rFonts w:ascii="Arial" w:hAnsi="Arial" w:cs="Arial"/>
                <w:sz w:val="20"/>
                <w:szCs w:val="20"/>
                <w:lang w:val="nb-NO"/>
              </w:rPr>
              <w:t>, pada kolom (3)</w:t>
            </w:r>
          </w:p>
          <w:p w:rsidR="00FA5050" w:rsidRPr="00D1364F" w:rsidRDefault="00FA5050" w:rsidP="00214CE6">
            <w:pPr>
              <w:numPr>
                <w:ilvl w:val="0"/>
                <w:numId w:val="11"/>
              </w:numPr>
              <w:jc w:val="both"/>
              <w:rPr>
                <w:rFonts w:ascii="Arial" w:hAnsi="Arial" w:cs="Arial"/>
                <w:sz w:val="20"/>
                <w:szCs w:val="20"/>
              </w:rPr>
            </w:pPr>
            <w:proofErr w:type="gramStart"/>
            <w:r w:rsidRPr="00D1364F">
              <w:rPr>
                <w:rFonts w:ascii="Arial" w:hAnsi="Arial" w:cs="Arial"/>
                <w:sz w:val="20"/>
                <w:szCs w:val="20"/>
              </w:rPr>
              <w:t>jumlah</w:t>
            </w:r>
            <w:proofErr w:type="gramEnd"/>
            <w:r w:rsidRPr="00D1364F">
              <w:rPr>
                <w:rFonts w:ascii="Arial" w:hAnsi="Arial" w:cs="Arial"/>
                <w:sz w:val="20"/>
                <w:szCs w:val="20"/>
              </w:rPr>
              <w:t xml:space="preserve"> dana dalam juta rupiah, pada kolom (4).</w:t>
            </w:r>
          </w:p>
        </w:tc>
      </w:tr>
      <w:tr w:rsidR="00D1364F" w:rsidRPr="00D1364F" w:rsidTr="00025ECE">
        <w:tc>
          <w:tcPr>
            <w:tcW w:w="909" w:type="dxa"/>
          </w:tcPr>
          <w:p w:rsidR="00025ECE" w:rsidRPr="00D1364F" w:rsidRDefault="00025ECE" w:rsidP="00214CE6">
            <w:pPr>
              <w:jc w:val="center"/>
              <w:rPr>
                <w:rFonts w:ascii="Arial" w:hAnsi="Arial" w:cs="Arial"/>
                <w:sz w:val="20"/>
                <w:szCs w:val="20"/>
              </w:rPr>
            </w:pPr>
            <w:r w:rsidRPr="00D1364F">
              <w:rPr>
                <w:rFonts w:ascii="Arial" w:hAnsi="Arial" w:cs="Arial"/>
                <w:sz w:val="20"/>
                <w:szCs w:val="20"/>
              </w:rPr>
              <w:lastRenderedPageBreak/>
              <w:t>6.2.1.1</w:t>
            </w:r>
          </w:p>
        </w:tc>
        <w:tc>
          <w:tcPr>
            <w:tcW w:w="1372" w:type="dxa"/>
            <w:tcBorders>
              <w:bottom w:val="single" w:sz="4" w:space="0" w:color="auto"/>
            </w:tcBorders>
          </w:tcPr>
          <w:p w:rsidR="00025ECE" w:rsidRPr="00D1364F" w:rsidRDefault="00025ECE" w:rsidP="00214CE6">
            <w:pPr>
              <w:jc w:val="center"/>
              <w:rPr>
                <w:rFonts w:ascii="Arial" w:hAnsi="Arial" w:cs="Arial"/>
                <w:sz w:val="20"/>
                <w:szCs w:val="20"/>
                <w:lang w:val="id-ID"/>
              </w:rPr>
            </w:pPr>
          </w:p>
          <w:p w:rsidR="00025ECE" w:rsidRPr="00D1364F"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D1364F" w:rsidRDefault="00025ECE" w:rsidP="00214CE6">
            <w:pPr>
              <w:jc w:val="both"/>
              <w:rPr>
                <w:rFonts w:ascii="Arial" w:hAnsi="Arial" w:cs="Arial"/>
                <w:sz w:val="20"/>
                <w:szCs w:val="20"/>
                <w:lang w:val="nb-NO"/>
              </w:rPr>
            </w:pPr>
            <w:r w:rsidRPr="00D1364F">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D1364F">
              <w:rPr>
                <w:rFonts w:ascii="Arial" w:hAnsi="Arial" w:cs="Arial"/>
                <w:sz w:val="20"/>
                <w:szCs w:val="20"/>
                <w:lang w:val="nb-NO"/>
              </w:rPr>
              <w:t xml:space="preserve"> </w:t>
            </w:r>
          </w:p>
          <w:p w:rsidR="00025ECE" w:rsidRPr="00D1364F" w:rsidRDefault="00025ECE" w:rsidP="00214CE6">
            <w:pPr>
              <w:jc w:val="both"/>
              <w:rPr>
                <w:rFonts w:ascii="Arial" w:hAnsi="Arial" w:cs="Arial"/>
                <w:sz w:val="20"/>
                <w:szCs w:val="20"/>
                <w:lang w:val="nb-NO"/>
              </w:rPr>
            </w:pPr>
          </w:p>
          <w:p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Tabel. Skills Lab:</w:t>
            </w:r>
          </w:p>
          <w:p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 xml:space="preserve">Informasi tentang </w:t>
            </w:r>
            <w:r w:rsidRPr="00D1364F">
              <w:rPr>
                <w:rFonts w:ascii="Arial" w:hAnsi="Arial" w:cs="Arial"/>
                <w:i/>
                <w:sz w:val="20"/>
                <w:szCs w:val="20"/>
                <w:lang w:val="nb-NO"/>
              </w:rPr>
              <w:t>skills lab</w:t>
            </w:r>
            <w:r w:rsidRPr="00D1364F">
              <w:rPr>
                <w:rFonts w:ascii="Arial" w:hAnsi="Arial" w:cs="Arial"/>
                <w:sz w:val="20"/>
                <w:szCs w:val="20"/>
                <w:lang w:val="nb-NO"/>
              </w:rPr>
              <w:t xml:space="preserve"> yang tersedia:</w:t>
            </w:r>
          </w:p>
          <w:p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 xml:space="preserve">Kolom (2): Nama </w:t>
            </w:r>
            <w:r w:rsidRPr="00D1364F">
              <w:rPr>
                <w:rFonts w:ascii="Arial" w:hAnsi="Arial" w:cs="Arial"/>
                <w:i/>
                <w:sz w:val="20"/>
                <w:szCs w:val="20"/>
                <w:lang w:val="nb-NO"/>
              </w:rPr>
              <w:t>skills lab</w:t>
            </w:r>
          </w:p>
          <w:p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 xml:space="preserve">Kolom (3): Luas </w:t>
            </w:r>
          </w:p>
          <w:p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Kolom (4): Daya tampung setiap sesi.</w:t>
            </w:r>
          </w:p>
          <w:p w:rsidR="00025ECE" w:rsidRPr="00D1364F" w:rsidRDefault="00025ECE" w:rsidP="00214CE6">
            <w:pPr>
              <w:jc w:val="both"/>
              <w:rPr>
                <w:rFonts w:ascii="Arial" w:hAnsi="Arial" w:cs="Arial"/>
                <w:sz w:val="20"/>
                <w:szCs w:val="20"/>
                <w:lang w:val="nb-NO"/>
              </w:rPr>
            </w:pPr>
            <w:r w:rsidRPr="00D1364F">
              <w:rPr>
                <w:rFonts w:ascii="Arial" w:hAnsi="Arial" w:cs="Arial"/>
                <w:sz w:val="20"/>
                <w:szCs w:val="20"/>
                <w:lang w:val="nb-NO"/>
              </w:rPr>
              <w:t>Kolom (5): Sarana yang tersedia.</w:t>
            </w:r>
          </w:p>
          <w:p w:rsidR="00025ECE" w:rsidRPr="00D1364F" w:rsidRDefault="00025ECE" w:rsidP="00214CE6">
            <w:pPr>
              <w:jc w:val="both"/>
              <w:rPr>
                <w:rFonts w:ascii="Arial" w:hAnsi="Arial" w:cs="Arial"/>
                <w:bCs/>
                <w:sz w:val="20"/>
                <w:szCs w:val="20"/>
                <w:lang w:val="nb-NO"/>
              </w:rPr>
            </w:pPr>
            <w:r w:rsidRPr="00D1364F">
              <w:rPr>
                <w:rFonts w:ascii="Arial" w:hAnsi="Arial" w:cs="Arial"/>
                <w:sz w:val="20"/>
                <w:szCs w:val="20"/>
                <w:lang w:val="nb-NO"/>
              </w:rPr>
              <w:t>Kolom (6): Rata-rata jam pemanfaatan setiap minggu.</w:t>
            </w:r>
          </w:p>
        </w:tc>
      </w:tr>
      <w:tr w:rsidR="00D1364F" w:rsidRPr="00D1364F" w:rsidTr="002413CA">
        <w:tc>
          <w:tcPr>
            <w:tcW w:w="909" w:type="dxa"/>
            <w:tcBorders>
              <w:bottom w:val="nil"/>
            </w:tcBorders>
          </w:tcPr>
          <w:p w:rsidR="008A5012" w:rsidRPr="00D1364F" w:rsidRDefault="000A5F84" w:rsidP="00214CE6">
            <w:pPr>
              <w:jc w:val="center"/>
              <w:rPr>
                <w:rFonts w:ascii="Arial" w:hAnsi="Arial" w:cs="Arial"/>
                <w:sz w:val="20"/>
                <w:szCs w:val="20"/>
              </w:rPr>
            </w:pPr>
            <w:r w:rsidRPr="00D1364F">
              <w:rPr>
                <w:rFonts w:ascii="Arial" w:hAnsi="Arial" w:cs="Arial"/>
                <w:sz w:val="20"/>
                <w:szCs w:val="20"/>
              </w:rPr>
              <w:t>6.2.1.2</w:t>
            </w:r>
          </w:p>
        </w:tc>
        <w:tc>
          <w:tcPr>
            <w:tcW w:w="1372" w:type="dxa"/>
            <w:tcBorders>
              <w:bottom w:val="single" w:sz="4" w:space="0" w:color="auto"/>
            </w:tcBorders>
          </w:tcPr>
          <w:p w:rsidR="008A5012" w:rsidRPr="00D1364F" w:rsidRDefault="008A5012" w:rsidP="00214CE6">
            <w:pPr>
              <w:jc w:val="center"/>
              <w:rPr>
                <w:rFonts w:ascii="Arial" w:hAnsi="Arial" w:cs="Arial"/>
                <w:sz w:val="20"/>
                <w:szCs w:val="20"/>
              </w:rPr>
            </w:pPr>
          </w:p>
        </w:tc>
        <w:tc>
          <w:tcPr>
            <w:tcW w:w="6737" w:type="dxa"/>
            <w:tcBorders>
              <w:bottom w:val="single" w:sz="4" w:space="0" w:color="auto"/>
            </w:tcBorders>
          </w:tcPr>
          <w:p w:rsidR="008A5012" w:rsidRPr="00D1364F" w:rsidRDefault="008A5012" w:rsidP="00214CE6">
            <w:pPr>
              <w:jc w:val="both"/>
              <w:rPr>
                <w:rFonts w:ascii="Arial" w:hAnsi="Arial" w:cs="Arial"/>
                <w:sz w:val="20"/>
                <w:szCs w:val="20"/>
                <w:lang w:val="nb-NO"/>
              </w:rPr>
            </w:pPr>
            <w:r w:rsidRPr="00D1364F">
              <w:rPr>
                <w:rFonts w:ascii="Arial" w:hAnsi="Arial" w:cs="Arial"/>
                <w:sz w:val="20"/>
                <w:szCs w:val="20"/>
                <w:lang w:val="nb-NO"/>
              </w:rPr>
              <w:t xml:space="preserve">Uraikan </w:t>
            </w:r>
            <w:r w:rsidR="00C21E16" w:rsidRPr="00D1364F">
              <w:rPr>
                <w:rFonts w:ascii="Arial" w:hAnsi="Arial" w:cs="Arial"/>
                <w:sz w:val="20"/>
                <w:szCs w:val="20"/>
                <w:lang w:val="nb-NO"/>
              </w:rPr>
              <w:t>ruang</w:t>
            </w:r>
            <w:r w:rsidRPr="00D1364F">
              <w:rPr>
                <w:rFonts w:ascii="Arial" w:hAnsi="Arial" w:cs="Arial"/>
                <w:sz w:val="20"/>
                <w:szCs w:val="20"/>
                <w:lang w:val="nb-NO"/>
              </w:rPr>
              <w:t xml:space="preserve"> dan sarana perpustakaan, mencakup akses komputer dan internet serta materi pepustakaan</w:t>
            </w:r>
          </w:p>
        </w:tc>
      </w:tr>
      <w:tr w:rsidR="00D1364F" w:rsidRPr="00D1364F" w:rsidTr="002413CA">
        <w:tc>
          <w:tcPr>
            <w:tcW w:w="909" w:type="dxa"/>
            <w:tcBorders>
              <w:bottom w:val="nil"/>
            </w:tcBorders>
          </w:tcPr>
          <w:p w:rsidR="008A5012" w:rsidRPr="00D1364F" w:rsidRDefault="000A5F84" w:rsidP="00214CE6">
            <w:pPr>
              <w:jc w:val="center"/>
              <w:rPr>
                <w:rFonts w:ascii="Arial" w:hAnsi="Arial" w:cs="Arial"/>
                <w:sz w:val="20"/>
                <w:szCs w:val="20"/>
              </w:rPr>
            </w:pPr>
            <w:r w:rsidRPr="00D1364F">
              <w:rPr>
                <w:rFonts w:ascii="Arial" w:hAnsi="Arial" w:cs="Arial"/>
                <w:sz w:val="20"/>
                <w:szCs w:val="20"/>
              </w:rPr>
              <w:t>6.2.1.2</w:t>
            </w:r>
          </w:p>
          <w:p w:rsidR="008A5012" w:rsidRPr="00D1364F" w:rsidRDefault="008A5012" w:rsidP="00214CE6">
            <w:pPr>
              <w:jc w:val="center"/>
              <w:rPr>
                <w:rFonts w:ascii="Arial" w:hAnsi="Arial" w:cs="Arial"/>
                <w:sz w:val="20"/>
                <w:szCs w:val="20"/>
              </w:rPr>
            </w:pPr>
            <w:r w:rsidRPr="00D1364F">
              <w:rPr>
                <w:rFonts w:ascii="Arial" w:hAnsi="Arial" w:cs="Arial"/>
                <w:sz w:val="20"/>
                <w:szCs w:val="20"/>
              </w:rPr>
              <w:t>(Tabel A)</w:t>
            </w:r>
          </w:p>
        </w:tc>
        <w:tc>
          <w:tcPr>
            <w:tcW w:w="1372" w:type="dxa"/>
            <w:tcBorders>
              <w:bottom w:val="single" w:sz="4" w:space="0" w:color="auto"/>
            </w:tcBorders>
          </w:tcPr>
          <w:p w:rsidR="008A5012" w:rsidRPr="00D1364F" w:rsidRDefault="008A5012" w:rsidP="00214CE6">
            <w:pPr>
              <w:pStyle w:val="ListParagraph"/>
              <w:numPr>
                <w:ilvl w:val="0"/>
                <w:numId w:val="1"/>
              </w:numPr>
              <w:tabs>
                <w:tab w:val="clear" w:pos="720"/>
              </w:tabs>
              <w:ind w:left="440"/>
              <w:jc w:val="center"/>
              <w:rPr>
                <w:rFonts w:ascii="Arial" w:hAnsi="Arial" w:cs="Arial"/>
                <w:sz w:val="20"/>
                <w:szCs w:val="20"/>
              </w:rPr>
            </w:pPr>
            <w:r w:rsidRPr="00D1364F">
              <w:rPr>
                <w:rFonts w:ascii="Arial" w:hAnsi="Arial" w:cs="Arial"/>
                <w:sz w:val="20"/>
                <w:szCs w:val="20"/>
              </w:rPr>
              <w:t xml:space="preserve">– (3) </w:t>
            </w:r>
          </w:p>
        </w:tc>
        <w:tc>
          <w:tcPr>
            <w:tcW w:w="6737" w:type="dxa"/>
            <w:tcBorders>
              <w:bottom w:val="single" w:sz="4" w:space="0" w:color="auto"/>
            </w:tcBorders>
          </w:tcPr>
          <w:p w:rsidR="008A5012" w:rsidRPr="00D1364F" w:rsidRDefault="008A5012" w:rsidP="00214CE6">
            <w:pPr>
              <w:jc w:val="both"/>
              <w:rPr>
                <w:rFonts w:ascii="Arial" w:hAnsi="Arial" w:cs="Arial"/>
                <w:sz w:val="20"/>
                <w:szCs w:val="20"/>
                <w:lang w:val="nb-NO"/>
              </w:rPr>
            </w:pPr>
            <w:r w:rsidRPr="00D1364F">
              <w:rPr>
                <w:rFonts w:ascii="Arial" w:hAnsi="Arial" w:cs="Arial"/>
                <w:sz w:val="20"/>
                <w:szCs w:val="20"/>
                <w:lang w:val="nb-NO"/>
              </w:rPr>
              <w:t>Kolom (2): Materi perpustakaan termasuk yang dalam :format elektronik</w:t>
            </w:r>
            <w:r w:rsidR="00780C64" w:rsidRPr="00D1364F">
              <w:rPr>
                <w:rFonts w:ascii="Arial" w:hAnsi="Arial" w:cs="Arial"/>
                <w:sz w:val="20"/>
                <w:szCs w:val="20"/>
                <w:lang w:val="nb-NO"/>
              </w:rPr>
              <w:t xml:space="preserve"> (</w:t>
            </w:r>
            <w:r w:rsidR="00780C64" w:rsidRPr="00D1364F">
              <w:rPr>
                <w:rFonts w:ascii="Arial" w:hAnsi="Arial" w:cs="Arial"/>
                <w:i/>
                <w:sz w:val="20"/>
                <w:szCs w:val="20"/>
                <w:lang w:val="nb-NO"/>
              </w:rPr>
              <w:t>e-book</w:t>
            </w:r>
            <w:r w:rsidR="00780C64" w:rsidRPr="00D1364F">
              <w:rPr>
                <w:rFonts w:ascii="Arial" w:hAnsi="Arial" w:cs="Arial"/>
                <w:sz w:val="20"/>
                <w:szCs w:val="20"/>
                <w:lang w:val="nb-NO"/>
              </w:rPr>
              <w:t xml:space="preserve">, </w:t>
            </w:r>
            <w:r w:rsidR="00780C64" w:rsidRPr="00D1364F">
              <w:rPr>
                <w:rFonts w:ascii="Arial" w:hAnsi="Arial" w:cs="Arial"/>
                <w:i/>
                <w:sz w:val="20"/>
                <w:szCs w:val="20"/>
                <w:lang w:val="nb-NO"/>
              </w:rPr>
              <w:t>e-jounral</w:t>
            </w:r>
            <w:r w:rsidR="00780C64" w:rsidRPr="00D1364F">
              <w:rPr>
                <w:rFonts w:ascii="Arial" w:hAnsi="Arial" w:cs="Arial"/>
                <w:sz w:val="20"/>
                <w:szCs w:val="20"/>
                <w:lang w:val="nb-NO"/>
              </w:rPr>
              <w:t>)</w:t>
            </w:r>
          </w:p>
          <w:p w:rsidR="008A5012" w:rsidRPr="00D1364F" w:rsidRDefault="008A5012" w:rsidP="00214CE6">
            <w:pPr>
              <w:pStyle w:val="ListParagraph"/>
              <w:numPr>
                <w:ilvl w:val="1"/>
                <w:numId w:val="1"/>
              </w:numPr>
              <w:jc w:val="both"/>
              <w:rPr>
                <w:rFonts w:ascii="Arial" w:hAnsi="Arial" w:cs="Arial"/>
                <w:sz w:val="20"/>
                <w:szCs w:val="20"/>
                <w:lang w:val="nb-NO"/>
              </w:rPr>
            </w:pPr>
            <w:r w:rsidRPr="00D1364F">
              <w:rPr>
                <w:rFonts w:ascii="Arial" w:hAnsi="Arial" w:cs="Arial"/>
                <w:sz w:val="20"/>
                <w:szCs w:val="20"/>
                <w:lang w:val="nb-NO"/>
              </w:rPr>
              <w:t>Buku Teks</w:t>
            </w:r>
          </w:p>
          <w:p w:rsidR="008A5012" w:rsidRPr="00D1364F" w:rsidRDefault="008A5012" w:rsidP="00214CE6">
            <w:pPr>
              <w:pStyle w:val="ListParagraph"/>
              <w:numPr>
                <w:ilvl w:val="1"/>
                <w:numId w:val="1"/>
              </w:numPr>
              <w:jc w:val="both"/>
              <w:rPr>
                <w:rFonts w:ascii="Arial" w:hAnsi="Arial" w:cs="Arial"/>
                <w:sz w:val="20"/>
                <w:szCs w:val="20"/>
                <w:lang w:val="nb-NO"/>
              </w:rPr>
            </w:pPr>
            <w:r w:rsidRPr="00D1364F">
              <w:rPr>
                <w:rFonts w:ascii="Arial" w:hAnsi="Arial" w:cs="Arial"/>
                <w:sz w:val="20"/>
                <w:szCs w:val="20"/>
                <w:lang w:val="nb-NO"/>
              </w:rPr>
              <w:t>Majalah profesi internasional</w:t>
            </w:r>
          </w:p>
          <w:p w:rsidR="008A5012" w:rsidRPr="00D1364F" w:rsidRDefault="008A5012" w:rsidP="00214CE6">
            <w:pPr>
              <w:pStyle w:val="ListParagraph"/>
              <w:numPr>
                <w:ilvl w:val="1"/>
                <w:numId w:val="1"/>
              </w:numPr>
              <w:jc w:val="both"/>
              <w:rPr>
                <w:rFonts w:ascii="Arial" w:hAnsi="Arial" w:cs="Arial"/>
                <w:sz w:val="20"/>
                <w:szCs w:val="20"/>
                <w:lang w:val="nb-NO"/>
              </w:rPr>
            </w:pPr>
            <w:r w:rsidRPr="00D1364F">
              <w:rPr>
                <w:rFonts w:ascii="Arial" w:hAnsi="Arial" w:cs="Arial"/>
                <w:sz w:val="20"/>
                <w:szCs w:val="20"/>
                <w:lang w:val="nb-NO"/>
              </w:rPr>
              <w:t>Majalah profesi internasional terakreditasi</w:t>
            </w:r>
          </w:p>
          <w:p w:rsidR="008A5012" w:rsidRPr="00D1364F" w:rsidRDefault="008A5012" w:rsidP="00214CE6">
            <w:pPr>
              <w:pStyle w:val="ListParagraph"/>
              <w:numPr>
                <w:ilvl w:val="1"/>
                <w:numId w:val="1"/>
              </w:numPr>
              <w:jc w:val="both"/>
              <w:rPr>
                <w:rFonts w:ascii="Arial" w:hAnsi="Arial" w:cs="Arial"/>
                <w:sz w:val="20"/>
                <w:szCs w:val="20"/>
                <w:lang w:val="nb-NO"/>
              </w:rPr>
            </w:pPr>
            <w:r w:rsidRPr="00D1364F">
              <w:rPr>
                <w:rFonts w:ascii="Arial" w:hAnsi="Arial" w:cs="Arial"/>
                <w:sz w:val="20"/>
                <w:szCs w:val="20"/>
                <w:lang w:val="nb-NO"/>
              </w:rPr>
              <w:t>Video/</w:t>
            </w:r>
            <w:r w:rsidRPr="00D1364F">
              <w:rPr>
                <w:rFonts w:ascii="Arial" w:hAnsi="Arial" w:cs="Arial"/>
                <w:i/>
                <w:sz w:val="20"/>
                <w:szCs w:val="20"/>
                <w:lang w:val="nb-NO"/>
              </w:rPr>
              <w:t>interactive materials</w:t>
            </w:r>
          </w:p>
          <w:p w:rsidR="008A5012" w:rsidRPr="00D1364F" w:rsidRDefault="008A5012" w:rsidP="00214CE6">
            <w:pPr>
              <w:jc w:val="both"/>
              <w:rPr>
                <w:rFonts w:ascii="Arial" w:hAnsi="Arial" w:cs="Arial"/>
                <w:sz w:val="20"/>
                <w:szCs w:val="20"/>
                <w:lang w:val="nb-NO"/>
              </w:rPr>
            </w:pPr>
            <w:r w:rsidRPr="00D1364F">
              <w:rPr>
                <w:rFonts w:ascii="Arial" w:hAnsi="Arial" w:cs="Arial"/>
                <w:sz w:val="20"/>
                <w:szCs w:val="20"/>
                <w:lang w:val="nb-NO"/>
              </w:rPr>
              <w:t xml:space="preserve">Kolom (3): </w:t>
            </w:r>
            <w:r w:rsidR="00780C64" w:rsidRPr="00D1364F">
              <w:rPr>
                <w:rFonts w:ascii="Arial" w:hAnsi="Arial" w:cs="Arial"/>
                <w:sz w:val="20"/>
                <w:szCs w:val="20"/>
                <w:lang w:val="nb-NO"/>
              </w:rPr>
              <w:t>Jumlah judul</w:t>
            </w:r>
          </w:p>
        </w:tc>
      </w:tr>
      <w:tr w:rsidR="00D1364F" w:rsidRPr="00D1364F" w:rsidTr="002413CA">
        <w:tc>
          <w:tcPr>
            <w:tcW w:w="909" w:type="dxa"/>
            <w:tcBorders>
              <w:bottom w:val="nil"/>
            </w:tcBorders>
          </w:tcPr>
          <w:p w:rsidR="00780C64" w:rsidRPr="00D1364F" w:rsidRDefault="000A5F84" w:rsidP="00214CE6">
            <w:pPr>
              <w:jc w:val="center"/>
              <w:rPr>
                <w:rFonts w:ascii="Arial" w:hAnsi="Arial" w:cs="Arial"/>
                <w:sz w:val="20"/>
                <w:szCs w:val="20"/>
              </w:rPr>
            </w:pPr>
            <w:r w:rsidRPr="00D1364F">
              <w:rPr>
                <w:rFonts w:ascii="Arial" w:hAnsi="Arial" w:cs="Arial"/>
                <w:sz w:val="20"/>
                <w:szCs w:val="20"/>
              </w:rPr>
              <w:t>6.2.1.2</w:t>
            </w:r>
          </w:p>
          <w:p w:rsidR="00780C64" w:rsidRPr="00D1364F" w:rsidRDefault="00780C64" w:rsidP="00214CE6">
            <w:pPr>
              <w:jc w:val="center"/>
              <w:rPr>
                <w:rFonts w:ascii="Arial" w:hAnsi="Arial" w:cs="Arial"/>
                <w:sz w:val="20"/>
                <w:szCs w:val="20"/>
              </w:rPr>
            </w:pPr>
            <w:r w:rsidRPr="00D1364F">
              <w:rPr>
                <w:rFonts w:ascii="Arial" w:hAnsi="Arial" w:cs="Arial"/>
                <w:sz w:val="20"/>
                <w:szCs w:val="20"/>
              </w:rPr>
              <w:t>(Tabel B)</w:t>
            </w:r>
          </w:p>
        </w:tc>
        <w:tc>
          <w:tcPr>
            <w:tcW w:w="1372" w:type="dxa"/>
            <w:tcBorders>
              <w:bottom w:val="single" w:sz="4" w:space="0" w:color="auto"/>
            </w:tcBorders>
          </w:tcPr>
          <w:p w:rsidR="00780C64" w:rsidRPr="00D1364F"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D1364F" w:rsidRDefault="00780C64" w:rsidP="00214CE6">
            <w:pPr>
              <w:jc w:val="both"/>
              <w:rPr>
                <w:rFonts w:ascii="Arial" w:hAnsi="Arial" w:cs="Arial"/>
                <w:sz w:val="20"/>
                <w:szCs w:val="20"/>
                <w:lang w:val="nb-NO"/>
              </w:rPr>
            </w:pPr>
            <w:r w:rsidRPr="00D1364F">
              <w:rPr>
                <w:rFonts w:ascii="Arial" w:hAnsi="Arial" w:cs="Arial"/>
                <w:sz w:val="20"/>
                <w:szCs w:val="20"/>
                <w:lang w:val="nb-NO"/>
              </w:rPr>
              <w:t>Kolom (2): Judul majalah yang tersedia lengkap 3 tahun terakhir.</w:t>
            </w:r>
          </w:p>
        </w:tc>
      </w:tr>
      <w:tr w:rsidR="00D1364F" w:rsidRPr="00D1364F" w:rsidTr="002413CA">
        <w:tc>
          <w:tcPr>
            <w:tcW w:w="909" w:type="dxa"/>
            <w:tcBorders>
              <w:bottom w:val="nil"/>
            </w:tcBorders>
          </w:tcPr>
          <w:p w:rsidR="00780C64" w:rsidRPr="00D1364F" w:rsidRDefault="00025ECE" w:rsidP="00214CE6">
            <w:pPr>
              <w:jc w:val="center"/>
              <w:rPr>
                <w:rFonts w:ascii="Arial" w:hAnsi="Arial" w:cs="Arial"/>
                <w:sz w:val="20"/>
                <w:szCs w:val="20"/>
              </w:rPr>
            </w:pPr>
            <w:r w:rsidRPr="00D1364F">
              <w:rPr>
                <w:rFonts w:ascii="Arial" w:hAnsi="Arial" w:cs="Arial"/>
                <w:sz w:val="20"/>
                <w:szCs w:val="20"/>
              </w:rPr>
              <w:t>6.2.1.2</w:t>
            </w:r>
          </w:p>
          <w:p w:rsidR="00780C64" w:rsidRPr="00D1364F" w:rsidRDefault="00780C64" w:rsidP="00214CE6">
            <w:pPr>
              <w:jc w:val="center"/>
              <w:rPr>
                <w:rFonts w:ascii="Arial" w:hAnsi="Arial" w:cs="Arial"/>
                <w:sz w:val="20"/>
                <w:szCs w:val="20"/>
              </w:rPr>
            </w:pPr>
          </w:p>
        </w:tc>
        <w:tc>
          <w:tcPr>
            <w:tcW w:w="1372" w:type="dxa"/>
            <w:tcBorders>
              <w:bottom w:val="single" w:sz="4" w:space="0" w:color="auto"/>
            </w:tcBorders>
          </w:tcPr>
          <w:p w:rsidR="00780C64" w:rsidRPr="00D1364F" w:rsidRDefault="00AB2BF7" w:rsidP="00214CE6">
            <w:pPr>
              <w:pStyle w:val="ListParagraph"/>
              <w:numPr>
                <w:ilvl w:val="0"/>
                <w:numId w:val="1"/>
              </w:numPr>
              <w:tabs>
                <w:tab w:val="clear" w:pos="720"/>
              </w:tabs>
              <w:ind w:left="352"/>
              <w:jc w:val="center"/>
              <w:rPr>
                <w:rFonts w:ascii="Arial" w:hAnsi="Arial" w:cs="Arial"/>
                <w:sz w:val="20"/>
                <w:szCs w:val="20"/>
              </w:rPr>
            </w:pPr>
            <w:r w:rsidRPr="00D1364F">
              <w:rPr>
                <w:rFonts w:ascii="Arial" w:hAnsi="Arial" w:cs="Arial"/>
                <w:sz w:val="20"/>
                <w:szCs w:val="20"/>
              </w:rPr>
              <w:t>– (6)</w:t>
            </w:r>
          </w:p>
        </w:tc>
        <w:tc>
          <w:tcPr>
            <w:tcW w:w="6737" w:type="dxa"/>
            <w:tcBorders>
              <w:bottom w:val="single" w:sz="4" w:space="0" w:color="auto"/>
            </w:tcBorders>
          </w:tcPr>
          <w:p w:rsidR="00780C64" w:rsidRPr="00D1364F" w:rsidRDefault="00780C64" w:rsidP="00214CE6">
            <w:pPr>
              <w:jc w:val="both"/>
              <w:rPr>
                <w:rFonts w:ascii="Arial" w:hAnsi="Arial" w:cs="Arial"/>
                <w:sz w:val="20"/>
                <w:szCs w:val="20"/>
                <w:lang w:val="nb-NO"/>
              </w:rPr>
            </w:pPr>
          </w:p>
        </w:tc>
      </w:tr>
      <w:tr w:rsidR="00D1364F" w:rsidRPr="00D1364F" w:rsidTr="002413CA">
        <w:tc>
          <w:tcPr>
            <w:tcW w:w="909" w:type="dxa"/>
            <w:tcBorders>
              <w:top w:val="single" w:sz="4" w:space="0" w:color="auto"/>
            </w:tcBorders>
          </w:tcPr>
          <w:p w:rsidR="003875F1" w:rsidRPr="00D1364F" w:rsidRDefault="00AB2BF7" w:rsidP="00214CE6">
            <w:pPr>
              <w:jc w:val="center"/>
              <w:rPr>
                <w:rFonts w:ascii="Arial" w:hAnsi="Arial" w:cs="Arial"/>
                <w:sz w:val="20"/>
                <w:szCs w:val="20"/>
              </w:rPr>
            </w:pPr>
            <w:r w:rsidRPr="00D1364F">
              <w:rPr>
                <w:rFonts w:ascii="Arial" w:hAnsi="Arial" w:cs="Arial"/>
                <w:sz w:val="20"/>
                <w:szCs w:val="20"/>
              </w:rPr>
              <w:t>6.2.2.1</w:t>
            </w:r>
          </w:p>
        </w:tc>
        <w:tc>
          <w:tcPr>
            <w:tcW w:w="1372" w:type="dxa"/>
            <w:tcBorders>
              <w:bottom w:val="nil"/>
            </w:tcBorders>
          </w:tcPr>
          <w:p w:rsidR="003875F1" w:rsidRPr="00D1364F" w:rsidRDefault="003875F1" w:rsidP="00214CE6">
            <w:pPr>
              <w:jc w:val="center"/>
              <w:rPr>
                <w:rFonts w:ascii="Arial" w:hAnsi="Arial" w:cs="Arial"/>
                <w:sz w:val="20"/>
                <w:szCs w:val="20"/>
              </w:rPr>
            </w:pPr>
            <w:r w:rsidRPr="00D1364F">
              <w:rPr>
                <w:rFonts w:ascii="Arial" w:hAnsi="Arial" w:cs="Arial"/>
                <w:sz w:val="20"/>
                <w:szCs w:val="20"/>
              </w:rPr>
              <w:t>(1) – (11)</w:t>
            </w:r>
          </w:p>
        </w:tc>
        <w:tc>
          <w:tcPr>
            <w:tcW w:w="6737" w:type="dxa"/>
            <w:tcBorders>
              <w:bottom w:val="nil"/>
            </w:tcBorders>
          </w:tcPr>
          <w:p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 (2): Nama Rumah sakit</w:t>
            </w:r>
          </w:p>
          <w:p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 (3): Jenis rumah sakit dan akreditasi.</w:t>
            </w:r>
          </w:p>
          <w:p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w:t>
            </w:r>
            <w:proofErr w:type="gramStart"/>
            <w:r w:rsidR="003875F1" w:rsidRPr="00D1364F">
              <w:rPr>
                <w:rFonts w:ascii="Arial" w:hAnsi="Arial" w:cs="Arial"/>
                <w:bCs/>
                <w:sz w:val="20"/>
                <w:szCs w:val="20"/>
              </w:rPr>
              <w:t>,(</w:t>
            </w:r>
            <w:proofErr w:type="gramEnd"/>
            <w:r w:rsidR="003875F1" w:rsidRPr="00D1364F">
              <w:rPr>
                <w:rFonts w:ascii="Arial" w:hAnsi="Arial" w:cs="Arial"/>
                <w:bCs/>
                <w:sz w:val="20"/>
                <w:szCs w:val="20"/>
              </w:rPr>
              <w:t>4)</w:t>
            </w:r>
            <w:r w:rsidRPr="00D1364F">
              <w:rPr>
                <w:rFonts w:ascii="Arial" w:hAnsi="Arial" w:cs="Arial"/>
                <w:bCs/>
                <w:sz w:val="20"/>
                <w:szCs w:val="20"/>
              </w:rPr>
              <w:t>: Jumlah tempat tidur di RS tsb.</w:t>
            </w:r>
          </w:p>
          <w:p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 (5): BOR RS tsb.</w:t>
            </w:r>
          </w:p>
          <w:p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 (6): Jumlah pasien rawat jalan di RS tsb.</w:t>
            </w:r>
          </w:p>
          <w:p w:rsidR="00AB2BF7" w:rsidRPr="00D1364F" w:rsidRDefault="00AB2BF7" w:rsidP="00214CE6">
            <w:pPr>
              <w:jc w:val="both"/>
              <w:rPr>
                <w:rFonts w:ascii="Arial" w:hAnsi="Arial" w:cs="Arial"/>
                <w:bCs/>
                <w:sz w:val="20"/>
                <w:szCs w:val="20"/>
              </w:rPr>
            </w:pPr>
            <w:r w:rsidRPr="00D1364F">
              <w:rPr>
                <w:rFonts w:ascii="Arial" w:hAnsi="Arial" w:cs="Arial"/>
                <w:bCs/>
                <w:sz w:val="20"/>
                <w:szCs w:val="20"/>
              </w:rPr>
              <w:t>Kolom (7): Variasi kasus. Lampirkan juga 10 penyakit terbanyak di setiap bagian RS tsb.</w:t>
            </w:r>
          </w:p>
          <w:p w:rsidR="003875F1" w:rsidRPr="00D1364F" w:rsidRDefault="00AB2BF7" w:rsidP="00214CE6">
            <w:pPr>
              <w:jc w:val="both"/>
              <w:rPr>
                <w:rFonts w:ascii="Arial" w:hAnsi="Arial" w:cs="Arial"/>
                <w:bCs/>
                <w:sz w:val="20"/>
                <w:szCs w:val="20"/>
              </w:rPr>
            </w:pPr>
            <w:r w:rsidRPr="00D1364F">
              <w:rPr>
                <w:rFonts w:ascii="Arial" w:hAnsi="Arial" w:cs="Arial"/>
                <w:bCs/>
                <w:sz w:val="20"/>
                <w:szCs w:val="20"/>
              </w:rPr>
              <w:t xml:space="preserve">Kolom </w:t>
            </w:r>
            <w:r w:rsidR="003875F1" w:rsidRPr="00D1364F">
              <w:rPr>
                <w:rFonts w:ascii="Arial" w:hAnsi="Arial" w:cs="Arial"/>
                <w:bCs/>
                <w:sz w:val="20"/>
                <w:szCs w:val="20"/>
              </w:rPr>
              <w:t>(8)</w:t>
            </w:r>
            <w:r w:rsidRPr="00D1364F">
              <w:rPr>
                <w:rFonts w:ascii="Arial" w:hAnsi="Arial" w:cs="Arial"/>
                <w:bCs/>
                <w:sz w:val="20"/>
                <w:szCs w:val="20"/>
              </w:rPr>
              <w:t xml:space="preserve">: Jumlah dosen </w:t>
            </w:r>
          </w:p>
          <w:p w:rsidR="003875F1" w:rsidRPr="00D1364F" w:rsidRDefault="00A82E9F" w:rsidP="00214CE6">
            <w:pPr>
              <w:jc w:val="both"/>
              <w:rPr>
                <w:rFonts w:ascii="Arial" w:hAnsi="Arial" w:cs="Arial"/>
                <w:bCs/>
                <w:sz w:val="20"/>
                <w:szCs w:val="20"/>
              </w:rPr>
            </w:pPr>
            <w:r w:rsidRPr="00D1364F">
              <w:rPr>
                <w:rFonts w:ascii="Arial" w:hAnsi="Arial" w:cs="Arial"/>
                <w:bCs/>
                <w:sz w:val="20"/>
                <w:szCs w:val="20"/>
              </w:rPr>
              <w:t>Kolom (9): T</w:t>
            </w:r>
            <w:r w:rsidR="003875F1" w:rsidRPr="00D1364F">
              <w:rPr>
                <w:rFonts w:ascii="Arial" w:hAnsi="Arial" w:cs="Arial"/>
                <w:bCs/>
                <w:sz w:val="20"/>
                <w:szCs w:val="20"/>
              </w:rPr>
              <w:t xml:space="preserve">uliskan jumlah </w:t>
            </w:r>
            <w:r w:rsidR="00E063F7" w:rsidRPr="00D1364F">
              <w:rPr>
                <w:rFonts w:ascii="Arial" w:hAnsi="Arial" w:cs="Arial"/>
                <w:bCs/>
                <w:sz w:val="20"/>
                <w:szCs w:val="20"/>
              </w:rPr>
              <w:t>peserta didik</w:t>
            </w:r>
            <w:r w:rsidR="00AB2BF7" w:rsidRPr="00D1364F">
              <w:rPr>
                <w:rFonts w:ascii="Arial" w:hAnsi="Arial" w:cs="Arial"/>
                <w:bCs/>
                <w:sz w:val="20"/>
                <w:szCs w:val="20"/>
              </w:rPr>
              <w:t xml:space="preserve"> PPDS</w:t>
            </w:r>
            <w:r w:rsidR="003875F1" w:rsidRPr="00D1364F">
              <w:rPr>
                <w:rFonts w:ascii="Arial" w:hAnsi="Arial" w:cs="Arial"/>
                <w:bCs/>
                <w:sz w:val="20"/>
                <w:szCs w:val="20"/>
              </w:rPr>
              <w:t xml:space="preserve"> yang mengikuti </w:t>
            </w:r>
            <w:proofErr w:type="gramStart"/>
            <w:r w:rsidR="00AB2BF7" w:rsidRPr="00D1364F">
              <w:rPr>
                <w:rFonts w:ascii="Arial" w:hAnsi="Arial" w:cs="Arial"/>
                <w:bCs/>
                <w:sz w:val="20"/>
                <w:szCs w:val="20"/>
              </w:rPr>
              <w:t xml:space="preserve">pendidikan </w:t>
            </w:r>
            <w:r w:rsidR="003875F1" w:rsidRPr="00D1364F">
              <w:rPr>
                <w:rFonts w:ascii="Arial" w:hAnsi="Arial" w:cs="Arial"/>
                <w:bCs/>
                <w:sz w:val="20"/>
                <w:szCs w:val="20"/>
              </w:rPr>
              <w:t xml:space="preserve"> pada</w:t>
            </w:r>
            <w:proofErr w:type="gramEnd"/>
            <w:r w:rsidR="003875F1" w:rsidRPr="00D1364F">
              <w:rPr>
                <w:rFonts w:ascii="Arial" w:hAnsi="Arial" w:cs="Arial"/>
                <w:bCs/>
                <w:sz w:val="20"/>
                <w:szCs w:val="20"/>
              </w:rPr>
              <w:t xml:space="preserve"> tahun tersebut.</w:t>
            </w:r>
          </w:p>
          <w:p w:rsidR="003875F1" w:rsidRPr="00D1364F" w:rsidRDefault="00A82E9F" w:rsidP="00214CE6">
            <w:pPr>
              <w:jc w:val="both"/>
              <w:rPr>
                <w:rFonts w:ascii="Arial" w:hAnsi="Arial" w:cs="Arial"/>
                <w:bCs/>
                <w:sz w:val="20"/>
                <w:szCs w:val="20"/>
              </w:rPr>
            </w:pPr>
            <w:r w:rsidRPr="00D1364F">
              <w:rPr>
                <w:rFonts w:ascii="Arial" w:hAnsi="Arial" w:cs="Arial"/>
                <w:bCs/>
                <w:sz w:val="20"/>
                <w:szCs w:val="20"/>
              </w:rPr>
              <w:t>Kolom (10), T</w:t>
            </w:r>
            <w:r w:rsidR="003875F1" w:rsidRPr="00D1364F">
              <w:rPr>
                <w:rFonts w:ascii="Arial" w:hAnsi="Arial" w:cs="Arial"/>
                <w:bCs/>
                <w:sz w:val="20"/>
                <w:szCs w:val="20"/>
              </w:rPr>
              <w:t xml:space="preserve">uliskan </w:t>
            </w:r>
            <w:r w:rsidR="00AB2BF7" w:rsidRPr="00D1364F">
              <w:rPr>
                <w:rFonts w:ascii="Arial" w:hAnsi="Arial" w:cs="Arial"/>
                <w:bCs/>
                <w:sz w:val="20"/>
                <w:szCs w:val="20"/>
              </w:rPr>
              <w:t xml:space="preserve">nama dan </w:t>
            </w:r>
            <w:r w:rsidR="003875F1" w:rsidRPr="00D1364F">
              <w:rPr>
                <w:rFonts w:ascii="Arial" w:hAnsi="Arial" w:cs="Arial"/>
                <w:bCs/>
                <w:sz w:val="20"/>
                <w:szCs w:val="20"/>
              </w:rPr>
              <w:t xml:space="preserve">jumlah </w:t>
            </w:r>
            <w:r w:rsidR="00E063F7" w:rsidRPr="00D1364F">
              <w:rPr>
                <w:rFonts w:ascii="Arial" w:hAnsi="Arial" w:cs="Arial"/>
                <w:bCs/>
                <w:sz w:val="20"/>
                <w:szCs w:val="20"/>
              </w:rPr>
              <w:t xml:space="preserve">program </w:t>
            </w:r>
            <w:r w:rsidR="00A471AC" w:rsidRPr="00D1364F">
              <w:rPr>
                <w:rFonts w:ascii="Arial" w:hAnsi="Arial" w:cs="Arial"/>
                <w:bCs/>
                <w:sz w:val="20"/>
                <w:szCs w:val="20"/>
              </w:rPr>
              <w:t>Pendidikan</w:t>
            </w:r>
            <w:r w:rsidR="00E063F7" w:rsidRPr="00D1364F">
              <w:rPr>
                <w:rFonts w:ascii="Arial" w:hAnsi="Arial" w:cs="Arial"/>
                <w:bCs/>
                <w:sz w:val="20"/>
                <w:szCs w:val="20"/>
              </w:rPr>
              <w:t xml:space="preserve"> </w:t>
            </w:r>
            <w:r w:rsidR="00970C86" w:rsidRPr="00D1364F">
              <w:rPr>
                <w:rFonts w:ascii="Arial" w:hAnsi="Arial" w:cs="Arial"/>
                <w:bCs/>
                <w:sz w:val="20"/>
                <w:szCs w:val="20"/>
              </w:rPr>
              <w:t xml:space="preserve">Dokter Spesialis </w:t>
            </w:r>
            <w:r w:rsidR="000F000A" w:rsidRPr="00D1364F">
              <w:rPr>
                <w:rFonts w:ascii="Arial" w:hAnsi="Arial" w:cs="Arial"/>
                <w:bCs/>
                <w:sz w:val="20"/>
                <w:szCs w:val="20"/>
              </w:rPr>
              <w:t>Ilmu Bedah</w:t>
            </w:r>
            <w:r w:rsidR="00970C86" w:rsidRPr="00D1364F">
              <w:rPr>
                <w:rFonts w:ascii="Arial" w:hAnsi="Arial" w:cs="Arial"/>
                <w:bCs/>
                <w:sz w:val="20"/>
                <w:szCs w:val="20"/>
              </w:rPr>
              <w:t xml:space="preserve"> </w:t>
            </w:r>
            <w:r w:rsidR="0061261F" w:rsidRPr="00D1364F">
              <w:rPr>
                <w:rFonts w:ascii="Arial" w:hAnsi="Arial" w:cs="Arial"/>
                <w:bCs/>
                <w:sz w:val="20"/>
                <w:szCs w:val="20"/>
              </w:rPr>
              <w:t xml:space="preserve">  </w:t>
            </w:r>
            <w:r w:rsidR="003875F1" w:rsidRPr="00D1364F">
              <w:rPr>
                <w:rFonts w:ascii="Arial" w:hAnsi="Arial" w:cs="Arial"/>
                <w:bCs/>
                <w:sz w:val="20"/>
                <w:szCs w:val="20"/>
              </w:rPr>
              <w:t>yang men</w:t>
            </w:r>
            <w:r w:rsidR="00AB2BF7" w:rsidRPr="00D1364F">
              <w:rPr>
                <w:rFonts w:ascii="Arial" w:hAnsi="Arial" w:cs="Arial"/>
                <w:bCs/>
                <w:sz w:val="20"/>
                <w:szCs w:val="20"/>
              </w:rPr>
              <w:t>ggunakan rumah sakit pendidikan tsb.</w:t>
            </w:r>
          </w:p>
          <w:p w:rsidR="003875F1" w:rsidRPr="00D1364F" w:rsidRDefault="00A82E9F" w:rsidP="00214CE6">
            <w:pPr>
              <w:jc w:val="both"/>
              <w:rPr>
                <w:rFonts w:ascii="Arial" w:hAnsi="Arial" w:cs="Arial"/>
                <w:bCs/>
                <w:sz w:val="20"/>
                <w:szCs w:val="20"/>
              </w:rPr>
            </w:pPr>
            <w:r w:rsidRPr="00D1364F">
              <w:rPr>
                <w:rFonts w:ascii="Arial" w:hAnsi="Arial" w:cs="Arial"/>
                <w:bCs/>
                <w:sz w:val="20"/>
                <w:szCs w:val="20"/>
              </w:rPr>
              <w:t>Kolom (11), T</w:t>
            </w:r>
            <w:r w:rsidR="003875F1" w:rsidRPr="00D1364F">
              <w:rPr>
                <w:rFonts w:ascii="Arial" w:hAnsi="Arial" w:cs="Arial"/>
                <w:bCs/>
                <w:sz w:val="20"/>
                <w:szCs w:val="20"/>
              </w:rPr>
              <w:t xml:space="preserve">uliskan </w:t>
            </w:r>
            <w:r w:rsidR="00006CD3" w:rsidRPr="00D1364F">
              <w:rPr>
                <w:rFonts w:ascii="Arial" w:hAnsi="Arial" w:cs="Arial"/>
                <w:bCs/>
                <w:sz w:val="20"/>
                <w:szCs w:val="20"/>
                <w:lang w:val="id-ID"/>
              </w:rPr>
              <w:t xml:space="preserve">kontribusi </w:t>
            </w:r>
            <w:r w:rsidR="003875F1" w:rsidRPr="00D1364F">
              <w:rPr>
                <w:rFonts w:ascii="Arial" w:hAnsi="Arial" w:cs="Arial"/>
                <w:bCs/>
                <w:sz w:val="20"/>
                <w:szCs w:val="20"/>
              </w:rPr>
              <w:t>rumah sakit untuk kepentingan pendidikan dokter.</w:t>
            </w:r>
          </w:p>
        </w:tc>
      </w:tr>
      <w:tr w:rsidR="00D1364F" w:rsidRPr="00D1364F" w:rsidTr="002413CA">
        <w:tc>
          <w:tcPr>
            <w:tcW w:w="909" w:type="dxa"/>
            <w:tcBorders>
              <w:top w:val="single" w:sz="4" w:space="0" w:color="auto"/>
              <w:bottom w:val="nil"/>
            </w:tcBorders>
          </w:tcPr>
          <w:p w:rsidR="00076595" w:rsidRPr="00D1364F" w:rsidRDefault="00076595" w:rsidP="00214CE6">
            <w:pPr>
              <w:jc w:val="center"/>
              <w:rPr>
                <w:rFonts w:ascii="Arial" w:hAnsi="Arial" w:cs="Arial"/>
                <w:sz w:val="20"/>
                <w:szCs w:val="20"/>
              </w:rPr>
            </w:pPr>
            <w:r w:rsidRPr="00D1364F">
              <w:rPr>
                <w:rFonts w:ascii="Arial" w:hAnsi="Arial" w:cs="Arial"/>
                <w:sz w:val="20"/>
                <w:szCs w:val="20"/>
              </w:rPr>
              <w:t>6.2.2.2</w:t>
            </w:r>
          </w:p>
        </w:tc>
        <w:tc>
          <w:tcPr>
            <w:tcW w:w="1372" w:type="dxa"/>
            <w:tcBorders>
              <w:bottom w:val="nil"/>
            </w:tcBorders>
          </w:tcPr>
          <w:p w:rsidR="00076595" w:rsidRPr="00D1364F" w:rsidRDefault="00076595" w:rsidP="00214CE6">
            <w:pPr>
              <w:jc w:val="center"/>
              <w:rPr>
                <w:rFonts w:ascii="Arial" w:hAnsi="Arial" w:cs="Arial"/>
                <w:sz w:val="20"/>
                <w:szCs w:val="20"/>
              </w:rPr>
            </w:pPr>
            <w:r w:rsidRPr="00D1364F">
              <w:rPr>
                <w:rFonts w:ascii="Arial" w:hAnsi="Arial" w:cs="Arial"/>
                <w:sz w:val="20"/>
                <w:szCs w:val="20"/>
              </w:rPr>
              <w:t xml:space="preserve">(2) – (3) </w:t>
            </w:r>
          </w:p>
        </w:tc>
        <w:tc>
          <w:tcPr>
            <w:tcW w:w="6737" w:type="dxa"/>
            <w:tcBorders>
              <w:bottom w:val="nil"/>
            </w:tcBorders>
          </w:tcPr>
          <w:p w:rsidR="00076595" w:rsidRPr="00D1364F" w:rsidRDefault="00076595" w:rsidP="00214CE6">
            <w:pPr>
              <w:jc w:val="both"/>
              <w:rPr>
                <w:rFonts w:ascii="Arial" w:hAnsi="Arial" w:cs="Arial"/>
                <w:bCs/>
                <w:sz w:val="20"/>
                <w:szCs w:val="20"/>
              </w:rPr>
            </w:pPr>
            <w:r w:rsidRPr="00D1364F">
              <w:rPr>
                <w:rFonts w:ascii="Arial" w:hAnsi="Arial" w:cs="Arial"/>
                <w:bCs/>
                <w:sz w:val="20"/>
                <w:szCs w:val="20"/>
              </w:rPr>
              <w:t>Kolom (2): Sarana yang tersedia</w:t>
            </w:r>
          </w:p>
          <w:p w:rsidR="00076595" w:rsidRPr="00D1364F" w:rsidRDefault="00076595" w:rsidP="00214CE6">
            <w:pPr>
              <w:jc w:val="both"/>
              <w:rPr>
                <w:rFonts w:ascii="Arial" w:hAnsi="Arial" w:cs="Arial"/>
                <w:bCs/>
                <w:sz w:val="20"/>
                <w:szCs w:val="20"/>
              </w:rPr>
            </w:pPr>
            <w:r w:rsidRPr="00D1364F">
              <w:rPr>
                <w:rFonts w:ascii="Arial" w:hAnsi="Arial" w:cs="Arial"/>
                <w:bCs/>
                <w:sz w:val="20"/>
                <w:szCs w:val="20"/>
              </w:rPr>
              <w:t>Kolom (3): Jumlah kunjungan per tahun</w:t>
            </w:r>
          </w:p>
        </w:tc>
      </w:tr>
      <w:tr w:rsidR="00D1364F" w:rsidRPr="00D1364F" w:rsidTr="002413CA">
        <w:tc>
          <w:tcPr>
            <w:tcW w:w="909" w:type="dxa"/>
            <w:tcBorders>
              <w:top w:val="single" w:sz="4" w:space="0" w:color="auto"/>
              <w:bottom w:val="nil"/>
            </w:tcBorders>
          </w:tcPr>
          <w:p w:rsidR="00076595" w:rsidRPr="00D1364F" w:rsidRDefault="00076595" w:rsidP="00214CE6">
            <w:pPr>
              <w:jc w:val="center"/>
              <w:rPr>
                <w:rFonts w:ascii="Arial" w:hAnsi="Arial" w:cs="Arial"/>
                <w:sz w:val="20"/>
                <w:szCs w:val="20"/>
              </w:rPr>
            </w:pPr>
            <w:r w:rsidRPr="00D1364F">
              <w:rPr>
                <w:rFonts w:ascii="Arial" w:hAnsi="Arial" w:cs="Arial"/>
                <w:sz w:val="20"/>
                <w:szCs w:val="20"/>
              </w:rPr>
              <w:t>6.2.2.3</w:t>
            </w:r>
          </w:p>
          <w:p w:rsidR="00076595" w:rsidRPr="00D1364F" w:rsidRDefault="00076595" w:rsidP="00214CE6">
            <w:pPr>
              <w:jc w:val="center"/>
              <w:rPr>
                <w:rFonts w:ascii="Arial" w:hAnsi="Arial" w:cs="Arial"/>
                <w:sz w:val="20"/>
                <w:szCs w:val="20"/>
              </w:rPr>
            </w:pPr>
            <w:r w:rsidRPr="00D1364F">
              <w:rPr>
                <w:rFonts w:ascii="Arial" w:hAnsi="Arial" w:cs="Arial"/>
                <w:sz w:val="20"/>
                <w:szCs w:val="20"/>
              </w:rPr>
              <w:t>Tabel A</w:t>
            </w:r>
          </w:p>
        </w:tc>
        <w:tc>
          <w:tcPr>
            <w:tcW w:w="1372" w:type="dxa"/>
            <w:tcBorders>
              <w:bottom w:val="nil"/>
            </w:tcBorders>
          </w:tcPr>
          <w:p w:rsidR="00076595" w:rsidRPr="00D1364F" w:rsidRDefault="00076595" w:rsidP="00214CE6">
            <w:pPr>
              <w:jc w:val="center"/>
              <w:rPr>
                <w:rFonts w:ascii="Arial" w:hAnsi="Arial" w:cs="Arial"/>
                <w:sz w:val="20"/>
                <w:szCs w:val="20"/>
              </w:rPr>
            </w:pPr>
            <w:r w:rsidRPr="00D1364F">
              <w:rPr>
                <w:rFonts w:ascii="Arial" w:hAnsi="Arial" w:cs="Arial"/>
                <w:sz w:val="20"/>
                <w:szCs w:val="20"/>
              </w:rPr>
              <w:t>(2) – (6)</w:t>
            </w:r>
          </w:p>
        </w:tc>
        <w:tc>
          <w:tcPr>
            <w:tcW w:w="6737" w:type="dxa"/>
            <w:tcBorders>
              <w:bottom w:val="nil"/>
            </w:tcBorders>
          </w:tcPr>
          <w:p w:rsidR="00076595" w:rsidRPr="00D1364F" w:rsidRDefault="002413CA" w:rsidP="00214CE6">
            <w:pPr>
              <w:jc w:val="both"/>
              <w:rPr>
                <w:rFonts w:ascii="Arial" w:hAnsi="Arial" w:cs="Arial"/>
                <w:bCs/>
                <w:sz w:val="20"/>
                <w:szCs w:val="20"/>
              </w:rPr>
            </w:pPr>
            <w:r w:rsidRPr="00D1364F">
              <w:rPr>
                <w:rFonts w:ascii="Arial" w:hAnsi="Arial" w:cs="Arial"/>
                <w:bCs/>
                <w:sz w:val="20"/>
                <w:szCs w:val="20"/>
              </w:rPr>
              <w:t>Kolom (2): Nama prasarana serta penggunaan (Contoh: Kelas perawatan, Jenis ruangan (ICU, HCU, ICCU, ruang isolasi, ODC dsb)</w:t>
            </w:r>
          </w:p>
          <w:p w:rsidR="002413CA" w:rsidRPr="00D1364F" w:rsidRDefault="002413CA" w:rsidP="00214CE6">
            <w:pPr>
              <w:jc w:val="both"/>
              <w:rPr>
                <w:rFonts w:ascii="Arial" w:hAnsi="Arial" w:cs="Arial"/>
                <w:bCs/>
                <w:sz w:val="20"/>
                <w:szCs w:val="20"/>
              </w:rPr>
            </w:pPr>
            <w:r w:rsidRPr="00D1364F">
              <w:rPr>
                <w:rFonts w:ascii="Arial" w:hAnsi="Arial" w:cs="Arial"/>
                <w:bCs/>
                <w:sz w:val="20"/>
                <w:szCs w:val="20"/>
              </w:rPr>
              <w:t>Kolom (3): Jumlah ruangan</w:t>
            </w:r>
          </w:p>
          <w:p w:rsidR="002413CA" w:rsidRPr="00D1364F" w:rsidRDefault="002413CA" w:rsidP="00214CE6">
            <w:pPr>
              <w:jc w:val="both"/>
              <w:rPr>
                <w:rFonts w:ascii="Arial" w:hAnsi="Arial" w:cs="Arial"/>
                <w:bCs/>
                <w:sz w:val="20"/>
                <w:szCs w:val="20"/>
              </w:rPr>
            </w:pPr>
            <w:r w:rsidRPr="00D1364F">
              <w:rPr>
                <w:rFonts w:ascii="Arial" w:hAnsi="Arial" w:cs="Arial"/>
                <w:bCs/>
                <w:sz w:val="20"/>
                <w:szCs w:val="20"/>
              </w:rPr>
              <w:t>Kolom (4): Jumlah tempat tidur</w:t>
            </w:r>
          </w:p>
          <w:p w:rsidR="002413CA" w:rsidRPr="00D1364F" w:rsidRDefault="002413CA" w:rsidP="00214CE6">
            <w:pPr>
              <w:jc w:val="both"/>
              <w:rPr>
                <w:rFonts w:ascii="Arial" w:hAnsi="Arial" w:cs="Arial"/>
                <w:bCs/>
                <w:sz w:val="20"/>
                <w:szCs w:val="20"/>
              </w:rPr>
            </w:pPr>
            <w:r w:rsidRPr="00D1364F">
              <w:rPr>
                <w:rFonts w:ascii="Arial" w:hAnsi="Arial" w:cs="Arial"/>
                <w:bCs/>
                <w:sz w:val="20"/>
                <w:szCs w:val="20"/>
              </w:rPr>
              <w:lastRenderedPageBreak/>
              <w:t>Kolom (5): BOR rata-rata dalam satu tahun.</w:t>
            </w:r>
          </w:p>
          <w:p w:rsidR="00076595" w:rsidRPr="00D1364F" w:rsidRDefault="002413CA" w:rsidP="00214CE6">
            <w:pPr>
              <w:jc w:val="both"/>
              <w:rPr>
                <w:rFonts w:ascii="Arial" w:hAnsi="Arial" w:cs="Arial"/>
                <w:bCs/>
                <w:sz w:val="20"/>
                <w:szCs w:val="20"/>
              </w:rPr>
            </w:pPr>
            <w:r w:rsidRPr="00D1364F">
              <w:rPr>
                <w:rFonts w:ascii="Arial" w:hAnsi="Arial" w:cs="Arial"/>
                <w:bCs/>
                <w:sz w:val="20"/>
                <w:szCs w:val="20"/>
              </w:rPr>
              <w:t xml:space="preserve">Kolom (6): Jumlah tindakan sesuai dengan bidang </w:t>
            </w:r>
            <w:r w:rsidR="00C21E16" w:rsidRPr="00D1364F">
              <w:rPr>
                <w:rFonts w:ascii="Arial" w:hAnsi="Arial" w:cs="Arial"/>
                <w:bCs/>
                <w:sz w:val="20"/>
                <w:szCs w:val="20"/>
              </w:rPr>
              <w:t>PS.</w:t>
            </w:r>
          </w:p>
        </w:tc>
      </w:tr>
      <w:tr w:rsidR="00D1364F" w:rsidRPr="00D1364F" w:rsidTr="002413CA">
        <w:tc>
          <w:tcPr>
            <w:tcW w:w="909" w:type="dxa"/>
            <w:tcBorders>
              <w:top w:val="single" w:sz="4" w:space="0" w:color="auto"/>
              <w:bottom w:val="nil"/>
            </w:tcBorders>
          </w:tcPr>
          <w:p w:rsidR="002413CA" w:rsidRPr="00D1364F" w:rsidRDefault="002413CA" w:rsidP="00214CE6">
            <w:pPr>
              <w:jc w:val="center"/>
              <w:rPr>
                <w:rFonts w:ascii="Arial" w:hAnsi="Arial" w:cs="Arial"/>
                <w:sz w:val="20"/>
                <w:szCs w:val="20"/>
              </w:rPr>
            </w:pPr>
            <w:r w:rsidRPr="00D1364F">
              <w:rPr>
                <w:rFonts w:ascii="Arial" w:hAnsi="Arial" w:cs="Arial"/>
                <w:sz w:val="20"/>
                <w:szCs w:val="20"/>
              </w:rPr>
              <w:lastRenderedPageBreak/>
              <w:t>6.2.2.3</w:t>
            </w:r>
          </w:p>
          <w:p w:rsidR="002413CA" w:rsidRPr="00D1364F" w:rsidRDefault="002413CA" w:rsidP="00214CE6">
            <w:pPr>
              <w:jc w:val="center"/>
              <w:rPr>
                <w:rFonts w:ascii="Arial" w:hAnsi="Arial" w:cs="Arial"/>
                <w:sz w:val="20"/>
                <w:szCs w:val="20"/>
              </w:rPr>
            </w:pPr>
            <w:r w:rsidRPr="00D1364F">
              <w:rPr>
                <w:rFonts w:ascii="Arial" w:hAnsi="Arial" w:cs="Arial"/>
                <w:sz w:val="20"/>
                <w:szCs w:val="20"/>
              </w:rPr>
              <w:t>Tabel B</w:t>
            </w:r>
          </w:p>
        </w:tc>
        <w:tc>
          <w:tcPr>
            <w:tcW w:w="1372" w:type="dxa"/>
            <w:tcBorders>
              <w:bottom w:val="nil"/>
            </w:tcBorders>
          </w:tcPr>
          <w:p w:rsidR="002413CA" w:rsidRPr="00D1364F" w:rsidRDefault="002413CA" w:rsidP="00214CE6">
            <w:pPr>
              <w:jc w:val="center"/>
              <w:rPr>
                <w:rFonts w:ascii="Arial" w:hAnsi="Arial" w:cs="Arial"/>
                <w:sz w:val="20"/>
                <w:szCs w:val="20"/>
              </w:rPr>
            </w:pPr>
            <w:r w:rsidRPr="00D1364F">
              <w:rPr>
                <w:rFonts w:ascii="Arial" w:hAnsi="Arial" w:cs="Arial"/>
                <w:sz w:val="20"/>
                <w:szCs w:val="20"/>
              </w:rPr>
              <w:t>(2) – (5)</w:t>
            </w:r>
          </w:p>
        </w:tc>
        <w:tc>
          <w:tcPr>
            <w:tcW w:w="6737" w:type="dxa"/>
            <w:tcBorders>
              <w:bottom w:val="nil"/>
            </w:tcBorders>
          </w:tcPr>
          <w:p w:rsidR="004C429F" w:rsidRPr="00D1364F" w:rsidRDefault="002413CA" w:rsidP="00214CE6">
            <w:pPr>
              <w:jc w:val="both"/>
              <w:rPr>
                <w:rFonts w:ascii="Arial" w:hAnsi="Arial" w:cs="Arial"/>
                <w:bCs/>
                <w:sz w:val="20"/>
                <w:szCs w:val="20"/>
              </w:rPr>
            </w:pPr>
            <w:r w:rsidRPr="00D1364F">
              <w:rPr>
                <w:rFonts w:ascii="Arial" w:hAnsi="Arial" w:cs="Arial"/>
                <w:bCs/>
                <w:sz w:val="20"/>
                <w:szCs w:val="20"/>
              </w:rPr>
              <w:t xml:space="preserve">Kolom (2): Nama prasarana serta penggunaan </w:t>
            </w:r>
          </w:p>
          <w:p w:rsidR="002413CA" w:rsidRPr="00D1364F" w:rsidRDefault="002413CA" w:rsidP="00214CE6">
            <w:pPr>
              <w:jc w:val="both"/>
              <w:rPr>
                <w:rFonts w:ascii="Arial" w:hAnsi="Arial" w:cs="Arial"/>
                <w:bCs/>
                <w:sz w:val="20"/>
                <w:szCs w:val="20"/>
              </w:rPr>
            </w:pPr>
            <w:r w:rsidRPr="00D1364F">
              <w:rPr>
                <w:rFonts w:ascii="Arial" w:hAnsi="Arial" w:cs="Arial"/>
                <w:bCs/>
                <w:sz w:val="20"/>
                <w:szCs w:val="20"/>
              </w:rPr>
              <w:t>Kolom (3): Jumlah ruangan</w:t>
            </w:r>
          </w:p>
          <w:p w:rsidR="002413CA" w:rsidRPr="00D1364F" w:rsidRDefault="002413CA" w:rsidP="00214CE6">
            <w:pPr>
              <w:jc w:val="both"/>
              <w:rPr>
                <w:rFonts w:ascii="Arial" w:hAnsi="Arial" w:cs="Arial"/>
                <w:bCs/>
                <w:sz w:val="20"/>
                <w:szCs w:val="20"/>
              </w:rPr>
            </w:pPr>
            <w:r w:rsidRPr="00D1364F">
              <w:rPr>
                <w:rFonts w:ascii="Arial" w:hAnsi="Arial" w:cs="Arial"/>
                <w:bCs/>
                <w:sz w:val="20"/>
                <w:szCs w:val="20"/>
              </w:rPr>
              <w:t xml:space="preserve">Kolom (4): Jumlah </w:t>
            </w:r>
            <w:r w:rsidR="004C429F" w:rsidRPr="00D1364F">
              <w:rPr>
                <w:rFonts w:ascii="Arial" w:hAnsi="Arial" w:cs="Arial"/>
                <w:bCs/>
                <w:sz w:val="20"/>
                <w:szCs w:val="20"/>
              </w:rPr>
              <w:t>penderita</w:t>
            </w:r>
            <w:r w:rsidRPr="00D1364F">
              <w:rPr>
                <w:rFonts w:ascii="Arial" w:hAnsi="Arial" w:cs="Arial"/>
                <w:bCs/>
                <w:sz w:val="20"/>
                <w:szCs w:val="20"/>
              </w:rPr>
              <w:t xml:space="preserve"> setiap tahun</w:t>
            </w:r>
          </w:p>
          <w:p w:rsidR="002413CA" w:rsidRPr="00D1364F" w:rsidRDefault="002413CA" w:rsidP="00214CE6">
            <w:pPr>
              <w:jc w:val="both"/>
              <w:rPr>
                <w:rFonts w:ascii="Arial" w:hAnsi="Arial" w:cs="Arial"/>
                <w:bCs/>
                <w:sz w:val="20"/>
                <w:szCs w:val="20"/>
              </w:rPr>
            </w:pPr>
            <w:r w:rsidRPr="00D1364F">
              <w:rPr>
                <w:rFonts w:ascii="Arial" w:hAnsi="Arial" w:cs="Arial"/>
                <w:bCs/>
                <w:sz w:val="20"/>
                <w:szCs w:val="20"/>
              </w:rPr>
              <w:t xml:space="preserve">Kolom (5): Jumlah tindakan sesuai dengan bidang </w:t>
            </w:r>
            <w:r w:rsidR="00C21E16" w:rsidRPr="00D1364F">
              <w:rPr>
                <w:rFonts w:ascii="Arial" w:hAnsi="Arial" w:cs="Arial"/>
                <w:bCs/>
                <w:sz w:val="20"/>
                <w:szCs w:val="20"/>
              </w:rPr>
              <w:t>PS.</w:t>
            </w:r>
          </w:p>
        </w:tc>
      </w:tr>
      <w:tr w:rsidR="00D1364F" w:rsidRPr="00D1364F" w:rsidTr="002413CA">
        <w:tc>
          <w:tcPr>
            <w:tcW w:w="909" w:type="dxa"/>
            <w:tcBorders>
              <w:top w:val="single" w:sz="4" w:space="0" w:color="auto"/>
              <w:bottom w:val="nil"/>
            </w:tcBorders>
          </w:tcPr>
          <w:p w:rsidR="002413CA" w:rsidRPr="00D1364F" w:rsidRDefault="002413CA" w:rsidP="00214CE6">
            <w:pPr>
              <w:jc w:val="center"/>
              <w:rPr>
                <w:rFonts w:ascii="Arial" w:hAnsi="Arial" w:cs="Arial"/>
                <w:sz w:val="20"/>
                <w:szCs w:val="20"/>
              </w:rPr>
            </w:pPr>
            <w:r w:rsidRPr="00D1364F">
              <w:rPr>
                <w:rFonts w:ascii="Arial" w:hAnsi="Arial" w:cs="Arial"/>
                <w:sz w:val="20"/>
                <w:szCs w:val="20"/>
              </w:rPr>
              <w:t>6.2.2.3</w:t>
            </w:r>
          </w:p>
          <w:p w:rsidR="002413CA" w:rsidRPr="00D1364F" w:rsidRDefault="002413CA" w:rsidP="00214CE6">
            <w:pPr>
              <w:jc w:val="center"/>
              <w:rPr>
                <w:rFonts w:ascii="Arial" w:hAnsi="Arial" w:cs="Arial"/>
                <w:sz w:val="20"/>
                <w:szCs w:val="20"/>
              </w:rPr>
            </w:pPr>
            <w:r w:rsidRPr="00D1364F">
              <w:rPr>
                <w:rFonts w:ascii="Arial" w:hAnsi="Arial" w:cs="Arial"/>
                <w:sz w:val="20"/>
                <w:szCs w:val="20"/>
              </w:rPr>
              <w:t>Tabel C</w:t>
            </w:r>
          </w:p>
        </w:tc>
        <w:tc>
          <w:tcPr>
            <w:tcW w:w="1372" w:type="dxa"/>
            <w:tcBorders>
              <w:bottom w:val="nil"/>
            </w:tcBorders>
          </w:tcPr>
          <w:p w:rsidR="002413CA" w:rsidRPr="00D1364F" w:rsidRDefault="002413CA" w:rsidP="00214CE6">
            <w:pPr>
              <w:jc w:val="center"/>
              <w:rPr>
                <w:rFonts w:ascii="Arial" w:hAnsi="Arial" w:cs="Arial"/>
                <w:sz w:val="20"/>
                <w:szCs w:val="20"/>
              </w:rPr>
            </w:pPr>
            <w:r w:rsidRPr="00D1364F">
              <w:rPr>
                <w:rFonts w:ascii="Arial" w:hAnsi="Arial" w:cs="Arial"/>
                <w:sz w:val="20"/>
                <w:szCs w:val="20"/>
              </w:rPr>
              <w:t>(2) – (5)</w:t>
            </w:r>
          </w:p>
        </w:tc>
        <w:tc>
          <w:tcPr>
            <w:tcW w:w="6737" w:type="dxa"/>
            <w:tcBorders>
              <w:bottom w:val="nil"/>
            </w:tcBorders>
          </w:tcPr>
          <w:p w:rsidR="004C429F" w:rsidRPr="00D1364F" w:rsidRDefault="004C429F" w:rsidP="00214CE6">
            <w:pPr>
              <w:jc w:val="both"/>
              <w:rPr>
                <w:rFonts w:ascii="Arial" w:hAnsi="Arial" w:cs="Arial"/>
                <w:bCs/>
                <w:sz w:val="20"/>
                <w:szCs w:val="20"/>
              </w:rPr>
            </w:pPr>
            <w:r w:rsidRPr="00D1364F">
              <w:rPr>
                <w:rFonts w:ascii="Arial" w:hAnsi="Arial" w:cs="Arial"/>
                <w:bCs/>
                <w:sz w:val="20"/>
                <w:szCs w:val="20"/>
              </w:rPr>
              <w:t xml:space="preserve">Kolom (2): Nama prasarana serta penggunaan (Contoh: Kamar Bedah Khusus, </w:t>
            </w:r>
            <w:r w:rsidRPr="00D1364F">
              <w:rPr>
                <w:rFonts w:ascii="Arial" w:hAnsi="Arial" w:cs="Arial"/>
                <w:bCs/>
                <w:i/>
                <w:sz w:val="20"/>
                <w:szCs w:val="20"/>
              </w:rPr>
              <w:t xml:space="preserve">recovery </w:t>
            </w:r>
            <w:r w:rsidRPr="00D1364F">
              <w:rPr>
                <w:rFonts w:ascii="Arial" w:hAnsi="Arial" w:cs="Arial"/>
                <w:bCs/>
                <w:sz w:val="20"/>
                <w:szCs w:val="20"/>
              </w:rPr>
              <w:t>room, Ruang Bersalin, dsb)</w:t>
            </w:r>
          </w:p>
          <w:p w:rsidR="004C429F" w:rsidRPr="00D1364F" w:rsidRDefault="004C429F" w:rsidP="00214CE6">
            <w:pPr>
              <w:jc w:val="both"/>
              <w:rPr>
                <w:rFonts w:ascii="Arial" w:hAnsi="Arial" w:cs="Arial"/>
                <w:bCs/>
                <w:sz w:val="20"/>
                <w:szCs w:val="20"/>
              </w:rPr>
            </w:pPr>
            <w:r w:rsidRPr="00D1364F">
              <w:rPr>
                <w:rFonts w:ascii="Arial" w:hAnsi="Arial" w:cs="Arial"/>
                <w:bCs/>
                <w:sz w:val="20"/>
                <w:szCs w:val="20"/>
              </w:rPr>
              <w:t>Kolom (3): Jumlah ruangan</w:t>
            </w:r>
          </w:p>
          <w:p w:rsidR="004C429F" w:rsidRPr="00D1364F" w:rsidRDefault="004C429F" w:rsidP="00214CE6">
            <w:pPr>
              <w:jc w:val="both"/>
              <w:rPr>
                <w:rFonts w:ascii="Arial" w:hAnsi="Arial" w:cs="Arial"/>
                <w:bCs/>
                <w:sz w:val="20"/>
                <w:szCs w:val="20"/>
              </w:rPr>
            </w:pPr>
            <w:r w:rsidRPr="00D1364F">
              <w:rPr>
                <w:rFonts w:ascii="Arial" w:hAnsi="Arial" w:cs="Arial"/>
                <w:bCs/>
                <w:sz w:val="20"/>
                <w:szCs w:val="20"/>
              </w:rPr>
              <w:t>Kolom (4): Jumlah tindakan/penggunaan setiap tahun</w:t>
            </w:r>
          </w:p>
          <w:p w:rsidR="002413CA" w:rsidRPr="00D1364F" w:rsidRDefault="004C429F" w:rsidP="00214CE6">
            <w:pPr>
              <w:jc w:val="both"/>
              <w:rPr>
                <w:rFonts w:ascii="Arial" w:hAnsi="Arial" w:cs="Arial"/>
                <w:bCs/>
                <w:sz w:val="20"/>
                <w:szCs w:val="20"/>
              </w:rPr>
            </w:pPr>
            <w:r w:rsidRPr="00D1364F">
              <w:rPr>
                <w:rFonts w:ascii="Arial" w:hAnsi="Arial" w:cs="Arial"/>
                <w:bCs/>
                <w:sz w:val="20"/>
                <w:szCs w:val="20"/>
              </w:rPr>
              <w:t xml:space="preserve">Kolom (5): Jumlah tindakan sesuai dengan bidang </w:t>
            </w:r>
            <w:r w:rsidR="00C21E16" w:rsidRPr="00D1364F">
              <w:rPr>
                <w:rFonts w:ascii="Arial" w:hAnsi="Arial" w:cs="Arial"/>
                <w:bCs/>
                <w:sz w:val="20"/>
                <w:szCs w:val="20"/>
              </w:rPr>
              <w:t>PS.</w:t>
            </w:r>
          </w:p>
        </w:tc>
      </w:tr>
      <w:tr w:rsidR="00D1364F" w:rsidRPr="00D1364F" w:rsidTr="00DD7725">
        <w:tc>
          <w:tcPr>
            <w:tcW w:w="909" w:type="dxa"/>
            <w:tcBorders>
              <w:top w:val="single" w:sz="4" w:space="0" w:color="auto"/>
              <w:bottom w:val="nil"/>
            </w:tcBorders>
          </w:tcPr>
          <w:p w:rsidR="004C429F" w:rsidRPr="00D1364F" w:rsidRDefault="004C429F" w:rsidP="00214CE6">
            <w:pPr>
              <w:jc w:val="center"/>
              <w:rPr>
                <w:rFonts w:ascii="Arial" w:hAnsi="Arial" w:cs="Arial"/>
                <w:sz w:val="20"/>
                <w:szCs w:val="20"/>
              </w:rPr>
            </w:pPr>
            <w:r w:rsidRPr="00D1364F">
              <w:rPr>
                <w:rFonts w:ascii="Arial" w:hAnsi="Arial" w:cs="Arial"/>
                <w:sz w:val="20"/>
                <w:szCs w:val="20"/>
              </w:rPr>
              <w:t>6.2.2.3</w:t>
            </w:r>
          </w:p>
          <w:p w:rsidR="004C429F" w:rsidRPr="00D1364F" w:rsidRDefault="004C429F" w:rsidP="00214CE6">
            <w:pPr>
              <w:jc w:val="center"/>
              <w:rPr>
                <w:rFonts w:ascii="Arial" w:hAnsi="Arial" w:cs="Arial"/>
                <w:sz w:val="20"/>
                <w:szCs w:val="20"/>
              </w:rPr>
            </w:pPr>
            <w:r w:rsidRPr="00D1364F">
              <w:rPr>
                <w:rFonts w:ascii="Arial" w:hAnsi="Arial" w:cs="Arial"/>
                <w:sz w:val="20"/>
                <w:szCs w:val="20"/>
              </w:rPr>
              <w:t>Tabel D</w:t>
            </w:r>
          </w:p>
        </w:tc>
        <w:tc>
          <w:tcPr>
            <w:tcW w:w="1372" w:type="dxa"/>
            <w:tcBorders>
              <w:bottom w:val="nil"/>
            </w:tcBorders>
          </w:tcPr>
          <w:p w:rsidR="004C429F" w:rsidRPr="00D1364F" w:rsidRDefault="004C429F" w:rsidP="00214CE6">
            <w:pPr>
              <w:jc w:val="center"/>
              <w:rPr>
                <w:rFonts w:ascii="Arial" w:hAnsi="Arial" w:cs="Arial"/>
                <w:sz w:val="20"/>
                <w:szCs w:val="20"/>
              </w:rPr>
            </w:pPr>
            <w:r w:rsidRPr="00D1364F">
              <w:rPr>
                <w:rFonts w:ascii="Arial" w:hAnsi="Arial" w:cs="Arial"/>
                <w:sz w:val="20"/>
                <w:szCs w:val="20"/>
              </w:rPr>
              <w:t>(2) – (5)</w:t>
            </w:r>
          </w:p>
        </w:tc>
        <w:tc>
          <w:tcPr>
            <w:tcW w:w="6737" w:type="dxa"/>
            <w:tcBorders>
              <w:bottom w:val="nil"/>
            </w:tcBorders>
          </w:tcPr>
          <w:p w:rsidR="004C429F" w:rsidRPr="00D1364F" w:rsidRDefault="004C429F" w:rsidP="00214CE6">
            <w:pPr>
              <w:jc w:val="both"/>
              <w:rPr>
                <w:rFonts w:ascii="Arial" w:hAnsi="Arial" w:cs="Arial"/>
                <w:bCs/>
                <w:sz w:val="20"/>
                <w:szCs w:val="20"/>
              </w:rPr>
            </w:pPr>
            <w:r w:rsidRPr="00D1364F">
              <w:rPr>
                <w:rFonts w:ascii="Arial" w:hAnsi="Arial" w:cs="Arial"/>
                <w:bCs/>
                <w:sz w:val="20"/>
                <w:szCs w:val="20"/>
              </w:rPr>
              <w:t xml:space="preserve">Kolom (2): Nama prasarana serta penggunaan (Contoh: Kamar Bedah Khusus, </w:t>
            </w:r>
            <w:r w:rsidRPr="00D1364F">
              <w:rPr>
                <w:rFonts w:ascii="Arial" w:hAnsi="Arial" w:cs="Arial"/>
                <w:bCs/>
                <w:i/>
                <w:sz w:val="20"/>
                <w:szCs w:val="20"/>
              </w:rPr>
              <w:t xml:space="preserve">recovery </w:t>
            </w:r>
            <w:r w:rsidRPr="00D1364F">
              <w:rPr>
                <w:rFonts w:ascii="Arial" w:hAnsi="Arial" w:cs="Arial"/>
                <w:bCs/>
                <w:sz w:val="20"/>
                <w:szCs w:val="20"/>
              </w:rPr>
              <w:t>room, Ruang Bersalin, dsb)</w:t>
            </w:r>
          </w:p>
          <w:p w:rsidR="004C429F" w:rsidRPr="00D1364F" w:rsidRDefault="004C429F" w:rsidP="00214CE6">
            <w:pPr>
              <w:jc w:val="both"/>
              <w:rPr>
                <w:rFonts w:ascii="Arial" w:hAnsi="Arial" w:cs="Arial"/>
                <w:bCs/>
                <w:sz w:val="20"/>
                <w:szCs w:val="20"/>
              </w:rPr>
            </w:pPr>
            <w:r w:rsidRPr="00D1364F">
              <w:rPr>
                <w:rFonts w:ascii="Arial" w:hAnsi="Arial" w:cs="Arial"/>
                <w:bCs/>
                <w:sz w:val="20"/>
                <w:szCs w:val="20"/>
              </w:rPr>
              <w:t>Kolom (3): Jumlah ruangan</w:t>
            </w:r>
          </w:p>
          <w:p w:rsidR="004C429F" w:rsidRPr="00D1364F" w:rsidRDefault="004C429F" w:rsidP="00214CE6">
            <w:pPr>
              <w:jc w:val="both"/>
              <w:rPr>
                <w:rFonts w:ascii="Arial" w:hAnsi="Arial" w:cs="Arial"/>
                <w:bCs/>
                <w:sz w:val="20"/>
                <w:szCs w:val="20"/>
              </w:rPr>
            </w:pPr>
            <w:r w:rsidRPr="00D1364F">
              <w:rPr>
                <w:rFonts w:ascii="Arial" w:hAnsi="Arial" w:cs="Arial"/>
                <w:bCs/>
                <w:sz w:val="20"/>
                <w:szCs w:val="20"/>
              </w:rPr>
              <w:t>Kolom (4): Jumlah tindakan/penggunaan setiap tahun</w:t>
            </w:r>
          </w:p>
          <w:p w:rsidR="004C429F" w:rsidRPr="00D1364F" w:rsidRDefault="004C429F" w:rsidP="00214CE6">
            <w:pPr>
              <w:jc w:val="both"/>
              <w:rPr>
                <w:rFonts w:ascii="Arial" w:hAnsi="Arial" w:cs="Arial"/>
                <w:bCs/>
                <w:sz w:val="20"/>
                <w:szCs w:val="20"/>
              </w:rPr>
            </w:pPr>
            <w:r w:rsidRPr="00D1364F">
              <w:rPr>
                <w:rFonts w:ascii="Arial" w:hAnsi="Arial" w:cs="Arial"/>
                <w:bCs/>
                <w:sz w:val="20"/>
                <w:szCs w:val="20"/>
              </w:rPr>
              <w:t xml:space="preserve">Kolom (5): Jumlah tindakan sesuai dengan bidang </w:t>
            </w:r>
            <w:r w:rsidR="00C21E16" w:rsidRPr="00D1364F">
              <w:rPr>
                <w:rFonts w:ascii="Arial" w:hAnsi="Arial" w:cs="Arial"/>
                <w:bCs/>
                <w:sz w:val="20"/>
                <w:szCs w:val="20"/>
              </w:rPr>
              <w:t>PS.</w:t>
            </w:r>
          </w:p>
          <w:p w:rsidR="00DD7725" w:rsidRPr="00D1364F" w:rsidRDefault="00DD7725" w:rsidP="00214CE6">
            <w:pPr>
              <w:jc w:val="both"/>
              <w:rPr>
                <w:rFonts w:ascii="Arial" w:hAnsi="Arial" w:cs="Arial"/>
                <w:bCs/>
                <w:sz w:val="20"/>
                <w:szCs w:val="20"/>
              </w:rPr>
            </w:pPr>
          </w:p>
        </w:tc>
      </w:tr>
      <w:tr w:rsidR="00D1364F" w:rsidRPr="00D1364F" w:rsidTr="002413CA">
        <w:tc>
          <w:tcPr>
            <w:tcW w:w="909" w:type="dxa"/>
            <w:tcBorders>
              <w:top w:val="single" w:sz="4" w:space="0" w:color="auto"/>
              <w:bottom w:val="nil"/>
            </w:tcBorders>
          </w:tcPr>
          <w:p w:rsidR="004C429F" w:rsidRPr="00D1364F" w:rsidRDefault="00DD7725" w:rsidP="00214CE6">
            <w:pPr>
              <w:jc w:val="center"/>
              <w:rPr>
                <w:rFonts w:ascii="Arial" w:hAnsi="Arial" w:cs="Arial"/>
                <w:sz w:val="20"/>
                <w:szCs w:val="20"/>
              </w:rPr>
            </w:pPr>
            <w:r w:rsidRPr="00D1364F">
              <w:rPr>
                <w:rFonts w:ascii="Arial" w:hAnsi="Arial" w:cs="Arial"/>
                <w:sz w:val="20"/>
                <w:szCs w:val="20"/>
              </w:rPr>
              <w:t>6.2.2.4</w:t>
            </w:r>
          </w:p>
        </w:tc>
        <w:tc>
          <w:tcPr>
            <w:tcW w:w="1372" w:type="dxa"/>
            <w:tcBorders>
              <w:bottom w:val="nil"/>
            </w:tcBorders>
          </w:tcPr>
          <w:p w:rsidR="004C429F" w:rsidRPr="00D1364F" w:rsidRDefault="00DD7725" w:rsidP="00214CE6">
            <w:pPr>
              <w:jc w:val="center"/>
              <w:rPr>
                <w:rFonts w:ascii="Arial" w:hAnsi="Arial" w:cs="Arial"/>
                <w:sz w:val="20"/>
                <w:szCs w:val="20"/>
              </w:rPr>
            </w:pPr>
            <w:r w:rsidRPr="00D1364F">
              <w:rPr>
                <w:rFonts w:ascii="Arial" w:hAnsi="Arial" w:cs="Arial"/>
                <w:sz w:val="20"/>
                <w:szCs w:val="20"/>
              </w:rPr>
              <w:t>(2) – (4)</w:t>
            </w:r>
          </w:p>
        </w:tc>
        <w:tc>
          <w:tcPr>
            <w:tcW w:w="6737" w:type="dxa"/>
            <w:tcBorders>
              <w:bottom w:val="nil"/>
            </w:tcBorders>
          </w:tcPr>
          <w:p w:rsidR="004C429F" w:rsidRPr="00D1364F" w:rsidRDefault="00DD7725" w:rsidP="00214CE6">
            <w:pPr>
              <w:jc w:val="both"/>
            </w:pPr>
            <w:r w:rsidRPr="00D1364F">
              <w:t>Uraikan s</w:t>
            </w:r>
            <w:r w:rsidRPr="00D1364F">
              <w:rPr>
                <w:lang w:val="id-ID"/>
              </w:rPr>
              <w:t xml:space="preserve">arana kamar bedah </w:t>
            </w:r>
            <w:r w:rsidRPr="00D1364F">
              <w:t xml:space="preserve">dan fasilitas khusus lainnya </w:t>
            </w:r>
            <w:r w:rsidRPr="00D1364F">
              <w:rPr>
                <w:lang w:val="id-ID"/>
              </w:rPr>
              <w:t xml:space="preserve">yang dimanfaatkan program </w:t>
            </w:r>
            <w:r w:rsidR="00A471AC" w:rsidRPr="00D1364F">
              <w:rPr>
                <w:lang w:val="id-ID"/>
              </w:rPr>
              <w:t>Pendidikan</w:t>
            </w:r>
            <w:r w:rsidRPr="00D1364F">
              <w:rPr>
                <w:lang w:val="id-ID"/>
              </w:rPr>
              <w:t xml:space="preserve"> dari berbagai rumah sakit</w:t>
            </w:r>
            <w:r w:rsidRPr="00D1364F">
              <w:t xml:space="preserve"> dalam tabel:</w:t>
            </w:r>
          </w:p>
          <w:p w:rsidR="000273F2" w:rsidRPr="00D1364F" w:rsidRDefault="00DD7725" w:rsidP="00214CE6">
            <w:pPr>
              <w:jc w:val="both"/>
            </w:pPr>
            <w:r w:rsidRPr="00D1364F">
              <w:t xml:space="preserve">Kolom (2): </w:t>
            </w:r>
            <w:r w:rsidR="000273F2" w:rsidRPr="00D1364F">
              <w:t>Nama RS Pendidikan</w:t>
            </w:r>
          </w:p>
          <w:p w:rsidR="00DD7725" w:rsidRPr="00D1364F" w:rsidRDefault="000273F2" w:rsidP="00214CE6">
            <w:pPr>
              <w:jc w:val="both"/>
            </w:pPr>
            <w:r w:rsidRPr="00D1364F">
              <w:t xml:space="preserve">Kolom (3): </w:t>
            </w:r>
            <w:r w:rsidR="00DD7725" w:rsidRPr="00D1364F">
              <w:t>Jenis sarana.</w:t>
            </w:r>
          </w:p>
          <w:p w:rsidR="00DD7725" w:rsidRPr="00D1364F" w:rsidRDefault="000273F2" w:rsidP="00214CE6">
            <w:pPr>
              <w:jc w:val="both"/>
            </w:pPr>
            <w:r w:rsidRPr="00D1364F">
              <w:t>Kolom (4</w:t>
            </w:r>
            <w:r w:rsidR="00DD7725" w:rsidRPr="00D1364F">
              <w:t>): Jumlah dan kondisi baik</w:t>
            </w:r>
          </w:p>
          <w:p w:rsidR="00DD7725" w:rsidRPr="00D1364F" w:rsidRDefault="000273F2" w:rsidP="00214CE6">
            <w:pPr>
              <w:jc w:val="both"/>
            </w:pPr>
            <w:r w:rsidRPr="00D1364F">
              <w:t>Kolom (5</w:t>
            </w:r>
            <w:r w:rsidR="00DD7725" w:rsidRPr="00D1364F">
              <w:t>): Jumlah dan kondisi rusak</w:t>
            </w:r>
          </w:p>
          <w:p w:rsidR="00DD7725" w:rsidRPr="00D1364F" w:rsidRDefault="00DD7725" w:rsidP="00214CE6">
            <w:pPr>
              <w:jc w:val="both"/>
            </w:pPr>
          </w:p>
          <w:p w:rsidR="00DD7725" w:rsidRPr="00D1364F" w:rsidRDefault="00DD7725" w:rsidP="00214CE6">
            <w:pPr>
              <w:jc w:val="both"/>
              <w:rPr>
                <w:rFonts w:ascii="Arial" w:hAnsi="Arial" w:cs="Arial"/>
                <w:bCs/>
                <w:sz w:val="20"/>
                <w:szCs w:val="20"/>
              </w:rPr>
            </w:pPr>
            <w:r w:rsidRPr="00D1364F">
              <w:t>Disesuaikan dengan masing-masing Kolegium.</w:t>
            </w:r>
          </w:p>
        </w:tc>
      </w:tr>
      <w:tr w:rsidR="00D1364F" w:rsidRPr="00D1364F" w:rsidTr="002413CA">
        <w:tc>
          <w:tcPr>
            <w:tcW w:w="909" w:type="dxa"/>
            <w:tcBorders>
              <w:top w:val="single" w:sz="4" w:space="0" w:color="auto"/>
              <w:bottom w:val="nil"/>
            </w:tcBorders>
          </w:tcPr>
          <w:p w:rsidR="00DD7725" w:rsidRPr="00D1364F" w:rsidRDefault="00DD7725" w:rsidP="00214CE6">
            <w:pPr>
              <w:jc w:val="center"/>
              <w:rPr>
                <w:rFonts w:ascii="Arial" w:hAnsi="Arial" w:cs="Arial"/>
                <w:sz w:val="20"/>
                <w:szCs w:val="20"/>
              </w:rPr>
            </w:pPr>
            <w:r w:rsidRPr="00D1364F">
              <w:rPr>
                <w:rFonts w:ascii="Arial" w:hAnsi="Arial" w:cs="Arial"/>
                <w:sz w:val="20"/>
                <w:szCs w:val="20"/>
              </w:rPr>
              <w:t>6.2.2.5</w:t>
            </w:r>
          </w:p>
        </w:tc>
        <w:tc>
          <w:tcPr>
            <w:tcW w:w="1372" w:type="dxa"/>
            <w:tcBorders>
              <w:bottom w:val="nil"/>
            </w:tcBorders>
          </w:tcPr>
          <w:p w:rsidR="00DD7725" w:rsidRPr="00D1364F" w:rsidRDefault="00DD7725" w:rsidP="00214CE6">
            <w:pPr>
              <w:jc w:val="center"/>
              <w:rPr>
                <w:rFonts w:ascii="Arial" w:hAnsi="Arial" w:cs="Arial"/>
                <w:sz w:val="20"/>
                <w:szCs w:val="20"/>
              </w:rPr>
            </w:pPr>
            <w:r w:rsidRPr="00D1364F">
              <w:rPr>
                <w:rFonts w:ascii="Arial" w:hAnsi="Arial" w:cs="Arial"/>
                <w:sz w:val="20"/>
                <w:szCs w:val="20"/>
              </w:rPr>
              <w:t>(2) – (4)</w:t>
            </w:r>
          </w:p>
        </w:tc>
        <w:tc>
          <w:tcPr>
            <w:tcW w:w="6737" w:type="dxa"/>
            <w:tcBorders>
              <w:bottom w:val="nil"/>
            </w:tcBorders>
          </w:tcPr>
          <w:p w:rsidR="00DD7725" w:rsidRPr="00D1364F" w:rsidRDefault="00DD7725" w:rsidP="00214CE6">
            <w:pPr>
              <w:jc w:val="both"/>
            </w:pPr>
            <w:r w:rsidRPr="00D1364F">
              <w:t xml:space="preserve">Kolom (2): </w:t>
            </w:r>
            <w:r w:rsidR="00766167" w:rsidRPr="00D1364F">
              <w:t>Nama RS Pendidikan Afiliasi dan Satelit</w:t>
            </w:r>
          </w:p>
          <w:p w:rsidR="000273F2" w:rsidRPr="00D1364F" w:rsidRDefault="00A82E9F" w:rsidP="00214CE6">
            <w:pPr>
              <w:jc w:val="both"/>
            </w:pPr>
            <w:r w:rsidRPr="00D1364F">
              <w:t>Kolom (3): Jenis prasarana di RS Pendidikan Afiliasi dan Satelit</w:t>
            </w:r>
          </w:p>
          <w:p w:rsidR="00A82E9F" w:rsidRPr="00D1364F" w:rsidRDefault="00A82E9F" w:rsidP="00214CE6">
            <w:pPr>
              <w:jc w:val="both"/>
            </w:pPr>
            <w:r w:rsidRPr="00D1364F">
              <w:t>Kolom (4): Luas dalam m</w:t>
            </w:r>
            <w:r w:rsidRPr="00D1364F">
              <w:rPr>
                <w:vertAlign w:val="superscript"/>
              </w:rPr>
              <w:t>2</w:t>
            </w:r>
          </w:p>
        </w:tc>
      </w:tr>
      <w:tr w:rsidR="00D1364F" w:rsidRPr="00D1364F" w:rsidTr="002413CA">
        <w:tc>
          <w:tcPr>
            <w:tcW w:w="909" w:type="dxa"/>
            <w:tcBorders>
              <w:top w:val="single" w:sz="4" w:space="0" w:color="auto"/>
              <w:bottom w:val="single" w:sz="4" w:space="0" w:color="auto"/>
            </w:tcBorders>
          </w:tcPr>
          <w:p w:rsidR="002413CA" w:rsidRPr="00D1364F" w:rsidRDefault="002413CA" w:rsidP="00214CE6">
            <w:pPr>
              <w:jc w:val="center"/>
              <w:rPr>
                <w:rFonts w:ascii="Arial" w:hAnsi="Arial" w:cs="Arial"/>
                <w:sz w:val="20"/>
                <w:szCs w:val="20"/>
                <w:lang w:val="id-ID"/>
              </w:rPr>
            </w:pPr>
            <w:r w:rsidRPr="00D1364F">
              <w:rPr>
                <w:rFonts w:ascii="Arial" w:hAnsi="Arial" w:cs="Arial"/>
                <w:sz w:val="20"/>
                <w:szCs w:val="20"/>
              </w:rPr>
              <w:t>6.</w:t>
            </w:r>
            <w:r w:rsidR="00766167" w:rsidRPr="00D1364F">
              <w:rPr>
                <w:rFonts w:ascii="Arial" w:hAnsi="Arial" w:cs="Arial"/>
                <w:sz w:val="20"/>
                <w:szCs w:val="20"/>
              </w:rPr>
              <w:t>3</w:t>
            </w:r>
          </w:p>
        </w:tc>
        <w:tc>
          <w:tcPr>
            <w:tcW w:w="1372" w:type="dxa"/>
            <w:tcBorders>
              <w:top w:val="single" w:sz="4" w:space="0" w:color="auto"/>
              <w:bottom w:val="single" w:sz="4" w:space="0" w:color="auto"/>
            </w:tcBorders>
          </w:tcPr>
          <w:p w:rsidR="002413CA" w:rsidRPr="00D1364F"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D1364F" w:rsidRDefault="002413CA" w:rsidP="00214CE6">
            <w:pPr>
              <w:jc w:val="both"/>
              <w:rPr>
                <w:rFonts w:ascii="Arial" w:hAnsi="Arial" w:cs="Arial"/>
                <w:sz w:val="20"/>
                <w:szCs w:val="20"/>
              </w:rPr>
            </w:pPr>
            <w:r w:rsidRPr="00D1364F">
              <w:rPr>
                <w:rFonts w:ascii="Arial" w:hAnsi="Arial" w:cs="Arial"/>
                <w:sz w:val="20"/>
                <w:szCs w:val="20"/>
                <w:lang w:val="id-ID"/>
              </w:rPr>
              <w:t>Sistem Informasi</w:t>
            </w:r>
            <w:r w:rsidRPr="00D1364F">
              <w:rPr>
                <w:rFonts w:ascii="Arial" w:hAnsi="Arial" w:cs="Arial"/>
                <w:sz w:val="20"/>
                <w:szCs w:val="20"/>
              </w:rPr>
              <w:t>.</w:t>
            </w:r>
          </w:p>
          <w:p w:rsidR="002413CA" w:rsidRPr="00D1364F" w:rsidRDefault="002413CA" w:rsidP="00214CE6">
            <w:pPr>
              <w:jc w:val="both"/>
              <w:rPr>
                <w:rFonts w:ascii="Arial" w:hAnsi="Arial" w:cs="Arial"/>
                <w:sz w:val="20"/>
                <w:szCs w:val="20"/>
                <w:lang w:val="nb-NO"/>
              </w:rPr>
            </w:pPr>
            <w:r w:rsidRPr="00D1364F">
              <w:rPr>
                <w:rFonts w:ascii="Arial" w:hAnsi="Arial" w:cs="Arial"/>
                <w:sz w:val="20"/>
                <w:szCs w:val="20"/>
                <w:lang w:val="nb-NO"/>
              </w:rPr>
              <w:t xml:space="preserve">Jelaskan sistem informasi dan fasilitas yang digunakan oleh 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untuk proses pembelajaran (</w:t>
            </w:r>
            <w:r w:rsidRPr="00D1364F">
              <w:rPr>
                <w:rFonts w:ascii="Arial" w:hAnsi="Arial" w:cs="Arial"/>
                <w:i/>
                <w:sz w:val="20"/>
                <w:szCs w:val="20"/>
                <w:lang w:val="nb-NO"/>
              </w:rPr>
              <w:t>hardware</w:t>
            </w:r>
            <w:r w:rsidRPr="00D1364F">
              <w:rPr>
                <w:rFonts w:ascii="Arial" w:hAnsi="Arial" w:cs="Arial"/>
                <w:sz w:val="20"/>
                <w:szCs w:val="20"/>
                <w:lang w:val="nb-NO"/>
              </w:rPr>
              <w:t xml:space="preserve">, </w:t>
            </w:r>
            <w:r w:rsidRPr="00D1364F">
              <w:rPr>
                <w:rFonts w:ascii="Arial" w:hAnsi="Arial" w:cs="Arial"/>
                <w:i/>
                <w:iCs/>
                <w:sz w:val="20"/>
                <w:szCs w:val="20"/>
                <w:lang w:val="nb-NO"/>
              </w:rPr>
              <w:t>software</w:t>
            </w:r>
            <w:r w:rsidR="00766167" w:rsidRPr="00D1364F">
              <w:rPr>
                <w:rFonts w:ascii="Arial" w:hAnsi="Arial" w:cs="Arial"/>
                <w:i/>
                <w:iCs/>
                <w:sz w:val="20"/>
                <w:szCs w:val="20"/>
                <w:lang w:val="nb-NO"/>
              </w:rPr>
              <w:t>,WAN, LAN, bandwidth</w:t>
            </w:r>
            <w:r w:rsidRPr="00D1364F">
              <w:rPr>
                <w:rFonts w:ascii="Arial" w:hAnsi="Arial" w:cs="Arial"/>
                <w:sz w:val="20"/>
                <w:szCs w:val="20"/>
                <w:lang w:val="nb-NO"/>
              </w:rPr>
              <w:t>).</w:t>
            </w:r>
          </w:p>
        </w:tc>
      </w:tr>
    </w:tbl>
    <w:p w:rsidR="00D343FE" w:rsidRPr="00D1364F" w:rsidRDefault="00D343FE" w:rsidP="00214CE6"/>
    <w:p w:rsidR="00B76A80" w:rsidRPr="00D1364F" w:rsidRDefault="00B76A80" w:rsidP="00214CE6">
      <w:pPr>
        <w:ind w:left="1560" w:hanging="1560"/>
        <w:rPr>
          <w:rFonts w:ascii="Arial" w:hAnsi="Arial" w:cs="Arial"/>
          <w:b/>
          <w:caps/>
          <w:lang w:val="sv-SE"/>
        </w:rPr>
      </w:pPr>
    </w:p>
    <w:p w:rsidR="00B57DD6" w:rsidRPr="00D1364F" w:rsidRDefault="00B57DD6" w:rsidP="00214CE6">
      <w:pPr>
        <w:ind w:left="1560" w:hanging="1560"/>
        <w:rPr>
          <w:rFonts w:ascii="Arial" w:hAnsi="Arial" w:cs="Arial"/>
          <w:b/>
          <w:caps/>
          <w:lang w:val="sv-SE"/>
        </w:rPr>
      </w:pPr>
    </w:p>
    <w:p w:rsidR="00B57DD6" w:rsidRPr="00D1364F" w:rsidRDefault="00B57DD6" w:rsidP="00214CE6">
      <w:pPr>
        <w:ind w:left="1560" w:hanging="1560"/>
        <w:rPr>
          <w:rFonts w:ascii="Arial" w:hAnsi="Arial" w:cs="Arial"/>
          <w:b/>
          <w:caps/>
          <w:lang w:val="sv-SE"/>
        </w:rPr>
      </w:pPr>
    </w:p>
    <w:p w:rsidR="00293900" w:rsidRPr="00D1364F" w:rsidRDefault="00293900" w:rsidP="00214CE6">
      <w:pPr>
        <w:ind w:left="1560" w:hanging="1560"/>
        <w:jc w:val="center"/>
        <w:rPr>
          <w:rFonts w:ascii="Arial" w:hAnsi="Arial" w:cs="Arial"/>
          <w:b/>
          <w:caps/>
          <w:lang w:val="sv-SE"/>
        </w:rPr>
      </w:pPr>
    </w:p>
    <w:p w:rsidR="00293900" w:rsidRPr="00D1364F" w:rsidRDefault="00293900" w:rsidP="00293900">
      <w:pPr>
        <w:rPr>
          <w:rFonts w:ascii="Arial" w:hAnsi="Arial" w:cs="Arial"/>
          <w:lang w:val="sv-SE"/>
        </w:rPr>
      </w:pPr>
    </w:p>
    <w:p w:rsidR="00293900" w:rsidRPr="00D1364F" w:rsidRDefault="00293900" w:rsidP="00293900">
      <w:pPr>
        <w:rPr>
          <w:rFonts w:ascii="Arial" w:hAnsi="Arial" w:cs="Arial"/>
          <w:lang w:val="sv-SE"/>
        </w:rPr>
      </w:pPr>
    </w:p>
    <w:p w:rsidR="00293900" w:rsidRPr="00D1364F" w:rsidRDefault="00293900" w:rsidP="00293900">
      <w:pPr>
        <w:rPr>
          <w:rFonts w:ascii="Arial" w:hAnsi="Arial" w:cs="Arial"/>
          <w:lang w:val="sv-SE"/>
        </w:rPr>
      </w:pPr>
    </w:p>
    <w:p w:rsidR="00293900" w:rsidRPr="00D1364F" w:rsidRDefault="00293900" w:rsidP="00214CE6">
      <w:pPr>
        <w:ind w:left="1560" w:hanging="1560"/>
        <w:jc w:val="center"/>
        <w:rPr>
          <w:rFonts w:ascii="Arial" w:hAnsi="Arial" w:cs="Arial"/>
          <w:lang w:val="sv-SE"/>
        </w:rPr>
      </w:pPr>
    </w:p>
    <w:p w:rsidR="00293900" w:rsidRPr="00D1364F" w:rsidRDefault="00293900" w:rsidP="00293900">
      <w:pPr>
        <w:tabs>
          <w:tab w:val="left" w:pos="2918"/>
        </w:tabs>
        <w:ind w:left="1560" w:hanging="1560"/>
        <w:rPr>
          <w:rFonts w:ascii="Arial" w:hAnsi="Arial" w:cs="Arial"/>
          <w:lang w:val="sv-SE"/>
        </w:rPr>
      </w:pPr>
      <w:r w:rsidRPr="00D1364F">
        <w:rPr>
          <w:rFonts w:ascii="Arial" w:hAnsi="Arial" w:cs="Arial"/>
          <w:lang w:val="sv-SE"/>
        </w:rPr>
        <w:tab/>
      </w:r>
      <w:r w:rsidRPr="00D1364F">
        <w:rPr>
          <w:rFonts w:ascii="Arial" w:hAnsi="Arial" w:cs="Arial"/>
          <w:lang w:val="sv-SE"/>
        </w:rPr>
        <w:tab/>
      </w:r>
    </w:p>
    <w:p w:rsidR="00214CE6" w:rsidRPr="00D1364F" w:rsidRDefault="00B57DD6" w:rsidP="00214CE6">
      <w:pPr>
        <w:ind w:left="1560" w:hanging="1560"/>
        <w:jc w:val="center"/>
        <w:rPr>
          <w:rFonts w:ascii="Arial" w:hAnsi="Arial" w:cs="Arial"/>
          <w:b/>
          <w:caps/>
          <w:lang w:val="sv-SE"/>
        </w:rPr>
      </w:pPr>
      <w:r w:rsidRPr="00D1364F">
        <w:rPr>
          <w:rFonts w:ascii="Arial" w:hAnsi="Arial" w:cs="Arial"/>
          <w:lang w:val="sv-SE"/>
        </w:rPr>
        <w:br w:type="page"/>
      </w:r>
      <w:r w:rsidR="00D343FE" w:rsidRPr="00D1364F">
        <w:rPr>
          <w:rFonts w:ascii="Arial" w:hAnsi="Arial" w:cs="Arial"/>
          <w:b/>
          <w:caps/>
          <w:lang w:val="sv-SE"/>
        </w:rPr>
        <w:lastRenderedPageBreak/>
        <w:t>Standar 7</w:t>
      </w:r>
    </w:p>
    <w:p w:rsidR="00214CE6" w:rsidRPr="00D1364F" w:rsidRDefault="00D343FE" w:rsidP="00214CE6">
      <w:pPr>
        <w:ind w:left="1560" w:hanging="1560"/>
        <w:jc w:val="center"/>
        <w:rPr>
          <w:rFonts w:ascii="Arial" w:hAnsi="Arial" w:cs="Arial"/>
          <w:b/>
          <w:caps/>
          <w:lang w:val="sv-SE"/>
        </w:rPr>
      </w:pPr>
      <w:r w:rsidRPr="00D1364F">
        <w:rPr>
          <w:rFonts w:ascii="Arial" w:hAnsi="Arial" w:cs="Arial"/>
          <w:b/>
          <w:caps/>
          <w:lang w:val="sv-SE"/>
        </w:rPr>
        <w:t xml:space="preserve">Penelitian, Pengabdian Kepada Masyarakat, </w:t>
      </w:r>
    </w:p>
    <w:p w:rsidR="00D343FE" w:rsidRPr="00D1364F" w:rsidRDefault="00D343FE" w:rsidP="00214CE6">
      <w:pPr>
        <w:ind w:left="1560" w:hanging="1560"/>
        <w:jc w:val="center"/>
        <w:rPr>
          <w:rFonts w:ascii="Arial" w:hAnsi="Arial" w:cs="Arial"/>
          <w:b/>
          <w:caps/>
          <w:lang w:val="sv-SE"/>
        </w:rPr>
      </w:pPr>
      <w:r w:rsidRPr="00D1364F">
        <w:rPr>
          <w:rFonts w:ascii="Arial" w:hAnsi="Arial" w:cs="Arial"/>
          <w:b/>
          <w:caps/>
          <w:lang w:val="sv-SE"/>
        </w:rPr>
        <w:t xml:space="preserve">DAN </w:t>
      </w:r>
      <w:r w:rsidR="00606F6B" w:rsidRPr="00D1364F">
        <w:rPr>
          <w:rFonts w:ascii="Arial" w:hAnsi="Arial" w:cs="Arial"/>
          <w:b/>
          <w:caps/>
          <w:lang w:val="sv-SE"/>
        </w:rPr>
        <w:t>KERJA SAMA</w:t>
      </w:r>
    </w:p>
    <w:p w:rsidR="00214CE6" w:rsidRPr="00D1364F"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trPr>
          <w:tblHeader/>
        </w:trPr>
        <w:tc>
          <w:tcPr>
            <w:tcW w:w="918" w:type="dxa"/>
            <w:tcBorders>
              <w:top w:val="single" w:sz="4" w:space="0" w:color="auto"/>
              <w:bottom w:val="double" w:sz="4" w:space="0" w:color="auto"/>
            </w:tcBorders>
            <w:shd w:val="clear" w:color="auto" w:fill="C0C0C0"/>
            <w:vAlign w:val="center"/>
          </w:tcPr>
          <w:p w:rsidR="00D343FE" w:rsidRPr="00D1364F" w:rsidRDefault="00D343FE"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D1364F" w:rsidRDefault="00D343FE" w:rsidP="00214CE6">
            <w:pPr>
              <w:jc w:val="center"/>
              <w:rPr>
                <w:rFonts w:ascii="Arial" w:hAnsi="Arial" w:cs="Arial"/>
                <w:b/>
                <w:lang w:val="id-ID"/>
              </w:rPr>
            </w:pPr>
            <w:r w:rsidRPr="00D1364F">
              <w:rPr>
                <w:rFonts w:ascii="Arial" w:hAnsi="Arial" w:cs="Arial"/>
                <w:b/>
              </w:rPr>
              <w:t>No. Kolom</w:t>
            </w:r>
            <w:r w:rsidR="001B70CA" w:rsidRPr="00D1364F">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D1364F" w:rsidRDefault="00D343FE" w:rsidP="00214CE6">
            <w:pPr>
              <w:jc w:val="center"/>
              <w:rPr>
                <w:rFonts w:ascii="Arial" w:hAnsi="Arial" w:cs="Arial"/>
                <w:b/>
              </w:rPr>
            </w:pPr>
            <w:r w:rsidRPr="00D1364F">
              <w:rPr>
                <w:rFonts w:ascii="Arial" w:hAnsi="Arial" w:cs="Arial"/>
                <w:b/>
              </w:rPr>
              <w:t>Panduan Pengisian</w:t>
            </w:r>
          </w:p>
        </w:tc>
      </w:tr>
      <w:tr w:rsidR="00D1364F" w:rsidRPr="00D1364F">
        <w:trPr>
          <w:tblHeader/>
        </w:trPr>
        <w:tc>
          <w:tcPr>
            <w:tcW w:w="918" w:type="dxa"/>
            <w:tcBorders>
              <w:top w:val="double" w:sz="4" w:space="0" w:color="auto"/>
              <w:bottom w:val="nil"/>
            </w:tcBorders>
            <w:shd w:val="clear" w:color="auto" w:fill="auto"/>
            <w:vAlign w:val="center"/>
          </w:tcPr>
          <w:p w:rsidR="00D343FE" w:rsidRPr="00D1364F"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D1364F"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D1364F" w:rsidRDefault="00D343FE" w:rsidP="00214CE6">
            <w:pPr>
              <w:jc w:val="center"/>
              <w:rPr>
                <w:rFonts w:ascii="Arial" w:hAnsi="Arial" w:cs="Arial"/>
                <w:b/>
                <w:sz w:val="6"/>
                <w:szCs w:val="6"/>
              </w:rPr>
            </w:pPr>
          </w:p>
        </w:tc>
      </w:tr>
      <w:tr w:rsidR="00D1364F" w:rsidRPr="00D1364F" w:rsidTr="008452DE">
        <w:trPr>
          <w:trHeight w:val="3460"/>
        </w:trPr>
        <w:tc>
          <w:tcPr>
            <w:tcW w:w="918" w:type="dxa"/>
          </w:tcPr>
          <w:p w:rsidR="000273F2" w:rsidRPr="00D1364F" w:rsidRDefault="000273F2" w:rsidP="00214CE6">
            <w:pPr>
              <w:jc w:val="center"/>
              <w:rPr>
                <w:rFonts w:ascii="Arial" w:hAnsi="Arial" w:cs="Arial"/>
                <w:sz w:val="20"/>
                <w:szCs w:val="20"/>
              </w:rPr>
            </w:pPr>
            <w:r w:rsidRPr="00D1364F">
              <w:rPr>
                <w:rFonts w:ascii="Arial" w:hAnsi="Arial" w:cs="Arial"/>
                <w:sz w:val="20"/>
                <w:szCs w:val="20"/>
              </w:rPr>
              <w:t>7.1</w:t>
            </w:r>
          </w:p>
        </w:tc>
        <w:tc>
          <w:tcPr>
            <w:tcW w:w="1080" w:type="dxa"/>
          </w:tcPr>
          <w:p w:rsidR="000273F2" w:rsidRPr="00D1364F" w:rsidRDefault="000273F2" w:rsidP="00214CE6">
            <w:pPr>
              <w:jc w:val="center"/>
              <w:rPr>
                <w:rFonts w:ascii="Arial" w:hAnsi="Arial" w:cs="Arial"/>
                <w:sz w:val="20"/>
                <w:szCs w:val="20"/>
              </w:rPr>
            </w:pPr>
            <w:r w:rsidRPr="00D1364F">
              <w:rPr>
                <w:rFonts w:ascii="Arial" w:hAnsi="Arial" w:cs="Arial"/>
                <w:sz w:val="20"/>
                <w:szCs w:val="20"/>
              </w:rPr>
              <w:t>(2) - (5)</w:t>
            </w:r>
          </w:p>
        </w:tc>
        <w:tc>
          <w:tcPr>
            <w:tcW w:w="7020" w:type="dxa"/>
          </w:tcPr>
          <w:p w:rsidR="000273F2" w:rsidRPr="00D1364F" w:rsidRDefault="000273F2" w:rsidP="00214CE6">
            <w:pPr>
              <w:jc w:val="both"/>
              <w:rPr>
                <w:rFonts w:ascii="Arial" w:hAnsi="Arial" w:cs="Arial"/>
                <w:sz w:val="20"/>
                <w:szCs w:val="20"/>
              </w:rPr>
            </w:pPr>
            <w:r w:rsidRPr="00D1364F">
              <w:rPr>
                <w:rFonts w:ascii="Arial" w:hAnsi="Arial" w:cs="Arial"/>
                <w:sz w:val="20"/>
                <w:szCs w:val="20"/>
                <w:lang w:val="fi-FI"/>
              </w:rPr>
              <w:t>Jelaskan keberadaan agenda penelitian (</w:t>
            </w:r>
            <w:r w:rsidRPr="00D1364F">
              <w:rPr>
                <w:rFonts w:ascii="Arial" w:hAnsi="Arial" w:cs="Arial"/>
                <w:i/>
                <w:sz w:val="20"/>
                <w:szCs w:val="20"/>
                <w:lang w:val="fi-FI"/>
              </w:rPr>
              <w:t>road map</w:t>
            </w:r>
            <w:r w:rsidRPr="00D1364F">
              <w:rPr>
                <w:rFonts w:ascii="Arial" w:hAnsi="Arial" w:cs="Arial"/>
                <w:sz w:val="20"/>
                <w:szCs w:val="20"/>
                <w:lang w:val="fi-FI"/>
              </w:rPr>
              <w:t xml:space="preserve">), mencakup informasi tentang: </w:t>
            </w:r>
            <w:r w:rsidRPr="00D1364F">
              <w:rPr>
                <w:rFonts w:ascii="Arial" w:hAnsi="Arial" w:cs="Arial"/>
                <w:sz w:val="20"/>
                <w:szCs w:val="20"/>
              </w:rPr>
              <w:t xml:space="preserve">keberadaan </w:t>
            </w:r>
            <w:r w:rsidRPr="00D1364F">
              <w:rPr>
                <w:rFonts w:ascii="Arial" w:hAnsi="Arial" w:cs="Arial"/>
                <w:i/>
                <w:sz w:val="20"/>
                <w:szCs w:val="20"/>
              </w:rPr>
              <w:t>road map</w:t>
            </w:r>
            <w:r w:rsidRPr="00D1364F">
              <w:rPr>
                <w:rFonts w:ascii="Arial" w:hAnsi="Arial" w:cs="Arial"/>
                <w:sz w:val="20"/>
                <w:szCs w:val="20"/>
              </w:rPr>
              <w:t xml:space="preserve">, dan kesesuaian </w:t>
            </w:r>
            <w:r w:rsidRPr="00D1364F">
              <w:rPr>
                <w:rFonts w:ascii="Arial" w:hAnsi="Arial" w:cs="Arial"/>
                <w:i/>
                <w:sz w:val="20"/>
                <w:szCs w:val="20"/>
              </w:rPr>
              <w:t>road map</w:t>
            </w:r>
            <w:r w:rsidRPr="00D1364F">
              <w:rPr>
                <w:rFonts w:ascii="Arial" w:hAnsi="Arial" w:cs="Arial"/>
                <w:sz w:val="20"/>
                <w:szCs w:val="20"/>
              </w:rPr>
              <w:t xml:space="preserve"> penelitian dengan sarana prasarana, sumber daya manusia, dan kesesuaian dengan masalah kesehatan masyarakat, serta pelaksanaannya.</w:t>
            </w:r>
          </w:p>
          <w:p w:rsidR="000273F2" w:rsidRPr="00D1364F" w:rsidRDefault="000273F2" w:rsidP="00214CE6">
            <w:pPr>
              <w:jc w:val="both"/>
              <w:rPr>
                <w:rFonts w:ascii="Arial" w:hAnsi="Arial" w:cs="Arial"/>
                <w:sz w:val="20"/>
                <w:szCs w:val="20"/>
              </w:rPr>
            </w:pPr>
          </w:p>
          <w:p w:rsidR="000273F2" w:rsidRPr="00D1364F" w:rsidRDefault="000273F2" w:rsidP="00214CE6">
            <w:pPr>
              <w:jc w:val="both"/>
              <w:rPr>
                <w:rFonts w:ascii="Arial" w:hAnsi="Arial" w:cs="Arial"/>
                <w:sz w:val="20"/>
                <w:szCs w:val="20"/>
              </w:rPr>
            </w:pPr>
            <w:r w:rsidRPr="00D1364F">
              <w:rPr>
                <w:rFonts w:ascii="Arial" w:hAnsi="Arial" w:cs="Arial"/>
                <w:sz w:val="20"/>
                <w:szCs w:val="20"/>
              </w:rPr>
              <w:t>Tuliskan jumlah judul penelitian dosen tetap yang dipilah berdasarkan sumber pendanaannya.</w:t>
            </w:r>
          </w:p>
          <w:p w:rsidR="000273F2" w:rsidRPr="00D1364F" w:rsidRDefault="000273F2" w:rsidP="00214CE6">
            <w:pPr>
              <w:jc w:val="both"/>
              <w:rPr>
                <w:rFonts w:ascii="Arial" w:hAnsi="Arial" w:cs="Arial"/>
                <w:sz w:val="20"/>
                <w:szCs w:val="20"/>
              </w:rPr>
            </w:pPr>
            <w:r w:rsidRPr="00D1364F">
              <w:rPr>
                <w:rFonts w:ascii="Arial" w:hAnsi="Arial" w:cs="Arial"/>
                <w:sz w:val="20"/>
                <w:szCs w:val="20"/>
              </w:rPr>
              <w:t xml:space="preserve">Kolom (2): Nama dosen </w:t>
            </w:r>
          </w:p>
          <w:p w:rsidR="000273F2" w:rsidRPr="00D1364F" w:rsidRDefault="000273F2" w:rsidP="00214CE6">
            <w:pPr>
              <w:jc w:val="both"/>
              <w:rPr>
                <w:rFonts w:ascii="Arial" w:hAnsi="Arial" w:cs="Arial"/>
                <w:sz w:val="20"/>
                <w:szCs w:val="20"/>
              </w:rPr>
            </w:pPr>
            <w:r w:rsidRPr="00D1364F">
              <w:rPr>
                <w:rFonts w:ascii="Arial" w:hAnsi="Arial" w:cs="Arial"/>
                <w:sz w:val="20"/>
                <w:szCs w:val="20"/>
              </w:rPr>
              <w:t>Kolom (3): Agenda penelitian</w:t>
            </w:r>
          </w:p>
          <w:p w:rsidR="000273F2" w:rsidRPr="00D1364F" w:rsidRDefault="000273F2" w:rsidP="00214CE6">
            <w:pPr>
              <w:jc w:val="both"/>
              <w:rPr>
                <w:rFonts w:ascii="Arial" w:hAnsi="Arial" w:cs="Arial"/>
                <w:sz w:val="20"/>
                <w:szCs w:val="20"/>
              </w:rPr>
            </w:pPr>
            <w:r w:rsidRPr="00D1364F">
              <w:rPr>
                <w:rFonts w:ascii="Arial" w:hAnsi="Arial" w:cs="Arial"/>
                <w:sz w:val="20"/>
                <w:szCs w:val="20"/>
              </w:rPr>
              <w:t xml:space="preserve">Kolom (4): Judul penelitian dalam agenda penelitian </w:t>
            </w:r>
          </w:p>
          <w:p w:rsidR="000273F2" w:rsidRPr="00D1364F" w:rsidRDefault="000273F2" w:rsidP="00214CE6">
            <w:pPr>
              <w:jc w:val="both"/>
              <w:rPr>
                <w:rFonts w:ascii="Arial" w:hAnsi="Arial" w:cs="Arial"/>
                <w:sz w:val="20"/>
                <w:szCs w:val="20"/>
              </w:rPr>
            </w:pPr>
            <w:r w:rsidRPr="00D1364F">
              <w:rPr>
                <w:rFonts w:ascii="Arial" w:hAnsi="Arial" w:cs="Arial"/>
                <w:sz w:val="20"/>
                <w:szCs w:val="20"/>
              </w:rPr>
              <w:t xml:space="preserve">Kolom (5): Nama jaringan penelitian yang terlibat </w:t>
            </w:r>
          </w:p>
          <w:p w:rsidR="000273F2" w:rsidRPr="00D1364F" w:rsidRDefault="000273F2" w:rsidP="00214CE6">
            <w:pPr>
              <w:jc w:val="both"/>
              <w:rPr>
                <w:rFonts w:ascii="Arial" w:hAnsi="Arial" w:cs="Arial"/>
                <w:sz w:val="20"/>
                <w:szCs w:val="20"/>
              </w:rPr>
            </w:pPr>
          </w:p>
          <w:p w:rsidR="000273F2" w:rsidRPr="00D1364F" w:rsidRDefault="000273F2" w:rsidP="00214CE6">
            <w:pPr>
              <w:jc w:val="both"/>
              <w:rPr>
                <w:rFonts w:ascii="Arial" w:hAnsi="Arial" w:cs="Arial"/>
                <w:sz w:val="20"/>
                <w:szCs w:val="20"/>
              </w:rPr>
            </w:pPr>
            <w:r w:rsidRPr="00D1364F">
              <w:rPr>
                <w:rFonts w:ascii="Arial" w:hAnsi="Arial" w:cs="Arial"/>
                <w:sz w:val="20"/>
                <w:szCs w:val="20"/>
              </w:rPr>
              <w:t>TS = Tahun akademik penuh yang terakhir.</w:t>
            </w:r>
          </w:p>
          <w:p w:rsidR="000273F2" w:rsidRPr="00D1364F" w:rsidRDefault="000273F2" w:rsidP="00214CE6">
            <w:pPr>
              <w:jc w:val="both"/>
              <w:rPr>
                <w:rFonts w:ascii="Arial" w:hAnsi="Arial" w:cs="Arial"/>
                <w:sz w:val="20"/>
                <w:szCs w:val="20"/>
              </w:rPr>
            </w:pPr>
            <w:r w:rsidRPr="00D1364F">
              <w:rPr>
                <w:rFonts w:ascii="Arial" w:hAnsi="Arial" w:cs="Arial"/>
                <w:sz w:val="20"/>
                <w:szCs w:val="20"/>
              </w:rPr>
              <w:t>TS-1 = Tahun akademik penuh setahun sebelum TS.</w:t>
            </w:r>
          </w:p>
          <w:p w:rsidR="000273F2" w:rsidRPr="00D1364F" w:rsidRDefault="000273F2" w:rsidP="00214CE6">
            <w:pPr>
              <w:jc w:val="both"/>
              <w:rPr>
                <w:rFonts w:ascii="Arial" w:hAnsi="Arial" w:cs="Arial"/>
                <w:sz w:val="20"/>
                <w:szCs w:val="20"/>
              </w:rPr>
            </w:pPr>
            <w:r w:rsidRPr="00D1364F">
              <w:rPr>
                <w:rFonts w:ascii="Arial" w:hAnsi="Arial" w:cs="Arial"/>
                <w:sz w:val="20"/>
                <w:szCs w:val="20"/>
              </w:rPr>
              <w:t>TS-2 = Tahun akademik penuh dua tahun sebelum TS.</w:t>
            </w:r>
          </w:p>
          <w:p w:rsidR="003B176A" w:rsidRPr="00D1364F" w:rsidRDefault="003B176A" w:rsidP="00214CE6">
            <w:pPr>
              <w:jc w:val="both"/>
              <w:rPr>
                <w:rFonts w:ascii="Arial" w:hAnsi="Arial" w:cs="Arial"/>
                <w:sz w:val="20"/>
                <w:szCs w:val="20"/>
              </w:rPr>
            </w:pPr>
          </w:p>
        </w:tc>
      </w:tr>
      <w:tr w:rsidR="00D1364F" w:rsidRPr="00D1364F" w:rsidTr="003B176A">
        <w:trPr>
          <w:trHeight w:val="2456"/>
        </w:trPr>
        <w:tc>
          <w:tcPr>
            <w:tcW w:w="918" w:type="dxa"/>
          </w:tcPr>
          <w:p w:rsidR="00CB5747" w:rsidRPr="00D1364F" w:rsidRDefault="00CB5747" w:rsidP="00214CE6">
            <w:pPr>
              <w:jc w:val="center"/>
              <w:rPr>
                <w:rFonts w:ascii="Arial" w:hAnsi="Arial" w:cs="Arial"/>
                <w:sz w:val="20"/>
                <w:szCs w:val="20"/>
              </w:rPr>
            </w:pPr>
            <w:r w:rsidRPr="00D1364F">
              <w:rPr>
                <w:rFonts w:ascii="Arial" w:hAnsi="Arial" w:cs="Arial"/>
                <w:sz w:val="20"/>
                <w:szCs w:val="20"/>
              </w:rPr>
              <w:t>7.2.1</w:t>
            </w:r>
          </w:p>
        </w:tc>
        <w:tc>
          <w:tcPr>
            <w:tcW w:w="1080" w:type="dxa"/>
          </w:tcPr>
          <w:p w:rsidR="00CB5747" w:rsidRPr="00D1364F" w:rsidRDefault="00CB5747" w:rsidP="00214CE6">
            <w:pPr>
              <w:jc w:val="center"/>
              <w:rPr>
                <w:rFonts w:ascii="Arial" w:hAnsi="Arial" w:cs="Arial"/>
                <w:sz w:val="20"/>
                <w:szCs w:val="20"/>
              </w:rPr>
            </w:pPr>
            <w:r w:rsidRPr="00D1364F">
              <w:rPr>
                <w:rFonts w:ascii="Arial" w:hAnsi="Arial" w:cs="Arial"/>
                <w:sz w:val="20"/>
                <w:szCs w:val="20"/>
              </w:rPr>
              <w:t>(2) – (8)</w:t>
            </w:r>
          </w:p>
        </w:tc>
        <w:tc>
          <w:tcPr>
            <w:tcW w:w="7020" w:type="dxa"/>
          </w:tcPr>
          <w:p w:rsidR="00CB5747" w:rsidRPr="00D1364F" w:rsidRDefault="00CB5747" w:rsidP="00214CE6">
            <w:pPr>
              <w:jc w:val="both"/>
              <w:rPr>
                <w:rFonts w:ascii="Arial" w:hAnsi="Arial" w:cs="Arial"/>
                <w:sz w:val="20"/>
                <w:szCs w:val="20"/>
              </w:rPr>
            </w:pPr>
            <w:r w:rsidRPr="00D1364F">
              <w:rPr>
                <w:rFonts w:ascii="Arial" w:hAnsi="Arial" w:cs="Arial"/>
                <w:sz w:val="20"/>
                <w:szCs w:val="20"/>
                <w:lang w:val="id-ID"/>
              </w:rPr>
              <w:t>Tuliskan judul artikel ilmiah/karya ilmiah/buku yang dipublikasikan selama tiga tahun terakhir oleh dosen di RS Pendidikan Utama PS dengan mengikuti format tabel berikut</w:t>
            </w:r>
            <w:r w:rsidRPr="00D1364F">
              <w:rPr>
                <w:rFonts w:ascii="Arial" w:hAnsi="Arial" w:cs="Arial"/>
                <w:sz w:val="20"/>
                <w:szCs w:val="20"/>
              </w:rPr>
              <w:t xml:space="preserve">: </w:t>
            </w:r>
          </w:p>
          <w:p w:rsidR="0066496F" w:rsidRPr="00D1364F" w:rsidRDefault="0066496F" w:rsidP="00214CE6">
            <w:pPr>
              <w:jc w:val="both"/>
              <w:rPr>
                <w:rFonts w:ascii="Arial" w:hAnsi="Arial" w:cs="Arial"/>
                <w:sz w:val="20"/>
                <w:szCs w:val="20"/>
              </w:rPr>
            </w:pPr>
            <w:r w:rsidRPr="00D1364F">
              <w:rPr>
                <w:rFonts w:ascii="Arial" w:hAnsi="Arial" w:cs="Arial"/>
                <w:sz w:val="20"/>
                <w:szCs w:val="20"/>
              </w:rPr>
              <w:t xml:space="preserve">Kolom (2): Judul penelitian </w:t>
            </w:r>
          </w:p>
          <w:p w:rsidR="0066496F" w:rsidRPr="00D1364F" w:rsidRDefault="0066496F" w:rsidP="00214CE6">
            <w:pPr>
              <w:jc w:val="both"/>
              <w:rPr>
                <w:rFonts w:ascii="Arial" w:hAnsi="Arial" w:cs="Arial"/>
                <w:sz w:val="20"/>
                <w:szCs w:val="20"/>
              </w:rPr>
            </w:pPr>
            <w:r w:rsidRPr="00D1364F">
              <w:rPr>
                <w:rFonts w:ascii="Arial" w:hAnsi="Arial" w:cs="Arial"/>
                <w:sz w:val="20"/>
                <w:szCs w:val="20"/>
              </w:rPr>
              <w:t xml:space="preserve">Kolom (3): Nama dosen penulis </w:t>
            </w:r>
          </w:p>
          <w:p w:rsidR="0066496F" w:rsidRPr="00D1364F" w:rsidRDefault="0066496F" w:rsidP="00214CE6">
            <w:pPr>
              <w:jc w:val="both"/>
              <w:rPr>
                <w:rFonts w:ascii="Arial" w:hAnsi="Arial" w:cs="Arial"/>
                <w:sz w:val="20"/>
                <w:szCs w:val="20"/>
              </w:rPr>
            </w:pPr>
            <w:r w:rsidRPr="00D1364F">
              <w:rPr>
                <w:rFonts w:ascii="Arial" w:hAnsi="Arial" w:cs="Arial"/>
                <w:sz w:val="20"/>
                <w:szCs w:val="20"/>
              </w:rPr>
              <w:t xml:space="preserve">Kolom (4): Judul majalah/buku/tempat penyajian makalah </w:t>
            </w:r>
          </w:p>
          <w:p w:rsidR="0066496F" w:rsidRPr="00D1364F" w:rsidRDefault="0066496F" w:rsidP="00214CE6">
            <w:pPr>
              <w:jc w:val="both"/>
              <w:rPr>
                <w:rFonts w:ascii="Arial" w:hAnsi="Arial" w:cs="Arial"/>
                <w:sz w:val="20"/>
                <w:szCs w:val="20"/>
              </w:rPr>
            </w:pPr>
            <w:r w:rsidRPr="00D1364F">
              <w:rPr>
                <w:rFonts w:ascii="Arial" w:hAnsi="Arial" w:cs="Arial"/>
                <w:sz w:val="20"/>
                <w:szCs w:val="20"/>
              </w:rPr>
              <w:t xml:space="preserve">Kolom (5): Tahun publikasi/penyajian </w:t>
            </w:r>
          </w:p>
          <w:p w:rsidR="0066496F" w:rsidRPr="00D1364F" w:rsidRDefault="0066496F" w:rsidP="00214CE6">
            <w:pPr>
              <w:jc w:val="both"/>
              <w:rPr>
                <w:rFonts w:ascii="Arial" w:hAnsi="Arial" w:cs="Arial"/>
                <w:sz w:val="20"/>
                <w:szCs w:val="20"/>
              </w:rPr>
            </w:pPr>
            <w:r w:rsidRPr="00D1364F">
              <w:rPr>
                <w:rFonts w:ascii="Arial" w:hAnsi="Arial" w:cs="Arial"/>
                <w:sz w:val="20"/>
                <w:szCs w:val="20"/>
              </w:rPr>
              <w:t>Kolom (6): Beri tanda V jika tingkat lokal.</w:t>
            </w:r>
          </w:p>
          <w:p w:rsidR="0066496F" w:rsidRPr="00D1364F" w:rsidRDefault="0066496F" w:rsidP="00214CE6">
            <w:pPr>
              <w:jc w:val="both"/>
              <w:rPr>
                <w:rFonts w:ascii="Arial" w:hAnsi="Arial" w:cs="Arial"/>
                <w:sz w:val="20"/>
                <w:szCs w:val="20"/>
              </w:rPr>
            </w:pPr>
            <w:r w:rsidRPr="00D1364F">
              <w:rPr>
                <w:rFonts w:ascii="Arial" w:hAnsi="Arial" w:cs="Arial"/>
                <w:sz w:val="20"/>
                <w:szCs w:val="20"/>
              </w:rPr>
              <w:t xml:space="preserve">Kolom (7): Beri tanda V jika tingkat nasional </w:t>
            </w:r>
          </w:p>
          <w:p w:rsidR="0066496F" w:rsidRPr="00D1364F" w:rsidRDefault="0066496F" w:rsidP="00214CE6">
            <w:pPr>
              <w:jc w:val="both"/>
              <w:rPr>
                <w:rFonts w:ascii="Arial" w:hAnsi="Arial" w:cs="Arial"/>
                <w:sz w:val="20"/>
                <w:szCs w:val="20"/>
              </w:rPr>
            </w:pPr>
            <w:r w:rsidRPr="00D1364F">
              <w:rPr>
                <w:rFonts w:ascii="Arial" w:hAnsi="Arial" w:cs="Arial"/>
                <w:sz w:val="20"/>
                <w:szCs w:val="20"/>
              </w:rPr>
              <w:t>Kolom (8): Beri tanda V jika tingkat internasional</w:t>
            </w:r>
          </w:p>
        </w:tc>
      </w:tr>
      <w:tr w:rsidR="00D1364F" w:rsidRPr="00D1364F">
        <w:tc>
          <w:tcPr>
            <w:tcW w:w="918" w:type="dxa"/>
            <w:tcBorders>
              <w:bottom w:val="single" w:sz="4" w:space="0" w:color="auto"/>
            </w:tcBorders>
          </w:tcPr>
          <w:p w:rsidR="00E24629" w:rsidRPr="00D1364F" w:rsidRDefault="00097CD3" w:rsidP="00214CE6">
            <w:pPr>
              <w:jc w:val="center"/>
              <w:rPr>
                <w:rFonts w:ascii="Arial" w:hAnsi="Arial" w:cs="Arial"/>
                <w:sz w:val="20"/>
                <w:szCs w:val="20"/>
              </w:rPr>
            </w:pPr>
            <w:r w:rsidRPr="00D1364F">
              <w:rPr>
                <w:rFonts w:ascii="Arial" w:hAnsi="Arial" w:cs="Arial"/>
                <w:sz w:val="20"/>
                <w:szCs w:val="20"/>
              </w:rPr>
              <w:t>7.2</w:t>
            </w:r>
            <w:r w:rsidR="00A50790" w:rsidRPr="00D1364F">
              <w:rPr>
                <w:rFonts w:ascii="Arial" w:hAnsi="Arial" w:cs="Arial"/>
                <w:sz w:val="20"/>
                <w:szCs w:val="20"/>
              </w:rPr>
              <w:t>.2</w:t>
            </w:r>
          </w:p>
        </w:tc>
        <w:tc>
          <w:tcPr>
            <w:tcW w:w="1080" w:type="dxa"/>
            <w:tcBorders>
              <w:bottom w:val="nil"/>
            </w:tcBorders>
          </w:tcPr>
          <w:p w:rsidR="00E24629" w:rsidRPr="00D1364F" w:rsidRDefault="00F96CD0" w:rsidP="00214CE6">
            <w:pPr>
              <w:jc w:val="center"/>
              <w:rPr>
                <w:rFonts w:ascii="Arial" w:hAnsi="Arial" w:cs="Arial"/>
                <w:sz w:val="20"/>
                <w:szCs w:val="20"/>
              </w:rPr>
            </w:pPr>
            <w:r w:rsidRPr="00D1364F">
              <w:rPr>
                <w:rFonts w:ascii="Arial" w:hAnsi="Arial" w:cs="Arial"/>
                <w:sz w:val="20"/>
                <w:szCs w:val="20"/>
              </w:rPr>
              <w:t>(2)</w:t>
            </w:r>
            <w:r w:rsidR="00097CD3" w:rsidRPr="00D1364F">
              <w:rPr>
                <w:rFonts w:ascii="Arial" w:hAnsi="Arial" w:cs="Arial"/>
                <w:sz w:val="20"/>
                <w:szCs w:val="20"/>
              </w:rPr>
              <w:t xml:space="preserve"> </w:t>
            </w:r>
            <w:r w:rsidRPr="00D1364F">
              <w:rPr>
                <w:rFonts w:ascii="Arial" w:hAnsi="Arial" w:cs="Arial"/>
                <w:sz w:val="20"/>
                <w:szCs w:val="20"/>
              </w:rPr>
              <w:t>-</w:t>
            </w:r>
            <w:r w:rsidR="00097CD3" w:rsidRPr="00D1364F">
              <w:rPr>
                <w:rFonts w:ascii="Arial" w:hAnsi="Arial" w:cs="Arial"/>
                <w:sz w:val="20"/>
                <w:szCs w:val="20"/>
              </w:rPr>
              <w:t xml:space="preserve"> </w:t>
            </w:r>
            <w:r w:rsidRPr="00D1364F">
              <w:rPr>
                <w:rFonts w:ascii="Arial" w:hAnsi="Arial" w:cs="Arial"/>
                <w:sz w:val="20"/>
                <w:szCs w:val="20"/>
              </w:rPr>
              <w:t>(3)</w:t>
            </w:r>
          </w:p>
        </w:tc>
        <w:tc>
          <w:tcPr>
            <w:tcW w:w="7020" w:type="dxa"/>
            <w:tcBorders>
              <w:bottom w:val="single" w:sz="4" w:space="0" w:color="auto"/>
            </w:tcBorders>
          </w:tcPr>
          <w:p w:rsidR="00E24629" w:rsidRPr="00D1364F" w:rsidRDefault="00E24629" w:rsidP="00214CE6">
            <w:pPr>
              <w:jc w:val="both"/>
              <w:rPr>
                <w:rFonts w:ascii="Arial" w:hAnsi="Arial" w:cs="Arial"/>
                <w:sz w:val="20"/>
                <w:szCs w:val="20"/>
              </w:rPr>
            </w:pPr>
            <w:bookmarkStart w:id="11" w:name="OLE_LINK51"/>
            <w:bookmarkStart w:id="12" w:name="OLE_LINK52"/>
            <w:r w:rsidRPr="00D1364F">
              <w:rPr>
                <w:rFonts w:ascii="Arial" w:hAnsi="Arial" w:cs="Arial"/>
                <w:sz w:val="20"/>
                <w:szCs w:val="20"/>
              </w:rPr>
              <w:t xml:space="preserve">Keterlibatan </w:t>
            </w:r>
            <w:r w:rsidR="00E063F7" w:rsidRPr="00D1364F">
              <w:rPr>
                <w:rFonts w:ascii="Arial" w:hAnsi="Arial" w:cs="Arial"/>
                <w:sz w:val="20"/>
                <w:szCs w:val="20"/>
              </w:rPr>
              <w:t>peserta didik</w:t>
            </w:r>
            <w:r w:rsidRPr="00D1364F">
              <w:rPr>
                <w:rFonts w:ascii="Arial" w:hAnsi="Arial" w:cs="Arial"/>
                <w:sz w:val="20"/>
                <w:szCs w:val="20"/>
              </w:rPr>
              <w:t xml:space="preserve"> dalam kegiatan penelitian dosen</w:t>
            </w:r>
            <w:r w:rsidR="00543E6F" w:rsidRPr="00D1364F">
              <w:rPr>
                <w:rFonts w:ascii="Arial" w:hAnsi="Arial" w:cs="Arial"/>
                <w:sz w:val="20"/>
                <w:szCs w:val="20"/>
              </w:rPr>
              <w:t xml:space="preserve"> dalam satu tahun terakhir (TS)</w:t>
            </w:r>
            <w:r w:rsidRPr="00D1364F">
              <w:rPr>
                <w:rFonts w:ascii="Arial" w:hAnsi="Arial" w:cs="Arial"/>
                <w:sz w:val="20"/>
                <w:szCs w:val="20"/>
              </w:rPr>
              <w:t xml:space="preserve">. </w:t>
            </w:r>
            <w:bookmarkEnd w:id="11"/>
            <w:bookmarkEnd w:id="12"/>
          </w:p>
          <w:p w:rsidR="00F96CD0" w:rsidRPr="00D1364F" w:rsidRDefault="00F96CD0" w:rsidP="00214CE6">
            <w:pPr>
              <w:jc w:val="both"/>
              <w:rPr>
                <w:rFonts w:ascii="Arial" w:hAnsi="Arial" w:cs="Arial"/>
                <w:sz w:val="20"/>
                <w:szCs w:val="20"/>
              </w:rPr>
            </w:pPr>
            <w:r w:rsidRPr="00D1364F">
              <w:rPr>
                <w:rFonts w:ascii="Arial" w:hAnsi="Arial" w:cs="Arial"/>
                <w:sz w:val="20"/>
                <w:szCs w:val="20"/>
              </w:rPr>
              <w:t>Kolom (2)</w:t>
            </w:r>
            <w:r w:rsidR="00A50790" w:rsidRPr="00D1364F">
              <w:rPr>
                <w:rFonts w:ascii="Arial" w:hAnsi="Arial" w:cs="Arial"/>
                <w:sz w:val="20"/>
                <w:szCs w:val="20"/>
              </w:rPr>
              <w:t>: N</w:t>
            </w:r>
            <w:r w:rsidRPr="00D1364F">
              <w:rPr>
                <w:rFonts w:ascii="Arial" w:hAnsi="Arial" w:cs="Arial"/>
                <w:sz w:val="20"/>
                <w:szCs w:val="20"/>
              </w:rPr>
              <w:t xml:space="preserve">ama dosen yang melakukan penelitian dengan melibatkan </w:t>
            </w:r>
            <w:r w:rsidR="00E063F7" w:rsidRPr="00D1364F">
              <w:rPr>
                <w:rFonts w:ascii="Arial" w:hAnsi="Arial" w:cs="Arial"/>
                <w:sz w:val="20"/>
                <w:szCs w:val="20"/>
              </w:rPr>
              <w:t>peserta didik</w:t>
            </w:r>
          </w:p>
          <w:p w:rsidR="00A50790" w:rsidRPr="00D1364F" w:rsidRDefault="00A50790" w:rsidP="00214CE6">
            <w:pPr>
              <w:jc w:val="both"/>
              <w:rPr>
                <w:rFonts w:ascii="Arial" w:hAnsi="Arial" w:cs="Arial"/>
                <w:sz w:val="20"/>
                <w:szCs w:val="20"/>
              </w:rPr>
            </w:pPr>
            <w:r w:rsidRPr="00D1364F">
              <w:rPr>
                <w:rFonts w:ascii="Arial" w:hAnsi="Arial" w:cs="Arial"/>
                <w:sz w:val="20"/>
                <w:szCs w:val="20"/>
              </w:rPr>
              <w:t>Kolom (3): Topik penelitian</w:t>
            </w:r>
          </w:p>
          <w:p w:rsidR="00F96CD0" w:rsidRPr="00D1364F" w:rsidRDefault="00A50790" w:rsidP="00214CE6">
            <w:pPr>
              <w:jc w:val="both"/>
              <w:rPr>
                <w:rFonts w:ascii="Arial" w:hAnsi="Arial" w:cs="Arial"/>
                <w:sz w:val="20"/>
                <w:szCs w:val="20"/>
              </w:rPr>
            </w:pPr>
            <w:r w:rsidRPr="00D1364F">
              <w:rPr>
                <w:rFonts w:ascii="Arial" w:hAnsi="Arial" w:cs="Arial"/>
                <w:sz w:val="20"/>
                <w:szCs w:val="20"/>
              </w:rPr>
              <w:t>Kolom (4)  J</w:t>
            </w:r>
            <w:r w:rsidR="00F96CD0" w:rsidRPr="00D1364F">
              <w:rPr>
                <w:rFonts w:ascii="Arial" w:hAnsi="Arial" w:cs="Arial"/>
                <w:sz w:val="20"/>
                <w:szCs w:val="20"/>
              </w:rPr>
              <w:t xml:space="preserve">umlah </w:t>
            </w:r>
            <w:r w:rsidR="00E063F7" w:rsidRPr="00D1364F">
              <w:rPr>
                <w:rFonts w:ascii="Arial" w:hAnsi="Arial" w:cs="Arial"/>
                <w:sz w:val="20"/>
                <w:szCs w:val="20"/>
              </w:rPr>
              <w:t>peserta didik</w:t>
            </w:r>
            <w:r w:rsidR="00F96CD0" w:rsidRPr="00D1364F">
              <w:rPr>
                <w:rFonts w:ascii="Arial" w:hAnsi="Arial" w:cs="Arial"/>
                <w:sz w:val="20"/>
                <w:szCs w:val="20"/>
              </w:rPr>
              <w:t xml:space="preserve"> yang terlibat dalam penelitian dosen tersebut</w:t>
            </w:r>
          </w:p>
          <w:p w:rsidR="00A50790" w:rsidRPr="00D1364F" w:rsidRDefault="00A50790" w:rsidP="00214CE6">
            <w:pPr>
              <w:jc w:val="both"/>
              <w:rPr>
                <w:rFonts w:ascii="Arial" w:hAnsi="Arial" w:cs="Arial"/>
                <w:sz w:val="20"/>
                <w:szCs w:val="20"/>
              </w:rPr>
            </w:pPr>
          </w:p>
          <w:p w:rsidR="00F96CD0" w:rsidRPr="00D1364F" w:rsidRDefault="00F96CD0" w:rsidP="00214CE6">
            <w:pPr>
              <w:jc w:val="both"/>
              <w:rPr>
                <w:rFonts w:ascii="Arial" w:hAnsi="Arial" w:cs="Arial"/>
                <w:sz w:val="20"/>
                <w:szCs w:val="20"/>
              </w:rPr>
            </w:pPr>
            <w:r w:rsidRPr="00D1364F">
              <w:rPr>
                <w:rFonts w:ascii="Arial" w:hAnsi="Arial" w:cs="Arial"/>
                <w:sz w:val="20"/>
                <w:szCs w:val="20"/>
              </w:rPr>
              <w:t xml:space="preserve">Baris Jumlah diisi jumlah dosen dan </w:t>
            </w:r>
            <w:r w:rsidR="00E063F7" w:rsidRPr="00D1364F">
              <w:rPr>
                <w:rFonts w:ascii="Arial" w:hAnsi="Arial" w:cs="Arial"/>
                <w:sz w:val="20"/>
                <w:szCs w:val="20"/>
              </w:rPr>
              <w:t>peserta didik</w:t>
            </w:r>
            <w:r w:rsidRPr="00D1364F">
              <w:rPr>
                <w:rFonts w:ascii="Arial" w:hAnsi="Arial" w:cs="Arial"/>
                <w:sz w:val="20"/>
                <w:szCs w:val="20"/>
              </w:rPr>
              <w:t xml:space="preserve"> yang melakukan penelitian</w:t>
            </w:r>
          </w:p>
          <w:p w:rsidR="00097CD3" w:rsidRPr="00D1364F" w:rsidRDefault="00097CD3" w:rsidP="00214CE6">
            <w:pPr>
              <w:jc w:val="both"/>
              <w:rPr>
                <w:rFonts w:ascii="Arial" w:hAnsi="Arial" w:cs="Arial"/>
                <w:sz w:val="20"/>
                <w:szCs w:val="20"/>
              </w:rPr>
            </w:pPr>
          </w:p>
          <w:p w:rsidR="00543E6F" w:rsidRPr="00D1364F" w:rsidRDefault="00097CD3" w:rsidP="00214CE6">
            <w:pPr>
              <w:jc w:val="both"/>
              <w:rPr>
                <w:rFonts w:ascii="Arial" w:hAnsi="Arial" w:cs="Arial"/>
                <w:sz w:val="20"/>
                <w:szCs w:val="20"/>
              </w:rPr>
            </w:pPr>
            <w:r w:rsidRPr="00D1364F">
              <w:rPr>
                <w:rFonts w:ascii="Arial" w:hAnsi="Arial" w:cs="Arial"/>
                <w:sz w:val="20"/>
                <w:szCs w:val="20"/>
              </w:rPr>
              <w:t>Yang dimaksud penelitian dosen adalah penelitian yang usulan penelitiannya diajukan oleh dosen yang ber</w:t>
            </w:r>
            <w:r w:rsidR="00654DA3" w:rsidRPr="00D1364F">
              <w:rPr>
                <w:rFonts w:ascii="Arial" w:hAnsi="Arial" w:cs="Arial"/>
                <w:sz w:val="20"/>
                <w:szCs w:val="20"/>
              </w:rPr>
              <w:t>s</w:t>
            </w:r>
            <w:r w:rsidRPr="00D1364F">
              <w:rPr>
                <w:rFonts w:ascii="Arial" w:hAnsi="Arial" w:cs="Arial"/>
                <w:sz w:val="20"/>
                <w:szCs w:val="20"/>
              </w:rPr>
              <w:t>angkutan.</w:t>
            </w:r>
          </w:p>
          <w:p w:rsidR="003B176A" w:rsidRPr="00D1364F" w:rsidRDefault="003B176A" w:rsidP="00214CE6">
            <w:pPr>
              <w:jc w:val="both"/>
              <w:rPr>
                <w:rFonts w:ascii="Arial" w:hAnsi="Arial" w:cs="Arial"/>
                <w:sz w:val="20"/>
                <w:szCs w:val="20"/>
              </w:rPr>
            </w:pPr>
          </w:p>
        </w:tc>
      </w:tr>
      <w:tr w:rsidR="00D1364F" w:rsidRPr="00D1364F">
        <w:tc>
          <w:tcPr>
            <w:tcW w:w="918" w:type="dxa"/>
            <w:tcBorders>
              <w:bottom w:val="single" w:sz="4" w:space="0" w:color="auto"/>
            </w:tcBorders>
          </w:tcPr>
          <w:p w:rsidR="00A50790" w:rsidRPr="00D1364F" w:rsidRDefault="00A50790" w:rsidP="00214CE6">
            <w:pPr>
              <w:jc w:val="center"/>
              <w:rPr>
                <w:rFonts w:ascii="Arial" w:hAnsi="Arial" w:cs="Arial"/>
                <w:sz w:val="20"/>
                <w:szCs w:val="20"/>
              </w:rPr>
            </w:pPr>
            <w:r w:rsidRPr="00D1364F">
              <w:rPr>
                <w:rFonts w:ascii="Arial" w:hAnsi="Arial" w:cs="Arial"/>
                <w:sz w:val="20"/>
                <w:szCs w:val="20"/>
              </w:rPr>
              <w:t>7.2.3</w:t>
            </w:r>
          </w:p>
        </w:tc>
        <w:tc>
          <w:tcPr>
            <w:tcW w:w="1080" w:type="dxa"/>
            <w:tcBorders>
              <w:bottom w:val="nil"/>
            </w:tcBorders>
          </w:tcPr>
          <w:p w:rsidR="00A50790" w:rsidRPr="00D1364F" w:rsidRDefault="00A50790" w:rsidP="00214CE6">
            <w:pPr>
              <w:jc w:val="center"/>
              <w:rPr>
                <w:rFonts w:ascii="Arial" w:hAnsi="Arial" w:cs="Arial"/>
                <w:sz w:val="20"/>
                <w:szCs w:val="20"/>
              </w:rPr>
            </w:pPr>
            <w:r w:rsidRPr="00D1364F">
              <w:rPr>
                <w:rFonts w:ascii="Arial" w:hAnsi="Arial" w:cs="Arial"/>
                <w:sz w:val="20"/>
                <w:szCs w:val="20"/>
              </w:rPr>
              <w:t>(2) – (4)</w:t>
            </w:r>
          </w:p>
        </w:tc>
        <w:tc>
          <w:tcPr>
            <w:tcW w:w="7020" w:type="dxa"/>
            <w:tcBorders>
              <w:bottom w:val="single" w:sz="4" w:space="0" w:color="auto"/>
            </w:tcBorders>
          </w:tcPr>
          <w:p w:rsidR="00A50790" w:rsidRPr="00D1364F" w:rsidRDefault="00A50790" w:rsidP="00214CE6">
            <w:pPr>
              <w:jc w:val="both"/>
              <w:rPr>
                <w:rFonts w:ascii="Arial" w:hAnsi="Arial" w:cs="Arial"/>
                <w:sz w:val="20"/>
                <w:szCs w:val="20"/>
              </w:rPr>
            </w:pPr>
            <w:r w:rsidRPr="00D1364F">
              <w:rPr>
                <w:rFonts w:ascii="Arial" w:hAnsi="Arial" w:cs="Arial"/>
                <w:sz w:val="20"/>
                <w:szCs w:val="20"/>
              </w:rPr>
              <w:t>Tuliskan</w:t>
            </w:r>
            <w:r w:rsidRPr="00D1364F">
              <w:rPr>
                <w:rFonts w:ascii="Arial" w:hAnsi="Arial" w:cs="Arial"/>
                <w:sz w:val="20"/>
                <w:szCs w:val="20"/>
                <w:lang w:val="id-ID"/>
              </w:rPr>
              <w:t xml:space="preserve"> karya dosen atau peserta didik program </w:t>
            </w:r>
            <w:r w:rsidR="00A471AC" w:rsidRPr="00D1364F">
              <w:rPr>
                <w:rFonts w:ascii="Arial" w:hAnsi="Arial" w:cs="Arial"/>
                <w:sz w:val="20"/>
                <w:szCs w:val="20"/>
                <w:lang w:val="id-ID"/>
              </w:rPr>
              <w:t>Pendidikan</w:t>
            </w:r>
            <w:r w:rsidRPr="00D1364F">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D1364F">
              <w:rPr>
                <w:rFonts w:ascii="Arial" w:hAnsi="Arial" w:cs="Arial"/>
                <w:sz w:val="20"/>
                <w:szCs w:val="20"/>
              </w:rPr>
              <w:t>:</w:t>
            </w:r>
          </w:p>
          <w:p w:rsidR="003B176A" w:rsidRPr="00D1364F" w:rsidRDefault="003B176A" w:rsidP="00214CE6">
            <w:pPr>
              <w:jc w:val="both"/>
              <w:rPr>
                <w:rFonts w:ascii="Arial" w:hAnsi="Arial" w:cs="Arial"/>
                <w:sz w:val="20"/>
                <w:szCs w:val="20"/>
              </w:rPr>
            </w:pPr>
            <w:r w:rsidRPr="00D1364F">
              <w:rPr>
                <w:rFonts w:ascii="Arial" w:hAnsi="Arial" w:cs="Arial"/>
                <w:sz w:val="20"/>
                <w:szCs w:val="20"/>
              </w:rPr>
              <w:t>Kolom (2): Nama dosen/peserta didik/lembaga/unit</w:t>
            </w:r>
          </w:p>
          <w:p w:rsidR="003B176A" w:rsidRPr="00D1364F" w:rsidRDefault="003B176A" w:rsidP="00214CE6">
            <w:pPr>
              <w:jc w:val="both"/>
              <w:rPr>
                <w:rFonts w:ascii="Arial" w:hAnsi="Arial" w:cs="Arial"/>
                <w:sz w:val="20"/>
                <w:szCs w:val="20"/>
              </w:rPr>
            </w:pPr>
            <w:r w:rsidRPr="00D1364F">
              <w:rPr>
                <w:rFonts w:ascii="Arial" w:hAnsi="Arial" w:cs="Arial"/>
                <w:sz w:val="20"/>
                <w:szCs w:val="20"/>
              </w:rPr>
              <w:t>Kolom (3): Paten/HaKI yang diperoleh</w:t>
            </w:r>
          </w:p>
          <w:p w:rsidR="003B176A" w:rsidRPr="00D1364F" w:rsidRDefault="003B176A" w:rsidP="00214CE6">
            <w:pPr>
              <w:jc w:val="both"/>
              <w:rPr>
                <w:rFonts w:ascii="Arial" w:hAnsi="Arial" w:cs="Arial"/>
                <w:sz w:val="20"/>
                <w:szCs w:val="20"/>
              </w:rPr>
            </w:pPr>
            <w:r w:rsidRPr="00D1364F">
              <w:rPr>
                <w:rFonts w:ascii="Arial" w:hAnsi="Arial" w:cs="Arial"/>
                <w:sz w:val="20"/>
                <w:szCs w:val="20"/>
              </w:rPr>
              <w:t xml:space="preserve">Kolom (4): </w:t>
            </w:r>
            <w:r w:rsidRPr="00D1364F">
              <w:rPr>
                <w:rFonts w:ascii="Arial" w:hAnsi="Arial" w:cs="Arial"/>
                <w:sz w:val="20"/>
              </w:rPr>
              <w:t>Karya yang Mendapat Pengakuan/Penghargaan dari Lembaga Nasional/Internasional</w:t>
            </w:r>
          </w:p>
          <w:p w:rsidR="00A50790" w:rsidRPr="00D1364F" w:rsidRDefault="00A50790" w:rsidP="00214CE6">
            <w:pPr>
              <w:jc w:val="both"/>
              <w:rPr>
                <w:rFonts w:ascii="Arial" w:hAnsi="Arial" w:cs="Arial"/>
                <w:sz w:val="20"/>
                <w:szCs w:val="20"/>
              </w:rPr>
            </w:pPr>
          </w:p>
          <w:p w:rsidR="006404D9" w:rsidRPr="00D1364F" w:rsidRDefault="006404D9" w:rsidP="00214CE6">
            <w:pPr>
              <w:jc w:val="both"/>
              <w:rPr>
                <w:rFonts w:ascii="Arial" w:hAnsi="Arial" w:cs="Arial"/>
                <w:sz w:val="20"/>
                <w:szCs w:val="20"/>
              </w:rPr>
            </w:pPr>
          </w:p>
          <w:p w:rsidR="006404D9" w:rsidRPr="00D1364F" w:rsidRDefault="006404D9" w:rsidP="00214CE6">
            <w:pPr>
              <w:jc w:val="both"/>
              <w:rPr>
                <w:rFonts w:ascii="Arial" w:hAnsi="Arial" w:cs="Arial"/>
                <w:sz w:val="20"/>
                <w:szCs w:val="20"/>
              </w:rPr>
            </w:pPr>
          </w:p>
        </w:tc>
      </w:tr>
      <w:tr w:rsidR="00D1364F" w:rsidRPr="00D1364F">
        <w:tc>
          <w:tcPr>
            <w:tcW w:w="918" w:type="dxa"/>
            <w:tcBorders>
              <w:bottom w:val="single" w:sz="4" w:space="0" w:color="auto"/>
            </w:tcBorders>
          </w:tcPr>
          <w:p w:rsidR="003B176A" w:rsidRPr="00D1364F" w:rsidRDefault="003B176A" w:rsidP="00214CE6">
            <w:pPr>
              <w:jc w:val="center"/>
              <w:rPr>
                <w:rFonts w:ascii="Arial" w:hAnsi="Arial" w:cs="Arial"/>
                <w:sz w:val="20"/>
                <w:szCs w:val="20"/>
              </w:rPr>
            </w:pPr>
            <w:r w:rsidRPr="00D1364F">
              <w:rPr>
                <w:rFonts w:ascii="Arial" w:hAnsi="Arial" w:cs="Arial"/>
                <w:sz w:val="20"/>
                <w:szCs w:val="20"/>
              </w:rPr>
              <w:lastRenderedPageBreak/>
              <w:t>7.3</w:t>
            </w:r>
          </w:p>
        </w:tc>
        <w:tc>
          <w:tcPr>
            <w:tcW w:w="1080" w:type="dxa"/>
            <w:tcBorders>
              <w:bottom w:val="nil"/>
            </w:tcBorders>
          </w:tcPr>
          <w:p w:rsidR="003B176A" w:rsidRPr="00D1364F" w:rsidRDefault="003B176A" w:rsidP="00214CE6">
            <w:pPr>
              <w:jc w:val="center"/>
              <w:rPr>
                <w:rFonts w:ascii="Arial" w:hAnsi="Arial" w:cs="Arial"/>
                <w:sz w:val="20"/>
                <w:szCs w:val="20"/>
              </w:rPr>
            </w:pPr>
            <w:r w:rsidRPr="00D1364F">
              <w:rPr>
                <w:rFonts w:ascii="Arial" w:hAnsi="Arial" w:cs="Arial"/>
                <w:sz w:val="20"/>
                <w:szCs w:val="20"/>
              </w:rPr>
              <w:t>(2) – (5)</w:t>
            </w:r>
          </w:p>
        </w:tc>
        <w:tc>
          <w:tcPr>
            <w:tcW w:w="7020" w:type="dxa"/>
            <w:tcBorders>
              <w:bottom w:val="single" w:sz="4" w:space="0" w:color="auto"/>
            </w:tcBorders>
          </w:tcPr>
          <w:p w:rsidR="003B176A" w:rsidRPr="00D1364F" w:rsidRDefault="003B176A" w:rsidP="00214CE6">
            <w:pPr>
              <w:jc w:val="both"/>
              <w:rPr>
                <w:rFonts w:ascii="Arial" w:hAnsi="Arial" w:cs="Arial"/>
                <w:sz w:val="20"/>
                <w:szCs w:val="20"/>
              </w:rPr>
            </w:pPr>
            <w:r w:rsidRPr="00D1364F">
              <w:rPr>
                <w:rFonts w:ascii="Arial" w:hAnsi="Arial" w:cs="Arial"/>
                <w:sz w:val="20"/>
                <w:szCs w:val="20"/>
              </w:rPr>
              <w:t xml:space="preserve">Kegiatan pengabdian kepada masyarakat </w:t>
            </w:r>
            <w:r w:rsidRPr="00D1364F">
              <w:rPr>
                <w:rFonts w:ascii="Arial" w:hAnsi="Arial" w:cs="Arial"/>
                <w:sz w:val="20"/>
                <w:szCs w:val="20"/>
                <w:lang w:val="id-ID"/>
              </w:rPr>
              <w:t xml:space="preserve">(PkM) </w:t>
            </w:r>
            <w:r w:rsidRPr="00D1364F">
              <w:rPr>
                <w:rFonts w:ascii="Arial" w:hAnsi="Arial" w:cs="Arial"/>
                <w:sz w:val="20"/>
                <w:szCs w:val="20"/>
              </w:rPr>
              <w:t>yang sesuai dengan bidang keilmuan PS selama tiga tahun terakhir:</w:t>
            </w:r>
          </w:p>
          <w:p w:rsidR="003B176A" w:rsidRPr="00D1364F" w:rsidRDefault="003B176A" w:rsidP="00214CE6">
            <w:pPr>
              <w:jc w:val="both"/>
              <w:rPr>
                <w:rFonts w:ascii="Arial" w:hAnsi="Arial" w:cs="Arial"/>
                <w:sz w:val="20"/>
                <w:szCs w:val="20"/>
              </w:rPr>
            </w:pPr>
            <w:r w:rsidRPr="00D1364F">
              <w:rPr>
                <w:rFonts w:ascii="Arial" w:hAnsi="Arial" w:cs="Arial"/>
                <w:sz w:val="20"/>
                <w:szCs w:val="20"/>
              </w:rPr>
              <w:t>Kolom (2): Judul kegiatan PkM</w:t>
            </w:r>
          </w:p>
          <w:p w:rsidR="003B176A" w:rsidRPr="00D1364F" w:rsidRDefault="003B176A" w:rsidP="00214CE6">
            <w:pPr>
              <w:jc w:val="both"/>
              <w:rPr>
                <w:rFonts w:ascii="Arial" w:hAnsi="Arial" w:cs="Arial"/>
                <w:sz w:val="20"/>
                <w:szCs w:val="20"/>
              </w:rPr>
            </w:pPr>
            <w:r w:rsidRPr="00D1364F">
              <w:rPr>
                <w:rFonts w:ascii="Arial" w:hAnsi="Arial" w:cs="Arial"/>
                <w:sz w:val="20"/>
                <w:szCs w:val="20"/>
              </w:rPr>
              <w:t>Kolom (3): Waktu kegiatan PkM</w:t>
            </w:r>
          </w:p>
          <w:p w:rsidR="003B176A" w:rsidRPr="00D1364F" w:rsidRDefault="003B176A" w:rsidP="00214CE6">
            <w:pPr>
              <w:jc w:val="both"/>
              <w:rPr>
                <w:rFonts w:ascii="Arial" w:hAnsi="Arial" w:cs="Arial"/>
                <w:sz w:val="20"/>
                <w:szCs w:val="20"/>
              </w:rPr>
            </w:pPr>
            <w:r w:rsidRPr="00D1364F">
              <w:rPr>
                <w:rFonts w:ascii="Arial" w:hAnsi="Arial" w:cs="Arial"/>
                <w:sz w:val="20"/>
                <w:szCs w:val="20"/>
              </w:rPr>
              <w:t>Kolom (4): Tempat kegiatan PkM</w:t>
            </w:r>
          </w:p>
          <w:p w:rsidR="003B176A" w:rsidRPr="00D1364F" w:rsidRDefault="003B176A" w:rsidP="00214CE6">
            <w:pPr>
              <w:jc w:val="both"/>
              <w:rPr>
                <w:rFonts w:ascii="Arial" w:hAnsi="Arial" w:cs="Arial"/>
                <w:sz w:val="20"/>
                <w:szCs w:val="20"/>
              </w:rPr>
            </w:pPr>
            <w:r w:rsidRPr="00D1364F">
              <w:rPr>
                <w:rFonts w:ascii="Arial" w:hAnsi="Arial" w:cs="Arial"/>
                <w:sz w:val="20"/>
                <w:szCs w:val="20"/>
              </w:rPr>
              <w:t>Kolom (5): Jumlah dosen yang terlibat</w:t>
            </w:r>
          </w:p>
          <w:p w:rsidR="006404D9" w:rsidRPr="00D1364F" w:rsidRDefault="006404D9" w:rsidP="00214CE6">
            <w:pPr>
              <w:jc w:val="both"/>
              <w:rPr>
                <w:rFonts w:ascii="Arial" w:hAnsi="Arial" w:cs="Arial"/>
                <w:sz w:val="20"/>
                <w:szCs w:val="20"/>
              </w:rPr>
            </w:pPr>
            <w:r w:rsidRPr="00D1364F">
              <w:rPr>
                <w:rFonts w:ascii="Arial" w:hAnsi="Arial" w:cs="Arial"/>
                <w:sz w:val="20"/>
                <w:szCs w:val="20"/>
              </w:rPr>
              <w:t>Kolom (6): Jumlah peserta didik yang terlibat</w:t>
            </w:r>
          </w:p>
        </w:tc>
      </w:tr>
      <w:tr w:rsidR="00D1364F" w:rsidRPr="00D1364F">
        <w:tc>
          <w:tcPr>
            <w:tcW w:w="918" w:type="dxa"/>
            <w:tcBorders>
              <w:top w:val="single" w:sz="4" w:space="0" w:color="auto"/>
              <w:bottom w:val="single" w:sz="4" w:space="0" w:color="auto"/>
            </w:tcBorders>
          </w:tcPr>
          <w:p w:rsidR="000E5B26" w:rsidRPr="00D1364F" w:rsidRDefault="00097CD3" w:rsidP="00214CE6">
            <w:pPr>
              <w:jc w:val="center"/>
              <w:rPr>
                <w:rFonts w:ascii="Arial" w:hAnsi="Arial" w:cs="Arial"/>
                <w:sz w:val="20"/>
                <w:szCs w:val="20"/>
                <w:lang w:val="id-ID"/>
              </w:rPr>
            </w:pPr>
            <w:r w:rsidRPr="00D1364F">
              <w:rPr>
                <w:rFonts w:ascii="Arial" w:hAnsi="Arial" w:cs="Arial"/>
                <w:sz w:val="20"/>
                <w:szCs w:val="20"/>
              </w:rPr>
              <w:t>7.4</w:t>
            </w:r>
            <w:r w:rsidR="000E5B26" w:rsidRPr="00D1364F">
              <w:rPr>
                <w:rFonts w:ascii="Arial" w:hAnsi="Arial" w:cs="Arial"/>
                <w:sz w:val="20"/>
                <w:szCs w:val="20"/>
              </w:rPr>
              <w:t>.1</w:t>
            </w:r>
          </w:p>
        </w:tc>
        <w:tc>
          <w:tcPr>
            <w:tcW w:w="1080" w:type="dxa"/>
            <w:tcBorders>
              <w:top w:val="single" w:sz="4" w:space="0" w:color="auto"/>
              <w:bottom w:val="single" w:sz="4" w:space="0" w:color="auto"/>
            </w:tcBorders>
          </w:tcPr>
          <w:p w:rsidR="000E5B26" w:rsidRPr="00D1364F" w:rsidRDefault="000E5B26" w:rsidP="00214CE6">
            <w:pPr>
              <w:jc w:val="center"/>
              <w:rPr>
                <w:rFonts w:ascii="Arial" w:hAnsi="Arial" w:cs="Arial"/>
                <w:sz w:val="20"/>
                <w:szCs w:val="20"/>
              </w:rPr>
            </w:pPr>
            <w:r w:rsidRPr="00D1364F">
              <w:rPr>
                <w:rFonts w:ascii="Arial" w:hAnsi="Arial" w:cs="Arial"/>
                <w:sz w:val="20"/>
                <w:szCs w:val="20"/>
              </w:rPr>
              <w:t>(2)-(6)</w:t>
            </w:r>
          </w:p>
        </w:tc>
        <w:tc>
          <w:tcPr>
            <w:tcW w:w="7020" w:type="dxa"/>
            <w:tcBorders>
              <w:top w:val="single" w:sz="4" w:space="0" w:color="auto"/>
              <w:bottom w:val="single" w:sz="4" w:space="0" w:color="auto"/>
            </w:tcBorders>
          </w:tcPr>
          <w:p w:rsidR="000E5B26" w:rsidRPr="00D1364F" w:rsidRDefault="000E5B26" w:rsidP="00214CE6">
            <w:pPr>
              <w:jc w:val="both"/>
              <w:rPr>
                <w:rFonts w:ascii="Arial" w:hAnsi="Arial" w:cs="Arial"/>
                <w:sz w:val="20"/>
                <w:szCs w:val="20"/>
                <w:lang w:val="id-ID"/>
              </w:rPr>
            </w:pPr>
            <w:r w:rsidRPr="00D1364F">
              <w:rPr>
                <w:rFonts w:ascii="Arial" w:hAnsi="Arial" w:cs="Arial"/>
                <w:sz w:val="20"/>
                <w:szCs w:val="20"/>
                <w:lang w:val="id-ID"/>
              </w:rPr>
              <w:t>Kerjasama/kemitraan</w:t>
            </w:r>
          </w:p>
          <w:p w:rsidR="000E5B26" w:rsidRPr="00D1364F" w:rsidRDefault="000E5B26" w:rsidP="00214CE6">
            <w:pPr>
              <w:jc w:val="both"/>
              <w:rPr>
                <w:rFonts w:ascii="Arial" w:hAnsi="Arial" w:cs="Arial"/>
                <w:sz w:val="20"/>
                <w:szCs w:val="20"/>
                <w:lang w:val="id-ID"/>
              </w:rPr>
            </w:pPr>
            <w:r w:rsidRPr="00D1364F">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D1364F">
              <w:rPr>
                <w:rFonts w:ascii="Arial" w:hAnsi="Arial" w:cs="Arial"/>
                <w:sz w:val="20"/>
                <w:szCs w:val="20"/>
                <w:lang w:val="id-ID"/>
              </w:rPr>
              <w:t>peserta didik</w:t>
            </w:r>
            <w:r w:rsidRPr="00D1364F">
              <w:rPr>
                <w:rFonts w:ascii="Arial" w:hAnsi="Arial" w:cs="Arial"/>
                <w:sz w:val="20"/>
                <w:szCs w:val="20"/>
                <w:lang w:val="id-ID"/>
              </w:rPr>
              <w:t>, serta penyelenggaraan seminar bersama.</w:t>
            </w:r>
          </w:p>
          <w:p w:rsidR="000E5B26" w:rsidRPr="00D1364F" w:rsidRDefault="000E5B26" w:rsidP="00214CE6">
            <w:pPr>
              <w:jc w:val="both"/>
              <w:rPr>
                <w:rFonts w:ascii="Arial" w:hAnsi="Arial" w:cs="Arial"/>
                <w:sz w:val="20"/>
                <w:szCs w:val="20"/>
              </w:rPr>
            </w:pPr>
            <w:r w:rsidRPr="00D1364F">
              <w:rPr>
                <w:rFonts w:ascii="Arial" w:hAnsi="Arial" w:cs="Arial"/>
                <w:sz w:val="20"/>
                <w:szCs w:val="20"/>
                <w:lang w:val="nb-NO"/>
              </w:rPr>
              <w:t xml:space="preserve">Kegiatan kerja sama dalam lima tahun terakhir.  </w:t>
            </w:r>
            <w:r w:rsidRPr="00D1364F">
              <w:rPr>
                <w:rFonts w:ascii="Arial" w:hAnsi="Arial" w:cs="Arial"/>
                <w:sz w:val="20"/>
                <w:szCs w:val="20"/>
              </w:rPr>
              <w:t>Tuliskan</w:t>
            </w:r>
            <w:r w:rsidR="006404D9" w:rsidRPr="00D1364F">
              <w:rPr>
                <w:rFonts w:ascii="Arial" w:hAnsi="Arial" w:cs="Arial"/>
                <w:sz w:val="20"/>
                <w:szCs w:val="20"/>
              </w:rPr>
              <w:t xml:space="preserve"> pada:</w:t>
            </w:r>
          </w:p>
          <w:p w:rsidR="00195268" w:rsidRPr="00D1364F" w:rsidRDefault="00195268" w:rsidP="00214CE6">
            <w:pPr>
              <w:jc w:val="both"/>
              <w:rPr>
                <w:rFonts w:ascii="Arial" w:hAnsi="Arial" w:cs="Arial"/>
                <w:sz w:val="20"/>
                <w:szCs w:val="20"/>
              </w:rPr>
            </w:pPr>
          </w:p>
          <w:p w:rsidR="000E5B26" w:rsidRPr="00D1364F" w:rsidRDefault="006404D9" w:rsidP="00214CE6">
            <w:pPr>
              <w:jc w:val="both"/>
              <w:rPr>
                <w:rFonts w:ascii="Arial" w:hAnsi="Arial" w:cs="Arial"/>
                <w:sz w:val="20"/>
                <w:szCs w:val="20"/>
                <w:lang w:val="nb-NO"/>
              </w:rPr>
            </w:pPr>
            <w:r w:rsidRPr="00D1364F">
              <w:rPr>
                <w:rFonts w:ascii="Arial" w:hAnsi="Arial" w:cs="Arial"/>
                <w:sz w:val="20"/>
                <w:szCs w:val="20"/>
                <w:lang w:val="nb-NO"/>
              </w:rPr>
              <w:t>Kolom 2: N</w:t>
            </w:r>
            <w:r w:rsidR="000E5B26" w:rsidRPr="00D1364F">
              <w:rPr>
                <w:rFonts w:ascii="Arial" w:hAnsi="Arial" w:cs="Arial"/>
                <w:sz w:val="20"/>
                <w:szCs w:val="20"/>
                <w:lang w:val="nb-NO"/>
              </w:rPr>
              <w:t>ama ins</w:t>
            </w:r>
            <w:r w:rsidR="000E5B26" w:rsidRPr="00D1364F">
              <w:rPr>
                <w:rFonts w:ascii="Arial" w:hAnsi="Arial" w:cs="Arial"/>
                <w:sz w:val="20"/>
                <w:szCs w:val="20"/>
                <w:lang w:val="id-ID"/>
              </w:rPr>
              <w:t>tansi mitra kerjasama</w:t>
            </w:r>
          </w:p>
          <w:p w:rsidR="000E5B26" w:rsidRPr="00D1364F" w:rsidRDefault="006404D9" w:rsidP="00214CE6">
            <w:pPr>
              <w:jc w:val="both"/>
              <w:rPr>
                <w:rFonts w:ascii="Arial" w:hAnsi="Arial" w:cs="Arial"/>
                <w:sz w:val="20"/>
                <w:szCs w:val="20"/>
                <w:lang w:val="fi-FI"/>
              </w:rPr>
            </w:pPr>
            <w:r w:rsidRPr="00D1364F">
              <w:rPr>
                <w:rFonts w:ascii="Arial" w:hAnsi="Arial" w:cs="Arial"/>
                <w:sz w:val="20"/>
                <w:szCs w:val="20"/>
                <w:lang w:val="fi-FI"/>
              </w:rPr>
              <w:t>Kolom (3): j</w:t>
            </w:r>
            <w:r w:rsidR="000E5B26" w:rsidRPr="00D1364F">
              <w:rPr>
                <w:rFonts w:ascii="Arial" w:hAnsi="Arial" w:cs="Arial"/>
                <w:sz w:val="20"/>
                <w:szCs w:val="20"/>
                <w:lang w:val="fi-FI"/>
              </w:rPr>
              <w:t>enis kegiatan kerja sama</w:t>
            </w:r>
          </w:p>
          <w:p w:rsidR="006404D9" w:rsidRPr="00D1364F" w:rsidRDefault="006404D9" w:rsidP="00214CE6">
            <w:pPr>
              <w:jc w:val="both"/>
              <w:rPr>
                <w:rFonts w:ascii="Arial" w:hAnsi="Arial" w:cs="Arial"/>
                <w:sz w:val="20"/>
                <w:szCs w:val="20"/>
                <w:lang w:val="fi-FI"/>
              </w:rPr>
            </w:pPr>
            <w:r w:rsidRPr="00D1364F">
              <w:rPr>
                <w:rFonts w:ascii="Arial" w:hAnsi="Arial" w:cs="Arial"/>
                <w:sz w:val="20"/>
                <w:szCs w:val="20"/>
                <w:lang w:val="fi-FI"/>
              </w:rPr>
              <w:t>Kolom (4): W</w:t>
            </w:r>
            <w:r w:rsidR="000E5B26" w:rsidRPr="00D1364F">
              <w:rPr>
                <w:rFonts w:ascii="Arial" w:hAnsi="Arial" w:cs="Arial"/>
                <w:sz w:val="20"/>
                <w:szCs w:val="20"/>
                <w:lang w:val="fi-FI"/>
              </w:rPr>
              <w:t xml:space="preserve">aktu mulai kerja sama (tanggal, bulan, dan tahun), </w:t>
            </w:r>
          </w:p>
          <w:p w:rsidR="000E5B26" w:rsidRPr="00D1364F" w:rsidRDefault="006404D9" w:rsidP="00214CE6">
            <w:pPr>
              <w:jc w:val="both"/>
              <w:rPr>
                <w:rFonts w:ascii="Arial" w:hAnsi="Arial" w:cs="Arial"/>
                <w:sz w:val="20"/>
                <w:szCs w:val="20"/>
                <w:lang w:val="fi-FI"/>
              </w:rPr>
            </w:pPr>
            <w:r w:rsidRPr="00D1364F">
              <w:rPr>
                <w:rFonts w:ascii="Arial" w:hAnsi="Arial" w:cs="Arial"/>
                <w:sz w:val="20"/>
                <w:szCs w:val="20"/>
                <w:lang w:val="fi-FI"/>
              </w:rPr>
              <w:t>Kolom (5): W</w:t>
            </w:r>
            <w:r w:rsidR="000E5B26" w:rsidRPr="00D1364F">
              <w:rPr>
                <w:rFonts w:ascii="Arial" w:hAnsi="Arial" w:cs="Arial"/>
                <w:sz w:val="20"/>
                <w:szCs w:val="20"/>
                <w:lang w:val="fi-FI"/>
              </w:rPr>
              <w:t>aktu selesai kerja sama. Jika kerja sama masih berlangsung dan tidak ada batasan waktu berakhirnya, maka pada kolom ini ditulis “masih berlangsung”.</w:t>
            </w:r>
          </w:p>
          <w:p w:rsidR="000E5B26" w:rsidRPr="00D1364F" w:rsidRDefault="006404D9" w:rsidP="00214CE6">
            <w:pPr>
              <w:jc w:val="both"/>
              <w:rPr>
                <w:rFonts w:ascii="Arial" w:hAnsi="Arial" w:cs="Arial"/>
                <w:sz w:val="20"/>
                <w:szCs w:val="20"/>
                <w:lang w:val="fi-FI"/>
              </w:rPr>
            </w:pPr>
            <w:r w:rsidRPr="00D1364F">
              <w:rPr>
                <w:rFonts w:ascii="Arial" w:hAnsi="Arial" w:cs="Arial"/>
                <w:sz w:val="20"/>
                <w:szCs w:val="20"/>
                <w:lang w:val="fi-FI"/>
              </w:rPr>
              <w:t>Kolom 6: M</w:t>
            </w:r>
            <w:r w:rsidR="000E5B26" w:rsidRPr="00D1364F">
              <w:rPr>
                <w:rFonts w:ascii="Arial" w:hAnsi="Arial" w:cs="Arial"/>
                <w:sz w:val="20"/>
                <w:szCs w:val="20"/>
                <w:lang w:val="fi-FI"/>
              </w:rPr>
              <w:t>anfaat yang diperoleh dari kegiatan kerja sama</w:t>
            </w:r>
            <w:r w:rsidRPr="00D1364F">
              <w:rPr>
                <w:rFonts w:ascii="Arial" w:hAnsi="Arial" w:cs="Arial"/>
                <w:sz w:val="20"/>
                <w:szCs w:val="20"/>
                <w:lang w:val="fi-FI"/>
              </w:rPr>
              <w:t xml:space="preserve"> tersebut</w:t>
            </w:r>
            <w:r w:rsidR="000E5B26" w:rsidRPr="00D1364F">
              <w:rPr>
                <w:rFonts w:ascii="Arial" w:hAnsi="Arial" w:cs="Arial"/>
                <w:sz w:val="20"/>
                <w:szCs w:val="20"/>
                <w:lang w:val="fi-FI"/>
              </w:rPr>
              <w:t>.</w:t>
            </w:r>
          </w:p>
        </w:tc>
      </w:tr>
      <w:tr w:rsidR="00D1364F" w:rsidRPr="00D1364F">
        <w:tc>
          <w:tcPr>
            <w:tcW w:w="918" w:type="dxa"/>
            <w:tcBorders>
              <w:bottom w:val="single" w:sz="4" w:space="0" w:color="auto"/>
            </w:tcBorders>
          </w:tcPr>
          <w:p w:rsidR="000E5B26" w:rsidRPr="00D1364F" w:rsidRDefault="00097CD3" w:rsidP="00214CE6">
            <w:pPr>
              <w:jc w:val="center"/>
              <w:rPr>
                <w:rFonts w:ascii="Arial" w:hAnsi="Arial" w:cs="Arial"/>
                <w:sz w:val="20"/>
                <w:szCs w:val="20"/>
              </w:rPr>
            </w:pPr>
            <w:r w:rsidRPr="00D1364F">
              <w:rPr>
                <w:rFonts w:ascii="Arial" w:hAnsi="Arial" w:cs="Arial"/>
                <w:sz w:val="20"/>
                <w:szCs w:val="20"/>
              </w:rPr>
              <w:t>7.4</w:t>
            </w:r>
            <w:r w:rsidR="000E5B26" w:rsidRPr="00D1364F">
              <w:rPr>
                <w:rFonts w:ascii="Arial" w:hAnsi="Arial" w:cs="Arial"/>
                <w:sz w:val="20"/>
                <w:szCs w:val="20"/>
              </w:rPr>
              <w:t>.2</w:t>
            </w:r>
          </w:p>
        </w:tc>
        <w:tc>
          <w:tcPr>
            <w:tcW w:w="1080" w:type="dxa"/>
            <w:tcBorders>
              <w:bottom w:val="single" w:sz="4" w:space="0" w:color="auto"/>
            </w:tcBorders>
          </w:tcPr>
          <w:p w:rsidR="000E5B26" w:rsidRPr="00D1364F" w:rsidRDefault="000E5B26" w:rsidP="00214CE6">
            <w:pPr>
              <w:jc w:val="center"/>
              <w:rPr>
                <w:rFonts w:ascii="Arial" w:hAnsi="Arial" w:cs="Arial"/>
                <w:sz w:val="20"/>
                <w:szCs w:val="20"/>
              </w:rPr>
            </w:pPr>
            <w:r w:rsidRPr="00D1364F">
              <w:rPr>
                <w:rFonts w:ascii="Arial" w:hAnsi="Arial" w:cs="Arial"/>
                <w:sz w:val="20"/>
                <w:szCs w:val="20"/>
              </w:rPr>
              <w:t>(2)-(6)</w:t>
            </w:r>
          </w:p>
        </w:tc>
        <w:tc>
          <w:tcPr>
            <w:tcW w:w="7020" w:type="dxa"/>
            <w:tcBorders>
              <w:bottom w:val="single" w:sz="4" w:space="0" w:color="auto"/>
            </w:tcBorders>
          </w:tcPr>
          <w:p w:rsidR="000E5B26" w:rsidRPr="00D1364F" w:rsidRDefault="000E5B26" w:rsidP="00214CE6">
            <w:pPr>
              <w:jc w:val="both"/>
              <w:rPr>
                <w:rFonts w:ascii="Arial" w:hAnsi="Arial" w:cs="Arial"/>
                <w:sz w:val="20"/>
                <w:szCs w:val="20"/>
              </w:rPr>
            </w:pPr>
            <w:r w:rsidRPr="00D1364F">
              <w:rPr>
                <w:rFonts w:ascii="Arial" w:hAnsi="Arial" w:cs="Arial"/>
                <w:sz w:val="20"/>
                <w:szCs w:val="20"/>
              </w:rPr>
              <w:t xml:space="preserve">Kerja sama/kemitraan yang dimaksud adalah bentuk kerja sama yang melibatkan PS dengan institusi lain di luar negeri dalam pelaksanaan aspek-aspek </w:t>
            </w:r>
            <w:r w:rsidRPr="00D1364F">
              <w:rPr>
                <w:rFonts w:ascii="Arial" w:hAnsi="Arial" w:cs="Arial"/>
                <w:sz w:val="20"/>
                <w:szCs w:val="20"/>
                <w:lang w:val="id-ID"/>
              </w:rPr>
              <w:t>t</w:t>
            </w:r>
            <w:r w:rsidRPr="00D1364F">
              <w:rPr>
                <w:rFonts w:ascii="Arial" w:hAnsi="Arial" w:cs="Arial"/>
                <w:sz w:val="20"/>
                <w:szCs w:val="20"/>
              </w:rPr>
              <w:t xml:space="preserve">ridarma PT, misalnya penelitian bersama, tukar menukar dosen dan </w:t>
            </w:r>
            <w:r w:rsidR="00E063F7" w:rsidRPr="00D1364F">
              <w:rPr>
                <w:rFonts w:ascii="Arial" w:hAnsi="Arial" w:cs="Arial"/>
                <w:sz w:val="20"/>
                <w:szCs w:val="20"/>
              </w:rPr>
              <w:t>peserta didik</w:t>
            </w:r>
            <w:r w:rsidRPr="00D1364F">
              <w:rPr>
                <w:rFonts w:ascii="Arial" w:hAnsi="Arial" w:cs="Arial"/>
                <w:sz w:val="20"/>
                <w:szCs w:val="20"/>
              </w:rPr>
              <w:t>, penyelenggaraan seminar bersama, dll.</w:t>
            </w:r>
          </w:p>
          <w:p w:rsidR="000E5B26" w:rsidRPr="00D1364F" w:rsidRDefault="000E5B26" w:rsidP="00214CE6">
            <w:pPr>
              <w:jc w:val="both"/>
              <w:rPr>
                <w:rFonts w:ascii="Arial" w:hAnsi="Arial" w:cs="Arial"/>
                <w:sz w:val="20"/>
                <w:szCs w:val="20"/>
              </w:rPr>
            </w:pPr>
            <w:r w:rsidRPr="00D1364F">
              <w:rPr>
                <w:rFonts w:ascii="Arial" w:hAnsi="Arial" w:cs="Arial"/>
                <w:sz w:val="20"/>
                <w:szCs w:val="20"/>
                <w:lang w:val="nb-NO"/>
              </w:rPr>
              <w:t xml:space="preserve">Kegiatan kerja sama dalam lima tahun terakhir.  </w:t>
            </w:r>
            <w:r w:rsidRPr="00D1364F">
              <w:rPr>
                <w:rFonts w:ascii="Arial" w:hAnsi="Arial" w:cs="Arial"/>
                <w:sz w:val="20"/>
                <w:szCs w:val="20"/>
              </w:rPr>
              <w:t>Tuliskan</w:t>
            </w:r>
            <w:r w:rsidR="006404D9" w:rsidRPr="00D1364F">
              <w:rPr>
                <w:rFonts w:ascii="Arial" w:hAnsi="Arial" w:cs="Arial"/>
                <w:sz w:val="20"/>
                <w:szCs w:val="20"/>
              </w:rPr>
              <w:t xml:space="preserve"> pada</w:t>
            </w:r>
            <w:r w:rsidR="00195268" w:rsidRPr="00D1364F">
              <w:rPr>
                <w:rFonts w:ascii="Arial" w:hAnsi="Arial" w:cs="Arial"/>
                <w:sz w:val="20"/>
                <w:szCs w:val="20"/>
              </w:rPr>
              <w:t>:</w:t>
            </w:r>
          </w:p>
          <w:p w:rsidR="00195268" w:rsidRPr="00D1364F" w:rsidRDefault="00195268" w:rsidP="00214CE6">
            <w:pPr>
              <w:jc w:val="both"/>
              <w:rPr>
                <w:rFonts w:ascii="Arial" w:hAnsi="Arial" w:cs="Arial"/>
                <w:sz w:val="20"/>
                <w:szCs w:val="20"/>
              </w:rPr>
            </w:pPr>
          </w:p>
          <w:p w:rsidR="00195268" w:rsidRPr="00D1364F" w:rsidRDefault="00195268" w:rsidP="00214CE6">
            <w:pPr>
              <w:jc w:val="both"/>
              <w:rPr>
                <w:rFonts w:ascii="Arial" w:hAnsi="Arial" w:cs="Arial"/>
                <w:sz w:val="20"/>
                <w:szCs w:val="20"/>
                <w:lang w:val="nb-NO"/>
              </w:rPr>
            </w:pPr>
            <w:r w:rsidRPr="00D1364F">
              <w:rPr>
                <w:rFonts w:ascii="Arial" w:hAnsi="Arial" w:cs="Arial"/>
                <w:sz w:val="20"/>
                <w:szCs w:val="20"/>
                <w:lang w:val="nb-NO"/>
              </w:rPr>
              <w:t>Kolom 2: Nama ins</w:t>
            </w:r>
            <w:r w:rsidRPr="00D1364F">
              <w:rPr>
                <w:rFonts w:ascii="Arial" w:hAnsi="Arial" w:cs="Arial"/>
                <w:sz w:val="20"/>
                <w:szCs w:val="20"/>
                <w:lang w:val="id-ID"/>
              </w:rPr>
              <w:t>tansi mitra kerjasama</w:t>
            </w:r>
          </w:p>
          <w:p w:rsidR="00195268" w:rsidRPr="00D1364F" w:rsidRDefault="00195268" w:rsidP="00214CE6">
            <w:pPr>
              <w:jc w:val="both"/>
              <w:rPr>
                <w:rFonts w:ascii="Arial" w:hAnsi="Arial" w:cs="Arial"/>
                <w:sz w:val="20"/>
                <w:szCs w:val="20"/>
                <w:lang w:val="fi-FI"/>
              </w:rPr>
            </w:pPr>
            <w:r w:rsidRPr="00D1364F">
              <w:rPr>
                <w:rFonts w:ascii="Arial" w:hAnsi="Arial" w:cs="Arial"/>
                <w:sz w:val="20"/>
                <w:szCs w:val="20"/>
                <w:lang w:val="fi-FI"/>
              </w:rPr>
              <w:t>Kolom (3): jenis kegiatan kerja sama</w:t>
            </w:r>
          </w:p>
          <w:p w:rsidR="00195268" w:rsidRPr="00D1364F" w:rsidRDefault="00195268" w:rsidP="00214CE6">
            <w:pPr>
              <w:jc w:val="both"/>
              <w:rPr>
                <w:rFonts w:ascii="Arial" w:hAnsi="Arial" w:cs="Arial"/>
                <w:sz w:val="20"/>
                <w:szCs w:val="20"/>
                <w:lang w:val="fi-FI"/>
              </w:rPr>
            </w:pPr>
            <w:r w:rsidRPr="00D1364F">
              <w:rPr>
                <w:rFonts w:ascii="Arial" w:hAnsi="Arial" w:cs="Arial"/>
                <w:sz w:val="20"/>
                <w:szCs w:val="20"/>
                <w:lang w:val="fi-FI"/>
              </w:rPr>
              <w:t xml:space="preserve">Kolom (4): Waktu mulai kerja sama (tanggal, bulan, dan tahun), </w:t>
            </w:r>
          </w:p>
          <w:p w:rsidR="00195268" w:rsidRPr="00D1364F" w:rsidRDefault="00195268" w:rsidP="00214CE6">
            <w:pPr>
              <w:jc w:val="both"/>
              <w:rPr>
                <w:rFonts w:ascii="Arial" w:hAnsi="Arial" w:cs="Arial"/>
                <w:sz w:val="20"/>
                <w:szCs w:val="20"/>
                <w:lang w:val="fi-FI"/>
              </w:rPr>
            </w:pPr>
            <w:r w:rsidRPr="00D1364F">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D1364F" w:rsidRDefault="00195268" w:rsidP="00214CE6">
            <w:pPr>
              <w:jc w:val="both"/>
              <w:rPr>
                <w:rFonts w:ascii="Arial" w:hAnsi="Arial" w:cs="Arial"/>
                <w:sz w:val="20"/>
                <w:szCs w:val="20"/>
                <w:lang w:val="fi-FI"/>
              </w:rPr>
            </w:pPr>
            <w:r w:rsidRPr="00D1364F">
              <w:rPr>
                <w:rFonts w:ascii="Arial" w:hAnsi="Arial" w:cs="Arial"/>
                <w:sz w:val="20"/>
                <w:szCs w:val="20"/>
                <w:lang w:val="fi-FI"/>
              </w:rPr>
              <w:t>Kolom 6: Manfaat yang diperoleh dari kegiatan kerja sama tersebut</w:t>
            </w:r>
          </w:p>
        </w:tc>
      </w:tr>
    </w:tbl>
    <w:p w:rsidR="001D21BC" w:rsidRPr="00D1364F" w:rsidRDefault="001D21BC" w:rsidP="00214CE6">
      <w:pPr>
        <w:jc w:val="both"/>
        <w:rPr>
          <w:rFonts w:ascii="Arial" w:hAnsi="Arial" w:cs="Arial"/>
          <w:sz w:val="20"/>
          <w:szCs w:val="20"/>
          <w:lang w:val="fi-FI"/>
        </w:rPr>
      </w:pPr>
    </w:p>
    <w:p w:rsidR="001D21BC" w:rsidRPr="00D1364F" w:rsidRDefault="001D21BC" w:rsidP="00214CE6">
      <w:pPr>
        <w:ind w:left="540" w:hanging="540"/>
        <w:rPr>
          <w:rFonts w:ascii="Arial" w:hAnsi="Arial" w:cs="Arial"/>
          <w:sz w:val="20"/>
          <w:szCs w:val="20"/>
          <w:lang w:val="fi-FI"/>
        </w:rPr>
      </w:pPr>
      <w:r w:rsidRPr="00D1364F">
        <w:rPr>
          <w:rFonts w:ascii="Arial" w:hAnsi="Arial" w:cs="Arial"/>
          <w:sz w:val="20"/>
          <w:szCs w:val="20"/>
          <w:lang w:val="fi-FI"/>
        </w:rPr>
        <w:br w:type="page"/>
      </w:r>
    </w:p>
    <w:p w:rsidR="001D21BC" w:rsidRPr="00D1364F" w:rsidRDefault="001D21BC" w:rsidP="00214CE6">
      <w:pPr>
        <w:ind w:left="540" w:hanging="540"/>
        <w:rPr>
          <w:rFonts w:ascii="Arial" w:hAnsi="Arial" w:cs="Arial"/>
        </w:rPr>
      </w:pPr>
      <w:r w:rsidRPr="00D1364F">
        <w:rPr>
          <w:rFonts w:ascii="Arial" w:hAnsi="Arial" w:cs="Arial"/>
          <w:lang w:val="fi-FI"/>
        </w:rPr>
        <w:lastRenderedPageBreak/>
        <w:t xml:space="preserve">V.  </w:t>
      </w:r>
      <w:r w:rsidRPr="00D1364F">
        <w:rPr>
          <w:rFonts w:ascii="Arial" w:hAnsi="Arial" w:cs="Arial"/>
          <w:lang w:val="fi-FI"/>
        </w:rPr>
        <w:tab/>
        <w:t>PETU</w:t>
      </w:r>
      <w:r w:rsidR="000B4ECD" w:rsidRPr="00D1364F">
        <w:rPr>
          <w:rFonts w:ascii="Arial" w:hAnsi="Arial" w:cs="Arial"/>
          <w:lang w:val="fi-FI"/>
        </w:rPr>
        <w:t xml:space="preserve">NJUK PENGISIAN </w:t>
      </w:r>
      <w:r w:rsidR="006305D0" w:rsidRPr="00D1364F">
        <w:rPr>
          <w:rFonts w:ascii="Arial" w:hAnsi="Arial" w:cs="Arial"/>
          <w:lang w:val="fi-FI"/>
        </w:rPr>
        <w:t>BORANG</w:t>
      </w:r>
      <w:r w:rsidR="00C76CC3" w:rsidRPr="00D1364F">
        <w:rPr>
          <w:rFonts w:ascii="Arial" w:hAnsi="Arial" w:cs="Arial"/>
          <w:lang w:val="fi-FI"/>
        </w:rPr>
        <w:t xml:space="preserve"> </w:t>
      </w:r>
      <w:r w:rsidR="00C1216B" w:rsidRPr="00D1364F">
        <w:rPr>
          <w:rFonts w:ascii="Arial" w:hAnsi="Arial" w:cs="Arial"/>
          <w:lang w:val="fi-FI"/>
        </w:rPr>
        <w:t xml:space="preserve">UNIT PENGELOLA </w:t>
      </w:r>
      <w:r w:rsidR="00E063F7" w:rsidRPr="00D1364F">
        <w:rPr>
          <w:rFonts w:ascii="Arial" w:hAnsi="Arial" w:cs="Arial"/>
          <w:lang w:val="fi-FI"/>
        </w:rPr>
        <w:t xml:space="preserve">PROGRAM </w:t>
      </w:r>
      <w:r w:rsidR="00A471AC" w:rsidRPr="00D1364F">
        <w:rPr>
          <w:rFonts w:ascii="Arial" w:hAnsi="Arial" w:cs="Arial"/>
          <w:lang w:val="fi-FI"/>
        </w:rPr>
        <w:t>PENDIDIKAN</w:t>
      </w:r>
      <w:r w:rsidR="00E063F7" w:rsidRPr="00D1364F">
        <w:rPr>
          <w:rFonts w:ascii="Arial" w:hAnsi="Arial" w:cs="Arial"/>
          <w:lang w:val="fi-FI"/>
        </w:rPr>
        <w:t xml:space="preserve"> </w:t>
      </w:r>
      <w:r w:rsidR="00970C86" w:rsidRPr="00D1364F">
        <w:rPr>
          <w:rFonts w:ascii="Arial" w:hAnsi="Arial" w:cs="Arial"/>
          <w:lang w:val="fi-FI"/>
        </w:rPr>
        <w:t xml:space="preserve">DOKTER SPESIALIS </w:t>
      </w:r>
      <w:r w:rsidR="000F000A" w:rsidRPr="00D1364F">
        <w:rPr>
          <w:rFonts w:ascii="Arial" w:hAnsi="Arial" w:cs="Arial"/>
          <w:lang w:val="fi-FI"/>
        </w:rPr>
        <w:t>ILMU BEDAH</w:t>
      </w:r>
      <w:r w:rsidR="00970C86" w:rsidRPr="00D1364F">
        <w:rPr>
          <w:rFonts w:ascii="Arial" w:hAnsi="Arial" w:cs="Arial"/>
          <w:lang w:val="fi-FI"/>
        </w:rPr>
        <w:t xml:space="preserve"> </w:t>
      </w:r>
      <w:r w:rsidR="0061261F" w:rsidRPr="00D1364F">
        <w:rPr>
          <w:rFonts w:ascii="Arial" w:hAnsi="Arial" w:cs="Arial"/>
          <w:lang w:val="fi-FI"/>
        </w:rPr>
        <w:t xml:space="preserve">  </w:t>
      </w:r>
    </w:p>
    <w:p w:rsidR="001D21BC" w:rsidRPr="00D1364F" w:rsidRDefault="001D21BC" w:rsidP="00214CE6">
      <w:pPr>
        <w:jc w:val="center"/>
        <w:rPr>
          <w:rFonts w:ascii="Arial" w:hAnsi="Arial" w:cs="Arial"/>
          <w:sz w:val="20"/>
          <w:szCs w:val="20"/>
          <w:lang w:val="fi-FI"/>
        </w:rPr>
      </w:pPr>
    </w:p>
    <w:p w:rsidR="001D21BC" w:rsidRPr="00D1364F" w:rsidRDefault="001D21BC" w:rsidP="00214CE6">
      <w:pPr>
        <w:jc w:val="both"/>
        <w:rPr>
          <w:rFonts w:ascii="Arial" w:hAnsi="Arial" w:cs="Arial"/>
          <w:lang w:val="nb-NO"/>
        </w:rPr>
      </w:pPr>
      <w:r w:rsidRPr="00D1364F">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D1364F" w:rsidRDefault="001D21BC" w:rsidP="00214CE6">
      <w:pPr>
        <w:jc w:val="both"/>
        <w:rPr>
          <w:rFonts w:ascii="Arial" w:hAnsi="Arial" w:cs="Arial"/>
          <w:lang w:val="nb-NO"/>
        </w:rPr>
      </w:pPr>
    </w:p>
    <w:p w:rsidR="004734E0" w:rsidRPr="00D1364F" w:rsidRDefault="004734E0" w:rsidP="00214CE6">
      <w:pPr>
        <w:jc w:val="both"/>
        <w:rPr>
          <w:rFonts w:ascii="Arial" w:hAnsi="Arial" w:cs="Arial"/>
          <w:lang w:val="id-ID"/>
        </w:rPr>
      </w:pPr>
      <w:r w:rsidRPr="00D1364F">
        <w:rPr>
          <w:rFonts w:ascii="Arial" w:hAnsi="Arial" w:cs="Arial"/>
          <w:lang w:val="nb-NO"/>
        </w:rPr>
        <w:t xml:space="preserve">Borang  ini diisi oleh </w:t>
      </w:r>
      <w:r w:rsidRPr="00D1364F">
        <w:rPr>
          <w:rFonts w:ascii="Arial" w:hAnsi="Arial" w:cs="Arial"/>
          <w:b/>
          <w:lang w:val="nb-NO"/>
        </w:rPr>
        <w:t xml:space="preserve">unit pengelola </w:t>
      </w:r>
      <w:r w:rsidR="00E063F7" w:rsidRPr="00D1364F">
        <w:rPr>
          <w:rFonts w:ascii="Arial" w:hAnsi="Arial" w:cs="Arial"/>
          <w:b/>
          <w:lang w:val="nb-NO"/>
        </w:rPr>
        <w:t xml:space="preserve">program </w:t>
      </w:r>
      <w:r w:rsidR="00A471AC" w:rsidRPr="00D1364F">
        <w:rPr>
          <w:rFonts w:ascii="Arial" w:hAnsi="Arial" w:cs="Arial"/>
          <w:b/>
          <w:lang w:val="nb-NO"/>
        </w:rPr>
        <w:t>Pendidikan</w:t>
      </w:r>
      <w:r w:rsidR="00E063F7" w:rsidRPr="00D1364F">
        <w:rPr>
          <w:rFonts w:ascii="Arial" w:hAnsi="Arial" w:cs="Arial"/>
          <w:b/>
          <w:lang w:val="nb-NO"/>
        </w:rPr>
        <w:t xml:space="preserve"> </w:t>
      </w:r>
      <w:r w:rsidR="00970C86" w:rsidRPr="00D1364F">
        <w:rPr>
          <w:rFonts w:ascii="Arial" w:hAnsi="Arial" w:cs="Arial"/>
          <w:b/>
          <w:lang w:val="nb-NO"/>
        </w:rPr>
        <w:t xml:space="preserve">Dokter Spesialis </w:t>
      </w:r>
      <w:r w:rsidR="000F000A" w:rsidRPr="00D1364F">
        <w:rPr>
          <w:rFonts w:ascii="Arial" w:hAnsi="Arial" w:cs="Arial"/>
          <w:b/>
          <w:lang w:val="nb-NO"/>
        </w:rPr>
        <w:t>Ilmu Bedah</w:t>
      </w:r>
      <w:r w:rsidR="00970C86" w:rsidRPr="00D1364F">
        <w:rPr>
          <w:rFonts w:ascii="Arial" w:hAnsi="Arial" w:cs="Arial"/>
          <w:b/>
          <w:lang w:val="nb-NO"/>
        </w:rPr>
        <w:t xml:space="preserve"> </w:t>
      </w:r>
      <w:r w:rsidR="0061261F" w:rsidRPr="00D1364F">
        <w:rPr>
          <w:rFonts w:ascii="Arial" w:hAnsi="Arial" w:cs="Arial"/>
          <w:b/>
          <w:lang w:val="nb-NO"/>
        </w:rPr>
        <w:t xml:space="preserve">  </w:t>
      </w:r>
      <w:r w:rsidRPr="00D1364F">
        <w:rPr>
          <w:rFonts w:ascii="Arial" w:hAnsi="Arial" w:cs="Arial"/>
          <w:b/>
          <w:lang w:val="nb-NO"/>
        </w:rPr>
        <w:t xml:space="preserve">.  </w:t>
      </w:r>
      <w:r w:rsidRPr="00D1364F">
        <w:rPr>
          <w:rFonts w:ascii="Arial" w:hAnsi="Arial" w:cs="Arial"/>
          <w:lang w:val="nb-NO"/>
        </w:rPr>
        <w:t>Unit pengelola adalah</w:t>
      </w:r>
      <w:r w:rsidRPr="00D1364F">
        <w:rPr>
          <w:rFonts w:ascii="Arial" w:hAnsi="Arial" w:cs="Arial"/>
          <w:b/>
          <w:lang w:val="nb-NO"/>
        </w:rPr>
        <w:t xml:space="preserve"> </w:t>
      </w:r>
      <w:r w:rsidRPr="00D1364F">
        <w:rPr>
          <w:rFonts w:ascii="Arial" w:hAnsi="Arial" w:cs="Arial"/>
          <w:lang w:val="nb-NO"/>
        </w:rPr>
        <w:t xml:space="preserve">lembaga yang melakukan fungsi manajemen (perencanaan, pengorganisasian, pengembangan staf, pengawasan, pengarahan, representasi, dan penganggaran) terutama dalam rangka </w:t>
      </w:r>
      <w:r w:rsidRPr="00D1364F">
        <w:rPr>
          <w:rFonts w:ascii="Arial" w:hAnsi="Arial" w:cs="Arial"/>
          <w:i/>
          <w:lang w:val="nb-NO"/>
        </w:rPr>
        <w:t xml:space="preserve">resource deployment and mobilization, </w:t>
      </w:r>
      <w:r w:rsidRPr="00D1364F">
        <w:rPr>
          <w:rFonts w:ascii="Arial" w:hAnsi="Arial" w:cs="Arial"/>
          <w:lang w:val="nb-NO"/>
        </w:rPr>
        <w:t xml:space="preserve">untuk penjaminan mutu </w:t>
      </w:r>
      <w:r w:rsidR="00E063F7" w:rsidRPr="00D1364F">
        <w:rPr>
          <w:rFonts w:ascii="Arial" w:hAnsi="Arial" w:cs="Arial"/>
          <w:lang w:val="nb-NO"/>
        </w:rPr>
        <w:t xml:space="preserve">program </w:t>
      </w:r>
      <w:r w:rsidR="00A471AC" w:rsidRPr="00D1364F">
        <w:rPr>
          <w:rFonts w:ascii="Arial" w:hAnsi="Arial" w:cs="Arial"/>
          <w:lang w:val="nb-NO"/>
        </w:rPr>
        <w:t>Pendidikan</w:t>
      </w:r>
      <w:r w:rsidR="00E063F7" w:rsidRPr="00D1364F">
        <w:rPr>
          <w:rFonts w:ascii="Arial" w:hAnsi="Arial" w:cs="Arial"/>
          <w:lang w:val="nb-NO"/>
        </w:rPr>
        <w:t xml:space="preserve"> </w:t>
      </w:r>
      <w:r w:rsidR="00970C86" w:rsidRPr="00D1364F">
        <w:rPr>
          <w:rFonts w:ascii="Arial" w:hAnsi="Arial" w:cs="Arial"/>
          <w:lang w:val="nb-NO"/>
        </w:rPr>
        <w:t xml:space="preserve">Dokter Spesialis </w:t>
      </w:r>
      <w:r w:rsidR="000F000A" w:rsidRPr="00D1364F">
        <w:rPr>
          <w:rFonts w:ascii="Arial" w:hAnsi="Arial" w:cs="Arial"/>
          <w:lang w:val="nb-NO"/>
        </w:rPr>
        <w:t>Ilmu Bedah</w:t>
      </w:r>
      <w:r w:rsidR="00970C86" w:rsidRPr="00D1364F">
        <w:rPr>
          <w:rFonts w:ascii="Arial" w:hAnsi="Arial" w:cs="Arial"/>
          <w:lang w:val="nb-NO"/>
        </w:rPr>
        <w:t xml:space="preserve"> </w:t>
      </w:r>
      <w:r w:rsidR="0061261F" w:rsidRPr="00D1364F">
        <w:rPr>
          <w:rFonts w:ascii="Arial" w:hAnsi="Arial" w:cs="Arial"/>
          <w:lang w:val="nb-NO"/>
        </w:rPr>
        <w:t xml:space="preserve">  </w:t>
      </w:r>
      <w:r w:rsidRPr="00D1364F">
        <w:rPr>
          <w:rFonts w:ascii="Arial" w:hAnsi="Arial" w:cs="Arial"/>
          <w:lang w:val="nb-NO"/>
        </w:rPr>
        <w:t xml:space="preserve">.  Unit pengelola program </w:t>
      </w:r>
      <w:r w:rsidR="00A471AC" w:rsidRPr="00D1364F">
        <w:rPr>
          <w:rFonts w:ascii="Arial" w:hAnsi="Arial" w:cs="Arial"/>
          <w:lang w:val="nb-NO"/>
        </w:rPr>
        <w:t>Pendidikan</w:t>
      </w:r>
      <w:r w:rsidRPr="00D1364F">
        <w:rPr>
          <w:rFonts w:ascii="Arial" w:hAnsi="Arial" w:cs="Arial"/>
          <w:lang w:val="nb-NO"/>
        </w:rPr>
        <w:t xml:space="preserve"> ditentukan ole</w:t>
      </w:r>
      <w:r w:rsidR="00895C95" w:rsidRPr="00D1364F">
        <w:rPr>
          <w:rFonts w:ascii="Arial" w:hAnsi="Arial" w:cs="Arial"/>
          <w:lang w:val="nb-NO"/>
        </w:rPr>
        <w:t xml:space="preserve">h perguruan tinggi, misalnya </w:t>
      </w:r>
      <w:r w:rsidRPr="00D1364F">
        <w:rPr>
          <w:rFonts w:ascii="Arial" w:hAnsi="Arial" w:cs="Arial"/>
          <w:lang w:val="nb-NO"/>
        </w:rPr>
        <w:t>fakultas</w:t>
      </w:r>
      <w:r w:rsidR="002A12A9" w:rsidRPr="00D1364F">
        <w:rPr>
          <w:rFonts w:ascii="Arial" w:hAnsi="Arial" w:cs="Arial"/>
          <w:lang w:val="nb-NO"/>
        </w:rPr>
        <w:t xml:space="preserve"> atau perguruan tinggi</w:t>
      </w:r>
      <w:r w:rsidR="00895C95" w:rsidRPr="00D1364F">
        <w:rPr>
          <w:rFonts w:ascii="Arial" w:hAnsi="Arial" w:cs="Arial"/>
          <w:lang w:val="nb-NO"/>
        </w:rPr>
        <w:t xml:space="preserve"> (jika fakultas belum ada).</w:t>
      </w:r>
    </w:p>
    <w:p w:rsidR="004734E0" w:rsidRPr="00D1364F" w:rsidRDefault="004734E0" w:rsidP="00214CE6">
      <w:pPr>
        <w:jc w:val="both"/>
        <w:rPr>
          <w:rFonts w:ascii="Arial" w:hAnsi="Arial" w:cs="Arial"/>
          <w:lang w:val="sv-SE"/>
        </w:rPr>
      </w:pPr>
    </w:p>
    <w:p w:rsidR="001D21BC" w:rsidRPr="00D1364F" w:rsidRDefault="001D21BC" w:rsidP="00214CE6">
      <w:pPr>
        <w:jc w:val="both"/>
        <w:rPr>
          <w:rFonts w:ascii="Arial" w:hAnsi="Arial" w:cs="Arial"/>
          <w:lang w:val="sv-SE"/>
        </w:rPr>
      </w:pPr>
      <w:r w:rsidRPr="00D1364F">
        <w:rPr>
          <w:rFonts w:ascii="Arial" w:hAnsi="Arial" w:cs="Arial"/>
          <w:lang w:val="sv-SE"/>
        </w:rPr>
        <w:t xml:space="preserve">Tuliskan nama-nama PS berikut jenjang pendidikannya yang dikelola oleh </w:t>
      </w:r>
      <w:r w:rsidR="00C1216B" w:rsidRPr="00D1364F">
        <w:rPr>
          <w:rFonts w:ascii="Arial" w:hAnsi="Arial" w:cs="Arial"/>
          <w:lang w:val="id-ID"/>
        </w:rPr>
        <w:t>u</w:t>
      </w:r>
      <w:r w:rsidR="00C1216B" w:rsidRPr="00D1364F">
        <w:rPr>
          <w:rFonts w:ascii="Arial" w:hAnsi="Arial" w:cs="Arial"/>
          <w:lang w:val="sv-SE"/>
        </w:rPr>
        <w:t xml:space="preserve">nit pengelola </w:t>
      </w:r>
      <w:r w:rsidR="00E063F7" w:rsidRPr="00D1364F">
        <w:rPr>
          <w:rFonts w:ascii="Arial" w:hAnsi="Arial" w:cs="Arial"/>
          <w:lang w:val="sv-SE"/>
        </w:rPr>
        <w:t xml:space="preserve">program </w:t>
      </w:r>
      <w:r w:rsidR="00A471AC" w:rsidRPr="00D1364F">
        <w:rPr>
          <w:rFonts w:ascii="Arial" w:hAnsi="Arial" w:cs="Arial"/>
          <w:lang w:val="sv-SE"/>
        </w:rPr>
        <w:t>Pendidikan</w:t>
      </w:r>
      <w:r w:rsidR="00E063F7" w:rsidRPr="00D1364F">
        <w:rPr>
          <w:rFonts w:ascii="Arial" w:hAnsi="Arial" w:cs="Arial"/>
          <w:lang w:val="sv-SE"/>
        </w:rPr>
        <w:t xml:space="preserve"> </w:t>
      </w:r>
      <w:r w:rsidR="00970C86" w:rsidRPr="00D1364F">
        <w:rPr>
          <w:rFonts w:ascii="Arial" w:hAnsi="Arial" w:cs="Arial"/>
          <w:lang w:val="sv-SE"/>
        </w:rPr>
        <w:t xml:space="preserve">Dokter Spesialis </w:t>
      </w:r>
      <w:r w:rsidR="000F000A" w:rsidRPr="00D1364F">
        <w:rPr>
          <w:rFonts w:ascii="Arial" w:hAnsi="Arial" w:cs="Arial"/>
          <w:lang w:val="sv-SE"/>
        </w:rPr>
        <w:t>Ilmu Bedah</w:t>
      </w:r>
      <w:r w:rsidR="00970C86" w:rsidRPr="00D1364F">
        <w:rPr>
          <w:rFonts w:ascii="Arial" w:hAnsi="Arial" w:cs="Arial"/>
          <w:lang w:val="sv-SE"/>
        </w:rPr>
        <w:t xml:space="preserve"> </w:t>
      </w:r>
      <w:r w:rsidR="0061261F" w:rsidRPr="00D1364F">
        <w:rPr>
          <w:rFonts w:ascii="Arial" w:hAnsi="Arial" w:cs="Arial"/>
          <w:lang w:val="sv-SE"/>
        </w:rPr>
        <w:t xml:space="preserve">  </w:t>
      </w:r>
      <w:r w:rsidRPr="00D1364F">
        <w:rPr>
          <w:rFonts w:ascii="Arial" w:hAnsi="Arial" w:cs="Arial"/>
          <w:lang w:val="sv-SE"/>
        </w:rPr>
        <w:t>pada tempat yang disediakan.</w:t>
      </w:r>
    </w:p>
    <w:p w:rsidR="001D21BC" w:rsidRPr="00D1364F" w:rsidRDefault="001D21BC" w:rsidP="00214CE6">
      <w:pPr>
        <w:jc w:val="both"/>
        <w:rPr>
          <w:rFonts w:ascii="Arial" w:hAnsi="Arial" w:cs="Arial"/>
          <w:lang w:val="sv-SE"/>
        </w:rPr>
      </w:pPr>
    </w:p>
    <w:p w:rsidR="001D21BC" w:rsidRPr="00D1364F" w:rsidRDefault="001D21BC" w:rsidP="00214CE6">
      <w:pPr>
        <w:jc w:val="both"/>
        <w:rPr>
          <w:rFonts w:ascii="Arial" w:hAnsi="Arial" w:cs="Arial"/>
          <w:lang w:val="sv-SE"/>
        </w:rPr>
      </w:pPr>
      <w:r w:rsidRPr="00D1364F">
        <w:rPr>
          <w:rFonts w:ascii="Arial" w:hAnsi="Arial" w:cs="Arial"/>
          <w:lang w:val="sv-SE"/>
        </w:rPr>
        <w:t>Identitas pengisi borang diisi dengan nama, NIDN (Nomor Induk Dosen Nasional), dan jabatan struktural pengisi borang, serta tanggal pengisian borang</w:t>
      </w:r>
      <w:r w:rsidR="00727844" w:rsidRPr="00D1364F">
        <w:rPr>
          <w:rFonts w:ascii="Arial" w:hAnsi="Arial" w:cs="Arial"/>
          <w:lang w:val="id-ID"/>
        </w:rPr>
        <w:t>.</w:t>
      </w:r>
      <w:r w:rsidR="000B753B" w:rsidRPr="00D1364F">
        <w:rPr>
          <w:rFonts w:ascii="Arial" w:hAnsi="Arial" w:cs="Arial"/>
          <w:lang w:val="sv-SE"/>
        </w:rPr>
        <w:t xml:space="preserve"> </w:t>
      </w:r>
    </w:p>
    <w:p w:rsidR="001D21BC" w:rsidRPr="00D1364F" w:rsidRDefault="001D21BC" w:rsidP="00214CE6">
      <w:pPr>
        <w:jc w:val="both"/>
        <w:rPr>
          <w:rFonts w:ascii="Arial" w:hAnsi="Arial" w:cs="Arial"/>
          <w:lang w:val="sv-SE"/>
        </w:rPr>
      </w:pPr>
    </w:p>
    <w:p w:rsidR="001D21BC" w:rsidRPr="00D1364F" w:rsidRDefault="001D21BC" w:rsidP="00214CE6">
      <w:pPr>
        <w:pStyle w:val="BodyText2"/>
        <w:rPr>
          <w:rFonts w:cs="Arial"/>
          <w:b/>
          <w:szCs w:val="24"/>
          <w:lang w:val="sv-SE"/>
        </w:rPr>
      </w:pPr>
      <w:r w:rsidRPr="00D1364F">
        <w:rPr>
          <w:rFonts w:cs="Arial"/>
          <w:szCs w:val="24"/>
          <w:lang w:val="sv-SE"/>
        </w:rPr>
        <w:t>Penjelasan mengenai cara mengisi atau menjawab setiap butir is</w:t>
      </w:r>
      <w:r w:rsidR="006305D0" w:rsidRPr="00D1364F">
        <w:rPr>
          <w:rFonts w:cs="Arial"/>
          <w:szCs w:val="24"/>
          <w:lang w:val="sv-SE"/>
        </w:rPr>
        <w:t xml:space="preserve">ian/pertanyaan borang </w:t>
      </w:r>
      <w:r w:rsidR="00C82400" w:rsidRPr="00D1364F">
        <w:rPr>
          <w:rFonts w:cs="Arial"/>
          <w:szCs w:val="24"/>
          <w:lang w:val="id-ID"/>
        </w:rPr>
        <w:t>u</w:t>
      </w:r>
      <w:r w:rsidR="00AC1A10" w:rsidRPr="00D1364F">
        <w:rPr>
          <w:rFonts w:cs="Arial"/>
          <w:szCs w:val="24"/>
          <w:lang w:val="sv-SE"/>
        </w:rPr>
        <w:t xml:space="preserve">nit </w:t>
      </w:r>
      <w:r w:rsidR="00C1216B" w:rsidRPr="00D1364F">
        <w:rPr>
          <w:rFonts w:cs="Arial"/>
          <w:szCs w:val="24"/>
          <w:lang w:val="sv-SE"/>
        </w:rPr>
        <w:t xml:space="preserve"> pengelola </w:t>
      </w:r>
      <w:r w:rsidR="00E063F7" w:rsidRPr="00D1364F">
        <w:rPr>
          <w:rFonts w:cs="Arial"/>
          <w:szCs w:val="24"/>
          <w:lang w:val="sv-SE"/>
        </w:rPr>
        <w:t xml:space="preserve">program </w:t>
      </w:r>
      <w:r w:rsidR="00A471AC" w:rsidRPr="00D1364F">
        <w:rPr>
          <w:rFonts w:cs="Arial"/>
          <w:szCs w:val="24"/>
          <w:lang w:val="sv-SE"/>
        </w:rPr>
        <w:t>Pendidikan</w:t>
      </w:r>
      <w:r w:rsidR="00E063F7" w:rsidRPr="00D1364F">
        <w:rPr>
          <w:rFonts w:cs="Arial"/>
          <w:szCs w:val="24"/>
          <w:lang w:val="sv-SE"/>
        </w:rPr>
        <w:t xml:space="preserve"> </w:t>
      </w:r>
      <w:r w:rsidR="00970C86" w:rsidRPr="00D1364F">
        <w:rPr>
          <w:rFonts w:cs="Arial"/>
          <w:szCs w:val="24"/>
          <w:lang w:val="sv-SE"/>
        </w:rPr>
        <w:t xml:space="preserve">Dokter Spesialis </w:t>
      </w:r>
      <w:r w:rsidR="000F000A" w:rsidRPr="00D1364F">
        <w:rPr>
          <w:rFonts w:cs="Arial"/>
          <w:szCs w:val="24"/>
          <w:lang w:val="sv-SE"/>
        </w:rPr>
        <w:t>Ilmu Bedah</w:t>
      </w:r>
      <w:r w:rsidR="00970C86" w:rsidRPr="00D1364F">
        <w:rPr>
          <w:rFonts w:cs="Arial"/>
          <w:szCs w:val="24"/>
          <w:lang w:val="sv-SE"/>
        </w:rPr>
        <w:t xml:space="preserve"> </w:t>
      </w:r>
      <w:r w:rsidR="0061261F" w:rsidRPr="00D1364F">
        <w:rPr>
          <w:rFonts w:cs="Arial"/>
          <w:szCs w:val="24"/>
          <w:lang w:val="sv-SE"/>
        </w:rPr>
        <w:t xml:space="preserve">  </w:t>
      </w:r>
      <w:r w:rsidRPr="00D1364F">
        <w:rPr>
          <w:rFonts w:cs="Arial"/>
          <w:szCs w:val="24"/>
          <w:lang w:val="sv-SE"/>
        </w:rPr>
        <w:t>, disajikan dalam tabel berikut ini sesuai dengan nomor butir borang (kolom 1) dan nomor kolom, bagi butir yang menggunakan tabel (kolom 2).</w:t>
      </w:r>
    </w:p>
    <w:p w:rsidR="001D21BC" w:rsidRPr="00D1364F" w:rsidRDefault="001D21BC"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EF7170" w:rsidRPr="00D1364F" w:rsidRDefault="00EF7170" w:rsidP="00214CE6">
      <w:pPr>
        <w:jc w:val="both"/>
        <w:rPr>
          <w:rFonts w:ascii="Arial" w:hAnsi="Arial" w:cs="Arial"/>
          <w:bCs/>
          <w:lang w:val="sv-SE"/>
        </w:rPr>
      </w:pPr>
    </w:p>
    <w:p w:rsidR="00EF7170" w:rsidRPr="00D1364F" w:rsidRDefault="00EF7170"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214CE6" w:rsidRPr="00D1364F" w:rsidRDefault="00214CE6" w:rsidP="00214CE6">
      <w:pPr>
        <w:jc w:val="both"/>
        <w:rPr>
          <w:rFonts w:ascii="Arial" w:hAnsi="Arial" w:cs="Arial"/>
          <w:bCs/>
          <w:lang w:val="sv-SE"/>
        </w:rPr>
      </w:pPr>
    </w:p>
    <w:p w:rsidR="00D0410C" w:rsidRPr="00D1364F" w:rsidRDefault="00D0410C" w:rsidP="00214CE6">
      <w:pPr>
        <w:jc w:val="both"/>
        <w:rPr>
          <w:rFonts w:ascii="Arial" w:hAnsi="Arial" w:cs="Arial"/>
          <w:lang w:val="sv-SE"/>
        </w:rPr>
      </w:pPr>
    </w:p>
    <w:p w:rsidR="00214CE6" w:rsidRPr="00D1364F" w:rsidRDefault="00214CE6" w:rsidP="00214CE6">
      <w:pPr>
        <w:pStyle w:val="Heading1"/>
        <w:ind w:left="1620" w:hanging="1620"/>
        <w:jc w:val="center"/>
        <w:rPr>
          <w:rFonts w:ascii="Arial" w:hAnsi="Arial" w:cs="Arial"/>
        </w:rPr>
      </w:pPr>
      <w:r w:rsidRPr="00D1364F">
        <w:rPr>
          <w:rFonts w:ascii="Arial" w:hAnsi="Arial" w:cs="Arial"/>
        </w:rPr>
        <w:lastRenderedPageBreak/>
        <w:t>STANDAR 1</w:t>
      </w:r>
    </w:p>
    <w:p w:rsidR="008966FC" w:rsidRPr="00D1364F" w:rsidRDefault="008966FC" w:rsidP="00214CE6">
      <w:pPr>
        <w:pStyle w:val="Heading1"/>
        <w:ind w:left="1620" w:hanging="1620"/>
        <w:jc w:val="center"/>
        <w:rPr>
          <w:rFonts w:ascii="Arial" w:hAnsi="Arial" w:cs="Arial"/>
          <w:caps/>
          <w:lang w:val="en-US"/>
        </w:rPr>
      </w:pPr>
      <w:r w:rsidRPr="00D1364F">
        <w:rPr>
          <w:rFonts w:ascii="Arial" w:hAnsi="Arial" w:cs="Arial"/>
          <w:caps/>
        </w:rPr>
        <w:t>Visi, Misi, Tujuan dan Sasaran</w:t>
      </w:r>
      <w:r w:rsidRPr="00D1364F">
        <w:rPr>
          <w:rFonts w:ascii="Arial" w:hAnsi="Arial" w:cs="Arial"/>
          <w:caps/>
          <w:lang w:val="id-ID"/>
        </w:rPr>
        <w:t>, serta strategi PENCAPAIAN</w:t>
      </w:r>
    </w:p>
    <w:p w:rsidR="00214CE6" w:rsidRPr="00D1364F"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trPr>
          <w:tblHeader/>
        </w:trPr>
        <w:tc>
          <w:tcPr>
            <w:tcW w:w="918" w:type="dxa"/>
            <w:tcBorders>
              <w:top w:val="single" w:sz="4" w:space="0" w:color="auto"/>
              <w:bottom w:val="double" w:sz="4" w:space="0" w:color="auto"/>
            </w:tcBorders>
            <w:shd w:val="clear" w:color="auto" w:fill="C0C0C0"/>
            <w:vAlign w:val="center"/>
          </w:tcPr>
          <w:p w:rsidR="008966FC" w:rsidRPr="00D1364F" w:rsidRDefault="008966FC"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D1364F" w:rsidRDefault="008966FC"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D1364F" w:rsidRDefault="008966FC" w:rsidP="00214CE6">
            <w:pPr>
              <w:jc w:val="center"/>
              <w:rPr>
                <w:rFonts w:ascii="Arial" w:hAnsi="Arial" w:cs="Arial"/>
                <w:b/>
              </w:rPr>
            </w:pPr>
            <w:r w:rsidRPr="00D1364F">
              <w:rPr>
                <w:rFonts w:ascii="Arial" w:hAnsi="Arial" w:cs="Arial"/>
                <w:b/>
              </w:rPr>
              <w:t>Panduan Pengisian</w:t>
            </w:r>
          </w:p>
        </w:tc>
      </w:tr>
      <w:tr w:rsidR="00D1364F" w:rsidRPr="00D1364F">
        <w:trPr>
          <w:tblHeader/>
        </w:trPr>
        <w:tc>
          <w:tcPr>
            <w:tcW w:w="918" w:type="dxa"/>
            <w:tcBorders>
              <w:top w:val="double" w:sz="4" w:space="0" w:color="auto"/>
              <w:bottom w:val="nil"/>
            </w:tcBorders>
            <w:shd w:val="clear" w:color="auto" w:fill="auto"/>
            <w:vAlign w:val="center"/>
          </w:tcPr>
          <w:p w:rsidR="008966FC" w:rsidRPr="00D1364F"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D1364F"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D1364F" w:rsidRDefault="008966FC" w:rsidP="00214CE6">
            <w:pPr>
              <w:jc w:val="center"/>
              <w:rPr>
                <w:rFonts w:ascii="Arial" w:hAnsi="Arial" w:cs="Arial"/>
                <w:b/>
                <w:sz w:val="6"/>
                <w:szCs w:val="6"/>
              </w:rPr>
            </w:pPr>
          </w:p>
        </w:tc>
      </w:tr>
      <w:tr w:rsidR="00D1364F" w:rsidRPr="00D1364F">
        <w:tc>
          <w:tcPr>
            <w:tcW w:w="918" w:type="dxa"/>
            <w:tcBorders>
              <w:top w:val="nil"/>
              <w:bottom w:val="single" w:sz="4" w:space="0" w:color="auto"/>
            </w:tcBorders>
          </w:tcPr>
          <w:p w:rsidR="008966FC" w:rsidRPr="00D1364F" w:rsidRDefault="008966FC" w:rsidP="00214CE6">
            <w:pPr>
              <w:jc w:val="center"/>
              <w:rPr>
                <w:rFonts w:ascii="Arial" w:hAnsi="Arial" w:cs="Arial"/>
                <w:sz w:val="20"/>
                <w:szCs w:val="20"/>
                <w:lang w:val="id-ID"/>
              </w:rPr>
            </w:pPr>
            <w:r w:rsidRPr="00D1364F">
              <w:rPr>
                <w:rFonts w:ascii="Arial" w:hAnsi="Arial" w:cs="Arial"/>
                <w:sz w:val="20"/>
                <w:szCs w:val="20"/>
              </w:rPr>
              <w:t>1.1</w:t>
            </w:r>
            <w:r w:rsidR="00295FA8" w:rsidRPr="00D1364F">
              <w:rPr>
                <w:rFonts w:ascii="Arial" w:hAnsi="Arial" w:cs="Arial"/>
                <w:sz w:val="20"/>
                <w:szCs w:val="20"/>
                <w:lang w:val="id-ID"/>
              </w:rPr>
              <w:t>.1</w:t>
            </w:r>
          </w:p>
        </w:tc>
        <w:tc>
          <w:tcPr>
            <w:tcW w:w="1080" w:type="dxa"/>
            <w:tcBorders>
              <w:top w:val="nil"/>
            </w:tcBorders>
          </w:tcPr>
          <w:p w:rsidR="008966FC" w:rsidRPr="00D1364F" w:rsidRDefault="008966FC" w:rsidP="00214CE6">
            <w:pPr>
              <w:jc w:val="center"/>
              <w:rPr>
                <w:rFonts w:ascii="Arial" w:hAnsi="Arial" w:cs="Arial"/>
                <w:sz w:val="20"/>
                <w:szCs w:val="20"/>
              </w:rPr>
            </w:pPr>
          </w:p>
        </w:tc>
        <w:tc>
          <w:tcPr>
            <w:tcW w:w="7020" w:type="dxa"/>
            <w:tcBorders>
              <w:top w:val="nil"/>
            </w:tcBorders>
          </w:tcPr>
          <w:p w:rsidR="00295FA8" w:rsidRPr="00D1364F" w:rsidRDefault="00722934" w:rsidP="00214CE6">
            <w:pPr>
              <w:jc w:val="both"/>
              <w:rPr>
                <w:rFonts w:ascii="Arial" w:hAnsi="Arial" w:cs="Arial"/>
                <w:sz w:val="20"/>
                <w:szCs w:val="20"/>
                <w:lang w:val="id-ID"/>
              </w:rPr>
            </w:pPr>
            <w:r w:rsidRPr="00D1364F">
              <w:rPr>
                <w:rFonts w:ascii="Arial" w:hAnsi="Arial" w:cs="Arial"/>
                <w:sz w:val="20"/>
                <w:szCs w:val="20"/>
              </w:rPr>
              <w:t>Uraikan</w:t>
            </w:r>
            <w:r w:rsidR="00295FA8" w:rsidRPr="00D1364F">
              <w:rPr>
                <w:rFonts w:ascii="Arial" w:hAnsi="Arial" w:cs="Arial"/>
                <w:sz w:val="20"/>
                <w:szCs w:val="20"/>
              </w:rPr>
              <w:t xml:space="preserve"> mekanisme penyusunan visi, misi, tujuan dan sasaran di tingkat </w:t>
            </w:r>
            <w:r w:rsidR="00295FA8" w:rsidRPr="00D1364F">
              <w:rPr>
                <w:rFonts w:ascii="Arial" w:hAnsi="Arial" w:cs="Arial"/>
                <w:sz w:val="20"/>
                <w:szCs w:val="20"/>
                <w:lang w:val="sv-SE"/>
              </w:rPr>
              <w:t xml:space="preserve">unit pengelola </w:t>
            </w:r>
            <w:r w:rsidR="00E063F7" w:rsidRPr="00D1364F">
              <w:rPr>
                <w:rFonts w:ascii="Arial" w:hAnsi="Arial" w:cs="Arial"/>
                <w:sz w:val="20"/>
                <w:szCs w:val="20"/>
                <w:lang w:val="sv-SE"/>
              </w:rPr>
              <w:t xml:space="preserve">program </w:t>
            </w:r>
            <w:r w:rsidR="00A471AC" w:rsidRPr="00D1364F">
              <w:rPr>
                <w:rFonts w:ascii="Arial" w:hAnsi="Arial" w:cs="Arial"/>
                <w:sz w:val="20"/>
                <w:szCs w:val="20"/>
                <w:lang w:val="sv-SE"/>
              </w:rPr>
              <w:t>Pendidikan</w:t>
            </w:r>
            <w:r w:rsidR="00E063F7" w:rsidRPr="00D1364F">
              <w:rPr>
                <w:rFonts w:ascii="Arial" w:hAnsi="Arial" w:cs="Arial"/>
                <w:sz w:val="20"/>
                <w:szCs w:val="20"/>
                <w:lang w:val="sv-SE"/>
              </w:rPr>
              <w:t xml:space="preserve"> </w:t>
            </w:r>
            <w:r w:rsidR="00970C86" w:rsidRPr="00D1364F">
              <w:rPr>
                <w:rFonts w:ascii="Arial" w:hAnsi="Arial" w:cs="Arial"/>
                <w:sz w:val="20"/>
                <w:szCs w:val="20"/>
                <w:lang w:val="sv-SE"/>
              </w:rPr>
              <w:t xml:space="preserve">Dokter Spesialis </w:t>
            </w:r>
            <w:r w:rsidR="000F000A" w:rsidRPr="00D1364F">
              <w:rPr>
                <w:rFonts w:ascii="Arial" w:hAnsi="Arial" w:cs="Arial"/>
                <w:sz w:val="20"/>
                <w:szCs w:val="20"/>
                <w:lang w:val="sv-SE"/>
              </w:rPr>
              <w:t>Ilmu Bedah</w:t>
            </w:r>
            <w:r w:rsidR="00970C86" w:rsidRPr="00D1364F">
              <w:rPr>
                <w:rFonts w:ascii="Arial" w:hAnsi="Arial" w:cs="Arial"/>
                <w:sz w:val="20"/>
                <w:szCs w:val="20"/>
                <w:lang w:val="sv-SE"/>
              </w:rPr>
              <w:t xml:space="preserve"> </w:t>
            </w:r>
            <w:r w:rsidR="0061261F" w:rsidRPr="00D1364F">
              <w:rPr>
                <w:rFonts w:ascii="Arial" w:hAnsi="Arial" w:cs="Arial"/>
                <w:sz w:val="20"/>
                <w:szCs w:val="20"/>
                <w:lang w:val="sv-SE"/>
              </w:rPr>
              <w:t xml:space="preserve">  </w:t>
            </w:r>
            <w:r w:rsidR="00295FA8" w:rsidRPr="00D1364F">
              <w:rPr>
                <w:rFonts w:ascii="Arial" w:hAnsi="Arial" w:cs="Arial"/>
                <w:sz w:val="20"/>
                <w:szCs w:val="20"/>
              </w:rPr>
              <w:t>, serta pihak-pihak yang dilibatkan</w:t>
            </w:r>
            <w:r w:rsidR="00295FA8" w:rsidRPr="00D1364F">
              <w:rPr>
                <w:rFonts w:ascii="Arial" w:hAnsi="Arial" w:cs="Arial"/>
                <w:sz w:val="20"/>
                <w:szCs w:val="20"/>
                <w:lang w:val="id-ID"/>
              </w:rPr>
              <w:t>, pada tempat yang telah disediakan.</w:t>
            </w:r>
          </w:p>
          <w:p w:rsidR="00295FA8" w:rsidRPr="00D1364F" w:rsidRDefault="00295FA8" w:rsidP="00214CE6">
            <w:pPr>
              <w:rPr>
                <w:rFonts w:cs="Arial"/>
                <w:szCs w:val="22"/>
              </w:rPr>
            </w:pPr>
          </w:p>
          <w:p w:rsidR="008966FC" w:rsidRPr="00D1364F" w:rsidRDefault="00295FA8" w:rsidP="00214CE6">
            <w:pPr>
              <w:jc w:val="both"/>
              <w:rPr>
                <w:rFonts w:ascii="Arial" w:hAnsi="Arial" w:cs="Arial"/>
                <w:sz w:val="20"/>
                <w:szCs w:val="20"/>
                <w:lang w:val="id-ID"/>
              </w:rPr>
            </w:pPr>
            <w:r w:rsidRPr="00D1364F">
              <w:rPr>
                <w:rFonts w:ascii="Arial" w:hAnsi="Arial" w:cs="Arial"/>
                <w:sz w:val="20"/>
                <w:szCs w:val="20"/>
                <w:lang w:val="id-ID"/>
              </w:rPr>
              <w:t>Tuliskan pada tempat yang telah disediakan:</w:t>
            </w:r>
          </w:p>
          <w:p w:rsidR="000C6B41" w:rsidRPr="00D1364F" w:rsidRDefault="000C6B41" w:rsidP="00214CE6">
            <w:pPr>
              <w:pStyle w:val="BodyTextIndent"/>
              <w:numPr>
                <w:ilvl w:val="0"/>
                <w:numId w:val="30"/>
              </w:numPr>
              <w:rPr>
                <w:lang w:val="fi-FI"/>
              </w:rPr>
            </w:pPr>
            <w:r w:rsidRPr="00D1364F">
              <w:rPr>
                <w:lang w:val="fi-FI"/>
              </w:rPr>
              <w:t xml:space="preserve">Visi </w:t>
            </w:r>
            <w:r w:rsidR="00295FA8" w:rsidRPr="00D1364F">
              <w:rPr>
                <w:lang w:val="id-ID"/>
              </w:rPr>
              <w:t>u</w:t>
            </w:r>
            <w:r w:rsidR="00AC1A10" w:rsidRPr="00D1364F">
              <w:rPr>
                <w:lang w:val="fi-FI"/>
              </w:rPr>
              <w:t xml:space="preserve">nit </w:t>
            </w:r>
            <w:r w:rsidR="00C1216B" w:rsidRPr="00D1364F">
              <w:rPr>
                <w:lang w:val="fi-FI"/>
              </w:rPr>
              <w:t xml:space="preserve"> pengelola </w:t>
            </w:r>
            <w:r w:rsidR="00E063F7" w:rsidRPr="00D1364F">
              <w:rPr>
                <w:lang w:val="fi-FI"/>
              </w:rPr>
              <w:t xml:space="preserve">program </w:t>
            </w:r>
            <w:r w:rsidR="00A471AC" w:rsidRPr="00D1364F">
              <w:rPr>
                <w:lang w:val="fi-FI"/>
              </w:rPr>
              <w:t>Pendidikan</w:t>
            </w:r>
            <w:r w:rsidR="00E063F7" w:rsidRPr="00D1364F">
              <w:rPr>
                <w:lang w:val="fi-FI"/>
              </w:rPr>
              <w:t xml:space="preserve"> </w:t>
            </w:r>
            <w:r w:rsidR="00970C86" w:rsidRPr="00D1364F">
              <w:rPr>
                <w:lang w:val="fi-FI"/>
              </w:rPr>
              <w:t xml:space="preserve">Dokter Spesialis </w:t>
            </w:r>
            <w:r w:rsidR="000F000A" w:rsidRPr="00D1364F">
              <w:rPr>
                <w:lang w:val="fi-FI"/>
              </w:rPr>
              <w:t>Ilmu Bedah</w:t>
            </w:r>
            <w:r w:rsidR="00970C86" w:rsidRPr="00D1364F">
              <w:rPr>
                <w:lang w:val="fi-FI"/>
              </w:rPr>
              <w:t xml:space="preserve"> </w:t>
            </w:r>
            <w:r w:rsidR="0061261F" w:rsidRPr="00D1364F">
              <w:rPr>
                <w:lang w:val="fi-FI"/>
              </w:rPr>
              <w:t xml:space="preserve">  </w:t>
            </w:r>
            <w:r w:rsidR="00295FA8" w:rsidRPr="00D1364F">
              <w:rPr>
                <w:lang w:val="id-ID"/>
              </w:rPr>
              <w:t>. Visi</w:t>
            </w:r>
            <w:r w:rsidRPr="00D1364F">
              <w:rPr>
                <w:lang w:val="fi-FI"/>
              </w:rPr>
              <w:t xml:space="preserve"> adalah pernyataan yang berorientasi ke masa depan tentang apa yang diharapkan oleh </w:t>
            </w:r>
            <w:r w:rsidR="00C1216B" w:rsidRPr="00D1364F">
              <w:rPr>
                <w:lang w:val="fi-FI"/>
              </w:rPr>
              <w:t xml:space="preserve">Unit pengelola </w:t>
            </w:r>
            <w:r w:rsidR="00E063F7" w:rsidRPr="00D1364F">
              <w:rPr>
                <w:lang w:val="fi-FI"/>
              </w:rPr>
              <w:t xml:space="preserve">program </w:t>
            </w:r>
            <w:r w:rsidR="00A471AC" w:rsidRPr="00D1364F">
              <w:rPr>
                <w:lang w:val="fi-FI"/>
              </w:rPr>
              <w:t>Pendidikan</w:t>
            </w:r>
            <w:r w:rsidR="00E063F7" w:rsidRPr="00D1364F">
              <w:rPr>
                <w:lang w:val="fi-FI"/>
              </w:rPr>
              <w:t xml:space="preserve"> </w:t>
            </w:r>
            <w:r w:rsidR="00970C86" w:rsidRPr="00D1364F">
              <w:rPr>
                <w:lang w:val="fi-FI"/>
              </w:rPr>
              <w:t xml:space="preserve">Dokter Spesialis </w:t>
            </w:r>
            <w:r w:rsidR="000F000A" w:rsidRPr="00D1364F">
              <w:rPr>
                <w:lang w:val="fi-FI"/>
              </w:rPr>
              <w:t>Ilmu Bedah</w:t>
            </w:r>
            <w:r w:rsidR="00970C86" w:rsidRPr="00D1364F">
              <w:rPr>
                <w:lang w:val="fi-FI"/>
              </w:rPr>
              <w:t xml:space="preserve"> </w:t>
            </w:r>
            <w:r w:rsidR="0061261F" w:rsidRPr="00D1364F">
              <w:rPr>
                <w:lang w:val="fi-FI"/>
              </w:rPr>
              <w:t xml:space="preserve">  </w:t>
            </w:r>
            <w:r w:rsidR="00103B3D" w:rsidRPr="00D1364F">
              <w:rPr>
                <w:lang w:val="fi-FI"/>
              </w:rPr>
              <w:t>.</w:t>
            </w:r>
          </w:p>
          <w:p w:rsidR="000C6B41" w:rsidRPr="00D1364F" w:rsidRDefault="000C6B41" w:rsidP="00214CE6">
            <w:pPr>
              <w:numPr>
                <w:ilvl w:val="0"/>
                <w:numId w:val="30"/>
              </w:numPr>
              <w:rPr>
                <w:rFonts w:ascii="Arial" w:hAnsi="Arial" w:cs="Arial"/>
                <w:sz w:val="20"/>
                <w:szCs w:val="20"/>
                <w:lang w:val="fi-FI"/>
              </w:rPr>
            </w:pPr>
            <w:r w:rsidRPr="00D1364F">
              <w:rPr>
                <w:rFonts w:ascii="Arial" w:hAnsi="Arial" w:cs="Arial"/>
                <w:sz w:val="20"/>
                <w:szCs w:val="20"/>
                <w:lang w:val="fi-FI"/>
              </w:rPr>
              <w:t xml:space="preserve">Misi </w:t>
            </w:r>
            <w:r w:rsidR="00295FA8" w:rsidRPr="00D1364F">
              <w:rPr>
                <w:rFonts w:ascii="Arial" w:hAnsi="Arial" w:cs="Arial"/>
                <w:sz w:val="20"/>
                <w:szCs w:val="20"/>
                <w:lang w:val="id-ID"/>
              </w:rPr>
              <w:t>u</w:t>
            </w:r>
            <w:r w:rsidR="00C1216B" w:rsidRPr="00D1364F">
              <w:rPr>
                <w:rFonts w:ascii="Arial" w:hAnsi="Arial" w:cs="Arial"/>
                <w:sz w:val="20"/>
                <w:szCs w:val="20"/>
                <w:lang w:val="fi-FI"/>
              </w:rPr>
              <w:t xml:space="preserve">nit pengelola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4734E0" w:rsidRPr="00D1364F">
              <w:rPr>
                <w:rFonts w:ascii="Arial" w:hAnsi="Arial" w:cs="Arial"/>
                <w:sz w:val="20"/>
                <w:szCs w:val="20"/>
                <w:lang w:val="id-ID"/>
              </w:rPr>
              <w:t xml:space="preserve">. </w:t>
            </w:r>
            <w:r w:rsidR="004734E0" w:rsidRPr="00D1364F">
              <w:rPr>
                <w:rFonts w:ascii="Arial" w:hAnsi="Arial" w:cs="Arial"/>
                <w:sz w:val="20"/>
                <w:szCs w:val="20"/>
                <w:lang w:val="fi-FI"/>
              </w:rPr>
              <w:t>Misi</w:t>
            </w:r>
            <w:r w:rsidR="00295FA8" w:rsidRPr="00D1364F">
              <w:rPr>
                <w:rFonts w:ascii="Arial" w:hAnsi="Arial" w:cs="Arial"/>
                <w:sz w:val="20"/>
                <w:szCs w:val="20"/>
                <w:lang w:val="id-ID"/>
              </w:rPr>
              <w:t xml:space="preserve"> </w:t>
            </w:r>
            <w:r w:rsidRPr="00D1364F">
              <w:rPr>
                <w:rFonts w:ascii="Arial" w:hAnsi="Arial" w:cs="Arial"/>
                <w:sz w:val="20"/>
                <w:szCs w:val="20"/>
                <w:lang w:val="fi-FI"/>
              </w:rPr>
              <w:t xml:space="preserve">adalah deskripsi mengenai tugas, kewajiban, tanggung jawab, dan rencana tindakan yang dirumuskan sesuai dengan visi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Pr="00D1364F">
              <w:rPr>
                <w:rFonts w:ascii="Arial" w:hAnsi="Arial" w:cs="Arial"/>
                <w:sz w:val="20"/>
                <w:szCs w:val="20"/>
                <w:lang w:val="fi-FI"/>
              </w:rPr>
              <w:t>yang haru</w:t>
            </w:r>
            <w:r w:rsidR="004734E0" w:rsidRPr="00D1364F">
              <w:rPr>
                <w:rFonts w:ascii="Arial" w:hAnsi="Arial" w:cs="Arial"/>
                <w:sz w:val="20"/>
                <w:szCs w:val="20"/>
                <w:lang w:val="fi-FI"/>
              </w:rPr>
              <w:t>s digunakan untuk pengembangan t</w:t>
            </w:r>
            <w:r w:rsidRPr="00D1364F">
              <w:rPr>
                <w:rFonts w:ascii="Arial" w:hAnsi="Arial" w:cs="Arial"/>
                <w:sz w:val="20"/>
                <w:szCs w:val="20"/>
                <w:lang w:val="fi-FI"/>
              </w:rPr>
              <w:t>ridarma.</w:t>
            </w:r>
          </w:p>
          <w:p w:rsidR="008966FC" w:rsidRPr="00D1364F" w:rsidRDefault="000C6B41" w:rsidP="00214CE6">
            <w:pPr>
              <w:pStyle w:val="BodyText2"/>
              <w:numPr>
                <w:ilvl w:val="0"/>
                <w:numId w:val="30"/>
              </w:numPr>
              <w:jc w:val="left"/>
              <w:rPr>
                <w:rFonts w:cs="Arial"/>
                <w:sz w:val="20"/>
                <w:lang w:val="fi-FI"/>
              </w:rPr>
            </w:pPr>
            <w:r w:rsidRPr="00D1364F">
              <w:rPr>
                <w:rFonts w:cs="Arial"/>
                <w:sz w:val="20"/>
                <w:lang w:val="fi-FI"/>
              </w:rPr>
              <w:t xml:space="preserve">Tujuan </w:t>
            </w:r>
            <w:r w:rsidR="00295FA8" w:rsidRPr="00D1364F">
              <w:rPr>
                <w:rFonts w:cs="Arial"/>
                <w:sz w:val="20"/>
                <w:lang w:val="id-ID"/>
              </w:rPr>
              <w:t>u</w:t>
            </w:r>
            <w:r w:rsidR="00295FA8" w:rsidRPr="00D1364F">
              <w:rPr>
                <w:rFonts w:cs="Arial"/>
                <w:sz w:val="20"/>
                <w:lang w:val="fi-FI"/>
              </w:rPr>
              <w:t xml:space="preserve">nit pengelola </w:t>
            </w:r>
            <w:r w:rsidR="00E063F7" w:rsidRPr="00D1364F">
              <w:rPr>
                <w:rFonts w:cs="Arial"/>
                <w:sz w:val="20"/>
                <w:lang w:val="fi-FI"/>
              </w:rPr>
              <w:t xml:space="preserve">program </w:t>
            </w:r>
            <w:r w:rsidR="00A471AC" w:rsidRPr="00D1364F">
              <w:rPr>
                <w:rFonts w:cs="Arial"/>
                <w:sz w:val="20"/>
                <w:lang w:val="fi-FI"/>
              </w:rPr>
              <w:t>Pendidikan</w:t>
            </w:r>
            <w:r w:rsidR="00E063F7" w:rsidRPr="00D1364F">
              <w:rPr>
                <w:rFonts w:cs="Arial"/>
                <w:sz w:val="20"/>
                <w:lang w:val="fi-FI"/>
              </w:rPr>
              <w:t xml:space="preserve"> </w:t>
            </w:r>
            <w:r w:rsidR="00970C86" w:rsidRPr="00D1364F">
              <w:rPr>
                <w:rFonts w:cs="Arial"/>
                <w:sz w:val="20"/>
                <w:lang w:val="fi-FI"/>
              </w:rPr>
              <w:t xml:space="preserve">Dokter Spesialis </w:t>
            </w:r>
            <w:r w:rsidR="000F000A" w:rsidRPr="00D1364F">
              <w:rPr>
                <w:rFonts w:cs="Arial"/>
                <w:sz w:val="20"/>
                <w:lang w:val="fi-FI"/>
              </w:rPr>
              <w:t>Ilmu Bedah</w:t>
            </w:r>
            <w:r w:rsidR="00970C86" w:rsidRPr="00D1364F">
              <w:rPr>
                <w:rFonts w:cs="Arial"/>
                <w:sz w:val="20"/>
                <w:lang w:val="fi-FI"/>
              </w:rPr>
              <w:t xml:space="preserve"> </w:t>
            </w:r>
            <w:r w:rsidR="0061261F" w:rsidRPr="00D1364F">
              <w:rPr>
                <w:rFonts w:cs="Arial"/>
                <w:sz w:val="20"/>
                <w:lang w:val="fi-FI"/>
              </w:rPr>
              <w:t xml:space="preserve">  </w:t>
            </w:r>
            <w:r w:rsidR="00295FA8" w:rsidRPr="00D1364F">
              <w:rPr>
                <w:rFonts w:cs="Arial"/>
                <w:sz w:val="20"/>
                <w:lang w:val="id-ID"/>
              </w:rPr>
              <w:t>. Tujuan</w:t>
            </w:r>
            <w:r w:rsidRPr="00D1364F">
              <w:rPr>
                <w:rFonts w:cs="Arial"/>
                <w:sz w:val="20"/>
                <w:lang w:val="fi-FI"/>
              </w:rPr>
              <w:t xml:space="preserve"> adalah rumusan tentang hasil khusus </w:t>
            </w:r>
            <w:r w:rsidR="002A12A9" w:rsidRPr="00D1364F">
              <w:rPr>
                <w:rFonts w:cs="Arial"/>
                <w:sz w:val="20"/>
                <w:lang w:val="fi-FI"/>
              </w:rPr>
              <w:t xml:space="preserve">unit pengelola </w:t>
            </w:r>
            <w:r w:rsidR="00E063F7" w:rsidRPr="00D1364F">
              <w:rPr>
                <w:rFonts w:cs="Arial"/>
                <w:sz w:val="20"/>
                <w:lang w:val="fi-FI"/>
              </w:rPr>
              <w:t xml:space="preserve">program </w:t>
            </w:r>
            <w:r w:rsidR="00A471AC" w:rsidRPr="00D1364F">
              <w:rPr>
                <w:rFonts w:cs="Arial"/>
                <w:sz w:val="20"/>
                <w:lang w:val="fi-FI"/>
              </w:rPr>
              <w:t>Pendidikan</w:t>
            </w:r>
            <w:r w:rsidR="00E063F7" w:rsidRPr="00D1364F">
              <w:rPr>
                <w:rFonts w:cs="Arial"/>
                <w:sz w:val="20"/>
                <w:lang w:val="fi-FI"/>
              </w:rPr>
              <w:t xml:space="preserve"> </w:t>
            </w:r>
            <w:r w:rsidR="00970C86" w:rsidRPr="00D1364F">
              <w:rPr>
                <w:rFonts w:cs="Arial"/>
                <w:sz w:val="20"/>
                <w:lang w:val="fi-FI"/>
              </w:rPr>
              <w:t xml:space="preserve">Dokter Spesialis </w:t>
            </w:r>
            <w:r w:rsidR="000F000A" w:rsidRPr="00D1364F">
              <w:rPr>
                <w:rFonts w:cs="Arial"/>
                <w:sz w:val="20"/>
                <w:lang w:val="fi-FI"/>
              </w:rPr>
              <w:t>Ilmu Bedah</w:t>
            </w:r>
            <w:r w:rsidR="00970C86" w:rsidRPr="00D1364F">
              <w:rPr>
                <w:rFonts w:cs="Arial"/>
                <w:sz w:val="20"/>
                <w:lang w:val="fi-FI"/>
              </w:rPr>
              <w:t xml:space="preserve"> </w:t>
            </w:r>
            <w:r w:rsidR="0061261F" w:rsidRPr="00D1364F">
              <w:rPr>
                <w:rFonts w:cs="Arial"/>
                <w:sz w:val="20"/>
                <w:lang w:val="fi-FI"/>
              </w:rPr>
              <w:t xml:space="preserve">  </w:t>
            </w:r>
            <w:r w:rsidRPr="00D1364F">
              <w:rPr>
                <w:rFonts w:cs="Arial"/>
                <w:sz w:val="20"/>
                <w:lang w:val="fi-FI"/>
              </w:rPr>
              <w:t xml:space="preserve">dalam bentuk profil kompetensi yang diharapkan dari lulusan sesuai dengan kebutuhan dan standar yang dituntutoleh </w:t>
            </w:r>
            <w:r w:rsidRPr="00D1364F">
              <w:rPr>
                <w:rFonts w:cs="Arial"/>
                <w:i/>
                <w:sz w:val="20"/>
                <w:lang w:val="fi-FI"/>
              </w:rPr>
              <w:t>stakeholders</w:t>
            </w:r>
            <w:r w:rsidRPr="00D1364F">
              <w:rPr>
                <w:rFonts w:cs="Arial"/>
                <w:sz w:val="20"/>
                <w:lang w:val="fi-FI"/>
              </w:rPr>
              <w:t xml:space="preserve"> internal dan eksternal, termasuk tuntutan pasar kerja. </w:t>
            </w:r>
            <w:r w:rsidR="008966FC" w:rsidRPr="00D1364F">
              <w:rPr>
                <w:sz w:val="20"/>
                <w:lang w:val="fi-FI"/>
              </w:rPr>
              <w:t xml:space="preserve"> </w:t>
            </w:r>
          </w:p>
          <w:p w:rsidR="008966FC" w:rsidRPr="00D1364F" w:rsidRDefault="008966FC" w:rsidP="00214CE6">
            <w:pPr>
              <w:numPr>
                <w:ilvl w:val="0"/>
                <w:numId w:val="30"/>
              </w:numPr>
              <w:rPr>
                <w:rFonts w:ascii="Arial" w:hAnsi="Arial" w:cs="Arial"/>
                <w:sz w:val="20"/>
                <w:szCs w:val="20"/>
                <w:lang w:val="fi-FI"/>
              </w:rPr>
            </w:pPr>
            <w:r w:rsidRPr="00D1364F">
              <w:rPr>
                <w:rFonts w:ascii="Arial" w:hAnsi="Arial" w:cs="Arial"/>
                <w:sz w:val="20"/>
                <w:szCs w:val="20"/>
                <w:lang w:val="fi-FI"/>
              </w:rPr>
              <w:t xml:space="preserve">Sasaran </w:t>
            </w:r>
            <w:r w:rsidR="00295FA8" w:rsidRPr="00D1364F">
              <w:rPr>
                <w:rFonts w:ascii="Arial" w:hAnsi="Arial" w:cs="Arial"/>
                <w:sz w:val="20"/>
                <w:szCs w:val="20"/>
                <w:lang w:val="id-ID"/>
              </w:rPr>
              <w:t>u</w:t>
            </w:r>
            <w:r w:rsidR="00C1216B" w:rsidRPr="00D1364F">
              <w:rPr>
                <w:rFonts w:ascii="Arial" w:hAnsi="Arial" w:cs="Arial"/>
                <w:sz w:val="20"/>
                <w:szCs w:val="20"/>
                <w:lang w:val="fi-FI"/>
              </w:rPr>
              <w:t xml:space="preserve">nit pengelola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295FA8" w:rsidRPr="00D1364F">
              <w:rPr>
                <w:rFonts w:ascii="Arial" w:hAnsi="Arial" w:cs="Arial"/>
                <w:sz w:val="20"/>
                <w:szCs w:val="20"/>
                <w:lang w:val="id-ID"/>
              </w:rPr>
              <w:t xml:space="preserve">. Sasaran </w:t>
            </w:r>
            <w:r w:rsidRPr="00D1364F">
              <w:rPr>
                <w:rFonts w:ascii="Arial" w:hAnsi="Arial" w:cs="Arial"/>
                <w:sz w:val="20"/>
                <w:szCs w:val="20"/>
                <w:lang w:val="fi-FI"/>
              </w:rPr>
              <w:t>adalah target yang terukur, sebagai indikator tingkat keberhasilan dari tujuan yang telah ditetapkan.</w:t>
            </w:r>
          </w:p>
        </w:tc>
      </w:tr>
      <w:tr w:rsidR="00D1364F" w:rsidRPr="00D1364F">
        <w:tc>
          <w:tcPr>
            <w:tcW w:w="918" w:type="dxa"/>
            <w:tcBorders>
              <w:top w:val="nil"/>
              <w:bottom w:val="single" w:sz="4" w:space="0" w:color="auto"/>
            </w:tcBorders>
          </w:tcPr>
          <w:p w:rsidR="00295FA8" w:rsidRPr="00D1364F" w:rsidRDefault="00295FA8" w:rsidP="00214CE6">
            <w:pPr>
              <w:jc w:val="center"/>
              <w:rPr>
                <w:rFonts w:ascii="Arial" w:hAnsi="Arial" w:cs="Arial"/>
                <w:sz w:val="20"/>
                <w:szCs w:val="20"/>
                <w:lang w:val="id-ID"/>
              </w:rPr>
            </w:pPr>
            <w:r w:rsidRPr="00D1364F">
              <w:rPr>
                <w:rFonts w:ascii="Arial" w:hAnsi="Arial" w:cs="Arial"/>
                <w:sz w:val="20"/>
                <w:szCs w:val="20"/>
                <w:lang w:val="id-ID"/>
              </w:rPr>
              <w:t>1.1.2</w:t>
            </w:r>
          </w:p>
        </w:tc>
        <w:tc>
          <w:tcPr>
            <w:tcW w:w="1080" w:type="dxa"/>
            <w:tcBorders>
              <w:top w:val="nil"/>
            </w:tcBorders>
          </w:tcPr>
          <w:p w:rsidR="00295FA8" w:rsidRPr="00D1364F" w:rsidRDefault="00295FA8" w:rsidP="00214CE6">
            <w:pPr>
              <w:jc w:val="center"/>
              <w:rPr>
                <w:rFonts w:ascii="Arial" w:hAnsi="Arial" w:cs="Arial"/>
                <w:sz w:val="20"/>
                <w:szCs w:val="20"/>
                <w:lang w:val="fi-FI"/>
              </w:rPr>
            </w:pPr>
          </w:p>
        </w:tc>
        <w:tc>
          <w:tcPr>
            <w:tcW w:w="7020" w:type="dxa"/>
            <w:tcBorders>
              <w:top w:val="nil"/>
            </w:tcBorders>
          </w:tcPr>
          <w:p w:rsidR="00295FA8" w:rsidRPr="00D1364F" w:rsidRDefault="00722934" w:rsidP="00214CE6">
            <w:pPr>
              <w:tabs>
                <w:tab w:val="left" w:pos="0"/>
              </w:tabs>
              <w:rPr>
                <w:rFonts w:ascii="Arial" w:hAnsi="Arial" w:cs="Arial"/>
                <w:sz w:val="20"/>
                <w:szCs w:val="20"/>
                <w:lang w:val="fi-FI"/>
              </w:rPr>
            </w:pPr>
            <w:r w:rsidRPr="00D1364F">
              <w:rPr>
                <w:rFonts w:ascii="Arial" w:hAnsi="Arial" w:cs="Arial"/>
                <w:sz w:val="20"/>
                <w:szCs w:val="20"/>
                <w:lang w:val="id-ID"/>
              </w:rPr>
              <w:t>Uraikan</w:t>
            </w:r>
            <w:r w:rsidR="00295FA8" w:rsidRPr="00D1364F">
              <w:rPr>
                <w:rFonts w:ascii="Arial" w:hAnsi="Arial" w:cs="Arial"/>
                <w:sz w:val="20"/>
                <w:szCs w:val="20"/>
                <w:lang w:val="id-ID"/>
              </w:rPr>
              <w:t xml:space="preserve"> </w:t>
            </w:r>
            <w:r w:rsidR="002A12A9" w:rsidRPr="00D1364F">
              <w:rPr>
                <w:rFonts w:ascii="Arial" w:hAnsi="Arial" w:cs="Arial"/>
                <w:sz w:val="20"/>
                <w:szCs w:val="20"/>
              </w:rPr>
              <w:t xml:space="preserve">sasaran dan </w:t>
            </w:r>
            <w:r w:rsidR="00295FA8" w:rsidRPr="00D1364F">
              <w:rPr>
                <w:rFonts w:ascii="Arial" w:hAnsi="Arial" w:cs="Arial"/>
                <w:sz w:val="20"/>
                <w:szCs w:val="20"/>
                <w:lang w:val="id-ID"/>
              </w:rPr>
              <w:t>strategi pencapaian sasaran yang menyatakan tahapan</w:t>
            </w:r>
            <w:r w:rsidR="00470930" w:rsidRPr="00D1364F">
              <w:rPr>
                <w:rFonts w:ascii="Arial" w:hAnsi="Arial" w:cs="Arial"/>
                <w:sz w:val="20"/>
                <w:szCs w:val="20"/>
                <w:lang w:val="id-ID"/>
              </w:rPr>
              <w:t>/rentang</w:t>
            </w:r>
            <w:r w:rsidR="00295FA8" w:rsidRPr="00D1364F">
              <w:rPr>
                <w:rFonts w:ascii="Arial" w:hAnsi="Arial" w:cs="Arial"/>
                <w:sz w:val="20"/>
                <w:szCs w:val="20"/>
                <w:lang w:val="id-ID"/>
              </w:rPr>
              <w:t xml:space="preserve"> waktu untuk mencapai </w:t>
            </w:r>
            <w:r w:rsidR="007D55F8" w:rsidRPr="00D1364F">
              <w:rPr>
                <w:rFonts w:ascii="Arial" w:hAnsi="Arial" w:cs="Arial"/>
                <w:sz w:val="20"/>
                <w:szCs w:val="20"/>
                <w:lang w:val="id-ID"/>
              </w:rPr>
              <w:t>sasaran</w:t>
            </w:r>
            <w:r w:rsidR="004734E0" w:rsidRPr="00D1364F">
              <w:rPr>
                <w:rFonts w:ascii="Arial" w:hAnsi="Arial" w:cs="Arial"/>
                <w:sz w:val="20"/>
                <w:szCs w:val="20"/>
                <w:lang w:val="fi-FI"/>
              </w:rPr>
              <w:t>.</w:t>
            </w:r>
          </w:p>
        </w:tc>
      </w:tr>
      <w:tr w:rsidR="00D1364F" w:rsidRPr="00D1364F">
        <w:tc>
          <w:tcPr>
            <w:tcW w:w="918" w:type="dxa"/>
            <w:tcBorders>
              <w:top w:val="nil"/>
              <w:bottom w:val="single" w:sz="4" w:space="0" w:color="auto"/>
            </w:tcBorders>
          </w:tcPr>
          <w:p w:rsidR="008966FC" w:rsidRPr="00D1364F" w:rsidRDefault="008966FC" w:rsidP="00214CE6">
            <w:pPr>
              <w:jc w:val="center"/>
              <w:rPr>
                <w:rFonts w:ascii="Arial" w:hAnsi="Arial" w:cs="Arial"/>
                <w:sz w:val="20"/>
                <w:szCs w:val="20"/>
              </w:rPr>
            </w:pPr>
            <w:r w:rsidRPr="00D1364F">
              <w:rPr>
                <w:rFonts w:ascii="Arial" w:hAnsi="Arial" w:cs="Arial"/>
                <w:sz w:val="20"/>
                <w:szCs w:val="20"/>
              </w:rPr>
              <w:t>1.2</w:t>
            </w:r>
          </w:p>
        </w:tc>
        <w:tc>
          <w:tcPr>
            <w:tcW w:w="1080" w:type="dxa"/>
            <w:tcBorders>
              <w:top w:val="nil"/>
            </w:tcBorders>
          </w:tcPr>
          <w:p w:rsidR="008966FC" w:rsidRPr="00D1364F" w:rsidRDefault="008966FC" w:rsidP="00214CE6">
            <w:pPr>
              <w:jc w:val="center"/>
              <w:rPr>
                <w:rFonts w:ascii="Arial" w:hAnsi="Arial" w:cs="Arial"/>
                <w:sz w:val="20"/>
                <w:szCs w:val="20"/>
              </w:rPr>
            </w:pPr>
          </w:p>
        </w:tc>
        <w:tc>
          <w:tcPr>
            <w:tcW w:w="7020" w:type="dxa"/>
            <w:tcBorders>
              <w:top w:val="nil"/>
            </w:tcBorders>
          </w:tcPr>
          <w:p w:rsidR="008966FC" w:rsidRPr="00D1364F" w:rsidRDefault="008966FC" w:rsidP="00214CE6">
            <w:pPr>
              <w:tabs>
                <w:tab w:val="left" w:pos="0"/>
              </w:tabs>
              <w:rPr>
                <w:rFonts w:ascii="Arial" w:hAnsi="Arial" w:cs="Arial"/>
                <w:sz w:val="20"/>
                <w:szCs w:val="20"/>
                <w:lang w:val="fi-FI"/>
              </w:rPr>
            </w:pPr>
            <w:r w:rsidRPr="00D1364F">
              <w:rPr>
                <w:rFonts w:ascii="Arial" w:hAnsi="Arial" w:cs="Arial"/>
                <w:sz w:val="20"/>
                <w:szCs w:val="20"/>
                <w:lang w:val="fi-FI"/>
              </w:rPr>
              <w:t xml:space="preserve">Uraikan upaya penyebaran/sosialisasi visi, misi dan tujuan </w:t>
            </w:r>
            <w:r w:rsidR="0087510A" w:rsidRPr="00D1364F">
              <w:rPr>
                <w:rFonts w:ascii="Arial" w:hAnsi="Arial" w:cs="Arial"/>
                <w:sz w:val="20"/>
                <w:szCs w:val="20"/>
                <w:lang w:val="id-ID"/>
              </w:rPr>
              <w:t>u</w:t>
            </w:r>
            <w:r w:rsidR="00C1216B" w:rsidRPr="00D1364F">
              <w:rPr>
                <w:rFonts w:ascii="Arial" w:hAnsi="Arial" w:cs="Arial"/>
                <w:sz w:val="20"/>
                <w:szCs w:val="20"/>
                <w:lang w:val="fi-FI"/>
              </w:rPr>
              <w:t xml:space="preserve">nit  pengelola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Pr="00D1364F">
              <w:rPr>
                <w:rFonts w:ascii="Arial" w:hAnsi="Arial" w:cs="Arial"/>
                <w:sz w:val="20"/>
                <w:szCs w:val="20"/>
                <w:lang w:val="fi-FI"/>
              </w:rPr>
              <w:t xml:space="preserve">serta pemahaman sivitas akademika (dosen dan </w:t>
            </w:r>
            <w:r w:rsidR="00E063F7" w:rsidRPr="00D1364F">
              <w:rPr>
                <w:rFonts w:ascii="Arial" w:hAnsi="Arial" w:cs="Arial"/>
                <w:sz w:val="20"/>
                <w:szCs w:val="20"/>
                <w:lang w:val="fi-FI"/>
              </w:rPr>
              <w:t>peserta didik</w:t>
            </w:r>
            <w:r w:rsidRPr="00D1364F">
              <w:rPr>
                <w:rFonts w:ascii="Arial" w:hAnsi="Arial" w:cs="Arial"/>
                <w:sz w:val="20"/>
                <w:szCs w:val="20"/>
                <w:lang w:val="fi-FI"/>
              </w:rPr>
              <w:t xml:space="preserve">) dan tenaga kependidikan. </w:t>
            </w:r>
          </w:p>
        </w:tc>
      </w:tr>
    </w:tbl>
    <w:p w:rsidR="008966FC" w:rsidRPr="00D1364F" w:rsidRDefault="008966FC"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214CE6" w:rsidRPr="00D1364F" w:rsidRDefault="00214CE6" w:rsidP="00214CE6"/>
    <w:p w:rsidR="00D0410C" w:rsidRPr="00D1364F" w:rsidRDefault="00D0410C" w:rsidP="00214CE6">
      <w:pPr>
        <w:jc w:val="both"/>
        <w:rPr>
          <w:rFonts w:ascii="Arial" w:hAnsi="Arial" w:cs="Arial"/>
          <w:lang w:val="sv-SE"/>
        </w:rPr>
      </w:pPr>
    </w:p>
    <w:p w:rsidR="00214CE6" w:rsidRPr="00D1364F" w:rsidRDefault="00214CE6" w:rsidP="00214CE6">
      <w:pPr>
        <w:pStyle w:val="Heading2"/>
        <w:spacing w:line="240" w:lineRule="auto"/>
        <w:ind w:left="1526" w:hanging="1526"/>
        <w:jc w:val="center"/>
        <w:rPr>
          <w:rFonts w:cs="Arial"/>
          <w:b/>
          <w:caps/>
          <w:szCs w:val="24"/>
          <w:lang w:val="nb-NO"/>
        </w:rPr>
      </w:pPr>
      <w:r w:rsidRPr="00D1364F">
        <w:rPr>
          <w:rFonts w:cs="Arial"/>
          <w:b/>
          <w:caps/>
          <w:szCs w:val="24"/>
          <w:lang w:val="nb-NO"/>
        </w:rPr>
        <w:lastRenderedPageBreak/>
        <w:t>Standar 2</w:t>
      </w:r>
    </w:p>
    <w:p w:rsidR="00214CE6" w:rsidRPr="00D1364F" w:rsidRDefault="00560E22" w:rsidP="00214CE6">
      <w:pPr>
        <w:pStyle w:val="Heading2"/>
        <w:spacing w:line="240" w:lineRule="auto"/>
        <w:ind w:left="1526" w:hanging="1526"/>
        <w:jc w:val="center"/>
        <w:rPr>
          <w:rFonts w:cs="Arial"/>
          <w:b/>
          <w:caps/>
          <w:szCs w:val="24"/>
          <w:lang w:val="nb-NO"/>
        </w:rPr>
      </w:pPr>
      <w:r w:rsidRPr="00D1364F">
        <w:rPr>
          <w:rFonts w:cs="Arial"/>
          <w:b/>
          <w:caps/>
          <w:szCs w:val="24"/>
          <w:lang w:val="nb-NO"/>
        </w:rPr>
        <w:t>Tata Pamong, KEPEMIMPINAN, SISTEM Pengelolaan,</w:t>
      </w:r>
    </w:p>
    <w:p w:rsidR="00560E22" w:rsidRPr="00D1364F" w:rsidRDefault="00560E22" w:rsidP="00214CE6">
      <w:pPr>
        <w:pStyle w:val="Heading2"/>
        <w:spacing w:line="240" w:lineRule="auto"/>
        <w:ind w:left="1526" w:hanging="1526"/>
        <w:jc w:val="center"/>
        <w:rPr>
          <w:rFonts w:cs="Arial"/>
          <w:b/>
          <w:bCs/>
          <w:caps/>
          <w:szCs w:val="24"/>
          <w:lang w:val="fi-FI"/>
        </w:rPr>
      </w:pPr>
      <w:r w:rsidRPr="00D1364F">
        <w:rPr>
          <w:rFonts w:cs="Arial"/>
          <w:b/>
          <w:caps/>
          <w:szCs w:val="24"/>
          <w:lang w:val="nb-NO"/>
        </w:rPr>
        <w:t xml:space="preserve">DAN </w:t>
      </w:r>
      <w:r w:rsidRPr="00D1364F">
        <w:rPr>
          <w:rFonts w:cs="Arial"/>
          <w:b/>
          <w:bCs/>
          <w:caps/>
          <w:szCs w:val="24"/>
          <w:lang w:val="fi-FI"/>
        </w:rPr>
        <w:t>Penjaminan Mutu</w:t>
      </w:r>
    </w:p>
    <w:p w:rsidR="00214CE6" w:rsidRPr="00D1364F"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trPr>
          <w:tblHeader/>
        </w:trPr>
        <w:tc>
          <w:tcPr>
            <w:tcW w:w="918" w:type="dxa"/>
            <w:tcBorders>
              <w:top w:val="single" w:sz="4" w:space="0" w:color="auto"/>
              <w:bottom w:val="double" w:sz="4" w:space="0" w:color="auto"/>
            </w:tcBorders>
            <w:shd w:val="clear" w:color="auto" w:fill="C0C0C0"/>
            <w:vAlign w:val="center"/>
          </w:tcPr>
          <w:p w:rsidR="00560E22" w:rsidRPr="00D1364F" w:rsidRDefault="00560E22"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D1364F" w:rsidRDefault="00560E22"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D1364F" w:rsidRDefault="00560E22" w:rsidP="00214CE6">
            <w:pPr>
              <w:jc w:val="center"/>
              <w:rPr>
                <w:rFonts w:ascii="Arial" w:hAnsi="Arial" w:cs="Arial"/>
                <w:b/>
              </w:rPr>
            </w:pPr>
            <w:r w:rsidRPr="00D1364F">
              <w:rPr>
                <w:rFonts w:ascii="Arial" w:hAnsi="Arial" w:cs="Arial"/>
                <w:b/>
              </w:rPr>
              <w:t>Panduan Pengisian</w:t>
            </w:r>
          </w:p>
        </w:tc>
      </w:tr>
      <w:tr w:rsidR="00D1364F" w:rsidRPr="00D1364F">
        <w:trPr>
          <w:tblHeader/>
        </w:trPr>
        <w:tc>
          <w:tcPr>
            <w:tcW w:w="918" w:type="dxa"/>
            <w:tcBorders>
              <w:top w:val="double" w:sz="4" w:space="0" w:color="auto"/>
              <w:bottom w:val="nil"/>
            </w:tcBorders>
            <w:shd w:val="clear" w:color="auto" w:fill="auto"/>
            <w:vAlign w:val="center"/>
          </w:tcPr>
          <w:p w:rsidR="00560E22" w:rsidRPr="00D1364F"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D1364F"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D1364F" w:rsidRDefault="00560E22" w:rsidP="00214CE6">
            <w:pPr>
              <w:jc w:val="center"/>
              <w:rPr>
                <w:rFonts w:ascii="Arial" w:hAnsi="Arial" w:cs="Arial"/>
                <w:b/>
                <w:sz w:val="6"/>
                <w:szCs w:val="6"/>
              </w:rPr>
            </w:pPr>
          </w:p>
        </w:tc>
      </w:tr>
      <w:tr w:rsidR="00D1364F" w:rsidRPr="00D1364F">
        <w:tc>
          <w:tcPr>
            <w:tcW w:w="918" w:type="dxa"/>
            <w:tcBorders>
              <w:top w:val="nil"/>
              <w:bottom w:val="single" w:sz="4" w:space="0" w:color="auto"/>
            </w:tcBorders>
          </w:tcPr>
          <w:p w:rsidR="00560E22" w:rsidRPr="00D1364F" w:rsidRDefault="00560E22" w:rsidP="00214CE6">
            <w:pPr>
              <w:jc w:val="center"/>
              <w:rPr>
                <w:rFonts w:ascii="Arial" w:hAnsi="Arial" w:cs="Arial"/>
                <w:sz w:val="20"/>
                <w:szCs w:val="20"/>
              </w:rPr>
            </w:pPr>
            <w:r w:rsidRPr="00D1364F">
              <w:rPr>
                <w:rFonts w:ascii="Arial" w:hAnsi="Arial" w:cs="Arial"/>
                <w:sz w:val="20"/>
                <w:szCs w:val="20"/>
              </w:rPr>
              <w:t>2.1</w:t>
            </w:r>
          </w:p>
        </w:tc>
        <w:tc>
          <w:tcPr>
            <w:tcW w:w="1080" w:type="dxa"/>
            <w:tcBorders>
              <w:top w:val="nil"/>
            </w:tcBorders>
          </w:tcPr>
          <w:p w:rsidR="00560E22" w:rsidRPr="00D1364F" w:rsidRDefault="00560E22" w:rsidP="00214CE6">
            <w:pPr>
              <w:jc w:val="center"/>
              <w:rPr>
                <w:rFonts w:ascii="Arial" w:hAnsi="Arial" w:cs="Arial"/>
                <w:sz w:val="20"/>
                <w:szCs w:val="20"/>
              </w:rPr>
            </w:pPr>
          </w:p>
        </w:tc>
        <w:tc>
          <w:tcPr>
            <w:tcW w:w="7020" w:type="dxa"/>
            <w:tcBorders>
              <w:top w:val="nil"/>
            </w:tcBorders>
          </w:tcPr>
          <w:p w:rsidR="00350DA5" w:rsidRPr="00D1364F" w:rsidRDefault="00350DA5" w:rsidP="00214CE6">
            <w:pPr>
              <w:jc w:val="both"/>
              <w:rPr>
                <w:rFonts w:ascii="Arial" w:hAnsi="Arial" w:cs="Arial"/>
                <w:sz w:val="20"/>
                <w:szCs w:val="20"/>
                <w:lang w:val="fi-FI"/>
              </w:rPr>
            </w:pPr>
            <w:r w:rsidRPr="00D1364F">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Pr="00D1364F">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Pr="00D1364F">
              <w:rPr>
                <w:rFonts w:ascii="Arial" w:hAnsi="Arial" w:cs="Arial"/>
                <w:sz w:val="20"/>
                <w:szCs w:val="20"/>
                <w:lang w:val="fi-FI"/>
              </w:rPr>
              <w:t>secara kredibel, transparan, akuntabel, bertanggung jawab dan menerapkan prinsip-prinsip keadilan.</w:t>
            </w:r>
          </w:p>
          <w:p w:rsidR="00350DA5" w:rsidRPr="00D1364F" w:rsidRDefault="00350DA5" w:rsidP="00214CE6">
            <w:pPr>
              <w:pStyle w:val="ListParagraph"/>
              <w:ind w:left="450"/>
              <w:jc w:val="both"/>
              <w:rPr>
                <w:rFonts w:ascii="Arial" w:hAnsi="Arial" w:cs="Arial"/>
                <w:sz w:val="20"/>
                <w:szCs w:val="20"/>
                <w:lang w:val="id-ID"/>
              </w:rPr>
            </w:pPr>
          </w:p>
          <w:p w:rsidR="00350DA5" w:rsidRPr="00D1364F" w:rsidRDefault="00350DA5" w:rsidP="00214CE6">
            <w:pPr>
              <w:pStyle w:val="ListParagraph"/>
              <w:ind w:left="0"/>
              <w:jc w:val="both"/>
              <w:rPr>
                <w:rFonts w:ascii="Arial" w:hAnsi="Arial" w:cs="Arial"/>
                <w:sz w:val="20"/>
                <w:szCs w:val="20"/>
                <w:lang w:val="id-ID"/>
              </w:rPr>
            </w:pPr>
            <w:r w:rsidRPr="00D1364F">
              <w:rPr>
                <w:rFonts w:ascii="Arial" w:hAnsi="Arial" w:cs="Arial"/>
                <w:sz w:val="20"/>
                <w:szCs w:val="20"/>
                <w:lang w:val="id-ID"/>
              </w:rPr>
              <w:t>Organisasi dan sistem tata pamong yang baik (</w:t>
            </w:r>
            <w:r w:rsidRPr="00D1364F">
              <w:rPr>
                <w:rFonts w:ascii="Arial" w:hAnsi="Arial" w:cs="Arial"/>
                <w:i/>
                <w:sz w:val="20"/>
                <w:szCs w:val="20"/>
                <w:lang w:val="id-ID"/>
              </w:rPr>
              <w:t>good governance</w:t>
            </w:r>
            <w:r w:rsidRPr="00D1364F">
              <w:rPr>
                <w:rFonts w:ascii="Arial" w:hAnsi="Arial" w:cs="Arial"/>
                <w:sz w:val="20"/>
                <w:szCs w:val="20"/>
                <w:lang w:val="id-ID"/>
              </w:rPr>
              <w:t>) mencerminkan kredibilitas, transparansi, akuntabilitas, tanggungjawab dan keadilan</w:t>
            </w:r>
            <w:r w:rsidRPr="00D1364F">
              <w:rPr>
                <w:rFonts w:ascii="Arial" w:hAnsi="Arial" w:cs="Arial"/>
                <w:iCs/>
                <w:sz w:val="20"/>
                <w:szCs w:val="20"/>
                <w:lang w:val="id-ID"/>
              </w:rPr>
              <w:t xml:space="preserve"> unit pengelola </w:t>
            </w:r>
            <w:r w:rsidR="00E063F7" w:rsidRPr="00D1364F">
              <w:rPr>
                <w:rFonts w:ascii="Arial" w:hAnsi="Arial" w:cs="Arial"/>
                <w:iCs/>
                <w:sz w:val="20"/>
                <w:szCs w:val="20"/>
                <w:lang w:val="id-ID"/>
              </w:rPr>
              <w:t xml:space="preserve">program </w:t>
            </w:r>
            <w:r w:rsidR="00A471AC" w:rsidRPr="00D1364F">
              <w:rPr>
                <w:rFonts w:ascii="Arial" w:hAnsi="Arial" w:cs="Arial"/>
                <w:iCs/>
                <w:sz w:val="20"/>
                <w:szCs w:val="20"/>
                <w:lang w:val="id-ID"/>
              </w:rPr>
              <w:t>Pendidikan</w:t>
            </w:r>
            <w:r w:rsidR="00E063F7" w:rsidRPr="00D1364F">
              <w:rPr>
                <w:rFonts w:ascii="Arial" w:hAnsi="Arial" w:cs="Arial"/>
                <w:iCs/>
                <w:sz w:val="20"/>
                <w:szCs w:val="20"/>
                <w:lang w:val="id-ID"/>
              </w:rPr>
              <w:t xml:space="preserve"> </w:t>
            </w:r>
            <w:r w:rsidR="00970C86" w:rsidRPr="00D1364F">
              <w:rPr>
                <w:rFonts w:ascii="Arial" w:hAnsi="Arial" w:cs="Arial"/>
                <w:iCs/>
                <w:sz w:val="20"/>
                <w:szCs w:val="20"/>
                <w:lang w:val="id-ID"/>
              </w:rPr>
              <w:t xml:space="preserve">Dokter Spesialis </w:t>
            </w:r>
            <w:r w:rsidR="000F000A" w:rsidRPr="00D1364F">
              <w:rPr>
                <w:rFonts w:ascii="Arial" w:hAnsi="Arial" w:cs="Arial"/>
                <w:iCs/>
                <w:sz w:val="20"/>
                <w:szCs w:val="20"/>
                <w:lang w:val="id-ID"/>
              </w:rPr>
              <w:t>Ilmu Bedah</w:t>
            </w:r>
            <w:r w:rsidR="00970C86" w:rsidRPr="00D1364F">
              <w:rPr>
                <w:rFonts w:ascii="Arial" w:hAnsi="Arial" w:cs="Arial"/>
                <w:iCs/>
                <w:sz w:val="20"/>
                <w:szCs w:val="20"/>
                <w:lang w:val="id-ID"/>
              </w:rPr>
              <w:t xml:space="preserve"> </w:t>
            </w:r>
            <w:r w:rsidR="0061261F" w:rsidRPr="00D1364F">
              <w:rPr>
                <w:rFonts w:ascii="Arial" w:hAnsi="Arial" w:cs="Arial"/>
                <w:iCs/>
                <w:sz w:val="20"/>
                <w:szCs w:val="20"/>
                <w:lang w:val="id-ID"/>
              </w:rPr>
              <w:t xml:space="preserve">  </w:t>
            </w:r>
            <w:r w:rsidRPr="00D1364F">
              <w:rPr>
                <w:rFonts w:ascii="Arial" w:hAnsi="Arial" w:cs="Arial"/>
                <w:iCs/>
                <w:sz w:val="20"/>
                <w:szCs w:val="20"/>
                <w:lang w:val="id-ID"/>
              </w:rPr>
              <w:t xml:space="preserve">dalam mengelola </w:t>
            </w:r>
            <w:r w:rsidR="00E063F7" w:rsidRPr="00D1364F">
              <w:rPr>
                <w:rFonts w:ascii="Arial" w:hAnsi="Arial" w:cs="Arial"/>
                <w:iCs/>
                <w:sz w:val="20"/>
                <w:szCs w:val="20"/>
                <w:lang w:val="id-ID"/>
              </w:rPr>
              <w:t xml:space="preserve">program </w:t>
            </w:r>
            <w:r w:rsidR="00A471AC" w:rsidRPr="00D1364F">
              <w:rPr>
                <w:rFonts w:ascii="Arial" w:hAnsi="Arial" w:cs="Arial"/>
                <w:iCs/>
                <w:sz w:val="20"/>
                <w:szCs w:val="20"/>
                <w:lang w:val="id-ID"/>
              </w:rPr>
              <w:t>Pendidikan</w:t>
            </w:r>
            <w:r w:rsidR="00E063F7" w:rsidRPr="00D1364F">
              <w:rPr>
                <w:rFonts w:ascii="Arial" w:hAnsi="Arial" w:cs="Arial"/>
                <w:iCs/>
                <w:sz w:val="20"/>
                <w:szCs w:val="20"/>
                <w:lang w:val="id-ID"/>
              </w:rPr>
              <w:t xml:space="preserve"> </w:t>
            </w:r>
            <w:r w:rsidR="00970C86" w:rsidRPr="00D1364F">
              <w:rPr>
                <w:rFonts w:ascii="Arial" w:hAnsi="Arial" w:cs="Arial"/>
                <w:iCs/>
                <w:sz w:val="20"/>
                <w:szCs w:val="20"/>
                <w:lang w:val="id-ID"/>
              </w:rPr>
              <w:t xml:space="preserve">Dokter Spesialis </w:t>
            </w:r>
            <w:r w:rsidR="000F000A" w:rsidRPr="00D1364F">
              <w:rPr>
                <w:rFonts w:ascii="Arial" w:hAnsi="Arial" w:cs="Arial"/>
                <w:iCs/>
                <w:sz w:val="20"/>
                <w:szCs w:val="20"/>
                <w:lang w:val="id-ID"/>
              </w:rPr>
              <w:t>Ilmu Bedah</w:t>
            </w:r>
            <w:r w:rsidR="00970C86" w:rsidRPr="00D1364F">
              <w:rPr>
                <w:rFonts w:ascii="Arial" w:hAnsi="Arial" w:cs="Arial"/>
                <w:iCs/>
                <w:sz w:val="20"/>
                <w:szCs w:val="20"/>
                <w:lang w:val="id-ID"/>
              </w:rPr>
              <w:t xml:space="preserve"> </w:t>
            </w:r>
            <w:r w:rsidR="0061261F" w:rsidRPr="00D1364F">
              <w:rPr>
                <w:rFonts w:ascii="Arial" w:hAnsi="Arial" w:cs="Arial"/>
                <w:iCs/>
                <w:sz w:val="20"/>
                <w:szCs w:val="20"/>
                <w:lang w:val="id-ID"/>
              </w:rPr>
              <w:t xml:space="preserve">  </w:t>
            </w:r>
            <w:r w:rsidRPr="00D1364F">
              <w:rPr>
                <w:rFonts w:ascii="Arial" w:hAnsi="Arial" w:cs="Arial"/>
                <w:iCs/>
                <w:sz w:val="20"/>
                <w:szCs w:val="20"/>
                <w:lang w:val="id-ID"/>
              </w:rPr>
              <w:t xml:space="preserve">. </w:t>
            </w:r>
          </w:p>
          <w:p w:rsidR="00560E22" w:rsidRPr="00D1364F" w:rsidRDefault="00560E22" w:rsidP="00214CE6">
            <w:pPr>
              <w:rPr>
                <w:rFonts w:ascii="Arial" w:hAnsi="Arial" w:cs="Arial"/>
                <w:bCs/>
                <w:sz w:val="20"/>
                <w:szCs w:val="20"/>
                <w:lang w:val="id-ID"/>
              </w:rPr>
            </w:pPr>
          </w:p>
          <w:p w:rsidR="00560E22" w:rsidRPr="00D1364F" w:rsidRDefault="00560E22" w:rsidP="00214CE6">
            <w:pPr>
              <w:pStyle w:val="ListParagraph"/>
              <w:ind w:left="0"/>
              <w:jc w:val="both"/>
              <w:rPr>
                <w:rFonts w:ascii="Arial" w:hAnsi="Arial" w:cs="Arial"/>
                <w:sz w:val="20"/>
                <w:szCs w:val="20"/>
                <w:lang w:val="id-ID"/>
              </w:rPr>
            </w:pPr>
            <w:r w:rsidRPr="00D1364F">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D1364F">
              <w:rPr>
                <w:rFonts w:ascii="Arial" w:hAnsi="Arial" w:cs="Arial"/>
                <w:sz w:val="20"/>
                <w:szCs w:val="20"/>
                <w:lang w:val="id-ID"/>
              </w:rPr>
              <w:t>unit pengelola</w:t>
            </w:r>
            <w:r w:rsidR="00C1216B" w:rsidRPr="00D1364F">
              <w:rPr>
                <w:rFonts w:ascii="Arial" w:hAnsi="Arial" w:cs="Arial"/>
                <w:bCs/>
                <w:sz w:val="20"/>
                <w:szCs w:val="20"/>
                <w:lang w:val="id-ID"/>
              </w:rPr>
              <w:t xml:space="preserve"> </w:t>
            </w:r>
            <w:r w:rsidR="00E063F7" w:rsidRPr="00D1364F">
              <w:rPr>
                <w:rFonts w:ascii="Arial" w:hAnsi="Arial" w:cs="Arial"/>
                <w:bCs/>
                <w:sz w:val="20"/>
                <w:szCs w:val="20"/>
                <w:lang w:val="id-ID"/>
              </w:rPr>
              <w:t xml:space="preserve">program </w:t>
            </w:r>
            <w:r w:rsidR="00A471AC" w:rsidRPr="00D1364F">
              <w:rPr>
                <w:rFonts w:ascii="Arial" w:hAnsi="Arial" w:cs="Arial"/>
                <w:bCs/>
                <w:sz w:val="20"/>
                <w:szCs w:val="20"/>
                <w:lang w:val="id-ID"/>
              </w:rPr>
              <w:t>Pendidikan</w:t>
            </w:r>
            <w:r w:rsidR="00E063F7" w:rsidRPr="00D1364F">
              <w:rPr>
                <w:rFonts w:ascii="Arial" w:hAnsi="Arial" w:cs="Arial"/>
                <w:bCs/>
                <w:sz w:val="20"/>
                <w:szCs w:val="20"/>
                <w:lang w:val="id-ID"/>
              </w:rPr>
              <w:t xml:space="preserve"> </w:t>
            </w:r>
            <w:r w:rsidR="00970C86" w:rsidRPr="00D1364F">
              <w:rPr>
                <w:rFonts w:ascii="Arial" w:hAnsi="Arial" w:cs="Arial"/>
                <w:bCs/>
                <w:sz w:val="20"/>
                <w:szCs w:val="20"/>
                <w:lang w:val="id-ID"/>
              </w:rPr>
              <w:t xml:space="preserve">Dokter Spesialis </w:t>
            </w:r>
            <w:r w:rsidR="000F000A" w:rsidRPr="00D1364F">
              <w:rPr>
                <w:rFonts w:ascii="Arial" w:hAnsi="Arial" w:cs="Arial"/>
                <w:bCs/>
                <w:sz w:val="20"/>
                <w:szCs w:val="20"/>
                <w:lang w:val="id-ID"/>
              </w:rPr>
              <w:t>Ilmu Bedah</w:t>
            </w:r>
            <w:r w:rsidR="00970C86" w:rsidRPr="00D1364F">
              <w:rPr>
                <w:rFonts w:ascii="Arial" w:hAnsi="Arial" w:cs="Arial"/>
                <w:bCs/>
                <w:sz w:val="20"/>
                <w:szCs w:val="20"/>
                <w:lang w:val="id-ID"/>
              </w:rPr>
              <w:t xml:space="preserve"> </w:t>
            </w:r>
            <w:r w:rsidR="0061261F" w:rsidRPr="00D1364F">
              <w:rPr>
                <w:rFonts w:ascii="Arial" w:hAnsi="Arial" w:cs="Arial"/>
                <w:bCs/>
                <w:sz w:val="20"/>
                <w:szCs w:val="20"/>
                <w:lang w:val="id-ID"/>
              </w:rPr>
              <w:t xml:space="preserve">  </w:t>
            </w:r>
            <w:r w:rsidRPr="00D1364F">
              <w:rPr>
                <w:rFonts w:ascii="Arial" w:hAnsi="Arial" w:cs="Arial"/>
                <w:sz w:val="20"/>
                <w:szCs w:val="20"/>
                <w:lang w:val="id-ID"/>
              </w:rPr>
              <w:t xml:space="preserve">. Tata pamong didukung dengan budaya organisasi yang dicerminkan dengan tegaknya aturan, etika dosen, etika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etika </w:t>
            </w:r>
            <w:r w:rsidR="00A00323" w:rsidRPr="00D1364F">
              <w:rPr>
                <w:rFonts w:ascii="Arial" w:hAnsi="Arial" w:cs="Arial"/>
                <w:sz w:val="20"/>
                <w:szCs w:val="20"/>
                <w:lang w:val="id-ID"/>
              </w:rPr>
              <w:t>tenaga kependidikan</w:t>
            </w:r>
            <w:r w:rsidRPr="00D1364F">
              <w:rPr>
                <w:rFonts w:ascii="Arial" w:hAnsi="Arial" w:cs="Arial"/>
                <w:sz w:val="20"/>
                <w:szCs w:val="20"/>
                <w:lang w:val="id-ID"/>
              </w:rPr>
              <w:t xml:space="preserve">, sistem penghargaan dan sanksi serta pedoman dan prosedur pelayanan (administrasi, perpustakaan, laboratorium, dan </w:t>
            </w:r>
            <w:r w:rsidR="00A471AC" w:rsidRPr="00D1364F">
              <w:rPr>
                <w:rFonts w:ascii="Arial" w:hAnsi="Arial" w:cs="Arial"/>
                <w:sz w:val="20"/>
                <w:szCs w:val="20"/>
                <w:lang w:val="id-ID"/>
              </w:rPr>
              <w:t>Pendidikan</w:t>
            </w:r>
            <w:r w:rsidRPr="00D1364F">
              <w:rPr>
                <w:rFonts w:ascii="Arial" w:hAnsi="Arial" w:cs="Arial"/>
                <w:sz w:val="20"/>
                <w:szCs w:val="20"/>
                <w:lang w:val="id-ID"/>
              </w:rPr>
              <w:t>o). Sistem tata pamong (</w:t>
            </w:r>
            <w:r w:rsidRPr="00D1364F">
              <w:rPr>
                <w:rFonts w:ascii="Arial" w:hAnsi="Arial" w:cs="Arial"/>
                <w:i/>
                <w:sz w:val="20"/>
                <w:szCs w:val="20"/>
                <w:lang w:val="id-ID"/>
              </w:rPr>
              <w:t>input</w:t>
            </w:r>
            <w:r w:rsidRPr="00D1364F">
              <w:rPr>
                <w:rFonts w:ascii="Arial" w:hAnsi="Arial" w:cs="Arial"/>
                <w:sz w:val="20"/>
                <w:szCs w:val="20"/>
                <w:lang w:val="id-ID"/>
              </w:rPr>
              <w:t xml:space="preserve">, proses, </w:t>
            </w:r>
            <w:r w:rsidRPr="00D1364F">
              <w:rPr>
                <w:rFonts w:ascii="Arial" w:hAnsi="Arial" w:cs="Arial"/>
                <w:i/>
                <w:sz w:val="20"/>
                <w:szCs w:val="20"/>
                <w:lang w:val="id-ID"/>
              </w:rPr>
              <w:t>output</w:t>
            </w:r>
            <w:r w:rsidRPr="00D1364F">
              <w:rPr>
                <w:rFonts w:ascii="Arial" w:hAnsi="Arial" w:cs="Arial"/>
                <w:sz w:val="20"/>
                <w:szCs w:val="20"/>
                <w:lang w:val="id-ID"/>
              </w:rPr>
              <w:t xml:space="preserve"> dan </w:t>
            </w:r>
            <w:r w:rsidRPr="00D1364F">
              <w:rPr>
                <w:rFonts w:ascii="Arial" w:hAnsi="Arial" w:cs="Arial"/>
                <w:i/>
                <w:sz w:val="20"/>
                <w:szCs w:val="20"/>
                <w:lang w:val="id-ID"/>
              </w:rPr>
              <w:t>outcome</w:t>
            </w:r>
            <w:r w:rsidRPr="00D1364F">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D1364F" w:rsidRPr="00D1364F">
        <w:tc>
          <w:tcPr>
            <w:tcW w:w="918" w:type="dxa"/>
            <w:tcBorders>
              <w:top w:val="nil"/>
              <w:bottom w:val="single" w:sz="4" w:space="0" w:color="auto"/>
            </w:tcBorders>
          </w:tcPr>
          <w:p w:rsidR="00560E22" w:rsidRPr="00D1364F" w:rsidRDefault="00350DA5" w:rsidP="00214CE6">
            <w:pPr>
              <w:jc w:val="center"/>
              <w:rPr>
                <w:rFonts w:ascii="Arial" w:hAnsi="Arial" w:cs="Arial"/>
                <w:sz w:val="20"/>
                <w:szCs w:val="20"/>
              </w:rPr>
            </w:pPr>
            <w:r w:rsidRPr="00D1364F">
              <w:rPr>
                <w:rFonts w:ascii="Arial" w:hAnsi="Arial" w:cs="Arial"/>
                <w:sz w:val="20"/>
                <w:szCs w:val="20"/>
              </w:rPr>
              <w:t>2.</w:t>
            </w:r>
            <w:r w:rsidR="001135C4" w:rsidRPr="00D1364F">
              <w:rPr>
                <w:rFonts w:ascii="Arial" w:hAnsi="Arial" w:cs="Arial"/>
                <w:sz w:val="20"/>
                <w:szCs w:val="20"/>
              </w:rPr>
              <w:t>2</w:t>
            </w:r>
          </w:p>
        </w:tc>
        <w:tc>
          <w:tcPr>
            <w:tcW w:w="1080" w:type="dxa"/>
            <w:tcBorders>
              <w:top w:val="nil"/>
            </w:tcBorders>
          </w:tcPr>
          <w:p w:rsidR="00560E22" w:rsidRPr="00D1364F" w:rsidRDefault="00560E22" w:rsidP="00214CE6">
            <w:pPr>
              <w:jc w:val="center"/>
              <w:rPr>
                <w:rFonts w:ascii="Arial" w:hAnsi="Arial" w:cs="Arial"/>
                <w:sz w:val="20"/>
                <w:szCs w:val="20"/>
              </w:rPr>
            </w:pPr>
          </w:p>
        </w:tc>
        <w:tc>
          <w:tcPr>
            <w:tcW w:w="7020" w:type="dxa"/>
            <w:tcBorders>
              <w:top w:val="nil"/>
            </w:tcBorders>
          </w:tcPr>
          <w:p w:rsidR="00560E22" w:rsidRPr="00D1364F" w:rsidRDefault="00570C40" w:rsidP="00214CE6">
            <w:pPr>
              <w:jc w:val="both"/>
              <w:rPr>
                <w:rFonts w:ascii="Arial" w:hAnsi="Arial" w:cs="Arial"/>
                <w:sz w:val="20"/>
                <w:szCs w:val="20"/>
                <w:lang w:val="id-ID"/>
              </w:rPr>
            </w:pPr>
            <w:r w:rsidRPr="00D1364F">
              <w:rPr>
                <w:rFonts w:ascii="Arial" w:hAnsi="Arial" w:cs="Arial"/>
                <w:sz w:val="20"/>
                <w:szCs w:val="20"/>
                <w:lang w:val="fi-FI"/>
              </w:rPr>
              <w:t>Struktur organisasi, koordinasi dan cara kerja f</w:t>
            </w:r>
            <w:r w:rsidR="001135C4" w:rsidRPr="00D1364F">
              <w:rPr>
                <w:rFonts w:ascii="Arial" w:hAnsi="Arial" w:cs="Arial"/>
                <w:sz w:val="20"/>
                <w:szCs w:val="20"/>
                <w:lang w:val="fi-FI"/>
              </w:rPr>
              <w:t>akultas</w:t>
            </w:r>
            <w:r w:rsidR="001135C4" w:rsidRPr="00D1364F">
              <w:rPr>
                <w:rFonts w:ascii="Arial" w:hAnsi="Arial" w:cs="Arial"/>
                <w:sz w:val="20"/>
                <w:szCs w:val="20"/>
                <w:lang w:val="id-ID"/>
              </w:rPr>
              <w:t xml:space="preserve"> </w:t>
            </w:r>
            <w:r w:rsidR="0087510A" w:rsidRPr="00D1364F">
              <w:rPr>
                <w:rFonts w:ascii="Arial" w:hAnsi="Arial" w:cs="Arial"/>
                <w:sz w:val="20"/>
                <w:szCs w:val="20"/>
                <w:lang w:val="id-ID"/>
              </w:rPr>
              <w:t>serta fungsi/tugas manajemennya.</w:t>
            </w:r>
          </w:p>
          <w:p w:rsidR="00560E22" w:rsidRPr="00D1364F" w:rsidRDefault="00560E22" w:rsidP="00214CE6">
            <w:pPr>
              <w:jc w:val="both"/>
              <w:rPr>
                <w:rFonts w:ascii="Arial" w:hAnsi="Arial" w:cs="Arial"/>
                <w:sz w:val="20"/>
                <w:szCs w:val="20"/>
                <w:lang w:val="nb-NO"/>
              </w:rPr>
            </w:pPr>
          </w:p>
          <w:p w:rsidR="00DB6D69" w:rsidRPr="00D1364F" w:rsidRDefault="00570C40" w:rsidP="00214CE6">
            <w:pPr>
              <w:jc w:val="both"/>
              <w:rPr>
                <w:rFonts w:ascii="Arial" w:hAnsi="Arial" w:cs="Arial"/>
                <w:sz w:val="20"/>
                <w:szCs w:val="20"/>
                <w:lang w:val="sv-SE"/>
              </w:rPr>
            </w:pPr>
            <w:r w:rsidRPr="00D1364F">
              <w:rPr>
                <w:rFonts w:ascii="Arial" w:hAnsi="Arial" w:cs="Arial"/>
                <w:sz w:val="20"/>
                <w:szCs w:val="20"/>
                <w:lang w:val="sv-SE"/>
              </w:rPr>
              <w:t>Gambarkan struktur organisasi Fakultas, serta u</w:t>
            </w:r>
            <w:r w:rsidR="00722934" w:rsidRPr="00D1364F">
              <w:rPr>
                <w:rFonts w:ascii="Arial" w:hAnsi="Arial" w:cs="Arial"/>
                <w:sz w:val="20"/>
                <w:szCs w:val="20"/>
                <w:lang w:val="sv-SE"/>
              </w:rPr>
              <w:t>raikan</w:t>
            </w:r>
            <w:r w:rsidR="00560E22" w:rsidRPr="00D1364F">
              <w:rPr>
                <w:rFonts w:ascii="Arial" w:hAnsi="Arial" w:cs="Arial"/>
                <w:sz w:val="20"/>
                <w:szCs w:val="20"/>
                <w:lang w:val="sv-SE"/>
              </w:rPr>
              <w:t xml:space="preserve"> secara ringkas, tugas dan fungsi masing-masing kom</w:t>
            </w:r>
            <w:r w:rsidR="00DB6D69" w:rsidRPr="00D1364F">
              <w:rPr>
                <w:rFonts w:ascii="Arial" w:hAnsi="Arial" w:cs="Arial"/>
                <w:sz w:val="20"/>
                <w:szCs w:val="20"/>
                <w:lang w:val="sv-SE"/>
              </w:rPr>
              <w:t>ponen dalam struktur organisasi, yang menggambarkan dukungan struktur organisasi terhadap pengelolaan program-</w:t>
            </w:r>
            <w:r w:rsidR="00E929CC" w:rsidRPr="00D1364F">
              <w:rPr>
                <w:rFonts w:ascii="Arial" w:hAnsi="Arial" w:cs="Arial"/>
                <w:sz w:val="20"/>
                <w:szCs w:val="20"/>
                <w:lang w:val="sv-SE"/>
              </w:rPr>
              <w:t>program</w:t>
            </w:r>
            <w:r w:rsidR="00EE3544" w:rsidRPr="00D1364F">
              <w:rPr>
                <w:rFonts w:ascii="Arial" w:hAnsi="Arial" w:cs="Arial"/>
                <w:sz w:val="20"/>
                <w:szCs w:val="20"/>
                <w:lang w:val="sv-SE"/>
              </w:rPr>
              <w:t xml:space="preserve"> </w:t>
            </w:r>
            <w:r w:rsidR="00A471AC" w:rsidRPr="00D1364F">
              <w:rPr>
                <w:rFonts w:ascii="Arial" w:hAnsi="Arial" w:cs="Arial"/>
                <w:sz w:val="20"/>
                <w:szCs w:val="20"/>
                <w:lang w:val="sv-SE"/>
              </w:rPr>
              <w:t>Pendidikan</w:t>
            </w:r>
            <w:r w:rsidR="00DB6D69" w:rsidRPr="00D1364F">
              <w:rPr>
                <w:rFonts w:ascii="Arial" w:hAnsi="Arial" w:cs="Arial"/>
                <w:sz w:val="20"/>
                <w:szCs w:val="20"/>
                <w:lang w:val="sv-SE"/>
              </w:rPr>
              <w:t xml:space="preserve"> di bawahnya.</w:t>
            </w:r>
          </w:p>
        </w:tc>
      </w:tr>
      <w:tr w:rsidR="00D1364F" w:rsidRPr="00D1364F">
        <w:tc>
          <w:tcPr>
            <w:tcW w:w="918" w:type="dxa"/>
            <w:tcBorders>
              <w:top w:val="nil"/>
              <w:bottom w:val="single" w:sz="4" w:space="0" w:color="auto"/>
            </w:tcBorders>
          </w:tcPr>
          <w:p w:rsidR="00560E22" w:rsidRPr="00D1364F" w:rsidRDefault="00350DA5" w:rsidP="00214CE6">
            <w:pPr>
              <w:jc w:val="center"/>
              <w:rPr>
                <w:rFonts w:ascii="Arial" w:hAnsi="Arial" w:cs="Arial"/>
                <w:sz w:val="20"/>
                <w:szCs w:val="20"/>
              </w:rPr>
            </w:pPr>
            <w:r w:rsidRPr="00D1364F">
              <w:rPr>
                <w:rFonts w:ascii="Arial" w:hAnsi="Arial" w:cs="Arial"/>
                <w:sz w:val="20"/>
                <w:szCs w:val="20"/>
              </w:rPr>
              <w:t>2.</w:t>
            </w:r>
            <w:r w:rsidR="00EE3544" w:rsidRPr="00D1364F">
              <w:rPr>
                <w:rFonts w:ascii="Arial" w:hAnsi="Arial" w:cs="Arial"/>
                <w:sz w:val="20"/>
                <w:szCs w:val="20"/>
              </w:rPr>
              <w:t>3</w:t>
            </w:r>
          </w:p>
        </w:tc>
        <w:tc>
          <w:tcPr>
            <w:tcW w:w="1080" w:type="dxa"/>
            <w:tcBorders>
              <w:top w:val="nil"/>
            </w:tcBorders>
          </w:tcPr>
          <w:p w:rsidR="00560E22" w:rsidRPr="00D1364F" w:rsidRDefault="00560E22" w:rsidP="00214CE6">
            <w:pPr>
              <w:jc w:val="center"/>
              <w:rPr>
                <w:rFonts w:ascii="Arial" w:hAnsi="Arial" w:cs="Arial"/>
                <w:sz w:val="20"/>
                <w:szCs w:val="20"/>
              </w:rPr>
            </w:pPr>
          </w:p>
        </w:tc>
        <w:tc>
          <w:tcPr>
            <w:tcW w:w="7020" w:type="dxa"/>
            <w:tcBorders>
              <w:top w:val="nil"/>
            </w:tcBorders>
          </w:tcPr>
          <w:p w:rsidR="004734E0" w:rsidRPr="00D1364F" w:rsidRDefault="00722934" w:rsidP="00214CE6">
            <w:pPr>
              <w:jc w:val="both"/>
              <w:rPr>
                <w:rFonts w:ascii="Arial" w:hAnsi="Arial" w:cs="Arial"/>
                <w:sz w:val="20"/>
                <w:szCs w:val="20"/>
              </w:rPr>
            </w:pPr>
            <w:r w:rsidRPr="00D1364F">
              <w:rPr>
                <w:rFonts w:ascii="Arial" w:hAnsi="Arial" w:cs="Arial"/>
                <w:sz w:val="20"/>
                <w:szCs w:val="20"/>
                <w:lang w:val="sv-SE"/>
              </w:rPr>
              <w:t>Uraikan</w:t>
            </w:r>
            <w:r w:rsidR="00070A9D" w:rsidRPr="00D1364F">
              <w:rPr>
                <w:rFonts w:ascii="Arial" w:hAnsi="Arial" w:cs="Arial"/>
                <w:sz w:val="20"/>
                <w:szCs w:val="20"/>
                <w:lang w:val="sv-SE"/>
              </w:rPr>
              <w:t xml:space="preserve"> pola kepemimpinan dalam </w:t>
            </w:r>
            <w:r w:rsidR="00EE3544" w:rsidRPr="00D1364F">
              <w:rPr>
                <w:rFonts w:ascii="Arial" w:hAnsi="Arial" w:cs="Arial"/>
                <w:sz w:val="20"/>
                <w:szCs w:val="20"/>
                <w:lang w:val="sv-SE"/>
              </w:rPr>
              <w:t>fakultas</w:t>
            </w:r>
            <w:r w:rsidR="00070A9D" w:rsidRPr="00D1364F">
              <w:rPr>
                <w:rFonts w:ascii="Arial" w:hAnsi="Arial" w:cs="Arial"/>
                <w:sz w:val="20"/>
                <w:szCs w:val="20"/>
                <w:lang w:val="sv-SE"/>
              </w:rPr>
              <w:t>, mencakup informasi tentang kepemimpinan operasional, kepemimpinan organisasi, dan kepemimpinan publik</w:t>
            </w:r>
            <w:r w:rsidR="004734E0" w:rsidRPr="00D1364F">
              <w:rPr>
                <w:rFonts w:ascii="Arial" w:hAnsi="Arial" w:cs="Arial"/>
                <w:sz w:val="20"/>
                <w:szCs w:val="20"/>
              </w:rPr>
              <w:t xml:space="preserve">. Kepemimpinan operasional berkaitan dengan kemampuan menjabarkan visi, misi ke dalam kegiatan operasional program </w:t>
            </w:r>
            <w:r w:rsidR="00A471AC" w:rsidRPr="00D1364F">
              <w:rPr>
                <w:rFonts w:ascii="Arial" w:hAnsi="Arial" w:cs="Arial"/>
                <w:sz w:val="20"/>
                <w:szCs w:val="20"/>
              </w:rPr>
              <w:t>Pendidikan</w:t>
            </w:r>
            <w:r w:rsidR="004734E0" w:rsidRPr="00D1364F">
              <w:rPr>
                <w:rFonts w:ascii="Arial" w:hAnsi="Arial" w:cs="Arial"/>
                <w:sz w:val="20"/>
                <w:szCs w:val="20"/>
              </w:rPr>
              <w:t xml:space="preserve">.  Kepemimpinan organisasi berkaitan dengan pemahaman tata kerja antar unit dalam organisasi perguruan tinggi.  </w:t>
            </w:r>
            <w:r w:rsidR="004734E0" w:rsidRPr="00D1364F">
              <w:rPr>
                <w:rFonts w:ascii="Arial" w:hAnsi="Arial" w:cs="Arial"/>
                <w:sz w:val="20"/>
                <w:szCs w:val="20"/>
                <w:lang w:val="nb-NO"/>
              </w:rPr>
              <w:t>Kepemimpinan publik berkaitan dengan kemampuan menjalin kerjasama dan menjadi rujukan bagi publik.</w:t>
            </w:r>
          </w:p>
          <w:p w:rsidR="004734E0" w:rsidRPr="00D1364F" w:rsidRDefault="004734E0" w:rsidP="00214CE6">
            <w:pPr>
              <w:jc w:val="both"/>
              <w:rPr>
                <w:rFonts w:ascii="Arial" w:hAnsi="Arial" w:cs="Arial"/>
                <w:sz w:val="20"/>
                <w:szCs w:val="20"/>
              </w:rPr>
            </w:pPr>
          </w:p>
          <w:p w:rsidR="00560E22" w:rsidRPr="00D1364F" w:rsidRDefault="00560E22" w:rsidP="00214CE6">
            <w:pPr>
              <w:jc w:val="both"/>
              <w:rPr>
                <w:rFonts w:ascii="Arial" w:hAnsi="Arial" w:cs="Arial"/>
                <w:sz w:val="20"/>
                <w:szCs w:val="20"/>
                <w:lang w:val="id-ID"/>
              </w:rPr>
            </w:pPr>
            <w:r w:rsidRPr="00D1364F">
              <w:rPr>
                <w:rFonts w:ascii="Arial" w:hAnsi="Arial" w:cs="Arial"/>
                <w:sz w:val="20"/>
                <w:szCs w:val="20"/>
                <w:lang w:val="id-ID"/>
              </w:rPr>
              <w:t>Kepemimpinan efektif mengarahkan dan mempengaruhi perilaku semua unsur dalam</w:t>
            </w:r>
            <w:r w:rsidR="00AC1A10" w:rsidRPr="00D1364F">
              <w:rPr>
                <w:rFonts w:ascii="Arial" w:hAnsi="Arial" w:cs="Arial"/>
                <w:bCs/>
                <w:sz w:val="20"/>
                <w:szCs w:val="20"/>
                <w:lang w:val="id-ID"/>
              </w:rPr>
              <w:t xml:space="preserve"> </w:t>
            </w:r>
            <w:r w:rsidR="00C1216B" w:rsidRPr="00D1364F">
              <w:rPr>
                <w:rFonts w:ascii="Arial" w:hAnsi="Arial" w:cs="Arial"/>
                <w:bCs/>
                <w:sz w:val="20"/>
                <w:szCs w:val="20"/>
                <w:lang w:val="id-ID"/>
              </w:rPr>
              <w:t xml:space="preserve"> </w:t>
            </w:r>
            <w:r w:rsidR="00E063F7" w:rsidRPr="00D1364F">
              <w:rPr>
                <w:rFonts w:ascii="Arial" w:hAnsi="Arial" w:cs="Arial"/>
                <w:bCs/>
                <w:sz w:val="20"/>
                <w:szCs w:val="20"/>
                <w:lang w:val="id-ID"/>
              </w:rPr>
              <w:t xml:space="preserve">program </w:t>
            </w:r>
            <w:r w:rsidR="00A471AC" w:rsidRPr="00D1364F">
              <w:rPr>
                <w:rFonts w:ascii="Arial" w:hAnsi="Arial" w:cs="Arial"/>
                <w:bCs/>
                <w:sz w:val="20"/>
                <w:szCs w:val="20"/>
                <w:lang w:val="id-ID"/>
              </w:rPr>
              <w:t>Pendidikan</w:t>
            </w:r>
            <w:r w:rsidR="00E063F7" w:rsidRPr="00D1364F">
              <w:rPr>
                <w:rFonts w:ascii="Arial" w:hAnsi="Arial" w:cs="Arial"/>
                <w:bCs/>
                <w:sz w:val="20"/>
                <w:szCs w:val="20"/>
                <w:lang w:val="id-ID"/>
              </w:rPr>
              <w:t xml:space="preserve"> </w:t>
            </w:r>
            <w:r w:rsidR="00970C86" w:rsidRPr="00D1364F">
              <w:rPr>
                <w:rFonts w:ascii="Arial" w:hAnsi="Arial" w:cs="Arial"/>
                <w:bCs/>
                <w:sz w:val="20"/>
                <w:szCs w:val="20"/>
                <w:lang w:val="id-ID"/>
              </w:rPr>
              <w:t xml:space="preserve">Dokter Spesialis </w:t>
            </w:r>
            <w:r w:rsidR="000F000A" w:rsidRPr="00D1364F">
              <w:rPr>
                <w:rFonts w:ascii="Arial" w:hAnsi="Arial" w:cs="Arial"/>
                <w:bCs/>
                <w:sz w:val="20"/>
                <w:szCs w:val="20"/>
                <w:lang w:val="id-ID"/>
              </w:rPr>
              <w:t>Ilmu Bedah</w:t>
            </w:r>
            <w:r w:rsidR="00970C86" w:rsidRPr="00D1364F">
              <w:rPr>
                <w:rFonts w:ascii="Arial" w:hAnsi="Arial" w:cs="Arial"/>
                <w:bCs/>
                <w:sz w:val="20"/>
                <w:szCs w:val="20"/>
                <w:lang w:val="id-ID"/>
              </w:rPr>
              <w:t xml:space="preserve"> </w:t>
            </w:r>
            <w:r w:rsidR="0061261F" w:rsidRPr="00D1364F">
              <w:rPr>
                <w:rFonts w:ascii="Arial" w:hAnsi="Arial" w:cs="Arial"/>
                <w:bCs/>
                <w:sz w:val="20"/>
                <w:szCs w:val="20"/>
                <w:lang w:val="id-ID"/>
              </w:rPr>
              <w:t xml:space="preserve">  </w:t>
            </w:r>
            <w:r w:rsidRPr="00D1364F">
              <w:rPr>
                <w:rFonts w:ascii="Arial" w:hAnsi="Arial" w:cs="Arial"/>
                <w:sz w:val="20"/>
                <w:szCs w:val="20"/>
                <w:lang w:val="id-ID"/>
              </w:rPr>
              <w:t>, mengikuti nilai, norma, etika, dan budaya organisasi yang disepakati bersama, serta mampu membuat keputusan yang tepat dan cepat.</w:t>
            </w:r>
          </w:p>
          <w:p w:rsidR="00070A9D" w:rsidRPr="00D1364F" w:rsidRDefault="00070A9D" w:rsidP="00214CE6">
            <w:pPr>
              <w:jc w:val="both"/>
              <w:rPr>
                <w:rFonts w:ascii="Arial" w:hAnsi="Arial" w:cs="Arial"/>
                <w:sz w:val="20"/>
                <w:szCs w:val="20"/>
                <w:lang w:val="id-ID"/>
              </w:rPr>
            </w:pPr>
          </w:p>
          <w:p w:rsidR="00560E22" w:rsidRPr="00D1364F" w:rsidRDefault="00560E22" w:rsidP="00214CE6">
            <w:pPr>
              <w:jc w:val="both"/>
              <w:rPr>
                <w:rFonts w:ascii="Arial" w:hAnsi="Arial" w:cs="Arial"/>
                <w:sz w:val="20"/>
                <w:szCs w:val="20"/>
                <w:lang w:val="id-ID"/>
              </w:rPr>
            </w:pPr>
            <w:r w:rsidRPr="00D1364F">
              <w:rPr>
                <w:rFonts w:ascii="Arial" w:hAnsi="Arial" w:cs="Arial"/>
                <w:sz w:val="20"/>
                <w:szCs w:val="20"/>
                <w:lang w:val="id-ID"/>
              </w:rPr>
              <w:t>Kepemimpinan mampu memprediksi masa depan, merumuskan dan mengartikulasi visi yang realisti</w:t>
            </w:r>
            <w:r w:rsidR="00B33D99" w:rsidRPr="00D1364F">
              <w:rPr>
                <w:rFonts w:ascii="Arial" w:hAnsi="Arial" w:cs="Arial"/>
                <w:sz w:val="20"/>
                <w:szCs w:val="20"/>
                <w:lang w:val="id-ID"/>
              </w:rPr>
              <w:t>k</w:t>
            </w:r>
            <w:r w:rsidRPr="00D1364F">
              <w:rPr>
                <w:rFonts w:ascii="Arial" w:hAnsi="Arial" w:cs="Arial"/>
                <w:sz w:val="20"/>
                <w:szCs w:val="20"/>
                <w:lang w:val="id-ID"/>
              </w:rPr>
              <w:t>, kredibel, serta mengkomunikasikan visi ke</w:t>
            </w:r>
            <w:r w:rsidR="001F5382" w:rsidRPr="00D1364F">
              <w:rPr>
                <w:rFonts w:ascii="Arial" w:hAnsi="Arial" w:cs="Arial"/>
                <w:sz w:val="20"/>
                <w:szCs w:val="20"/>
                <w:lang w:val="id-ID"/>
              </w:rPr>
              <w:t xml:space="preserve"> </w:t>
            </w:r>
            <w:r w:rsidRPr="00D1364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D1364F" w:rsidRPr="00D1364F">
        <w:tc>
          <w:tcPr>
            <w:tcW w:w="918" w:type="dxa"/>
            <w:tcBorders>
              <w:top w:val="nil"/>
              <w:bottom w:val="single" w:sz="4" w:space="0" w:color="auto"/>
            </w:tcBorders>
          </w:tcPr>
          <w:p w:rsidR="00560E22" w:rsidRPr="00D1364F" w:rsidRDefault="00070A9D" w:rsidP="00214CE6">
            <w:pPr>
              <w:jc w:val="center"/>
              <w:rPr>
                <w:rFonts w:ascii="Arial" w:hAnsi="Arial" w:cs="Arial"/>
                <w:sz w:val="20"/>
                <w:szCs w:val="20"/>
              </w:rPr>
            </w:pPr>
            <w:r w:rsidRPr="00D1364F">
              <w:rPr>
                <w:rFonts w:ascii="Arial" w:hAnsi="Arial" w:cs="Arial"/>
                <w:sz w:val="20"/>
                <w:szCs w:val="20"/>
              </w:rPr>
              <w:lastRenderedPageBreak/>
              <w:t>2.</w:t>
            </w:r>
            <w:r w:rsidR="00EE3544" w:rsidRPr="00D1364F">
              <w:rPr>
                <w:rFonts w:ascii="Arial" w:hAnsi="Arial" w:cs="Arial"/>
                <w:sz w:val="20"/>
                <w:szCs w:val="20"/>
              </w:rPr>
              <w:t>4</w:t>
            </w:r>
          </w:p>
        </w:tc>
        <w:tc>
          <w:tcPr>
            <w:tcW w:w="1080" w:type="dxa"/>
            <w:tcBorders>
              <w:top w:val="nil"/>
            </w:tcBorders>
          </w:tcPr>
          <w:p w:rsidR="00560E22" w:rsidRPr="00D1364F" w:rsidRDefault="00560E22" w:rsidP="00214CE6">
            <w:pPr>
              <w:jc w:val="center"/>
              <w:rPr>
                <w:rFonts w:ascii="Arial" w:hAnsi="Arial" w:cs="Arial"/>
                <w:sz w:val="20"/>
                <w:szCs w:val="20"/>
              </w:rPr>
            </w:pPr>
          </w:p>
        </w:tc>
        <w:tc>
          <w:tcPr>
            <w:tcW w:w="7020" w:type="dxa"/>
            <w:tcBorders>
              <w:top w:val="nil"/>
            </w:tcBorders>
          </w:tcPr>
          <w:p w:rsidR="00070A9D" w:rsidRPr="00D1364F" w:rsidRDefault="00570C40" w:rsidP="00214CE6">
            <w:pPr>
              <w:jc w:val="both"/>
              <w:rPr>
                <w:rFonts w:ascii="Arial" w:hAnsi="Arial" w:cs="Arial"/>
                <w:sz w:val="20"/>
                <w:szCs w:val="20"/>
                <w:lang w:val="nb-NO"/>
              </w:rPr>
            </w:pPr>
            <w:r w:rsidRPr="00D1364F">
              <w:rPr>
                <w:rFonts w:ascii="Arial" w:hAnsi="Arial" w:cs="Arial"/>
                <w:sz w:val="20"/>
                <w:szCs w:val="20"/>
                <w:lang w:val="sv-SE"/>
              </w:rPr>
              <w:t>Jelaskan</w:t>
            </w:r>
            <w:r w:rsidR="00070A9D" w:rsidRPr="00D1364F">
              <w:rPr>
                <w:rFonts w:ascii="Arial" w:hAnsi="Arial" w:cs="Arial"/>
                <w:sz w:val="20"/>
                <w:szCs w:val="20"/>
                <w:lang w:val="sv-SE"/>
              </w:rPr>
              <w:t xml:space="preserve"> pelaksanaan si</w:t>
            </w:r>
            <w:r w:rsidR="00EE3544" w:rsidRPr="00D1364F">
              <w:rPr>
                <w:rFonts w:ascii="Arial" w:hAnsi="Arial" w:cs="Arial"/>
                <w:sz w:val="20"/>
                <w:szCs w:val="20"/>
                <w:lang w:val="sv-SE"/>
              </w:rPr>
              <w:t>stem pengelolaan</w:t>
            </w:r>
            <w:r w:rsidR="00E929CC" w:rsidRPr="00D1364F">
              <w:rPr>
                <w:rFonts w:ascii="Arial" w:hAnsi="Arial" w:cs="Arial"/>
                <w:sz w:val="20"/>
                <w:szCs w:val="20"/>
                <w:lang w:val="sv-SE"/>
              </w:rPr>
              <w:t xml:space="preserve"> </w:t>
            </w:r>
            <w:r w:rsidR="00EE3544" w:rsidRPr="00D1364F">
              <w:rPr>
                <w:rFonts w:ascii="Arial" w:hAnsi="Arial" w:cs="Arial"/>
                <w:sz w:val="20"/>
                <w:szCs w:val="20"/>
                <w:lang w:val="sv-SE"/>
              </w:rPr>
              <w:t>fakultas</w:t>
            </w:r>
            <w:r w:rsidR="00070A9D" w:rsidRPr="00D1364F">
              <w:rPr>
                <w:rFonts w:ascii="Arial" w:hAnsi="Arial" w:cs="Arial"/>
                <w:sz w:val="20"/>
                <w:szCs w:val="20"/>
                <w:lang w:val="sv-SE"/>
              </w:rPr>
              <w:t xml:space="preserve">.  </w:t>
            </w:r>
            <w:r w:rsidR="00722934" w:rsidRPr="00D1364F">
              <w:rPr>
                <w:rFonts w:ascii="Arial" w:hAnsi="Arial" w:cs="Arial"/>
                <w:sz w:val="20"/>
                <w:szCs w:val="20"/>
                <w:lang w:val="sv-SE"/>
              </w:rPr>
              <w:t>Uraikan</w:t>
            </w:r>
            <w:r w:rsidR="00070A9D" w:rsidRPr="00D1364F">
              <w:rPr>
                <w:rFonts w:ascii="Arial" w:hAnsi="Arial" w:cs="Arial"/>
                <w:sz w:val="20"/>
                <w:szCs w:val="20"/>
                <w:lang w:val="sv-SE"/>
              </w:rPr>
              <w:t xml:space="preserve"> pula ketersediaan dokumen renstra dan ren</w:t>
            </w:r>
            <w:r w:rsidR="009427CC" w:rsidRPr="00D1364F">
              <w:rPr>
                <w:rFonts w:ascii="Arial" w:hAnsi="Arial" w:cs="Arial"/>
                <w:sz w:val="20"/>
                <w:szCs w:val="20"/>
                <w:lang w:val="sv-SE"/>
              </w:rPr>
              <w:t>op fakultas</w:t>
            </w:r>
            <w:r w:rsidR="00070A9D" w:rsidRPr="00D1364F">
              <w:rPr>
                <w:rFonts w:ascii="Arial" w:hAnsi="Arial" w:cs="Arial"/>
                <w:sz w:val="20"/>
                <w:szCs w:val="20"/>
                <w:lang w:val="id-ID"/>
              </w:rPr>
              <w:t>/</w:t>
            </w:r>
            <w:r w:rsidR="00070A9D" w:rsidRPr="00D1364F">
              <w:rPr>
                <w:rFonts w:ascii="Arial" w:hAnsi="Arial" w:cs="Arial"/>
                <w:sz w:val="20"/>
                <w:szCs w:val="20"/>
                <w:lang w:val="sv-SE"/>
              </w:rPr>
              <w:t>PT, r</w:t>
            </w:r>
            <w:r w:rsidR="00070A9D" w:rsidRPr="00D1364F">
              <w:rPr>
                <w:rFonts w:ascii="Arial" w:hAnsi="Arial" w:cs="Arial"/>
                <w:sz w:val="20"/>
                <w:szCs w:val="20"/>
                <w:lang w:val="nb-NO"/>
              </w:rPr>
              <w:t xml:space="preserve">encana pengembangan </w:t>
            </w:r>
            <w:r w:rsidR="00EE3544" w:rsidRPr="00D1364F">
              <w:rPr>
                <w:rFonts w:ascii="Arial" w:hAnsi="Arial" w:cs="Arial"/>
                <w:sz w:val="20"/>
                <w:szCs w:val="20"/>
                <w:lang w:val="nb-NO"/>
              </w:rPr>
              <w:t>fakultas</w:t>
            </w:r>
            <w:r w:rsidR="00070A9D" w:rsidRPr="00D1364F">
              <w:rPr>
                <w:rFonts w:ascii="Arial" w:hAnsi="Arial" w:cs="Arial"/>
                <w:sz w:val="20"/>
                <w:szCs w:val="20"/>
                <w:lang w:val="nb-NO"/>
              </w:rPr>
              <w:t xml:space="preserve"> dan SOP.</w:t>
            </w:r>
          </w:p>
          <w:p w:rsidR="00560E22" w:rsidRPr="00D1364F" w:rsidRDefault="00560E22" w:rsidP="00214CE6">
            <w:pPr>
              <w:ind w:left="-108"/>
              <w:jc w:val="both"/>
              <w:rPr>
                <w:rFonts w:ascii="Arial" w:hAnsi="Arial" w:cs="Arial"/>
                <w:sz w:val="20"/>
                <w:szCs w:val="20"/>
                <w:lang w:val="nb-NO"/>
              </w:rPr>
            </w:pPr>
          </w:p>
          <w:p w:rsidR="00560E22" w:rsidRPr="00D1364F" w:rsidRDefault="00570C40" w:rsidP="00214CE6">
            <w:pPr>
              <w:autoSpaceDE w:val="0"/>
              <w:autoSpaceDN w:val="0"/>
              <w:adjustRightInd w:val="0"/>
              <w:ind w:left="-18"/>
              <w:jc w:val="both"/>
              <w:rPr>
                <w:rFonts w:ascii="Arial" w:hAnsi="Arial" w:cs="Arial"/>
                <w:iCs/>
                <w:sz w:val="20"/>
                <w:szCs w:val="20"/>
                <w:lang w:val="nb-NO"/>
              </w:rPr>
            </w:pPr>
            <w:r w:rsidRPr="00D1364F">
              <w:rPr>
                <w:rFonts w:ascii="Arial" w:hAnsi="Arial" w:cs="Arial"/>
                <w:sz w:val="20"/>
                <w:szCs w:val="20"/>
              </w:rPr>
              <w:t>Jelaskan</w:t>
            </w:r>
            <w:r w:rsidR="004734E0" w:rsidRPr="00D1364F">
              <w:rPr>
                <w:rFonts w:ascii="Arial" w:hAnsi="Arial" w:cs="Arial"/>
                <w:sz w:val="20"/>
                <w:szCs w:val="20"/>
              </w:rPr>
              <w:t xml:space="preserve"> s</w:t>
            </w:r>
            <w:r w:rsidR="004734E0" w:rsidRPr="00D1364F">
              <w:rPr>
                <w:rFonts w:ascii="Arial" w:hAnsi="Arial" w:cs="Arial"/>
                <w:sz w:val="20"/>
                <w:szCs w:val="20"/>
                <w:lang w:val="id-ID"/>
              </w:rPr>
              <w:t xml:space="preserve">istem pengelolaan fungsional dan operasional </w:t>
            </w:r>
            <w:r w:rsidR="00EE3544" w:rsidRPr="00D1364F">
              <w:rPr>
                <w:rFonts w:ascii="Arial" w:hAnsi="Arial" w:cs="Arial"/>
                <w:sz w:val="20"/>
                <w:szCs w:val="20"/>
                <w:lang w:val="nb-NO"/>
              </w:rPr>
              <w:t>fakultas</w:t>
            </w:r>
            <w:r w:rsidR="004734E0" w:rsidRPr="00D1364F">
              <w:rPr>
                <w:rFonts w:ascii="Arial" w:hAnsi="Arial" w:cs="Arial"/>
                <w:sz w:val="20"/>
                <w:szCs w:val="20"/>
                <w:lang w:val="id-ID"/>
              </w:rPr>
              <w:t xml:space="preserve"> </w:t>
            </w:r>
            <w:r w:rsidR="004734E0" w:rsidRPr="00D1364F">
              <w:rPr>
                <w:rFonts w:ascii="Arial" w:hAnsi="Arial" w:cs="Arial"/>
                <w:sz w:val="20"/>
                <w:szCs w:val="20"/>
                <w:lang w:val="nb-NO"/>
              </w:rPr>
              <w:t>mencakup perencanaan, pengorganisasian, penstaf</w:t>
            </w:r>
            <w:r w:rsidR="003613DD" w:rsidRPr="00D1364F">
              <w:rPr>
                <w:rFonts w:ascii="Arial" w:hAnsi="Arial" w:cs="Arial"/>
                <w:sz w:val="20"/>
                <w:szCs w:val="20"/>
                <w:lang w:val="id-ID"/>
              </w:rPr>
              <w:t>an</w:t>
            </w:r>
            <w:r w:rsidR="004734E0" w:rsidRPr="00D1364F">
              <w:rPr>
                <w:rFonts w:ascii="Arial" w:hAnsi="Arial" w:cs="Arial"/>
                <w:sz w:val="20"/>
                <w:szCs w:val="20"/>
                <w:lang w:val="nb-NO"/>
              </w:rPr>
              <w:t>, pengawasan, pengarahan, representasi, dan penganggaran</w:t>
            </w:r>
            <w:r w:rsidR="004734E0" w:rsidRPr="00D1364F">
              <w:rPr>
                <w:rFonts w:ascii="Arial" w:hAnsi="Arial" w:cs="Arial"/>
                <w:i/>
                <w:iCs/>
                <w:sz w:val="20"/>
                <w:szCs w:val="20"/>
                <w:lang w:val="id-ID"/>
              </w:rPr>
              <w:t>.</w:t>
            </w:r>
            <w:r w:rsidR="004734E0" w:rsidRPr="00D1364F">
              <w:rPr>
                <w:rFonts w:ascii="Arial" w:hAnsi="Arial" w:cs="Arial"/>
                <w:i/>
                <w:iCs/>
                <w:sz w:val="20"/>
                <w:szCs w:val="20"/>
              </w:rPr>
              <w:t xml:space="preserve"> </w:t>
            </w:r>
            <w:r w:rsidR="00722934" w:rsidRPr="00D1364F">
              <w:rPr>
                <w:rFonts w:ascii="Arial" w:hAnsi="Arial" w:cs="Arial"/>
                <w:iCs/>
                <w:sz w:val="20"/>
                <w:szCs w:val="20"/>
                <w:lang w:val="nb-NO"/>
              </w:rPr>
              <w:t>Uraikan</w:t>
            </w:r>
            <w:r w:rsidR="00DB6D69" w:rsidRPr="00D1364F">
              <w:rPr>
                <w:rFonts w:ascii="Arial" w:hAnsi="Arial" w:cs="Arial"/>
                <w:iCs/>
                <w:sz w:val="20"/>
                <w:szCs w:val="20"/>
                <w:lang w:val="nb-NO"/>
              </w:rPr>
              <w:t xml:space="preserve"> pula keberadaan dokumen Renstra dan Renop.</w:t>
            </w:r>
          </w:p>
        </w:tc>
      </w:tr>
      <w:tr w:rsidR="00D1364F" w:rsidRPr="00D1364F">
        <w:tc>
          <w:tcPr>
            <w:tcW w:w="918" w:type="dxa"/>
            <w:tcBorders>
              <w:top w:val="nil"/>
              <w:bottom w:val="single" w:sz="4" w:space="0" w:color="auto"/>
            </w:tcBorders>
          </w:tcPr>
          <w:p w:rsidR="00560E22" w:rsidRPr="00D1364F" w:rsidRDefault="00070A9D" w:rsidP="00214CE6">
            <w:pPr>
              <w:jc w:val="center"/>
              <w:rPr>
                <w:rFonts w:ascii="Arial" w:hAnsi="Arial" w:cs="Arial"/>
                <w:sz w:val="20"/>
                <w:szCs w:val="20"/>
              </w:rPr>
            </w:pPr>
            <w:r w:rsidRPr="00D1364F">
              <w:rPr>
                <w:rFonts w:ascii="Arial" w:hAnsi="Arial" w:cs="Arial"/>
                <w:sz w:val="20"/>
                <w:szCs w:val="20"/>
              </w:rPr>
              <w:t>2.</w:t>
            </w:r>
            <w:r w:rsidR="00EE3544" w:rsidRPr="00D1364F">
              <w:rPr>
                <w:rFonts w:ascii="Arial" w:hAnsi="Arial" w:cs="Arial"/>
                <w:sz w:val="20"/>
                <w:szCs w:val="20"/>
              </w:rPr>
              <w:t>5</w:t>
            </w:r>
          </w:p>
        </w:tc>
        <w:tc>
          <w:tcPr>
            <w:tcW w:w="1080" w:type="dxa"/>
            <w:tcBorders>
              <w:top w:val="nil"/>
            </w:tcBorders>
          </w:tcPr>
          <w:p w:rsidR="00560E22" w:rsidRPr="00D1364F" w:rsidRDefault="00560E22" w:rsidP="00214CE6">
            <w:pPr>
              <w:jc w:val="center"/>
              <w:rPr>
                <w:rFonts w:ascii="Arial" w:hAnsi="Arial" w:cs="Arial"/>
                <w:sz w:val="20"/>
                <w:szCs w:val="20"/>
              </w:rPr>
            </w:pPr>
          </w:p>
        </w:tc>
        <w:tc>
          <w:tcPr>
            <w:tcW w:w="7020" w:type="dxa"/>
            <w:tcBorders>
              <w:top w:val="nil"/>
            </w:tcBorders>
          </w:tcPr>
          <w:p w:rsidR="00560E22" w:rsidRPr="00D1364F" w:rsidRDefault="00570C40" w:rsidP="00214CE6">
            <w:pPr>
              <w:ind w:left="-18"/>
              <w:jc w:val="both"/>
              <w:rPr>
                <w:rFonts w:ascii="Arial" w:hAnsi="Arial" w:cs="Arial"/>
                <w:sz w:val="20"/>
                <w:szCs w:val="20"/>
                <w:lang w:val="nb-NO"/>
              </w:rPr>
            </w:pPr>
            <w:r w:rsidRPr="00D1364F">
              <w:rPr>
                <w:rFonts w:ascii="Arial" w:hAnsi="Arial" w:cs="Arial"/>
                <w:sz w:val="20"/>
                <w:szCs w:val="20"/>
                <w:lang w:val="nb-NO"/>
              </w:rPr>
              <w:t>Jelaskan sistem penjaminan mutu dalam fakultas serta jelaskan pula standar mutu yang digunakan.</w:t>
            </w:r>
          </w:p>
        </w:tc>
      </w:tr>
    </w:tbl>
    <w:p w:rsidR="00560E22" w:rsidRPr="00D1364F" w:rsidRDefault="00560E22" w:rsidP="00214CE6">
      <w:pPr>
        <w:rPr>
          <w:lang w:val="nb-NO"/>
        </w:rPr>
      </w:pPr>
    </w:p>
    <w:p w:rsidR="00C17120" w:rsidRPr="00D1364F" w:rsidRDefault="00C17120" w:rsidP="00214CE6">
      <w:pPr>
        <w:jc w:val="both"/>
        <w:rPr>
          <w:rFonts w:ascii="Arial" w:hAnsi="Arial" w:cs="Arial"/>
          <w:lang w:val="sv-SE"/>
        </w:rPr>
      </w:pPr>
    </w:p>
    <w:p w:rsidR="008C5C90" w:rsidRPr="00D1364F" w:rsidRDefault="008C5C90"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EF7170" w:rsidRPr="00D1364F" w:rsidRDefault="00EF7170" w:rsidP="00214CE6">
      <w:pPr>
        <w:jc w:val="both"/>
        <w:rPr>
          <w:rFonts w:ascii="Arial" w:hAnsi="Arial" w:cs="Arial"/>
          <w:lang w:val="sv-SE"/>
        </w:rPr>
      </w:pPr>
    </w:p>
    <w:p w:rsidR="00EF7170" w:rsidRPr="00D1364F" w:rsidRDefault="00EF7170" w:rsidP="00214CE6">
      <w:pPr>
        <w:jc w:val="both"/>
        <w:rPr>
          <w:rFonts w:ascii="Arial" w:hAnsi="Arial" w:cs="Arial"/>
          <w:lang w:val="sv-SE"/>
        </w:rPr>
      </w:pPr>
    </w:p>
    <w:p w:rsidR="00EF7170" w:rsidRPr="00D1364F" w:rsidRDefault="00EF7170"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pStyle w:val="Heading1"/>
        <w:jc w:val="center"/>
        <w:rPr>
          <w:rFonts w:ascii="Arial" w:hAnsi="Arial" w:cs="Arial"/>
        </w:rPr>
      </w:pPr>
      <w:r w:rsidRPr="00D1364F">
        <w:rPr>
          <w:rFonts w:ascii="Arial" w:hAnsi="Arial" w:cs="Arial"/>
        </w:rPr>
        <w:lastRenderedPageBreak/>
        <w:t>STANDAR 3</w:t>
      </w:r>
    </w:p>
    <w:p w:rsidR="00B724A2" w:rsidRPr="00D1364F" w:rsidRDefault="00B724A2" w:rsidP="00214CE6">
      <w:pPr>
        <w:pStyle w:val="Heading1"/>
        <w:jc w:val="center"/>
        <w:rPr>
          <w:rFonts w:ascii="Arial" w:hAnsi="Arial" w:cs="Arial"/>
        </w:rPr>
      </w:pPr>
      <w:r w:rsidRPr="00D1364F">
        <w:rPr>
          <w:rFonts w:ascii="Arial" w:hAnsi="Arial" w:cs="Arial"/>
        </w:rPr>
        <w:t>KE</w:t>
      </w:r>
      <w:r w:rsidR="00E063F7" w:rsidRPr="00D1364F">
        <w:rPr>
          <w:rFonts w:ascii="Arial" w:hAnsi="Arial" w:cs="Arial"/>
        </w:rPr>
        <w:t>PESERTA DIDIK</w:t>
      </w:r>
      <w:r w:rsidRPr="00D1364F">
        <w:rPr>
          <w:rFonts w:ascii="Arial" w:hAnsi="Arial" w:cs="Arial"/>
        </w:rPr>
        <w:t>AN DAN LULUSAN</w:t>
      </w:r>
    </w:p>
    <w:p w:rsidR="00214CE6" w:rsidRPr="00D1364F"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trPr>
          <w:tblHeader/>
        </w:trPr>
        <w:tc>
          <w:tcPr>
            <w:tcW w:w="918" w:type="dxa"/>
            <w:tcBorders>
              <w:top w:val="single" w:sz="4" w:space="0" w:color="auto"/>
              <w:bottom w:val="double" w:sz="4" w:space="0" w:color="auto"/>
            </w:tcBorders>
            <w:shd w:val="clear" w:color="auto" w:fill="C0C0C0"/>
            <w:vAlign w:val="center"/>
          </w:tcPr>
          <w:p w:rsidR="00B724A2" w:rsidRPr="00D1364F" w:rsidRDefault="00B724A2"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D1364F" w:rsidRDefault="00B724A2" w:rsidP="00214CE6">
            <w:pPr>
              <w:jc w:val="center"/>
              <w:rPr>
                <w:rFonts w:ascii="Arial" w:hAnsi="Arial" w:cs="Arial"/>
                <w:b/>
                <w:lang w:val="id-ID"/>
              </w:rPr>
            </w:pPr>
            <w:r w:rsidRPr="00D1364F">
              <w:rPr>
                <w:rFonts w:ascii="Arial" w:hAnsi="Arial" w:cs="Arial"/>
                <w:b/>
              </w:rPr>
              <w:t>No. Kolom</w:t>
            </w:r>
            <w:r w:rsidR="00EE4153" w:rsidRPr="00D1364F">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D1364F" w:rsidRDefault="00B724A2" w:rsidP="00214CE6">
            <w:pPr>
              <w:jc w:val="center"/>
              <w:rPr>
                <w:rFonts w:ascii="Arial" w:hAnsi="Arial" w:cs="Arial"/>
                <w:b/>
              </w:rPr>
            </w:pPr>
            <w:r w:rsidRPr="00D1364F">
              <w:rPr>
                <w:rFonts w:ascii="Arial" w:hAnsi="Arial" w:cs="Arial"/>
                <w:b/>
              </w:rPr>
              <w:t>Panduan Pengisian</w:t>
            </w:r>
          </w:p>
        </w:tc>
      </w:tr>
      <w:tr w:rsidR="00D1364F" w:rsidRPr="00D1364F">
        <w:trPr>
          <w:tblHeader/>
        </w:trPr>
        <w:tc>
          <w:tcPr>
            <w:tcW w:w="918" w:type="dxa"/>
            <w:tcBorders>
              <w:top w:val="double" w:sz="4" w:space="0" w:color="auto"/>
              <w:bottom w:val="single" w:sz="4" w:space="0" w:color="auto"/>
            </w:tcBorders>
            <w:shd w:val="clear" w:color="auto" w:fill="auto"/>
            <w:vAlign w:val="center"/>
          </w:tcPr>
          <w:p w:rsidR="00B724A2" w:rsidRPr="00D1364F"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D1364F"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D1364F" w:rsidRDefault="00B724A2" w:rsidP="00214CE6">
            <w:pPr>
              <w:jc w:val="center"/>
              <w:rPr>
                <w:rFonts w:ascii="Arial" w:hAnsi="Arial" w:cs="Arial"/>
                <w:b/>
                <w:sz w:val="6"/>
                <w:szCs w:val="6"/>
              </w:rPr>
            </w:pPr>
          </w:p>
        </w:tc>
      </w:tr>
      <w:tr w:rsidR="00D1364F" w:rsidRPr="00D1364F">
        <w:tc>
          <w:tcPr>
            <w:tcW w:w="918" w:type="dxa"/>
            <w:tcBorders>
              <w:bottom w:val="single" w:sz="4" w:space="0" w:color="auto"/>
            </w:tcBorders>
          </w:tcPr>
          <w:p w:rsidR="00B724A2" w:rsidRPr="00D1364F" w:rsidRDefault="00B724A2" w:rsidP="00214CE6">
            <w:pPr>
              <w:jc w:val="center"/>
              <w:rPr>
                <w:rFonts w:ascii="Arial" w:hAnsi="Arial" w:cs="Arial"/>
                <w:sz w:val="20"/>
                <w:szCs w:val="20"/>
              </w:rPr>
            </w:pPr>
            <w:r w:rsidRPr="00D1364F">
              <w:rPr>
                <w:rFonts w:ascii="Arial" w:hAnsi="Arial" w:cs="Arial"/>
                <w:sz w:val="20"/>
                <w:szCs w:val="20"/>
              </w:rPr>
              <w:t>3.1.1</w:t>
            </w:r>
          </w:p>
        </w:tc>
        <w:tc>
          <w:tcPr>
            <w:tcW w:w="1080" w:type="dxa"/>
          </w:tcPr>
          <w:p w:rsidR="00B724A2" w:rsidRPr="00D1364F" w:rsidRDefault="00B724A2" w:rsidP="00214CE6">
            <w:pPr>
              <w:jc w:val="center"/>
              <w:rPr>
                <w:rFonts w:ascii="Arial" w:hAnsi="Arial" w:cs="Arial"/>
                <w:sz w:val="20"/>
                <w:szCs w:val="20"/>
              </w:rPr>
            </w:pPr>
          </w:p>
        </w:tc>
        <w:tc>
          <w:tcPr>
            <w:tcW w:w="7020" w:type="dxa"/>
          </w:tcPr>
          <w:p w:rsidR="00DB4688" w:rsidRPr="00D1364F" w:rsidRDefault="00722934" w:rsidP="00214CE6">
            <w:pPr>
              <w:rPr>
                <w:rFonts w:ascii="Arial" w:hAnsi="Arial" w:cs="Arial"/>
                <w:sz w:val="20"/>
                <w:szCs w:val="20"/>
              </w:rPr>
            </w:pPr>
            <w:r w:rsidRPr="00D1364F">
              <w:rPr>
                <w:rFonts w:ascii="Arial" w:hAnsi="Arial" w:cs="Arial"/>
                <w:sz w:val="20"/>
                <w:szCs w:val="20"/>
                <w:lang w:val="fi-FI"/>
              </w:rPr>
              <w:t>Uraikan</w:t>
            </w:r>
            <w:r w:rsidR="00DB4688" w:rsidRPr="00D1364F">
              <w:rPr>
                <w:rFonts w:ascii="Arial" w:hAnsi="Arial" w:cs="Arial"/>
                <w:sz w:val="20"/>
                <w:szCs w:val="20"/>
                <w:lang w:val="fi-FI"/>
              </w:rPr>
              <w:t xml:space="preserve"> sistem rekrutmen </w:t>
            </w:r>
            <w:r w:rsidR="00E063F7" w:rsidRPr="00D1364F">
              <w:rPr>
                <w:rFonts w:ascii="Arial" w:hAnsi="Arial" w:cs="Arial"/>
                <w:sz w:val="20"/>
                <w:szCs w:val="20"/>
                <w:lang w:val="fi-FI"/>
              </w:rPr>
              <w:t>peserta didik</w:t>
            </w:r>
            <w:r w:rsidR="00DB4688" w:rsidRPr="00D1364F">
              <w:rPr>
                <w:rFonts w:ascii="Arial" w:hAnsi="Arial" w:cs="Arial"/>
                <w:sz w:val="20"/>
                <w:szCs w:val="20"/>
                <w:lang w:val="fi-FI"/>
              </w:rPr>
              <w:t xml:space="preserve"> baru yang diterapkan pada unit pengelola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DB4688" w:rsidRPr="00D1364F">
              <w:rPr>
                <w:rFonts w:ascii="Arial" w:hAnsi="Arial" w:cs="Arial"/>
                <w:sz w:val="20"/>
                <w:szCs w:val="20"/>
                <w:lang w:val="fi-FI"/>
              </w:rPr>
              <w:t xml:space="preserve">dan efektivitasnya dalam mendapatkan </w:t>
            </w:r>
            <w:r w:rsidR="00E063F7" w:rsidRPr="00D1364F">
              <w:rPr>
                <w:rFonts w:ascii="Arial" w:hAnsi="Arial" w:cs="Arial"/>
                <w:sz w:val="20"/>
                <w:szCs w:val="20"/>
                <w:lang w:val="fi-FI"/>
              </w:rPr>
              <w:t>peserta didik</w:t>
            </w:r>
            <w:r w:rsidR="00DB4688" w:rsidRPr="00D1364F">
              <w:rPr>
                <w:rFonts w:ascii="Arial" w:hAnsi="Arial" w:cs="Arial"/>
                <w:sz w:val="20"/>
                <w:szCs w:val="20"/>
                <w:lang w:val="fi-FI"/>
              </w:rPr>
              <w:t xml:space="preserve"> baru yang bermutu tinggi, serta kendala yang dihadapi. </w:t>
            </w:r>
            <w:r w:rsidRPr="00D1364F">
              <w:rPr>
                <w:rFonts w:ascii="Arial" w:hAnsi="Arial" w:cs="Arial"/>
                <w:sz w:val="20"/>
                <w:szCs w:val="20"/>
                <w:lang w:val="id-ID"/>
              </w:rPr>
              <w:t>Uraikan</w:t>
            </w:r>
            <w:r w:rsidR="0091590C" w:rsidRPr="00D1364F">
              <w:rPr>
                <w:rFonts w:ascii="Arial" w:hAnsi="Arial" w:cs="Arial"/>
                <w:sz w:val="20"/>
                <w:szCs w:val="20"/>
                <w:lang w:val="id-ID"/>
              </w:rPr>
              <w:t xml:space="preserve"> juga pelaksanaan sistem rekrutmen tersebut.</w:t>
            </w:r>
            <w:r w:rsidR="002771FC" w:rsidRPr="00D1364F">
              <w:rPr>
                <w:rFonts w:ascii="Arial" w:hAnsi="Arial" w:cs="Arial"/>
                <w:sz w:val="20"/>
                <w:szCs w:val="20"/>
                <w:lang w:val="id-ID"/>
              </w:rPr>
              <w:t xml:space="preserve"> Lampirkan dokumen sistem rekrutmen </w:t>
            </w:r>
            <w:r w:rsidR="00E063F7" w:rsidRPr="00D1364F">
              <w:rPr>
                <w:rFonts w:ascii="Arial" w:hAnsi="Arial" w:cs="Arial"/>
                <w:sz w:val="20"/>
                <w:szCs w:val="20"/>
                <w:lang w:val="id-ID"/>
              </w:rPr>
              <w:t>peserta didik</w:t>
            </w:r>
            <w:r w:rsidR="002771FC" w:rsidRPr="00D1364F">
              <w:rPr>
                <w:rFonts w:ascii="Arial" w:hAnsi="Arial" w:cs="Arial"/>
                <w:sz w:val="20"/>
                <w:szCs w:val="20"/>
                <w:lang w:val="id-ID"/>
              </w:rPr>
              <w:t xml:space="preserve"> baru</w:t>
            </w:r>
            <w:r w:rsidR="004734E0" w:rsidRPr="00D1364F">
              <w:rPr>
                <w:rFonts w:ascii="Arial" w:hAnsi="Arial" w:cs="Arial"/>
                <w:sz w:val="20"/>
                <w:szCs w:val="20"/>
              </w:rPr>
              <w:t>.</w:t>
            </w:r>
          </w:p>
          <w:p w:rsidR="003B39B9" w:rsidRPr="00D1364F" w:rsidRDefault="003B39B9" w:rsidP="00214CE6">
            <w:pPr>
              <w:ind w:hanging="12"/>
              <w:jc w:val="both"/>
              <w:rPr>
                <w:rFonts w:ascii="Arial" w:hAnsi="Arial" w:cs="Arial"/>
                <w:sz w:val="20"/>
                <w:szCs w:val="20"/>
                <w:lang w:val="id-ID"/>
              </w:rPr>
            </w:pPr>
          </w:p>
          <w:p w:rsidR="00B724A2" w:rsidRPr="00D1364F" w:rsidRDefault="00DB4688" w:rsidP="00214CE6">
            <w:pPr>
              <w:jc w:val="both"/>
              <w:rPr>
                <w:rFonts w:ascii="Arial" w:hAnsi="Arial" w:cs="Arial"/>
                <w:sz w:val="20"/>
                <w:szCs w:val="20"/>
              </w:rPr>
            </w:pPr>
            <w:r w:rsidRPr="00D1364F">
              <w:rPr>
                <w:rFonts w:ascii="Arial" w:hAnsi="Arial" w:cs="Arial"/>
                <w:sz w:val="20"/>
                <w:szCs w:val="20"/>
                <w:lang w:val="id-ID"/>
              </w:rPr>
              <w:t>S</w:t>
            </w:r>
            <w:r w:rsidR="00B724A2" w:rsidRPr="00D1364F">
              <w:rPr>
                <w:rFonts w:ascii="Arial" w:hAnsi="Arial" w:cs="Arial"/>
                <w:sz w:val="20"/>
                <w:szCs w:val="20"/>
                <w:lang w:val="fi-FI"/>
              </w:rPr>
              <w:t xml:space="preserve">istem rekrutmen calon </w:t>
            </w:r>
            <w:r w:rsidR="00E063F7" w:rsidRPr="00D1364F">
              <w:rPr>
                <w:rFonts w:ascii="Arial" w:hAnsi="Arial" w:cs="Arial"/>
                <w:sz w:val="20"/>
                <w:szCs w:val="20"/>
                <w:lang w:val="fi-FI"/>
              </w:rPr>
              <w:t>peserta didik</w:t>
            </w:r>
            <w:r w:rsidR="00B724A2" w:rsidRPr="00D1364F">
              <w:rPr>
                <w:rFonts w:ascii="Arial" w:hAnsi="Arial" w:cs="Arial"/>
                <w:sz w:val="20"/>
                <w:szCs w:val="20"/>
                <w:lang w:val="fi-FI"/>
              </w:rPr>
              <w:t xml:space="preserve"> (mencakup </w:t>
            </w:r>
            <w:r w:rsidRPr="00D1364F">
              <w:rPr>
                <w:rFonts w:ascii="Arial" w:hAnsi="Arial" w:cs="Arial"/>
                <w:sz w:val="20"/>
                <w:szCs w:val="20"/>
                <w:lang w:val="id-ID"/>
              </w:rPr>
              <w:t xml:space="preserve">kriteria seleksi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baru, sist</w:t>
            </w:r>
            <w:r w:rsidR="0091590C" w:rsidRPr="00D1364F">
              <w:rPr>
                <w:rFonts w:ascii="Arial" w:hAnsi="Arial" w:cs="Arial"/>
                <w:sz w:val="20"/>
                <w:szCs w:val="20"/>
                <w:lang w:val="id-ID"/>
              </w:rPr>
              <w:t>e</w:t>
            </w:r>
            <w:r w:rsidRPr="00D1364F">
              <w:rPr>
                <w:rFonts w:ascii="Arial" w:hAnsi="Arial" w:cs="Arial"/>
                <w:sz w:val="20"/>
                <w:szCs w:val="20"/>
                <w:lang w:val="id-ID"/>
              </w:rPr>
              <w:t xml:space="preserve">m pengambilan keputusan, dan prosedur penerimaan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baru)</w:t>
            </w:r>
            <w:r w:rsidR="004734E0" w:rsidRPr="00D1364F">
              <w:rPr>
                <w:rFonts w:ascii="Arial" w:hAnsi="Arial" w:cs="Arial"/>
                <w:sz w:val="20"/>
                <w:szCs w:val="20"/>
              </w:rPr>
              <w:t>.</w:t>
            </w:r>
          </w:p>
          <w:p w:rsidR="00DB4688" w:rsidRPr="00D1364F" w:rsidRDefault="00DB4688" w:rsidP="00214CE6">
            <w:pPr>
              <w:jc w:val="both"/>
              <w:rPr>
                <w:rFonts w:ascii="Arial" w:hAnsi="Arial" w:cs="Arial"/>
                <w:sz w:val="20"/>
                <w:szCs w:val="20"/>
                <w:lang w:val="id-ID"/>
              </w:rPr>
            </w:pPr>
          </w:p>
          <w:p w:rsidR="00DB4688" w:rsidRPr="00D1364F" w:rsidRDefault="00B724A2" w:rsidP="00214CE6">
            <w:pPr>
              <w:tabs>
                <w:tab w:val="left" w:pos="0"/>
              </w:tabs>
              <w:jc w:val="both"/>
              <w:rPr>
                <w:rFonts w:ascii="Arial" w:hAnsi="Arial" w:cs="Arial"/>
                <w:sz w:val="20"/>
                <w:szCs w:val="20"/>
                <w:lang w:val="id-ID"/>
              </w:rPr>
            </w:pPr>
            <w:r w:rsidRPr="00D1364F">
              <w:rPr>
                <w:rFonts w:ascii="Arial" w:hAnsi="Arial" w:cs="Arial"/>
                <w:sz w:val="20"/>
                <w:szCs w:val="20"/>
                <w:lang w:val="id-ID"/>
              </w:rPr>
              <w:t xml:space="preserve">Efektivitas implementasi sistem rekrutmen dan seleksi calon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untuk menghasilkan calon </w:t>
            </w:r>
            <w:r w:rsidR="00E063F7" w:rsidRPr="00D1364F">
              <w:rPr>
                <w:rFonts w:ascii="Arial" w:hAnsi="Arial" w:cs="Arial"/>
                <w:sz w:val="20"/>
                <w:szCs w:val="20"/>
                <w:lang w:val="id-ID"/>
              </w:rPr>
              <w:t>peserta didik</w:t>
            </w:r>
            <w:r w:rsidRPr="00D1364F">
              <w:rPr>
                <w:rFonts w:ascii="Arial" w:hAnsi="Arial" w:cs="Arial"/>
                <w:sz w:val="20"/>
                <w:szCs w:val="20"/>
                <w:lang w:val="id-ID"/>
              </w:rPr>
              <w:t xml:space="preserve"> yang bermutu diukur dari jumlah peminat, proporsi pendaftar terhadap daya tampung</w:t>
            </w:r>
            <w:r w:rsidR="004734E0" w:rsidRPr="00D1364F">
              <w:rPr>
                <w:rFonts w:ascii="Arial" w:hAnsi="Arial" w:cs="Arial"/>
                <w:sz w:val="20"/>
                <w:szCs w:val="20"/>
                <w:lang w:val="id-ID"/>
              </w:rPr>
              <w:t xml:space="preserve"> dan proporsi yang </w:t>
            </w:r>
            <w:r w:rsidR="004734E0" w:rsidRPr="00D1364F">
              <w:rPr>
                <w:rFonts w:ascii="Arial" w:hAnsi="Arial" w:cs="Arial"/>
                <w:sz w:val="20"/>
                <w:szCs w:val="20"/>
              </w:rPr>
              <w:t>melakukan registrasi terhadap yang diterima.</w:t>
            </w:r>
          </w:p>
        </w:tc>
      </w:tr>
      <w:tr w:rsidR="00D1364F" w:rsidRPr="00D1364F">
        <w:tc>
          <w:tcPr>
            <w:tcW w:w="918" w:type="dxa"/>
            <w:tcBorders>
              <w:top w:val="single" w:sz="4" w:space="0" w:color="auto"/>
              <w:bottom w:val="single" w:sz="4" w:space="0" w:color="auto"/>
            </w:tcBorders>
          </w:tcPr>
          <w:p w:rsidR="00D048E4" w:rsidRPr="00D1364F" w:rsidRDefault="00C17120" w:rsidP="00214CE6">
            <w:pPr>
              <w:jc w:val="center"/>
              <w:rPr>
                <w:rFonts w:ascii="Arial" w:hAnsi="Arial" w:cs="Arial"/>
                <w:sz w:val="20"/>
                <w:szCs w:val="20"/>
                <w:lang w:val="nb-NO"/>
              </w:rPr>
            </w:pPr>
            <w:r w:rsidRPr="00D1364F">
              <w:rPr>
                <w:rFonts w:ascii="Arial" w:hAnsi="Arial" w:cs="Arial"/>
                <w:sz w:val="20"/>
                <w:szCs w:val="20"/>
                <w:lang w:val="nb-NO"/>
              </w:rPr>
              <w:t>3.1.2</w:t>
            </w:r>
          </w:p>
        </w:tc>
        <w:tc>
          <w:tcPr>
            <w:tcW w:w="1080" w:type="dxa"/>
          </w:tcPr>
          <w:p w:rsidR="00D048E4" w:rsidRPr="00D1364F" w:rsidRDefault="00EE4153" w:rsidP="00214CE6">
            <w:pPr>
              <w:jc w:val="center"/>
              <w:rPr>
                <w:rFonts w:ascii="Arial" w:hAnsi="Arial" w:cs="Arial"/>
                <w:sz w:val="20"/>
                <w:szCs w:val="20"/>
              </w:rPr>
            </w:pPr>
            <w:r w:rsidRPr="00D1364F">
              <w:rPr>
                <w:rFonts w:ascii="Arial" w:hAnsi="Arial" w:cs="Arial"/>
                <w:sz w:val="20"/>
                <w:szCs w:val="20"/>
              </w:rPr>
              <w:t>(</w:t>
            </w:r>
            <w:r w:rsidRPr="00D1364F">
              <w:rPr>
                <w:rFonts w:ascii="Arial" w:hAnsi="Arial" w:cs="Arial"/>
                <w:sz w:val="20"/>
                <w:szCs w:val="20"/>
                <w:lang w:val="id-ID"/>
              </w:rPr>
              <w:t>3</w:t>
            </w:r>
            <w:r w:rsidRPr="00D1364F">
              <w:rPr>
                <w:rFonts w:ascii="Arial" w:hAnsi="Arial" w:cs="Arial"/>
                <w:sz w:val="20"/>
                <w:szCs w:val="20"/>
              </w:rPr>
              <w:t>)-(</w:t>
            </w:r>
            <w:r w:rsidRPr="00D1364F">
              <w:rPr>
                <w:rFonts w:ascii="Arial" w:hAnsi="Arial" w:cs="Arial"/>
                <w:sz w:val="20"/>
                <w:szCs w:val="20"/>
                <w:lang w:val="id-ID"/>
              </w:rPr>
              <w:t>7</w:t>
            </w:r>
            <w:r w:rsidR="00D048E4" w:rsidRPr="00D1364F">
              <w:rPr>
                <w:rFonts w:ascii="Arial" w:hAnsi="Arial" w:cs="Arial"/>
                <w:sz w:val="20"/>
                <w:szCs w:val="20"/>
              </w:rPr>
              <w:t>)</w:t>
            </w:r>
          </w:p>
        </w:tc>
        <w:tc>
          <w:tcPr>
            <w:tcW w:w="7020" w:type="dxa"/>
          </w:tcPr>
          <w:p w:rsidR="00EE4153" w:rsidRPr="00D1364F" w:rsidRDefault="00D048E4" w:rsidP="00214CE6">
            <w:pPr>
              <w:jc w:val="both"/>
              <w:rPr>
                <w:rFonts w:ascii="Arial" w:hAnsi="Arial" w:cs="Arial"/>
                <w:sz w:val="20"/>
                <w:szCs w:val="20"/>
                <w:lang w:val="id-ID"/>
              </w:rPr>
            </w:pPr>
            <w:r w:rsidRPr="00D1364F">
              <w:rPr>
                <w:rFonts w:ascii="Arial" w:hAnsi="Arial" w:cs="Arial"/>
                <w:sz w:val="20"/>
                <w:szCs w:val="20"/>
              </w:rPr>
              <w:t xml:space="preserve">Tuliskan pada </w:t>
            </w:r>
            <w:r w:rsidR="00EE4153" w:rsidRPr="00D1364F">
              <w:rPr>
                <w:rFonts w:ascii="Arial" w:hAnsi="Arial" w:cs="Arial"/>
                <w:sz w:val="20"/>
                <w:szCs w:val="20"/>
                <w:lang w:val="id-ID"/>
              </w:rPr>
              <w:t>baris/tempat</w:t>
            </w:r>
            <w:r w:rsidRPr="00D1364F">
              <w:rPr>
                <w:rFonts w:ascii="Arial" w:hAnsi="Arial" w:cs="Arial"/>
                <w:sz w:val="20"/>
                <w:szCs w:val="20"/>
              </w:rPr>
              <w:t xml:space="preserve"> yang sesuai untuk setiap PS yang dikelola</w:t>
            </w:r>
            <w:r w:rsidR="00AC1A10" w:rsidRPr="00D1364F">
              <w:rPr>
                <w:rFonts w:ascii="Arial" w:hAnsi="Arial" w:cs="Arial"/>
                <w:sz w:val="20"/>
                <w:szCs w:val="20"/>
                <w:lang w:val="id-ID"/>
              </w:rPr>
              <w:t xml:space="preserve"> </w:t>
            </w:r>
            <w:r w:rsidR="00AC1A10" w:rsidRPr="00D1364F">
              <w:rPr>
                <w:rFonts w:ascii="Arial" w:hAnsi="Arial" w:cs="Arial"/>
                <w:sz w:val="20"/>
                <w:szCs w:val="20"/>
              </w:rPr>
              <w:t>unit pengelola</w:t>
            </w:r>
            <w:r w:rsidR="00C1216B" w:rsidRPr="00D1364F">
              <w:rPr>
                <w:rFonts w:ascii="Arial" w:hAnsi="Arial" w:cs="Arial"/>
                <w:sz w:val="20"/>
                <w:szCs w:val="20"/>
              </w:rPr>
              <w:t xml:space="preserve"> </w:t>
            </w:r>
            <w:r w:rsidR="00E063F7" w:rsidRPr="00D1364F">
              <w:rPr>
                <w:rFonts w:ascii="Arial" w:hAnsi="Arial" w:cs="Arial"/>
                <w:sz w:val="20"/>
                <w:szCs w:val="20"/>
              </w:rPr>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Pr="00D1364F">
              <w:rPr>
                <w:rFonts w:ascii="Arial" w:hAnsi="Arial" w:cs="Arial"/>
                <w:sz w:val="20"/>
                <w:szCs w:val="20"/>
              </w:rPr>
              <w:t xml:space="preserve">mencakup informasi tentang </w:t>
            </w:r>
            <w:r w:rsidR="00E063F7" w:rsidRPr="00D1364F">
              <w:rPr>
                <w:rFonts w:ascii="Arial" w:hAnsi="Arial" w:cs="Arial"/>
                <w:sz w:val="20"/>
                <w:szCs w:val="20"/>
              </w:rPr>
              <w:t>peserta didik</w:t>
            </w:r>
            <w:r w:rsidRPr="00D1364F">
              <w:rPr>
                <w:rFonts w:ascii="Arial" w:hAnsi="Arial" w:cs="Arial"/>
                <w:sz w:val="20"/>
                <w:szCs w:val="20"/>
              </w:rPr>
              <w:t xml:space="preserve"> baru </w:t>
            </w:r>
            <w:r w:rsidR="00EE4153" w:rsidRPr="00D1364F">
              <w:rPr>
                <w:rFonts w:ascii="Arial" w:hAnsi="Arial" w:cs="Arial"/>
                <w:sz w:val="20"/>
                <w:szCs w:val="20"/>
                <w:lang w:val="id-ID"/>
              </w:rPr>
              <w:t xml:space="preserve">bukan </w:t>
            </w:r>
            <w:r w:rsidR="00EE4153" w:rsidRPr="00D1364F">
              <w:rPr>
                <w:rFonts w:ascii="Arial" w:hAnsi="Arial" w:cs="Arial"/>
                <w:sz w:val="20"/>
                <w:szCs w:val="20"/>
              </w:rPr>
              <w:t>transfer</w:t>
            </w:r>
            <w:r w:rsidR="00EE4153" w:rsidRPr="00D1364F">
              <w:rPr>
                <w:rFonts w:ascii="Arial" w:hAnsi="Arial" w:cs="Arial"/>
                <w:sz w:val="20"/>
                <w:szCs w:val="20"/>
                <w:lang w:val="id-ID"/>
              </w:rPr>
              <w:t xml:space="preserve"> dan mahasiwa baru transfer, jumlah </w:t>
            </w:r>
            <w:r w:rsidR="00E063F7" w:rsidRPr="00D1364F">
              <w:rPr>
                <w:rFonts w:ascii="Arial" w:hAnsi="Arial" w:cs="Arial"/>
                <w:sz w:val="20"/>
                <w:szCs w:val="20"/>
                <w:lang w:val="id-ID"/>
              </w:rPr>
              <w:t>peserta didik</w:t>
            </w:r>
            <w:r w:rsidR="00EE4153" w:rsidRPr="00D1364F">
              <w:rPr>
                <w:rFonts w:ascii="Arial" w:hAnsi="Arial" w:cs="Arial"/>
                <w:sz w:val="20"/>
                <w:szCs w:val="20"/>
                <w:lang w:val="id-ID"/>
              </w:rPr>
              <w:t xml:space="preserve"> baru dan jumlah seluruh </w:t>
            </w:r>
            <w:r w:rsidR="00E063F7" w:rsidRPr="00D1364F">
              <w:rPr>
                <w:rFonts w:ascii="Arial" w:hAnsi="Arial" w:cs="Arial"/>
                <w:sz w:val="20"/>
                <w:szCs w:val="20"/>
                <w:lang w:val="id-ID"/>
              </w:rPr>
              <w:t>peserta didik</w:t>
            </w:r>
            <w:r w:rsidR="00EE4153" w:rsidRPr="00D1364F">
              <w:rPr>
                <w:rFonts w:ascii="Arial" w:hAnsi="Arial" w:cs="Arial"/>
                <w:sz w:val="20"/>
                <w:szCs w:val="20"/>
                <w:lang w:val="id-ID"/>
              </w:rPr>
              <w:t xml:space="preserve"> setiap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EE4153" w:rsidRPr="00D1364F">
              <w:rPr>
                <w:rFonts w:ascii="Arial" w:hAnsi="Arial" w:cs="Arial"/>
                <w:sz w:val="20"/>
                <w:szCs w:val="20"/>
                <w:lang w:val="id-ID"/>
              </w:rPr>
              <w:t xml:space="preserve">yang ada dibawah pengelolaan unit pengelola </w:t>
            </w:r>
            <w:r w:rsidR="00E063F7" w:rsidRPr="00D1364F">
              <w:rPr>
                <w:rFonts w:ascii="Arial" w:hAnsi="Arial" w:cs="Arial"/>
                <w:sz w:val="20"/>
                <w:szCs w:val="20"/>
                <w:lang w:val="id-ID"/>
              </w:rPr>
              <w:t xml:space="preserve">program </w:t>
            </w:r>
            <w:r w:rsidR="00A471AC" w:rsidRPr="00D1364F">
              <w:rPr>
                <w:rFonts w:ascii="Arial" w:hAnsi="Arial" w:cs="Arial"/>
                <w:sz w:val="20"/>
                <w:szCs w:val="20"/>
                <w:lang w:val="id-ID"/>
              </w:rPr>
              <w:t>Pendidikan</w:t>
            </w:r>
            <w:r w:rsidR="00E063F7" w:rsidRPr="00D1364F">
              <w:rPr>
                <w:rFonts w:ascii="Arial" w:hAnsi="Arial" w:cs="Arial"/>
                <w:sz w:val="20"/>
                <w:szCs w:val="20"/>
                <w:lang w:val="id-ID"/>
              </w:rPr>
              <w:t xml:space="preserve"> </w:t>
            </w:r>
            <w:r w:rsidR="00970C86" w:rsidRPr="00D1364F">
              <w:rPr>
                <w:rFonts w:ascii="Arial" w:hAnsi="Arial" w:cs="Arial"/>
                <w:sz w:val="20"/>
                <w:szCs w:val="20"/>
                <w:lang w:val="id-ID"/>
              </w:rPr>
              <w:t xml:space="preserve">Dokter Spesialis </w:t>
            </w:r>
            <w:r w:rsidR="000F000A" w:rsidRPr="00D1364F">
              <w:rPr>
                <w:rFonts w:ascii="Arial" w:hAnsi="Arial" w:cs="Arial"/>
                <w:sz w:val="20"/>
                <w:szCs w:val="20"/>
                <w:lang w:val="id-ID"/>
              </w:rPr>
              <w:t>Ilmu Bedah</w:t>
            </w:r>
            <w:r w:rsidR="00970C86" w:rsidRPr="00D1364F">
              <w:rPr>
                <w:rFonts w:ascii="Arial" w:hAnsi="Arial" w:cs="Arial"/>
                <w:sz w:val="20"/>
                <w:szCs w:val="20"/>
                <w:lang w:val="id-ID"/>
              </w:rPr>
              <w:t xml:space="preserve"> </w:t>
            </w:r>
            <w:r w:rsidR="0061261F" w:rsidRPr="00D1364F">
              <w:rPr>
                <w:rFonts w:ascii="Arial" w:hAnsi="Arial" w:cs="Arial"/>
                <w:sz w:val="20"/>
                <w:szCs w:val="20"/>
                <w:lang w:val="id-ID"/>
              </w:rPr>
              <w:t xml:space="preserve">  </w:t>
            </w:r>
            <w:r w:rsidR="00EE4153" w:rsidRPr="00D1364F">
              <w:rPr>
                <w:rFonts w:ascii="Arial" w:hAnsi="Arial" w:cs="Arial"/>
                <w:sz w:val="20"/>
                <w:szCs w:val="20"/>
                <w:lang w:val="id-ID"/>
              </w:rPr>
              <w:t>.</w:t>
            </w:r>
          </w:p>
          <w:p w:rsidR="00D048E4" w:rsidRPr="00D1364F" w:rsidRDefault="00EE4153" w:rsidP="00214CE6">
            <w:pPr>
              <w:jc w:val="both"/>
              <w:rPr>
                <w:rFonts w:ascii="Arial" w:hAnsi="Arial" w:cs="Arial"/>
                <w:sz w:val="20"/>
                <w:szCs w:val="20"/>
              </w:rPr>
            </w:pPr>
            <w:r w:rsidRPr="00D1364F">
              <w:rPr>
                <w:rFonts w:ascii="Arial" w:hAnsi="Arial" w:cs="Arial"/>
                <w:sz w:val="20"/>
                <w:szCs w:val="20"/>
              </w:rPr>
              <w:t xml:space="preserve"> </w:t>
            </w:r>
          </w:p>
          <w:p w:rsidR="00D048E4" w:rsidRPr="00D1364F" w:rsidRDefault="00D048E4" w:rsidP="00214CE6">
            <w:pPr>
              <w:jc w:val="both"/>
              <w:rPr>
                <w:rFonts w:ascii="Arial" w:hAnsi="Arial" w:cs="Arial"/>
                <w:sz w:val="20"/>
                <w:szCs w:val="20"/>
                <w:lang w:val="nb-NO"/>
              </w:rPr>
            </w:pPr>
            <w:r w:rsidRPr="00D1364F">
              <w:rPr>
                <w:rFonts w:ascii="Arial" w:hAnsi="Arial" w:cs="Arial"/>
                <w:sz w:val="20"/>
                <w:szCs w:val="20"/>
                <w:lang w:val="nb-NO"/>
              </w:rPr>
              <w:t>Keterangan:</w:t>
            </w:r>
          </w:p>
          <w:p w:rsidR="00D048E4" w:rsidRPr="00D1364F" w:rsidRDefault="00E063F7" w:rsidP="00214CE6">
            <w:pPr>
              <w:jc w:val="both"/>
              <w:rPr>
                <w:rFonts w:ascii="Arial" w:hAnsi="Arial" w:cs="Arial"/>
                <w:sz w:val="20"/>
                <w:lang w:val="sv-SE"/>
              </w:rPr>
            </w:pPr>
            <w:r w:rsidRPr="00D1364F">
              <w:rPr>
                <w:rFonts w:ascii="Arial" w:hAnsi="Arial" w:cs="Arial"/>
                <w:sz w:val="20"/>
                <w:lang w:val="sv-SE"/>
              </w:rPr>
              <w:t>Peserta didik</w:t>
            </w:r>
            <w:r w:rsidR="00D048E4" w:rsidRPr="00D1364F">
              <w:rPr>
                <w:rFonts w:ascii="Arial" w:hAnsi="Arial" w:cs="Arial"/>
                <w:sz w:val="20"/>
                <w:lang w:val="sv-SE"/>
              </w:rPr>
              <w:t xml:space="preserve"> </w:t>
            </w:r>
            <w:r w:rsidR="00D048E4" w:rsidRPr="00D1364F">
              <w:rPr>
                <w:rFonts w:ascii="Arial" w:hAnsi="Arial" w:cs="Arial"/>
                <w:b/>
                <w:bCs/>
                <w:sz w:val="20"/>
                <w:lang w:val="sv-SE"/>
              </w:rPr>
              <w:t>transfer</w:t>
            </w:r>
            <w:r w:rsidR="00D048E4" w:rsidRPr="00D1364F">
              <w:rPr>
                <w:rFonts w:ascii="Arial" w:hAnsi="Arial" w:cs="Arial"/>
                <w:sz w:val="20"/>
                <w:lang w:val="sv-SE"/>
              </w:rPr>
              <w:t xml:space="preserve"> adalah </w:t>
            </w:r>
            <w:r w:rsidRPr="00D1364F">
              <w:rPr>
                <w:rFonts w:ascii="Arial" w:hAnsi="Arial" w:cs="Arial"/>
                <w:sz w:val="20"/>
                <w:lang w:val="sv-SE"/>
              </w:rPr>
              <w:t>peserta didik</w:t>
            </w:r>
            <w:r w:rsidR="00D048E4" w:rsidRPr="00D1364F">
              <w:rPr>
                <w:rFonts w:ascii="Arial" w:hAnsi="Arial" w:cs="Arial"/>
                <w:sz w:val="20"/>
                <w:lang w:val="sv-SE"/>
              </w:rPr>
              <w:t xml:space="preserve"> yang masuk ke </w:t>
            </w:r>
            <w:r w:rsidR="00070A9D" w:rsidRPr="00D1364F">
              <w:rPr>
                <w:rFonts w:ascii="Arial" w:hAnsi="Arial" w:cs="Arial"/>
                <w:sz w:val="20"/>
                <w:lang w:val="sv-SE"/>
              </w:rPr>
              <w:t xml:space="preserve">program </w:t>
            </w:r>
            <w:r w:rsidR="00A471AC" w:rsidRPr="00D1364F">
              <w:rPr>
                <w:rFonts w:ascii="Arial" w:hAnsi="Arial" w:cs="Arial"/>
                <w:sz w:val="20"/>
                <w:lang w:val="sv-SE"/>
              </w:rPr>
              <w:t>Pendidikan</w:t>
            </w:r>
            <w:r w:rsidR="00070A9D" w:rsidRPr="00D1364F">
              <w:rPr>
                <w:rFonts w:ascii="Arial" w:hAnsi="Arial" w:cs="Arial"/>
                <w:sz w:val="20"/>
                <w:lang w:val="sv-SE"/>
              </w:rPr>
              <w:t xml:space="preserve"> </w:t>
            </w:r>
            <w:r w:rsidR="00FE7450" w:rsidRPr="00D1364F">
              <w:rPr>
                <w:rFonts w:ascii="Arial" w:hAnsi="Arial" w:cs="Arial"/>
                <w:sz w:val="20"/>
                <w:lang w:val="id-ID"/>
              </w:rPr>
              <w:t xml:space="preserve">  </w:t>
            </w:r>
            <w:r w:rsidR="009427CC" w:rsidRPr="00D1364F">
              <w:rPr>
                <w:rFonts w:ascii="Arial" w:hAnsi="Arial" w:cs="Arial"/>
                <w:sz w:val="20"/>
                <w:lang w:val="sv-SE"/>
              </w:rPr>
              <w:t>pendidikan dokter</w:t>
            </w:r>
            <w:r w:rsidR="00D048E4" w:rsidRPr="00D1364F">
              <w:rPr>
                <w:rFonts w:ascii="Arial" w:hAnsi="Arial" w:cs="Arial"/>
                <w:sz w:val="20"/>
                <w:lang w:val="sv-SE"/>
              </w:rPr>
              <w:t xml:space="preserve"> dengan mentransfer </w:t>
            </w:r>
            <w:r w:rsidR="00615CF2" w:rsidRPr="00D1364F">
              <w:rPr>
                <w:rFonts w:ascii="Arial" w:hAnsi="Arial" w:cs="Arial"/>
                <w:sz w:val="20"/>
                <w:lang w:val="sv-SE"/>
              </w:rPr>
              <w:t>mata kuliah</w:t>
            </w:r>
            <w:r w:rsidR="00D048E4" w:rsidRPr="00D1364F">
              <w:rPr>
                <w:rFonts w:ascii="Arial" w:hAnsi="Arial" w:cs="Arial"/>
                <w:sz w:val="20"/>
                <w:lang w:val="sv-SE"/>
              </w:rPr>
              <w:t xml:space="preserve"> yang telah diperolehnya dari PS lain, baik dari dalam PT maupun luar PT.</w:t>
            </w:r>
          </w:p>
        </w:tc>
      </w:tr>
      <w:tr w:rsidR="00D1364F" w:rsidRPr="00D1364F">
        <w:tc>
          <w:tcPr>
            <w:tcW w:w="918" w:type="dxa"/>
            <w:tcBorders>
              <w:top w:val="single" w:sz="4" w:space="0" w:color="auto"/>
              <w:bottom w:val="single" w:sz="4" w:space="0" w:color="auto"/>
            </w:tcBorders>
          </w:tcPr>
          <w:p w:rsidR="00D048E4" w:rsidRPr="00D1364F" w:rsidRDefault="00C17120" w:rsidP="00214CE6">
            <w:pPr>
              <w:jc w:val="center"/>
              <w:rPr>
                <w:rFonts w:ascii="Arial" w:hAnsi="Arial" w:cs="Arial"/>
                <w:sz w:val="20"/>
                <w:szCs w:val="20"/>
                <w:lang w:val="nb-NO"/>
              </w:rPr>
            </w:pPr>
            <w:r w:rsidRPr="00D1364F">
              <w:rPr>
                <w:rFonts w:ascii="Arial" w:hAnsi="Arial" w:cs="Arial"/>
                <w:sz w:val="20"/>
                <w:szCs w:val="20"/>
                <w:lang w:val="nb-NO"/>
              </w:rPr>
              <w:t>3.1.3</w:t>
            </w:r>
          </w:p>
        </w:tc>
        <w:tc>
          <w:tcPr>
            <w:tcW w:w="1080" w:type="dxa"/>
          </w:tcPr>
          <w:p w:rsidR="00D048E4" w:rsidRPr="00D1364F" w:rsidRDefault="00D048E4" w:rsidP="00214CE6">
            <w:pPr>
              <w:jc w:val="center"/>
              <w:rPr>
                <w:rFonts w:ascii="Arial" w:hAnsi="Arial" w:cs="Arial"/>
                <w:sz w:val="20"/>
                <w:szCs w:val="20"/>
              </w:rPr>
            </w:pPr>
          </w:p>
        </w:tc>
        <w:tc>
          <w:tcPr>
            <w:tcW w:w="7020" w:type="dxa"/>
          </w:tcPr>
          <w:p w:rsidR="009646F9" w:rsidRPr="00D1364F" w:rsidRDefault="00687F34" w:rsidP="00214CE6">
            <w:pPr>
              <w:ind w:left="-18" w:firstLine="18"/>
              <w:rPr>
                <w:rFonts w:ascii="Arial" w:hAnsi="Arial" w:cs="Arial"/>
                <w:sz w:val="20"/>
                <w:szCs w:val="20"/>
                <w:lang w:val="fi-FI"/>
              </w:rPr>
            </w:pPr>
            <w:r w:rsidRPr="00D1364F">
              <w:rPr>
                <w:rFonts w:ascii="Arial" w:hAnsi="Arial" w:cs="Arial"/>
                <w:sz w:val="20"/>
                <w:szCs w:val="20"/>
                <w:lang w:val="fi-FI"/>
              </w:rPr>
              <w:t>Uraikan proses</w:t>
            </w:r>
            <w:r w:rsidR="009646F9" w:rsidRPr="00D1364F">
              <w:rPr>
                <w:rFonts w:ascii="Arial" w:hAnsi="Arial" w:cs="Arial"/>
                <w:sz w:val="20"/>
                <w:szCs w:val="20"/>
                <w:lang w:val="fi-FI"/>
              </w:rPr>
              <w:t xml:space="preserve"> seleksi dan alasan penerimaan </w:t>
            </w:r>
            <w:r w:rsidR="00E063F7" w:rsidRPr="00D1364F">
              <w:rPr>
                <w:rFonts w:ascii="Arial" w:hAnsi="Arial" w:cs="Arial"/>
                <w:sz w:val="20"/>
                <w:szCs w:val="20"/>
                <w:lang w:val="fi-FI"/>
              </w:rPr>
              <w:t>peserta didik</w:t>
            </w:r>
            <w:r w:rsidR="009646F9" w:rsidRPr="00D1364F">
              <w:rPr>
                <w:rFonts w:ascii="Arial" w:hAnsi="Arial" w:cs="Arial"/>
                <w:sz w:val="20"/>
                <w:szCs w:val="20"/>
                <w:lang w:val="fi-FI"/>
              </w:rPr>
              <w:t xml:space="preserve"> transfer.</w:t>
            </w:r>
            <w:r w:rsidRPr="00D1364F">
              <w:rPr>
                <w:rFonts w:ascii="Arial" w:hAnsi="Arial" w:cs="Arial"/>
                <w:sz w:val="20"/>
                <w:szCs w:val="20"/>
                <w:lang w:val="fi-FI"/>
              </w:rPr>
              <w:t xml:space="preserve"> </w:t>
            </w:r>
          </w:p>
        </w:tc>
      </w:tr>
      <w:tr w:rsidR="00D1364F" w:rsidRPr="00D1364F">
        <w:tc>
          <w:tcPr>
            <w:tcW w:w="918" w:type="dxa"/>
            <w:tcBorders>
              <w:top w:val="single" w:sz="4" w:space="0" w:color="auto"/>
              <w:bottom w:val="single" w:sz="4" w:space="0" w:color="auto"/>
            </w:tcBorders>
          </w:tcPr>
          <w:p w:rsidR="00EC4C63" w:rsidRPr="00D1364F" w:rsidRDefault="00EC4C63" w:rsidP="00214CE6">
            <w:pPr>
              <w:jc w:val="center"/>
              <w:rPr>
                <w:rFonts w:ascii="Arial" w:hAnsi="Arial" w:cs="Arial"/>
                <w:sz w:val="20"/>
                <w:szCs w:val="20"/>
                <w:lang w:val="nb-NO"/>
              </w:rPr>
            </w:pPr>
            <w:r w:rsidRPr="00D1364F">
              <w:rPr>
                <w:rFonts w:ascii="Arial" w:hAnsi="Arial" w:cs="Arial"/>
                <w:sz w:val="20"/>
                <w:szCs w:val="20"/>
                <w:lang w:val="nb-NO"/>
              </w:rPr>
              <w:t>3.1.4</w:t>
            </w:r>
          </w:p>
        </w:tc>
        <w:tc>
          <w:tcPr>
            <w:tcW w:w="1080" w:type="dxa"/>
          </w:tcPr>
          <w:p w:rsidR="00EC4C63" w:rsidRPr="00D1364F" w:rsidRDefault="00EC4C63" w:rsidP="00214CE6">
            <w:pPr>
              <w:jc w:val="center"/>
              <w:rPr>
                <w:rFonts w:ascii="Arial" w:hAnsi="Arial" w:cs="Arial"/>
                <w:sz w:val="20"/>
                <w:szCs w:val="20"/>
              </w:rPr>
            </w:pPr>
          </w:p>
        </w:tc>
        <w:tc>
          <w:tcPr>
            <w:tcW w:w="7020" w:type="dxa"/>
          </w:tcPr>
          <w:p w:rsidR="00EC4C63" w:rsidRPr="00D1364F" w:rsidRDefault="00EC4C63" w:rsidP="00214CE6">
            <w:pPr>
              <w:jc w:val="both"/>
              <w:rPr>
                <w:rFonts w:ascii="Arial" w:hAnsi="Arial" w:cs="Arial"/>
                <w:sz w:val="20"/>
                <w:szCs w:val="20"/>
                <w:lang w:val="nb-NO"/>
              </w:rPr>
            </w:pPr>
            <w:bookmarkStart w:id="13" w:name="OLE_LINK7"/>
            <w:bookmarkStart w:id="14" w:name="OLE_LINK8"/>
            <w:r w:rsidRPr="00D1364F">
              <w:rPr>
                <w:rFonts w:ascii="Arial" w:hAnsi="Arial" w:cs="Arial"/>
                <w:sz w:val="20"/>
                <w:szCs w:val="20"/>
                <w:lang w:val="nb-NO"/>
              </w:rPr>
              <w:t xml:space="preserve">Apabila ada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internasional butir ini diisi dengan uraian tentang </w:t>
            </w:r>
            <w:bookmarkEnd w:id="13"/>
            <w:bookmarkEnd w:id="14"/>
            <w:r w:rsidRPr="00D1364F">
              <w:rPr>
                <w:rFonts w:ascii="Arial" w:hAnsi="Arial" w:cs="Arial"/>
                <w:sz w:val="20"/>
                <w:szCs w:val="20"/>
                <w:lang w:val="fi-FI"/>
              </w:rPr>
              <w:t xml:space="preserve">alasan, rencana, strategi dan evaluasi  penerimaan </w:t>
            </w:r>
            <w:r w:rsidR="00E063F7" w:rsidRPr="00D1364F">
              <w:rPr>
                <w:rFonts w:ascii="Arial" w:hAnsi="Arial" w:cs="Arial"/>
                <w:sz w:val="20"/>
                <w:szCs w:val="20"/>
                <w:lang w:val="fi-FI"/>
              </w:rPr>
              <w:t>peserta didik</w:t>
            </w:r>
            <w:r w:rsidRPr="00D1364F">
              <w:rPr>
                <w:rFonts w:ascii="Arial" w:hAnsi="Arial" w:cs="Arial"/>
                <w:sz w:val="20"/>
                <w:szCs w:val="20"/>
                <w:lang w:val="fi-FI"/>
              </w:rPr>
              <w:t xml:space="preserve"> internasional dari perspektif  institusi</w:t>
            </w:r>
          </w:p>
        </w:tc>
      </w:tr>
      <w:tr w:rsidR="00D1364F" w:rsidRPr="00D1364F">
        <w:tc>
          <w:tcPr>
            <w:tcW w:w="918" w:type="dxa"/>
            <w:tcBorders>
              <w:top w:val="single" w:sz="4" w:space="0" w:color="auto"/>
              <w:bottom w:val="single" w:sz="4" w:space="0" w:color="auto"/>
            </w:tcBorders>
          </w:tcPr>
          <w:p w:rsidR="00C17120" w:rsidRPr="00D1364F" w:rsidRDefault="00C17120" w:rsidP="00214CE6">
            <w:pPr>
              <w:jc w:val="center"/>
              <w:rPr>
                <w:rFonts w:ascii="Arial" w:hAnsi="Arial" w:cs="Arial"/>
                <w:sz w:val="20"/>
                <w:szCs w:val="20"/>
                <w:lang w:val="nb-NO"/>
              </w:rPr>
            </w:pPr>
            <w:r w:rsidRPr="00D1364F">
              <w:rPr>
                <w:rFonts w:ascii="Arial" w:hAnsi="Arial" w:cs="Arial"/>
                <w:sz w:val="20"/>
                <w:szCs w:val="20"/>
                <w:lang w:val="nb-NO"/>
              </w:rPr>
              <w:t>3.2</w:t>
            </w:r>
          </w:p>
        </w:tc>
        <w:tc>
          <w:tcPr>
            <w:tcW w:w="1080" w:type="dxa"/>
          </w:tcPr>
          <w:p w:rsidR="00C17120" w:rsidRPr="00D1364F" w:rsidRDefault="00C17120" w:rsidP="00214CE6">
            <w:pPr>
              <w:jc w:val="center"/>
              <w:rPr>
                <w:rFonts w:ascii="Arial" w:hAnsi="Arial" w:cs="Arial"/>
                <w:sz w:val="20"/>
                <w:szCs w:val="20"/>
              </w:rPr>
            </w:pPr>
          </w:p>
        </w:tc>
        <w:tc>
          <w:tcPr>
            <w:tcW w:w="7020" w:type="dxa"/>
          </w:tcPr>
          <w:p w:rsidR="00C17120" w:rsidRPr="00D1364F" w:rsidRDefault="00C17120" w:rsidP="00214CE6">
            <w:pPr>
              <w:jc w:val="both"/>
              <w:rPr>
                <w:rFonts w:ascii="Arial" w:hAnsi="Arial" w:cs="Arial"/>
                <w:sz w:val="20"/>
                <w:szCs w:val="20"/>
                <w:lang w:val="nb-NO"/>
              </w:rPr>
            </w:pPr>
            <w:r w:rsidRPr="00D1364F">
              <w:rPr>
                <w:rFonts w:ascii="Arial" w:hAnsi="Arial" w:cs="Arial"/>
                <w:sz w:val="20"/>
                <w:szCs w:val="20"/>
                <w:lang w:val="nb-NO"/>
              </w:rPr>
              <w:t>Jika</w:t>
            </w:r>
            <w:r w:rsidR="00AC1A10" w:rsidRPr="00D1364F">
              <w:rPr>
                <w:rFonts w:ascii="Arial" w:hAnsi="Arial" w:cs="Arial"/>
                <w:sz w:val="20"/>
                <w:szCs w:val="20"/>
                <w:lang w:val="id-ID"/>
              </w:rPr>
              <w:t xml:space="preserve"> </w:t>
            </w:r>
            <w:r w:rsidR="00EC4C63" w:rsidRPr="00D1364F">
              <w:rPr>
                <w:rFonts w:ascii="Arial" w:hAnsi="Arial" w:cs="Arial"/>
                <w:sz w:val="20"/>
                <w:szCs w:val="20"/>
                <w:lang w:val="nb-NO"/>
              </w:rPr>
              <w:t>Fakultas</w:t>
            </w:r>
            <w:r w:rsidRPr="00D1364F">
              <w:rPr>
                <w:rFonts w:ascii="Arial" w:hAnsi="Arial" w:cs="Arial"/>
                <w:sz w:val="20"/>
                <w:szCs w:val="20"/>
                <w:lang w:val="nb-NO"/>
              </w:rPr>
              <w:t xml:space="preserve"> mengelola beberapa </w:t>
            </w:r>
            <w:r w:rsidR="00E929CC"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maka </w:t>
            </w:r>
            <w:r w:rsidR="00D607D5" w:rsidRPr="00D1364F">
              <w:rPr>
                <w:rFonts w:ascii="Arial" w:hAnsi="Arial" w:cs="Arial"/>
                <w:sz w:val="20"/>
                <w:szCs w:val="20"/>
                <w:lang w:val="nb-NO"/>
              </w:rPr>
              <w:t xml:space="preserve">data </w:t>
            </w:r>
            <w:r w:rsidR="009E7C51" w:rsidRPr="00D1364F">
              <w:rPr>
                <w:rFonts w:ascii="Arial" w:hAnsi="Arial" w:cs="Arial"/>
                <w:sz w:val="20"/>
                <w:szCs w:val="20"/>
                <w:lang w:val="nb-NO"/>
              </w:rPr>
              <w:t>persentase</w:t>
            </w:r>
            <w:r w:rsidR="00D607D5" w:rsidRPr="00D1364F">
              <w:rPr>
                <w:rFonts w:ascii="Arial" w:hAnsi="Arial" w:cs="Arial"/>
                <w:sz w:val="20"/>
                <w:szCs w:val="20"/>
                <w:lang w:val="nb-NO"/>
              </w:rPr>
              <w:t xml:space="preserve"> IPK </w:t>
            </w:r>
            <w:r w:rsidR="009E7C51" w:rsidRPr="00D1364F">
              <w:rPr>
                <w:rFonts w:ascii="Arial" w:hAnsi="Arial" w:cs="Arial"/>
                <w:sz w:val="20"/>
                <w:szCs w:val="20"/>
                <w:lang w:val="nb-NO"/>
              </w:rPr>
              <w:t xml:space="preserve">lebih besar dari 3 </w:t>
            </w:r>
            <w:r w:rsidR="00D607D5" w:rsidRPr="00D1364F">
              <w:rPr>
                <w:rFonts w:ascii="Arial" w:hAnsi="Arial" w:cs="Arial"/>
                <w:sz w:val="20"/>
                <w:szCs w:val="20"/>
                <w:lang w:val="id-ID"/>
              </w:rPr>
              <w:t xml:space="preserve">dan </w:t>
            </w:r>
            <w:r w:rsidR="006D1396" w:rsidRPr="00D1364F">
              <w:rPr>
                <w:rFonts w:ascii="Arial" w:hAnsi="Arial" w:cs="Arial"/>
                <w:sz w:val="20"/>
                <w:szCs w:val="20"/>
                <w:lang w:val="nb-NO"/>
              </w:rPr>
              <w:t>data</w:t>
            </w:r>
            <w:r w:rsidRPr="00D1364F">
              <w:rPr>
                <w:rFonts w:ascii="Arial" w:hAnsi="Arial" w:cs="Arial"/>
                <w:sz w:val="20"/>
                <w:szCs w:val="20"/>
                <w:lang w:val="nb-NO"/>
              </w:rPr>
              <w:t xml:space="preserve"> </w:t>
            </w:r>
            <w:r w:rsidR="006D1396" w:rsidRPr="00D1364F">
              <w:rPr>
                <w:rFonts w:ascii="Arial" w:hAnsi="Arial" w:cs="Arial"/>
                <w:sz w:val="20"/>
                <w:szCs w:val="20"/>
                <w:lang w:val="nb-NO"/>
              </w:rPr>
              <w:t>persentase lulus tepat waktu</w:t>
            </w:r>
            <w:r w:rsidRPr="00D1364F">
              <w:rPr>
                <w:rFonts w:ascii="Arial" w:hAnsi="Arial" w:cs="Arial"/>
                <w:sz w:val="20"/>
                <w:szCs w:val="20"/>
                <w:lang w:val="nb-NO"/>
              </w:rPr>
              <w:t xml:space="preserve"> masing-masing </w:t>
            </w:r>
            <w:r w:rsidR="00E929CC"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929CC" w:rsidRPr="00D1364F">
              <w:rPr>
                <w:rFonts w:ascii="Arial" w:hAnsi="Arial" w:cs="Arial"/>
                <w:sz w:val="20"/>
                <w:szCs w:val="20"/>
                <w:lang w:val="nb-NO"/>
              </w:rPr>
              <w:t xml:space="preserve"> </w:t>
            </w:r>
            <w:r w:rsidRPr="00D1364F">
              <w:rPr>
                <w:rFonts w:ascii="Arial" w:hAnsi="Arial" w:cs="Arial"/>
                <w:sz w:val="20"/>
                <w:szCs w:val="20"/>
                <w:lang w:val="nb-NO"/>
              </w:rPr>
              <w:t xml:space="preserve">pada </w:t>
            </w:r>
            <w:r w:rsidR="00D607D5" w:rsidRPr="00D1364F">
              <w:rPr>
                <w:rFonts w:ascii="Arial" w:hAnsi="Arial" w:cs="Arial"/>
                <w:sz w:val="20"/>
                <w:szCs w:val="20"/>
                <w:lang w:val="id-ID"/>
              </w:rPr>
              <w:t>baris</w:t>
            </w:r>
            <w:r w:rsidR="00D607D5" w:rsidRPr="00D1364F">
              <w:rPr>
                <w:rFonts w:ascii="Arial" w:hAnsi="Arial" w:cs="Arial"/>
                <w:sz w:val="20"/>
                <w:szCs w:val="20"/>
                <w:lang w:val="nb-NO"/>
              </w:rPr>
              <w:t xml:space="preserve"> (</w:t>
            </w:r>
            <w:r w:rsidR="00D607D5" w:rsidRPr="00D1364F">
              <w:rPr>
                <w:rFonts w:ascii="Arial" w:hAnsi="Arial" w:cs="Arial"/>
                <w:sz w:val="20"/>
                <w:szCs w:val="20"/>
                <w:lang w:val="id-ID"/>
              </w:rPr>
              <w:t>1</w:t>
            </w:r>
            <w:r w:rsidRPr="00D1364F">
              <w:rPr>
                <w:rFonts w:ascii="Arial" w:hAnsi="Arial" w:cs="Arial"/>
                <w:sz w:val="20"/>
                <w:szCs w:val="20"/>
                <w:lang w:val="nb-NO"/>
              </w:rPr>
              <w:t xml:space="preserve">) dan </w:t>
            </w:r>
            <w:r w:rsidR="00D607D5" w:rsidRPr="00D1364F">
              <w:rPr>
                <w:rFonts w:ascii="Arial" w:hAnsi="Arial" w:cs="Arial"/>
                <w:sz w:val="20"/>
                <w:szCs w:val="20"/>
                <w:lang w:val="id-ID"/>
              </w:rPr>
              <w:t>baris</w:t>
            </w:r>
            <w:r w:rsidR="00D607D5" w:rsidRPr="00D1364F">
              <w:rPr>
                <w:rFonts w:ascii="Arial" w:hAnsi="Arial" w:cs="Arial"/>
                <w:sz w:val="20"/>
                <w:szCs w:val="20"/>
                <w:lang w:val="nb-NO"/>
              </w:rPr>
              <w:t xml:space="preserve"> (</w:t>
            </w:r>
            <w:r w:rsidR="00D607D5" w:rsidRPr="00D1364F">
              <w:rPr>
                <w:rFonts w:ascii="Arial" w:hAnsi="Arial" w:cs="Arial"/>
                <w:sz w:val="20"/>
                <w:szCs w:val="20"/>
                <w:lang w:val="id-ID"/>
              </w:rPr>
              <w:t>2</w:t>
            </w:r>
            <w:r w:rsidRPr="00D1364F">
              <w:rPr>
                <w:rFonts w:ascii="Arial" w:hAnsi="Arial" w:cs="Arial"/>
                <w:sz w:val="20"/>
                <w:szCs w:val="20"/>
                <w:lang w:val="nb-NO"/>
              </w:rPr>
              <w:t xml:space="preserve">).  </w:t>
            </w:r>
          </w:p>
          <w:p w:rsidR="00C17120" w:rsidRPr="00D1364F" w:rsidRDefault="00C17120" w:rsidP="00214CE6">
            <w:pPr>
              <w:jc w:val="both"/>
              <w:rPr>
                <w:rFonts w:ascii="Arial" w:hAnsi="Arial" w:cs="Arial"/>
                <w:sz w:val="20"/>
                <w:szCs w:val="20"/>
                <w:lang w:val="nb-NO"/>
              </w:rPr>
            </w:pPr>
          </w:p>
          <w:p w:rsidR="00C17120" w:rsidRPr="00D1364F" w:rsidRDefault="00C17120" w:rsidP="00214CE6">
            <w:pPr>
              <w:jc w:val="both"/>
              <w:rPr>
                <w:rFonts w:ascii="Arial" w:hAnsi="Arial" w:cs="Arial"/>
                <w:sz w:val="20"/>
                <w:szCs w:val="20"/>
                <w:lang w:val="sv-SE"/>
              </w:rPr>
            </w:pPr>
            <w:r w:rsidRPr="00D1364F">
              <w:rPr>
                <w:rFonts w:ascii="Arial" w:hAnsi="Arial" w:cs="Arial"/>
                <w:sz w:val="20"/>
                <w:szCs w:val="20"/>
                <w:lang w:val="sv-SE"/>
              </w:rPr>
              <w:t>Perhitungan didasarkan pada data kelulu</w:t>
            </w:r>
            <w:r w:rsidR="009646F9" w:rsidRPr="00D1364F">
              <w:rPr>
                <w:rFonts w:ascii="Arial" w:hAnsi="Arial" w:cs="Arial"/>
                <w:sz w:val="20"/>
                <w:szCs w:val="20"/>
                <w:lang w:val="sv-SE"/>
              </w:rPr>
              <w:t xml:space="preserve">san </w:t>
            </w:r>
            <w:r w:rsidR="00E063F7" w:rsidRPr="00D1364F">
              <w:rPr>
                <w:rFonts w:ascii="Arial" w:hAnsi="Arial" w:cs="Arial"/>
                <w:sz w:val="20"/>
                <w:szCs w:val="20"/>
                <w:lang w:val="sv-SE"/>
              </w:rPr>
              <w:t>peserta didik</w:t>
            </w:r>
            <w:r w:rsidR="009646F9" w:rsidRPr="00D1364F">
              <w:rPr>
                <w:rFonts w:ascii="Arial" w:hAnsi="Arial" w:cs="Arial"/>
                <w:sz w:val="20"/>
                <w:szCs w:val="20"/>
                <w:lang w:val="sv-SE"/>
              </w:rPr>
              <w:t xml:space="preserve"> reguler dalam lima</w:t>
            </w:r>
            <w:r w:rsidRPr="00D1364F">
              <w:rPr>
                <w:rFonts w:ascii="Arial" w:hAnsi="Arial" w:cs="Arial"/>
                <w:sz w:val="20"/>
                <w:szCs w:val="20"/>
                <w:lang w:val="sv-SE"/>
              </w:rPr>
              <w:t xml:space="preserve"> tahun terakhir.</w:t>
            </w:r>
          </w:p>
        </w:tc>
      </w:tr>
      <w:tr w:rsidR="00D1364F" w:rsidRPr="00D1364F">
        <w:tc>
          <w:tcPr>
            <w:tcW w:w="918" w:type="dxa"/>
            <w:tcBorders>
              <w:top w:val="single" w:sz="4" w:space="0" w:color="auto"/>
              <w:bottom w:val="single" w:sz="4" w:space="0" w:color="auto"/>
            </w:tcBorders>
          </w:tcPr>
          <w:p w:rsidR="00C17120" w:rsidRPr="00D1364F" w:rsidRDefault="00207FA8" w:rsidP="00214CE6">
            <w:pPr>
              <w:jc w:val="center"/>
              <w:rPr>
                <w:rFonts w:ascii="Arial" w:hAnsi="Arial" w:cs="Arial"/>
                <w:sz w:val="20"/>
                <w:szCs w:val="20"/>
                <w:lang w:val="nb-NO"/>
              </w:rPr>
            </w:pPr>
            <w:r w:rsidRPr="00D1364F">
              <w:rPr>
                <w:rFonts w:ascii="Arial" w:hAnsi="Arial" w:cs="Arial"/>
                <w:sz w:val="20"/>
                <w:szCs w:val="20"/>
                <w:lang w:val="nb-NO"/>
              </w:rPr>
              <w:t>3.</w:t>
            </w:r>
            <w:r w:rsidR="00305A0E" w:rsidRPr="00D1364F">
              <w:rPr>
                <w:rFonts w:ascii="Arial" w:hAnsi="Arial" w:cs="Arial"/>
                <w:sz w:val="20"/>
                <w:szCs w:val="20"/>
                <w:lang w:val="nb-NO"/>
              </w:rPr>
              <w:t>3</w:t>
            </w:r>
          </w:p>
        </w:tc>
        <w:tc>
          <w:tcPr>
            <w:tcW w:w="1080" w:type="dxa"/>
          </w:tcPr>
          <w:p w:rsidR="00C17120" w:rsidRPr="00D1364F" w:rsidRDefault="00C17120" w:rsidP="00214CE6">
            <w:pPr>
              <w:jc w:val="center"/>
              <w:rPr>
                <w:rFonts w:ascii="Arial" w:hAnsi="Arial" w:cs="Arial"/>
                <w:sz w:val="20"/>
                <w:szCs w:val="20"/>
              </w:rPr>
            </w:pPr>
          </w:p>
        </w:tc>
        <w:tc>
          <w:tcPr>
            <w:tcW w:w="7020" w:type="dxa"/>
          </w:tcPr>
          <w:p w:rsidR="000A55F6" w:rsidRPr="00D1364F" w:rsidRDefault="00305A0E" w:rsidP="00214CE6">
            <w:pPr>
              <w:rPr>
                <w:rFonts w:ascii="Arial" w:hAnsi="Arial" w:cs="Arial"/>
                <w:sz w:val="20"/>
                <w:szCs w:val="20"/>
              </w:rPr>
            </w:pPr>
            <w:r w:rsidRPr="00D1364F">
              <w:rPr>
                <w:rFonts w:ascii="Arial" w:hAnsi="Arial" w:cs="Arial"/>
                <w:sz w:val="20"/>
                <w:szCs w:val="20"/>
              </w:rPr>
              <w:t>Cukup jelas</w:t>
            </w:r>
          </w:p>
        </w:tc>
      </w:tr>
    </w:tbl>
    <w:p w:rsidR="00B724A2" w:rsidRPr="00D1364F" w:rsidRDefault="00B724A2" w:rsidP="00214CE6">
      <w:pPr>
        <w:jc w:val="both"/>
        <w:rPr>
          <w:rFonts w:ascii="Arial" w:hAnsi="Arial" w:cs="Arial"/>
          <w:lang w:val="id-ID"/>
        </w:rPr>
      </w:pPr>
    </w:p>
    <w:p w:rsidR="00846ACE" w:rsidRPr="00D1364F" w:rsidRDefault="00846ACE" w:rsidP="00214CE6">
      <w:pPr>
        <w:jc w:val="both"/>
        <w:rPr>
          <w:rFonts w:ascii="Arial" w:hAnsi="Arial" w:cs="Arial"/>
          <w:lang w:val="id-ID"/>
        </w:rPr>
      </w:pPr>
    </w:p>
    <w:p w:rsidR="00B724A2" w:rsidRPr="00D1364F" w:rsidRDefault="00B724A2"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EF7170" w:rsidRPr="00D1364F" w:rsidRDefault="00EF7170"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center"/>
        <w:rPr>
          <w:rFonts w:ascii="Arial" w:hAnsi="Arial" w:cs="Arial"/>
          <w:b/>
          <w:bCs/>
          <w:caps/>
          <w:lang w:val="fi-FI"/>
        </w:rPr>
      </w:pPr>
      <w:r w:rsidRPr="00D1364F">
        <w:rPr>
          <w:rFonts w:ascii="Arial" w:hAnsi="Arial" w:cs="Arial"/>
          <w:b/>
          <w:bCs/>
          <w:caps/>
          <w:lang w:val="fi-FI"/>
        </w:rPr>
        <w:lastRenderedPageBreak/>
        <w:t>Standar 4</w:t>
      </w:r>
    </w:p>
    <w:p w:rsidR="00540D1F" w:rsidRPr="00D1364F" w:rsidRDefault="00540D1F" w:rsidP="00214CE6">
      <w:pPr>
        <w:jc w:val="center"/>
        <w:rPr>
          <w:rFonts w:ascii="Arial" w:hAnsi="Arial" w:cs="Arial"/>
          <w:b/>
          <w:bCs/>
          <w:caps/>
          <w:lang w:val="sv-SE"/>
        </w:rPr>
      </w:pPr>
      <w:r w:rsidRPr="00D1364F">
        <w:rPr>
          <w:rFonts w:ascii="Arial" w:hAnsi="Arial" w:cs="Arial"/>
          <w:b/>
          <w:bCs/>
          <w:caps/>
          <w:lang w:val="sv-SE"/>
        </w:rPr>
        <w:t>Sumber Daya Manusia</w:t>
      </w:r>
    </w:p>
    <w:p w:rsidR="00214CE6" w:rsidRPr="00D1364F"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trPr>
          <w:tblHeader/>
        </w:trPr>
        <w:tc>
          <w:tcPr>
            <w:tcW w:w="918" w:type="dxa"/>
            <w:tcBorders>
              <w:top w:val="single" w:sz="4" w:space="0" w:color="auto"/>
              <w:bottom w:val="double" w:sz="4" w:space="0" w:color="auto"/>
            </w:tcBorders>
            <w:shd w:val="clear" w:color="auto" w:fill="C0C0C0"/>
            <w:vAlign w:val="center"/>
          </w:tcPr>
          <w:p w:rsidR="00540D1F" w:rsidRPr="00D1364F" w:rsidRDefault="00540D1F"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D1364F" w:rsidRDefault="00540D1F"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D1364F" w:rsidRDefault="00540D1F" w:rsidP="00214CE6">
            <w:pPr>
              <w:jc w:val="center"/>
              <w:rPr>
                <w:rFonts w:ascii="Arial" w:hAnsi="Arial" w:cs="Arial"/>
                <w:b/>
              </w:rPr>
            </w:pPr>
            <w:r w:rsidRPr="00D1364F">
              <w:rPr>
                <w:rFonts w:ascii="Arial" w:hAnsi="Arial" w:cs="Arial"/>
                <w:b/>
              </w:rPr>
              <w:t>Panduan Pengisian</w:t>
            </w:r>
          </w:p>
        </w:tc>
      </w:tr>
      <w:tr w:rsidR="00D1364F" w:rsidRPr="00D1364F">
        <w:trPr>
          <w:tblHeader/>
        </w:trPr>
        <w:tc>
          <w:tcPr>
            <w:tcW w:w="918" w:type="dxa"/>
            <w:tcBorders>
              <w:top w:val="double" w:sz="4" w:space="0" w:color="auto"/>
              <w:bottom w:val="nil"/>
            </w:tcBorders>
            <w:shd w:val="clear" w:color="auto" w:fill="auto"/>
            <w:vAlign w:val="center"/>
          </w:tcPr>
          <w:p w:rsidR="00540D1F" w:rsidRPr="00D1364F"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D1364F"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D1364F" w:rsidRDefault="00540D1F" w:rsidP="00214CE6">
            <w:pPr>
              <w:jc w:val="center"/>
              <w:rPr>
                <w:rFonts w:ascii="Arial" w:hAnsi="Arial" w:cs="Arial"/>
                <w:b/>
                <w:sz w:val="6"/>
                <w:szCs w:val="6"/>
              </w:rPr>
            </w:pPr>
          </w:p>
        </w:tc>
      </w:tr>
      <w:tr w:rsidR="00D1364F" w:rsidRPr="00D1364F">
        <w:tc>
          <w:tcPr>
            <w:tcW w:w="918" w:type="dxa"/>
            <w:tcBorders>
              <w:top w:val="single" w:sz="4" w:space="0" w:color="auto"/>
              <w:bottom w:val="single" w:sz="4" w:space="0" w:color="auto"/>
            </w:tcBorders>
          </w:tcPr>
          <w:p w:rsidR="00540D1F" w:rsidRPr="00D1364F" w:rsidRDefault="00540D1F" w:rsidP="00214CE6">
            <w:pPr>
              <w:jc w:val="center"/>
              <w:rPr>
                <w:rFonts w:ascii="Arial" w:hAnsi="Arial" w:cs="Arial"/>
                <w:sz w:val="20"/>
                <w:szCs w:val="20"/>
              </w:rPr>
            </w:pPr>
            <w:r w:rsidRPr="00D1364F">
              <w:rPr>
                <w:rFonts w:ascii="Arial" w:hAnsi="Arial" w:cs="Arial"/>
                <w:sz w:val="20"/>
                <w:szCs w:val="20"/>
              </w:rPr>
              <w:t>4.1</w:t>
            </w:r>
          </w:p>
        </w:tc>
        <w:tc>
          <w:tcPr>
            <w:tcW w:w="1080" w:type="dxa"/>
            <w:tcBorders>
              <w:top w:val="single" w:sz="4" w:space="0" w:color="auto"/>
              <w:bottom w:val="single" w:sz="4" w:space="0" w:color="auto"/>
            </w:tcBorders>
          </w:tcPr>
          <w:p w:rsidR="00540D1F" w:rsidRPr="00D1364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D1364F" w:rsidRDefault="00F3357B" w:rsidP="00214CE6">
            <w:pPr>
              <w:rPr>
                <w:rFonts w:ascii="Arial" w:hAnsi="Arial" w:cs="Arial"/>
                <w:bCs/>
                <w:sz w:val="20"/>
                <w:szCs w:val="20"/>
              </w:rPr>
            </w:pPr>
            <w:r w:rsidRPr="00D1364F">
              <w:rPr>
                <w:rFonts w:ascii="Arial" w:hAnsi="Arial" w:cs="Arial"/>
                <w:bCs/>
                <w:iCs/>
                <w:sz w:val="20"/>
                <w:szCs w:val="20"/>
              </w:rPr>
              <w:t xml:space="preserve">Dosen tetap dalam borang akreditasi BAN-PT </w:t>
            </w:r>
            <w:r w:rsidRPr="00D1364F">
              <w:rPr>
                <w:rFonts w:ascii="Arial" w:hAnsi="Arial" w:cs="Arial"/>
                <w:iCs/>
                <w:sz w:val="20"/>
                <w:szCs w:val="20"/>
              </w:rPr>
              <w:t xml:space="preserve">adalah dosen yang diangkat dan ditempatkan sebagai tenaga tetap pada PT yang bersangkutan dengan penugasan kerja minimum </w:t>
            </w:r>
            <w:r w:rsidR="0018024D" w:rsidRPr="00D1364F">
              <w:rPr>
                <w:rFonts w:ascii="Arial" w:hAnsi="Arial" w:cs="Arial"/>
                <w:iCs/>
                <w:sz w:val="20"/>
                <w:szCs w:val="20"/>
                <w:lang w:val="id-ID"/>
              </w:rPr>
              <w:t>12 sks per semester.</w:t>
            </w:r>
          </w:p>
        </w:tc>
      </w:tr>
      <w:tr w:rsidR="00D1364F" w:rsidRPr="00D1364F">
        <w:tc>
          <w:tcPr>
            <w:tcW w:w="918" w:type="dxa"/>
            <w:tcBorders>
              <w:top w:val="single" w:sz="4" w:space="0" w:color="auto"/>
              <w:bottom w:val="single" w:sz="4" w:space="0" w:color="auto"/>
            </w:tcBorders>
          </w:tcPr>
          <w:p w:rsidR="00540D1F" w:rsidRPr="00D1364F" w:rsidRDefault="00540D1F" w:rsidP="00214CE6">
            <w:pPr>
              <w:jc w:val="center"/>
              <w:rPr>
                <w:rFonts w:ascii="Arial" w:hAnsi="Arial" w:cs="Arial"/>
                <w:sz w:val="20"/>
                <w:szCs w:val="20"/>
              </w:rPr>
            </w:pPr>
            <w:r w:rsidRPr="00D1364F">
              <w:rPr>
                <w:rFonts w:ascii="Arial" w:hAnsi="Arial" w:cs="Arial"/>
                <w:sz w:val="20"/>
                <w:szCs w:val="20"/>
              </w:rPr>
              <w:t>4.1.1</w:t>
            </w:r>
          </w:p>
        </w:tc>
        <w:tc>
          <w:tcPr>
            <w:tcW w:w="1080" w:type="dxa"/>
            <w:tcBorders>
              <w:top w:val="single" w:sz="4" w:space="0" w:color="auto"/>
              <w:bottom w:val="single" w:sz="4" w:space="0" w:color="auto"/>
            </w:tcBorders>
          </w:tcPr>
          <w:p w:rsidR="00540D1F" w:rsidRPr="00D1364F" w:rsidRDefault="00E2353B" w:rsidP="00214CE6">
            <w:pPr>
              <w:jc w:val="center"/>
              <w:rPr>
                <w:rFonts w:ascii="Arial" w:hAnsi="Arial" w:cs="Arial"/>
                <w:sz w:val="20"/>
                <w:szCs w:val="20"/>
              </w:rPr>
            </w:pPr>
            <w:r w:rsidRPr="00D1364F">
              <w:rPr>
                <w:rFonts w:ascii="Arial" w:hAnsi="Arial" w:cs="Arial"/>
                <w:sz w:val="20"/>
                <w:szCs w:val="20"/>
              </w:rPr>
              <w:t>(2)-(15</w:t>
            </w:r>
            <w:r w:rsidR="00A64809" w:rsidRPr="00D1364F">
              <w:rPr>
                <w:rFonts w:ascii="Arial" w:hAnsi="Arial" w:cs="Arial"/>
                <w:sz w:val="20"/>
                <w:szCs w:val="20"/>
              </w:rPr>
              <w:t>)</w:t>
            </w:r>
          </w:p>
        </w:tc>
        <w:tc>
          <w:tcPr>
            <w:tcW w:w="7020" w:type="dxa"/>
            <w:tcBorders>
              <w:top w:val="single" w:sz="4" w:space="0" w:color="auto"/>
              <w:bottom w:val="single" w:sz="4" w:space="0" w:color="auto"/>
            </w:tcBorders>
          </w:tcPr>
          <w:p w:rsidR="00A64809" w:rsidRPr="00D1364F" w:rsidRDefault="00A64809" w:rsidP="00214CE6">
            <w:pPr>
              <w:jc w:val="both"/>
              <w:rPr>
                <w:rFonts w:ascii="Arial" w:hAnsi="Arial" w:cs="Arial"/>
                <w:noProof/>
                <w:sz w:val="20"/>
                <w:szCs w:val="20"/>
                <w:lang w:val="nb-NO"/>
              </w:rPr>
            </w:pPr>
            <w:r w:rsidRPr="00D1364F">
              <w:rPr>
                <w:rFonts w:ascii="Arial" w:hAnsi="Arial" w:cs="Arial"/>
                <w:sz w:val="20"/>
                <w:szCs w:val="20"/>
              </w:rPr>
              <w:t>Jumlah dosen tetap yang bidang keahliannya sesuai dengan masing-masing PS di lingkungan fakultas, berdasarkan jabatan fungsional dan</w:t>
            </w:r>
            <w:r w:rsidRPr="00D1364F">
              <w:rPr>
                <w:rFonts w:ascii="Arial" w:hAnsi="Arial" w:cs="Arial"/>
                <w:b/>
                <w:sz w:val="20"/>
                <w:szCs w:val="20"/>
              </w:rPr>
              <w:t xml:space="preserve"> pendidikan tertinggi</w:t>
            </w:r>
          </w:p>
          <w:p w:rsidR="00F3357B" w:rsidRPr="00D1364F" w:rsidRDefault="00F3357B" w:rsidP="00214CE6">
            <w:pPr>
              <w:numPr>
                <w:ilvl w:val="0"/>
                <w:numId w:val="49"/>
              </w:numPr>
              <w:jc w:val="both"/>
              <w:rPr>
                <w:rFonts w:ascii="Arial" w:hAnsi="Arial" w:cs="Arial"/>
                <w:noProof/>
                <w:sz w:val="20"/>
                <w:szCs w:val="20"/>
                <w:lang w:val="nb-NO"/>
              </w:rPr>
            </w:pPr>
            <w:r w:rsidRPr="00D1364F">
              <w:rPr>
                <w:rFonts w:ascii="Arial" w:hAnsi="Arial" w:cs="Arial"/>
                <w:noProof/>
                <w:sz w:val="20"/>
                <w:szCs w:val="20"/>
                <w:lang w:val="nb-NO"/>
              </w:rPr>
              <w:t xml:space="preserve">kolom (2): tulislah nama program </w:t>
            </w:r>
            <w:r w:rsidR="00A471AC" w:rsidRPr="00D1364F">
              <w:rPr>
                <w:rFonts w:ascii="Arial" w:hAnsi="Arial" w:cs="Arial"/>
                <w:noProof/>
                <w:sz w:val="20"/>
                <w:szCs w:val="20"/>
                <w:lang w:val="nb-NO"/>
              </w:rPr>
              <w:t>Pendidikan</w:t>
            </w:r>
            <w:r w:rsidRPr="00D1364F">
              <w:rPr>
                <w:rFonts w:ascii="Arial" w:hAnsi="Arial" w:cs="Arial"/>
                <w:noProof/>
                <w:sz w:val="20"/>
                <w:szCs w:val="20"/>
                <w:lang w:val="nb-NO"/>
              </w:rPr>
              <w:t xml:space="preserve"> yang dikelola oleh fakultas/sekolah tinggi/</w:t>
            </w:r>
            <w:r w:rsidR="00E2353B" w:rsidRPr="00D1364F">
              <w:rPr>
                <w:rFonts w:ascii="Arial" w:hAnsi="Arial" w:cs="Arial"/>
                <w:sz w:val="20"/>
                <w:szCs w:val="20"/>
                <w:lang w:val="fi-FI"/>
              </w:rPr>
              <w:t>UP2SPD</w:t>
            </w:r>
            <w:r w:rsidRPr="00D1364F">
              <w:rPr>
                <w:rFonts w:ascii="Arial" w:hAnsi="Arial" w:cs="Arial"/>
                <w:sz w:val="20"/>
                <w:szCs w:val="20"/>
                <w:lang w:val="fi-FI"/>
              </w:rPr>
              <w:t>.</w:t>
            </w:r>
          </w:p>
          <w:p w:rsidR="00F3357B" w:rsidRPr="00D1364F" w:rsidRDefault="00E2353B" w:rsidP="00214CE6">
            <w:pPr>
              <w:numPr>
                <w:ilvl w:val="0"/>
                <w:numId w:val="49"/>
              </w:numPr>
              <w:jc w:val="both"/>
              <w:rPr>
                <w:rFonts w:ascii="Arial" w:hAnsi="Arial" w:cs="Arial"/>
                <w:noProof/>
                <w:sz w:val="20"/>
                <w:szCs w:val="20"/>
                <w:lang w:val="nb-NO"/>
              </w:rPr>
            </w:pPr>
            <w:r w:rsidRPr="00D1364F">
              <w:rPr>
                <w:rFonts w:ascii="Arial" w:hAnsi="Arial" w:cs="Arial"/>
                <w:noProof/>
                <w:sz w:val="20"/>
                <w:szCs w:val="20"/>
                <w:lang w:val="nb-NO"/>
              </w:rPr>
              <w:t>kolom (3) s.d. (14</w:t>
            </w:r>
            <w:r w:rsidR="00F3357B" w:rsidRPr="00D1364F">
              <w:rPr>
                <w:rFonts w:ascii="Arial" w:hAnsi="Arial" w:cs="Arial"/>
                <w:noProof/>
                <w:sz w:val="20"/>
                <w:szCs w:val="20"/>
                <w:lang w:val="nb-NO"/>
              </w:rPr>
              <w:t>) : sudah jelas.</w:t>
            </w:r>
          </w:p>
          <w:p w:rsidR="00CD6FAA" w:rsidRPr="00D1364F" w:rsidRDefault="00E2353B" w:rsidP="00214CE6">
            <w:pPr>
              <w:numPr>
                <w:ilvl w:val="0"/>
                <w:numId w:val="49"/>
              </w:numPr>
              <w:jc w:val="both"/>
              <w:rPr>
                <w:rFonts w:ascii="Arial" w:hAnsi="Arial" w:cs="Arial"/>
                <w:sz w:val="20"/>
                <w:szCs w:val="20"/>
                <w:lang w:val="nb-NO"/>
              </w:rPr>
            </w:pPr>
            <w:r w:rsidRPr="00D1364F">
              <w:rPr>
                <w:rFonts w:ascii="Arial" w:hAnsi="Arial" w:cs="Arial"/>
                <w:noProof/>
                <w:sz w:val="20"/>
                <w:szCs w:val="20"/>
                <w:lang w:val="nb-NO"/>
              </w:rPr>
              <w:t>kolom (15</w:t>
            </w:r>
            <w:r w:rsidR="00F3357B" w:rsidRPr="00D1364F">
              <w:rPr>
                <w:rFonts w:ascii="Arial" w:hAnsi="Arial" w:cs="Arial"/>
                <w:noProof/>
                <w:sz w:val="20"/>
                <w:szCs w:val="20"/>
                <w:lang w:val="nb-NO"/>
              </w:rPr>
              <w:t>): untuk rasio, nyatakan dalam 1: ...</w:t>
            </w:r>
          </w:p>
        </w:tc>
      </w:tr>
      <w:tr w:rsidR="00D1364F" w:rsidRPr="00D1364F">
        <w:tc>
          <w:tcPr>
            <w:tcW w:w="918" w:type="dxa"/>
            <w:tcBorders>
              <w:top w:val="single" w:sz="4" w:space="0" w:color="auto"/>
              <w:bottom w:val="single" w:sz="4" w:space="0" w:color="auto"/>
            </w:tcBorders>
          </w:tcPr>
          <w:p w:rsidR="00267667" w:rsidRPr="00D1364F" w:rsidRDefault="00267667" w:rsidP="00214CE6">
            <w:pPr>
              <w:jc w:val="center"/>
              <w:rPr>
                <w:rFonts w:ascii="Arial" w:hAnsi="Arial" w:cs="Arial"/>
                <w:sz w:val="20"/>
                <w:szCs w:val="20"/>
              </w:rPr>
            </w:pPr>
            <w:r w:rsidRPr="00D1364F">
              <w:rPr>
                <w:rFonts w:ascii="Arial" w:hAnsi="Arial" w:cs="Arial"/>
                <w:sz w:val="20"/>
                <w:szCs w:val="20"/>
              </w:rPr>
              <w:t>4.1.2</w:t>
            </w:r>
          </w:p>
        </w:tc>
        <w:tc>
          <w:tcPr>
            <w:tcW w:w="1080" w:type="dxa"/>
            <w:tcBorders>
              <w:top w:val="single" w:sz="4" w:space="0" w:color="auto"/>
              <w:bottom w:val="single" w:sz="4" w:space="0" w:color="auto"/>
            </w:tcBorders>
          </w:tcPr>
          <w:p w:rsidR="00267667" w:rsidRPr="00D1364F" w:rsidRDefault="00267667" w:rsidP="00214CE6">
            <w:pPr>
              <w:jc w:val="center"/>
              <w:rPr>
                <w:rFonts w:ascii="Arial" w:hAnsi="Arial" w:cs="Arial"/>
                <w:sz w:val="20"/>
                <w:szCs w:val="20"/>
              </w:rPr>
            </w:pPr>
            <w:r w:rsidRPr="00D1364F">
              <w:rPr>
                <w:rFonts w:ascii="Arial" w:hAnsi="Arial" w:cs="Arial"/>
                <w:sz w:val="20"/>
                <w:szCs w:val="20"/>
              </w:rPr>
              <w:t>(3) - (7)</w:t>
            </w:r>
          </w:p>
        </w:tc>
        <w:tc>
          <w:tcPr>
            <w:tcW w:w="7020" w:type="dxa"/>
            <w:tcBorders>
              <w:top w:val="single" w:sz="4" w:space="0" w:color="auto"/>
              <w:bottom w:val="single" w:sz="4" w:space="0" w:color="auto"/>
            </w:tcBorders>
          </w:tcPr>
          <w:p w:rsidR="00267667" w:rsidRPr="00D1364F" w:rsidRDefault="00267667" w:rsidP="00214CE6">
            <w:pPr>
              <w:jc w:val="both"/>
              <w:rPr>
                <w:rFonts w:ascii="Arial" w:hAnsi="Arial" w:cs="Arial"/>
                <w:sz w:val="20"/>
                <w:szCs w:val="20"/>
                <w:lang w:val="nb-NO"/>
              </w:rPr>
            </w:pPr>
            <w:r w:rsidRPr="00D1364F">
              <w:rPr>
                <w:rFonts w:ascii="Arial" w:hAnsi="Arial" w:cs="Arial"/>
                <w:sz w:val="20"/>
                <w:szCs w:val="20"/>
                <w:lang w:val="nb-NO"/>
              </w:rPr>
              <w:t xml:space="preserve">Untuk setiap </w:t>
            </w:r>
            <w:r w:rsidR="00305A0E"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Pr="00D1364F">
              <w:rPr>
                <w:rFonts w:ascii="Arial" w:hAnsi="Arial" w:cs="Arial"/>
                <w:sz w:val="20"/>
                <w:szCs w:val="20"/>
                <w:lang w:val="nb-NO"/>
              </w:rPr>
              <w:t xml:space="preserve"> dalam</w:t>
            </w:r>
            <w:r w:rsidRPr="00D1364F">
              <w:rPr>
                <w:rFonts w:ascii="Arial" w:hAnsi="Arial" w:cs="Arial"/>
                <w:sz w:val="20"/>
                <w:szCs w:val="20"/>
                <w:lang w:val="id-ID"/>
              </w:rPr>
              <w:t xml:space="preserve"> </w:t>
            </w:r>
            <w:r w:rsidRPr="00D1364F">
              <w:rPr>
                <w:rFonts w:ascii="Arial" w:hAnsi="Arial" w:cs="Arial"/>
                <w:sz w:val="20"/>
                <w:szCs w:val="20"/>
                <w:lang w:val="nb-NO"/>
              </w:rPr>
              <w:t xml:space="preserve">unit pengelola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00103B3D" w:rsidRPr="00D1364F">
              <w:rPr>
                <w:rFonts w:ascii="Arial" w:hAnsi="Arial" w:cs="Arial"/>
                <w:sz w:val="20"/>
                <w:szCs w:val="20"/>
                <w:lang w:val="nb-NO"/>
              </w:rPr>
              <w:t>,</w:t>
            </w:r>
            <w:r w:rsidRPr="00D1364F">
              <w:rPr>
                <w:rFonts w:ascii="Arial" w:hAnsi="Arial" w:cs="Arial"/>
                <w:sz w:val="20"/>
                <w:szCs w:val="20"/>
                <w:lang w:val="nb-NO"/>
              </w:rPr>
              <w:t xml:space="preserve"> tuliskan data:</w:t>
            </w:r>
          </w:p>
          <w:p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pensiun/berhenti</w:t>
            </w:r>
          </w:p>
          <w:p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perekrutan dosen baru</w:t>
            </w:r>
          </w:p>
          <w:p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tugas belajar</w:t>
            </w:r>
          </w:p>
          <w:p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yang memperoleh gelar S2</w:t>
            </w:r>
          </w:p>
          <w:p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yang memperoleh gelar Sp-1</w:t>
            </w:r>
          </w:p>
          <w:p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yang memperoleh gelar S3</w:t>
            </w:r>
          </w:p>
          <w:p w:rsidR="00895C95" w:rsidRPr="00D1364F" w:rsidRDefault="00895C95" w:rsidP="00214CE6">
            <w:pPr>
              <w:numPr>
                <w:ilvl w:val="0"/>
                <w:numId w:val="50"/>
              </w:numPr>
              <w:jc w:val="both"/>
              <w:rPr>
                <w:rFonts w:ascii="Arial" w:hAnsi="Arial" w:cs="Arial"/>
                <w:sz w:val="20"/>
                <w:szCs w:val="20"/>
              </w:rPr>
            </w:pPr>
            <w:r w:rsidRPr="00D1364F">
              <w:rPr>
                <w:rFonts w:ascii="Arial" w:hAnsi="Arial" w:cs="Arial"/>
                <w:sz w:val="20"/>
                <w:szCs w:val="20"/>
              </w:rPr>
              <w:t>Banyaknya dosen yang memperoleh gelar Sp-2</w:t>
            </w:r>
          </w:p>
          <w:p w:rsidR="00895C95" w:rsidRPr="00D1364F" w:rsidRDefault="00895C95" w:rsidP="00214CE6">
            <w:pPr>
              <w:jc w:val="both"/>
              <w:rPr>
                <w:rFonts w:ascii="Arial" w:hAnsi="Arial" w:cs="Arial"/>
                <w:sz w:val="20"/>
                <w:szCs w:val="20"/>
                <w:lang w:val="nb-NO"/>
              </w:rPr>
            </w:pPr>
          </w:p>
          <w:p w:rsidR="00267667" w:rsidRPr="00D1364F" w:rsidRDefault="00267667" w:rsidP="00214CE6">
            <w:pPr>
              <w:jc w:val="both"/>
              <w:rPr>
                <w:rFonts w:ascii="Arial" w:hAnsi="Arial" w:cs="Arial"/>
                <w:sz w:val="20"/>
                <w:szCs w:val="20"/>
                <w:lang w:val="nb-NO"/>
              </w:rPr>
            </w:pPr>
            <w:r w:rsidRPr="00D1364F">
              <w:rPr>
                <w:rFonts w:ascii="Arial" w:hAnsi="Arial" w:cs="Arial"/>
                <w:sz w:val="20"/>
                <w:szCs w:val="20"/>
                <w:lang w:val="nb-NO"/>
              </w:rPr>
              <w:t xml:space="preserve">Catatan: </w:t>
            </w:r>
          </w:p>
          <w:p w:rsidR="00267667" w:rsidRPr="00D1364F" w:rsidRDefault="00267667" w:rsidP="00214CE6">
            <w:pPr>
              <w:jc w:val="both"/>
              <w:rPr>
                <w:rFonts w:ascii="Arial" w:hAnsi="Arial" w:cs="Arial"/>
                <w:sz w:val="20"/>
                <w:szCs w:val="20"/>
                <w:lang w:val="nb-NO"/>
              </w:rPr>
            </w:pPr>
            <w:r w:rsidRPr="00D1364F">
              <w:rPr>
                <w:rFonts w:ascii="Arial" w:hAnsi="Arial" w:cs="Arial"/>
                <w:sz w:val="20"/>
                <w:szCs w:val="20"/>
                <w:lang w:val="nb-NO"/>
              </w:rPr>
              <w:t>Data pada kolom (7) berisi informasi tentang banyaknya dosen yang memenuhi kriteria pada kolom (2) di tingkat</w:t>
            </w:r>
            <w:r w:rsidRPr="00D1364F">
              <w:rPr>
                <w:rFonts w:ascii="Arial" w:hAnsi="Arial" w:cs="Arial"/>
                <w:sz w:val="20"/>
                <w:szCs w:val="20"/>
                <w:lang w:val="id-ID"/>
              </w:rPr>
              <w:t xml:space="preserve"> </w:t>
            </w:r>
            <w:r w:rsidRPr="00D1364F">
              <w:rPr>
                <w:rFonts w:ascii="Arial" w:hAnsi="Arial" w:cs="Arial"/>
                <w:sz w:val="20"/>
                <w:szCs w:val="20"/>
                <w:lang w:val="nb-NO"/>
              </w:rPr>
              <w:t xml:space="preserve">unit pengelola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00103B3D" w:rsidRPr="00D1364F">
              <w:rPr>
                <w:rFonts w:ascii="Arial" w:hAnsi="Arial" w:cs="Arial"/>
                <w:sz w:val="20"/>
                <w:szCs w:val="20"/>
                <w:lang w:val="nb-NO"/>
              </w:rPr>
              <w:t>,</w:t>
            </w:r>
            <w:r w:rsidRPr="00D1364F">
              <w:rPr>
                <w:rFonts w:ascii="Arial" w:hAnsi="Arial" w:cs="Arial"/>
                <w:sz w:val="20"/>
                <w:szCs w:val="20"/>
                <w:lang w:val="nb-NO"/>
              </w:rPr>
              <w:t xml:space="preserve"> dan </w:t>
            </w:r>
            <w:r w:rsidRPr="00D1364F">
              <w:rPr>
                <w:rFonts w:ascii="Arial" w:hAnsi="Arial" w:cs="Arial"/>
                <w:b/>
                <w:sz w:val="20"/>
                <w:szCs w:val="20"/>
                <w:lang w:val="nb-NO"/>
              </w:rPr>
              <w:t xml:space="preserve">bukan merupakan penjumlahan data pada kolom (3) s.d. kolom (6).  </w:t>
            </w:r>
          </w:p>
        </w:tc>
      </w:tr>
      <w:tr w:rsidR="00D1364F" w:rsidRPr="00D1364F">
        <w:tc>
          <w:tcPr>
            <w:tcW w:w="918" w:type="dxa"/>
            <w:tcBorders>
              <w:top w:val="single" w:sz="4" w:space="0" w:color="auto"/>
              <w:bottom w:val="single" w:sz="4" w:space="0" w:color="auto"/>
            </w:tcBorders>
          </w:tcPr>
          <w:p w:rsidR="00540D1F" w:rsidRPr="00D1364F" w:rsidRDefault="005F1554" w:rsidP="00214CE6">
            <w:pPr>
              <w:jc w:val="center"/>
              <w:rPr>
                <w:rFonts w:ascii="Arial" w:hAnsi="Arial" w:cs="Arial"/>
                <w:sz w:val="20"/>
                <w:szCs w:val="20"/>
              </w:rPr>
            </w:pPr>
            <w:r w:rsidRPr="00D1364F">
              <w:rPr>
                <w:rFonts w:ascii="Arial" w:hAnsi="Arial" w:cs="Arial"/>
                <w:sz w:val="20"/>
                <w:szCs w:val="20"/>
              </w:rPr>
              <w:t>4.1.</w:t>
            </w:r>
            <w:r w:rsidR="00895C95" w:rsidRPr="00D1364F">
              <w:rPr>
                <w:rFonts w:ascii="Arial" w:hAnsi="Arial" w:cs="Arial"/>
                <w:sz w:val="20"/>
                <w:szCs w:val="20"/>
              </w:rPr>
              <w:t>3</w:t>
            </w:r>
          </w:p>
        </w:tc>
        <w:tc>
          <w:tcPr>
            <w:tcW w:w="1080" w:type="dxa"/>
            <w:tcBorders>
              <w:top w:val="single" w:sz="4" w:space="0" w:color="auto"/>
              <w:bottom w:val="single" w:sz="4" w:space="0" w:color="auto"/>
            </w:tcBorders>
          </w:tcPr>
          <w:p w:rsidR="00540D1F" w:rsidRPr="00D1364F"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D1364F" w:rsidRDefault="00523235" w:rsidP="00214CE6">
            <w:pPr>
              <w:ind w:firstLine="14"/>
              <w:rPr>
                <w:rFonts w:ascii="Arial" w:hAnsi="Arial" w:cs="Arial"/>
                <w:sz w:val="20"/>
                <w:szCs w:val="20"/>
              </w:rPr>
            </w:pPr>
            <w:r w:rsidRPr="00D1364F">
              <w:rPr>
                <w:rFonts w:ascii="Arial" w:hAnsi="Arial" w:cs="Arial"/>
                <w:sz w:val="20"/>
                <w:szCs w:val="20"/>
                <w:lang w:val="nb-NO"/>
              </w:rPr>
              <w:t xml:space="preserve">Uraikan pandangan </w:t>
            </w:r>
            <w:r w:rsidR="00895C95" w:rsidRPr="00D1364F">
              <w:rPr>
                <w:rFonts w:ascii="Arial" w:hAnsi="Arial" w:cs="Arial"/>
                <w:sz w:val="20"/>
                <w:szCs w:val="20"/>
                <w:lang w:val="nb-NO"/>
              </w:rPr>
              <w:t>f</w:t>
            </w:r>
            <w:r w:rsidR="00305A0E" w:rsidRPr="00D1364F">
              <w:rPr>
                <w:rFonts w:ascii="Arial" w:hAnsi="Arial" w:cs="Arial"/>
                <w:sz w:val="20"/>
                <w:szCs w:val="20"/>
                <w:lang w:val="nb-NO"/>
              </w:rPr>
              <w:t>akultas</w:t>
            </w:r>
            <w:r w:rsidR="00895C95" w:rsidRPr="00D1364F">
              <w:rPr>
                <w:rFonts w:ascii="Arial" w:hAnsi="Arial" w:cs="Arial"/>
                <w:sz w:val="20"/>
                <w:szCs w:val="20"/>
                <w:lang w:val="nb-NO"/>
              </w:rPr>
              <w:t xml:space="preserve"> tentang data pada butir 4.1.1 dan 4.1.2</w:t>
            </w:r>
            <w:r w:rsidRPr="00D1364F">
              <w:rPr>
                <w:rFonts w:ascii="Arial" w:hAnsi="Arial" w:cs="Arial"/>
                <w:sz w:val="20"/>
                <w:szCs w:val="20"/>
                <w:lang w:val="nb-NO"/>
              </w:rPr>
              <w:t xml:space="preserve">, yang mencakup aspek: kecukupan, kualifikasi, dan pengembangan karir. </w:t>
            </w:r>
            <w:r w:rsidRPr="00D1364F">
              <w:rPr>
                <w:rFonts w:ascii="Arial" w:hAnsi="Arial" w:cs="Arial"/>
                <w:sz w:val="20"/>
                <w:szCs w:val="20"/>
              </w:rPr>
              <w:t>Jelaskan kendala yang ada dalam pengembangan tenaga dosen tetap.</w:t>
            </w:r>
          </w:p>
          <w:p w:rsidR="00523235" w:rsidRPr="00D1364F" w:rsidRDefault="00523235" w:rsidP="00214CE6">
            <w:pPr>
              <w:ind w:firstLine="14"/>
              <w:jc w:val="both"/>
              <w:rPr>
                <w:rFonts w:ascii="Arial" w:hAnsi="Arial" w:cs="Arial"/>
                <w:sz w:val="20"/>
                <w:szCs w:val="20"/>
              </w:rPr>
            </w:pPr>
          </w:p>
          <w:p w:rsidR="00523235" w:rsidRPr="00D1364F" w:rsidRDefault="00523235" w:rsidP="00214CE6">
            <w:pPr>
              <w:tabs>
                <w:tab w:val="left" w:pos="462"/>
              </w:tabs>
              <w:ind w:left="-18"/>
              <w:rPr>
                <w:rFonts w:ascii="Arial" w:hAnsi="Arial" w:cs="Arial"/>
                <w:sz w:val="20"/>
                <w:szCs w:val="20"/>
                <w:lang w:val="sv-SE"/>
              </w:rPr>
            </w:pPr>
            <w:r w:rsidRPr="00D1364F">
              <w:rPr>
                <w:rFonts w:ascii="Arial" w:hAnsi="Arial" w:cs="Arial"/>
                <w:sz w:val="20"/>
                <w:szCs w:val="20"/>
                <w:lang w:val="sv-SE"/>
              </w:rPr>
              <w:t>Upaya yang dapat diberikan untuk pengembangan tenaga dosen antara lain:</w:t>
            </w:r>
          </w:p>
          <w:p w:rsidR="00523235" w:rsidRPr="00D1364F" w:rsidRDefault="00523235" w:rsidP="00214CE6">
            <w:pPr>
              <w:numPr>
                <w:ilvl w:val="0"/>
                <w:numId w:val="31"/>
              </w:numPr>
              <w:tabs>
                <w:tab w:val="clear" w:pos="720"/>
                <w:tab w:val="num" w:pos="-108"/>
              </w:tabs>
              <w:ind w:left="252" w:hanging="270"/>
              <w:rPr>
                <w:rFonts w:ascii="Arial" w:hAnsi="Arial" w:cs="Arial"/>
                <w:sz w:val="20"/>
                <w:szCs w:val="20"/>
                <w:lang w:val="sv-SE"/>
              </w:rPr>
            </w:pPr>
            <w:r w:rsidRPr="00D1364F">
              <w:rPr>
                <w:rFonts w:ascii="Arial" w:hAnsi="Arial" w:cs="Arial"/>
                <w:sz w:val="20"/>
                <w:szCs w:val="20"/>
                <w:lang w:val="sv-SE"/>
              </w:rPr>
              <w:t>Beban kerja yang wajar yang memungkinkan dosen melakukan kegiatan penelitian.</w:t>
            </w:r>
          </w:p>
          <w:p w:rsidR="00523235" w:rsidRPr="00D1364F" w:rsidRDefault="00523235" w:rsidP="00214CE6">
            <w:pPr>
              <w:numPr>
                <w:ilvl w:val="0"/>
                <w:numId w:val="31"/>
              </w:numPr>
              <w:tabs>
                <w:tab w:val="clear" w:pos="720"/>
                <w:tab w:val="num" w:pos="-108"/>
              </w:tabs>
              <w:ind w:left="252" w:hanging="270"/>
              <w:rPr>
                <w:rFonts w:ascii="Arial" w:hAnsi="Arial" w:cs="Arial"/>
                <w:sz w:val="20"/>
                <w:szCs w:val="20"/>
                <w:lang w:val="sv-SE"/>
              </w:rPr>
            </w:pPr>
            <w:r w:rsidRPr="00D1364F">
              <w:rPr>
                <w:rFonts w:ascii="Arial" w:hAnsi="Arial" w:cs="Arial"/>
                <w:sz w:val="20"/>
                <w:szCs w:val="20"/>
                <w:lang w:val="sv-SE"/>
              </w:rPr>
              <w:t>Dukungan dana untuk penelitian, publikasi atau menghadiri seminar ilmiah.</w:t>
            </w:r>
          </w:p>
          <w:p w:rsidR="00523235" w:rsidRPr="00D1364F" w:rsidRDefault="00523235" w:rsidP="00214CE6">
            <w:pPr>
              <w:numPr>
                <w:ilvl w:val="0"/>
                <w:numId w:val="31"/>
              </w:numPr>
              <w:tabs>
                <w:tab w:val="clear" w:pos="720"/>
                <w:tab w:val="num" w:pos="-108"/>
              </w:tabs>
              <w:ind w:left="252" w:hanging="270"/>
              <w:rPr>
                <w:rFonts w:ascii="Arial" w:hAnsi="Arial" w:cs="Arial"/>
                <w:sz w:val="20"/>
                <w:szCs w:val="20"/>
                <w:lang w:val="sv-SE"/>
              </w:rPr>
            </w:pPr>
            <w:r w:rsidRPr="00D1364F">
              <w:rPr>
                <w:rFonts w:ascii="Arial" w:hAnsi="Arial" w:cs="Arial"/>
                <w:sz w:val="20"/>
                <w:szCs w:val="20"/>
                <w:lang w:val="sv-SE"/>
              </w:rPr>
              <w:t xml:space="preserve">Kesempatan dosen melakukan </w:t>
            </w:r>
            <w:r w:rsidRPr="00D1364F">
              <w:rPr>
                <w:rFonts w:ascii="Arial" w:hAnsi="Arial" w:cs="Arial"/>
                <w:i/>
                <w:sz w:val="20"/>
                <w:szCs w:val="20"/>
              </w:rPr>
              <w:t>sabbatical leave</w:t>
            </w:r>
            <w:r w:rsidRPr="00D1364F">
              <w:rPr>
                <w:rFonts w:ascii="Arial" w:hAnsi="Arial" w:cs="Arial"/>
                <w:sz w:val="20"/>
                <w:szCs w:val="20"/>
                <w:lang w:val="sv-SE"/>
              </w:rPr>
              <w:t>.</w:t>
            </w:r>
          </w:p>
        </w:tc>
      </w:tr>
      <w:tr w:rsidR="00D1364F" w:rsidRPr="00D1364F">
        <w:tc>
          <w:tcPr>
            <w:tcW w:w="918" w:type="dxa"/>
            <w:tcBorders>
              <w:top w:val="single" w:sz="4" w:space="0" w:color="auto"/>
              <w:bottom w:val="nil"/>
            </w:tcBorders>
          </w:tcPr>
          <w:p w:rsidR="00E85D41" w:rsidRPr="00D1364F" w:rsidRDefault="00267667" w:rsidP="00214CE6">
            <w:pPr>
              <w:jc w:val="center"/>
              <w:rPr>
                <w:rFonts w:ascii="Arial" w:hAnsi="Arial" w:cs="Arial"/>
                <w:sz w:val="20"/>
                <w:szCs w:val="20"/>
              </w:rPr>
            </w:pPr>
            <w:r w:rsidRPr="00D1364F">
              <w:rPr>
                <w:rFonts w:ascii="Arial" w:hAnsi="Arial" w:cs="Arial"/>
                <w:sz w:val="20"/>
                <w:szCs w:val="20"/>
              </w:rPr>
              <w:t>4.2</w:t>
            </w:r>
          </w:p>
        </w:tc>
        <w:tc>
          <w:tcPr>
            <w:tcW w:w="1080" w:type="dxa"/>
            <w:tcBorders>
              <w:top w:val="single" w:sz="4" w:space="0" w:color="auto"/>
              <w:bottom w:val="nil"/>
            </w:tcBorders>
          </w:tcPr>
          <w:p w:rsidR="00E85D41" w:rsidRPr="00D1364F" w:rsidRDefault="00E85D41" w:rsidP="00214CE6">
            <w:pPr>
              <w:jc w:val="center"/>
              <w:rPr>
                <w:rFonts w:ascii="Arial" w:hAnsi="Arial" w:cs="Arial"/>
                <w:sz w:val="20"/>
                <w:szCs w:val="20"/>
              </w:rPr>
            </w:pPr>
            <w:r w:rsidRPr="00D1364F">
              <w:rPr>
                <w:rFonts w:ascii="Arial" w:hAnsi="Arial" w:cs="Arial"/>
                <w:sz w:val="20"/>
                <w:szCs w:val="20"/>
              </w:rPr>
              <w:t>(3)-(10)</w:t>
            </w:r>
          </w:p>
        </w:tc>
        <w:tc>
          <w:tcPr>
            <w:tcW w:w="7020" w:type="dxa"/>
            <w:tcBorders>
              <w:top w:val="single" w:sz="4" w:space="0" w:color="auto"/>
              <w:bottom w:val="single" w:sz="4" w:space="0" w:color="auto"/>
            </w:tcBorders>
          </w:tcPr>
          <w:p w:rsidR="00E85D41" w:rsidRPr="00D1364F" w:rsidRDefault="00E85D41" w:rsidP="00214CE6">
            <w:pPr>
              <w:jc w:val="both"/>
              <w:rPr>
                <w:rFonts w:ascii="Arial" w:hAnsi="Arial" w:cs="Arial"/>
                <w:sz w:val="20"/>
                <w:szCs w:val="20"/>
                <w:lang w:val="sv-SE"/>
              </w:rPr>
            </w:pPr>
            <w:r w:rsidRPr="00D1364F">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D1364F" w:rsidRDefault="00E85D41" w:rsidP="00214CE6">
            <w:pPr>
              <w:jc w:val="both"/>
              <w:rPr>
                <w:rFonts w:ascii="Arial" w:hAnsi="Arial" w:cs="Arial"/>
                <w:sz w:val="20"/>
                <w:szCs w:val="20"/>
                <w:lang w:val="sv-SE"/>
              </w:rPr>
            </w:pPr>
          </w:p>
          <w:p w:rsidR="00E85D41" w:rsidRPr="00D1364F" w:rsidRDefault="00E85D41" w:rsidP="00214CE6">
            <w:pPr>
              <w:jc w:val="both"/>
              <w:rPr>
                <w:rFonts w:ascii="Arial" w:hAnsi="Arial" w:cs="Arial"/>
                <w:sz w:val="20"/>
                <w:szCs w:val="20"/>
                <w:lang w:val="sv-SE"/>
              </w:rPr>
            </w:pPr>
            <w:r w:rsidRPr="00D1364F">
              <w:rPr>
                <w:rFonts w:ascii="Arial" w:hAnsi="Arial" w:cs="Arial"/>
                <w:sz w:val="20"/>
                <w:szCs w:val="20"/>
                <w:lang w:val="sv-SE"/>
              </w:rPr>
              <w:t>Tenaga kependidikan yang dimaksud adalah tenaga kependidikan yang ada di</w:t>
            </w:r>
            <w:r w:rsidR="00AC1A10" w:rsidRPr="00D1364F">
              <w:rPr>
                <w:rFonts w:ascii="Arial" w:hAnsi="Arial" w:cs="Arial"/>
                <w:sz w:val="20"/>
                <w:szCs w:val="20"/>
                <w:lang w:val="id-ID"/>
              </w:rPr>
              <w:t xml:space="preserve"> </w:t>
            </w:r>
            <w:r w:rsidR="00A64809" w:rsidRPr="00D1364F">
              <w:rPr>
                <w:rFonts w:ascii="Arial" w:hAnsi="Arial" w:cs="Arial"/>
                <w:sz w:val="20"/>
                <w:szCs w:val="20"/>
                <w:lang w:val="sv-SE"/>
              </w:rPr>
              <w:t>fakultas</w:t>
            </w:r>
            <w:r w:rsidRPr="00D1364F">
              <w:rPr>
                <w:rFonts w:ascii="Arial" w:hAnsi="Arial" w:cs="Arial"/>
                <w:sz w:val="20"/>
                <w:szCs w:val="20"/>
                <w:lang w:val="sv-SE"/>
              </w:rPr>
              <w:t xml:space="preserve">, mencakup tenaga pustakawan, </w:t>
            </w:r>
            <w:r w:rsidR="006C59A9" w:rsidRPr="00D1364F">
              <w:rPr>
                <w:rFonts w:ascii="Arial" w:hAnsi="Arial" w:cs="Arial"/>
                <w:bCs/>
                <w:sz w:val="20"/>
                <w:szCs w:val="20"/>
                <w:lang w:val="id-ID"/>
              </w:rPr>
              <w:t>l</w:t>
            </w:r>
            <w:r w:rsidR="006C59A9" w:rsidRPr="00D1364F">
              <w:rPr>
                <w:rFonts w:ascii="Arial" w:hAnsi="Arial" w:cs="Arial"/>
                <w:bCs/>
                <w:sz w:val="20"/>
                <w:szCs w:val="20"/>
                <w:lang w:val="sv-SE"/>
              </w:rPr>
              <w:t xml:space="preserve">aboran/ </w:t>
            </w:r>
            <w:r w:rsidR="006C59A9" w:rsidRPr="00D1364F">
              <w:rPr>
                <w:rFonts w:ascii="Arial" w:hAnsi="Arial" w:cs="Arial"/>
                <w:bCs/>
                <w:sz w:val="20"/>
                <w:szCs w:val="20"/>
                <w:lang w:val="id-ID"/>
              </w:rPr>
              <w:t>t</w:t>
            </w:r>
            <w:r w:rsidR="006C59A9" w:rsidRPr="00D1364F">
              <w:rPr>
                <w:rFonts w:ascii="Arial" w:hAnsi="Arial" w:cs="Arial"/>
                <w:bCs/>
                <w:sz w:val="20"/>
                <w:szCs w:val="20"/>
                <w:lang w:val="sv-SE"/>
              </w:rPr>
              <w:t xml:space="preserve">eknisi/ </w:t>
            </w:r>
            <w:r w:rsidR="006C59A9" w:rsidRPr="00D1364F">
              <w:rPr>
                <w:rFonts w:ascii="Arial" w:hAnsi="Arial" w:cs="Arial"/>
                <w:bCs/>
                <w:sz w:val="20"/>
                <w:szCs w:val="20"/>
                <w:lang w:val="id-ID"/>
              </w:rPr>
              <w:t>a</w:t>
            </w:r>
            <w:r w:rsidR="006C59A9" w:rsidRPr="00D1364F">
              <w:rPr>
                <w:rFonts w:ascii="Arial" w:hAnsi="Arial" w:cs="Arial"/>
                <w:bCs/>
                <w:sz w:val="20"/>
                <w:szCs w:val="20"/>
                <w:lang w:val="sv-SE"/>
              </w:rPr>
              <w:t xml:space="preserve">nalis/ </w:t>
            </w:r>
            <w:r w:rsidR="006C59A9" w:rsidRPr="00D1364F">
              <w:rPr>
                <w:rFonts w:ascii="Arial" w:hAnsi="Arial" w:cs="Arial"/>
                <w:bCs/>
                <w:sz w:val="20"/>
                <w:szCs w:val="20"/>
                <w:lang w:val="id-ID"/>
              </w:rPr>
              <w:t>o</w:t>
            </w:r>
            <w:r w:rsidR="006C59A9" w:rsidRPr="00D1364F">
              <w:rPr>
                <w:rFonts w:ascii="Arial" w:hAnsi="Arial" w:cs="Arial"/>
                <w:bCs/>
                <w:sz w:val="20"/>
                <w:szCs w:val="20"/>
                <w:lang w:val="sv-SE"/>
              </w:rPr>
              <w:t xml:space="preserve">perator/ </w:t>
            </w:r>
            <w:r w:rsidR="006C59A9" w:rsidRPr="00D1364F">
              <w:rPr>
                <w:rFonts w:ascii="Arial" w:hAnsi="Arial" w:cs="Arial"/>
                <w:bCs/>
                <w:sz w:val="20"/>
                <w:szCs w:val="20"/>
                <w:lang w:val="id-ID"/>
              </w:rPr>
              <w:t>p</w:t>
            </w:r>
            <w:r w:rsidR="003C315E" w:rsidRPr="00D1364F">
              <w:rPr>
                <w:rFonts w:ascii="Arial" w:hAnsi="Arial" w:cs="Arial"/>
                <w:bCs/>
                <w:sz w:val="20"/>
                <w:szCs w:val="20"/>
                <w:lang w:val="sv-SE"/>
              </w:rPr>
              <w:t>rogra</w:t>
            </w:r>
            <w:r w:rsidRPr="00D1364F">
              <w:rPr>
                <w:rFonts w:ascii="Arial" w:hAnsi="Arial" w:cs="Arial"/>
                <w:bCs/>
                <w:sz w:val="20"/>
                <w:szCs w:val="20"/>
                <w:lang w:val="sv-SE"/>
              </w:rPr>
              <w:t>mer, dan tenaga administrasi</w:t>
            </w:r>
            <w:r w:rsidRPr="00D1364F">
              <w:rPr>
                <w:rFonts w:ascii="Arial" w:hAnsi="Arial" w:cs="Arial"/>
                <w:sz w:val="20"/>
                <w:szCs w:val="20"/>
                <w:lang w:val="sv-SE"/>
              </w:rPr>
              <w:t>.</w:t>
            </w:r>
            <w:r w:rsidR="00E33479" w:rsidRPr="00D1364F">
              <w:rPr>
                <w:rFonts w:ascii="Arial" w:hAnsi="Arial" w:cs="Arial"/>
                <w:sz w:val="20"/>
                <w:szCs w:val="20"/>
                <w:lang w:val="sv-SE"/>
              </w:rPr>
              <w:t xml:space="preserve"> </w:t>
            </w:r>
          </w:p>
          <w:p w:rsidR="00E85D41" w:rsidRPr="00D1364F" w:rsidRDefault="00E85D41" w:rsidP="00214CE6">
            <w:pPr>
              <w:jc w:val="both"/>
              <w:rPr>
                <w:rFonts w:ascii="Arial" w:hAnsi="Arial" w:cs="Arial"/>
                <w:sz w:val="20"/>
                <w:szCs w:val="20"/>
                <w:lang w:val="sv-SE"/>
              </w:rPr>
            </w:pPr>
          </w:p>
          <w:p w:rsidR="00E85D41" w:rsidRPr="00D1364F" w:rsidRDefault="00E85D41" w:rsidP="00214CE6">
            <w:pPr>
              <w:jc w:val="both"/>
              <w:rPr>
                <w:rFonts w:ascii="Arial" w:hAnsi="Arial" w:cs="Arial"/>
                <w:sz w:val="20"/>
                <w:szCs w:val="20"/>
                <w:lang w:val="sv-SE"/>
              </w:rPr>
            </w:pPr>
            <w:r w:rsidRPr="00D1364F">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D1364F">
              <w:rPr>
                <w:rFonts w:ascii="Arial" w:hAnsi="Arial" w:cs="Arial"/>
                <w:sz w:val="20"/>
                <w:szCs w:val="20"/>
                <w:lang w:val="sv-SE"/>
              </w:rPr>
              <w:t xml:space="preserve">  </w:t>
            </w:r>
          </w:p>
        </w:tc>
      </w:tr>
      <w:tr w:rsidR="00D1364F" w:rsidRPr="00D1364F">
        <w:tc>
          <w:tcPr>
            <w:tcW w:w="918" w:type="dxa"/>
            <w:tcBorders>
              <w:top w:val="nil"/>
              <w:bottom w:val="single" w:sz="4" w:space="0" w:color="auto"/>
            </w:tcBorders>
          </w:tcPr>
          <w:p w:rsidR="00E85D41" w:rsidRPr="00D1364F" w:rsidRDefault="00E85D41" w:rsidP="00214CE6">
            <w:pPr>
              <w:jc w:val="center"/>
              <w:rPr>
                <w:rFonts w:ascii="Arial" w:hAnsi="Arial" w:cs="Arial"/>
                <w:sz w:val="20"/>
                <w:szCs w:val="20"/>
                <w:lang w:val="sv-SE"/>
              </w:rPr>
            </w:pPr>
          </w:p>
        </w:tc>
        <w:tc>
          <w:tcPr>
            <w:tcW w:w="1080" w:type="dxa"/>
            <w:tcBorders>
              <w:top w:val="nil"/>
            </w:tcBorders>
          </w:tcPr>
          <w:p w:rsidR="00E85D41" w:rsidRPr="00D1364F"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D1364F" w:rsidRDefault="00722934" w:rsidP="00214CE6">
            <w:pPr>
              <w:ind w:left="-18" w:firstLine="18"/>
              <w:rPr>
                <w:rFonts w:ascii="Arial" w:hAnsi="Arial" w:cs="Arial"/>
                <w:sz w:val="20"/>
                <w:szCs w:val="20"/>
                <w:lang w:val="nb-NO"/>
              </w:rPr>
            </w:pPr>
            <w:r w:rsidRPr="00D1364F">
              <w:rPr>
                <w:rFonts w:ascii="Arial" w:hAnsi="Arial" w:cs="Arial"/>
                <w:sz w:val="20"/>
                <w:szCs w:val="20"/>
                <w:lang w:val="nb-NO"/>
              </w:rPr>
              <w:t>Uraikan</w:t>
            </w:r>
            <w:r w:rsidR="00E85D41" w:rsidRPr="00D1364F">
              <w:rPr>
                <w:rFonts w:ascii="Arial" w:hAnsi="Arial" w:cs="Arial"/>
                <w:sz w:val="20"/>
                <w:szCs w:val="20"/>
                <w:lang w:val="nb-NO"/>
              </w:rPr>
              <w:t xml:space="preserve"> upaya yang telah dilakukan </w:t>
            </w:r>
            <w:r w:rsidR="009B7EB9" w:rsidRPr="00D1364F">
              <w:rPr>
                <w:rFonts w:ascii="Arial" w:hAnsi="Arial" w:cs="Arial"/>
                <w:sz w:val="20"/>
                <w:szCs w:val="20"/>
              </w:rPr>
              <w:t>Fakultas</w:t>
            </w:r>
            <w:r w:rsidR="00E85D41" w:rsidRPr="00D1364F">
              <w:rPr>
                <w:rFonts w:ascii="Arial" w:hAnsi="Arial" w:cs="Arial"/>
                <w:sz w:val="20"/>
                <w:szCs w:val="20"/>
                <w:lang w:val="nb-NO"/>
              </w:rPr>
              <w:t xml:space="preserve"> dalam meningkatkan kualifikasi dan kompetensi tenaga kependidikan. </w:t>
            </w:r>
          </w:p>
          <w:p w:rsidR="00E85D41" w:rsidRPr="00D1364F" w:rsidRDefault="00E85D41" w:rsidP="00214CE6">
            <w:pPr>
              <w:ind w:left="-18" w:firstLine="18"/>
              <w:rPr>
                <w:rFonts w:ascii="Arial" w:hAnsi="Arial" w:cs="Arial"/>
                <w:sz w:val="20"/>
                <w:szCs w:val="20"/>
                <w:lang w:val="nb-NO"/>
              </w:rPr>
            </w:pPr>
            <w:r w:rsidRPr="00D1364F">
              <w:rPr>
                <w:rFonts w:ascii="Arial" w:hAnsi="Arial" w:cs="Arial"/>
                <w:sz w:val="20"/>
                <w:szCs w:val="20"/>
                <w:lang w:val="nb-NO"/>
              </w:rPr>
              <w:t>Upaya peningkatan kualifikasi dan kompetensi dikaitkan dengan:</w:t>
            </w:r>
          </w:p>
          <w:p w:rsidR="00E85D41" w:rsidRPr="00D1364F" w:rsidRDefault="00E85D41" w:rsidP="00214CE6">
            <w:pPr>
              <w:pStyle w:val="ListParagraph"/>
              <w:numPr>
                <w:ilvl w:val="0"/>
                <w:numId w:val="21"/>
              </w:numPr>
              <w:rPr>
                <w:rFonts w:ascii="Arial" w:hAnsi="Arial" w:cs="Arial"/>
                <w:sz w:val="20"/>
                <w:szCs w:val="20"/>
              </w:rPr>
            </w:pPr>
            <w:r w:rsidRPr="00D1364F">
              <w:rPr>
                <w:rFonts w:ascii="Arial" w:hAnsi="Arial" w:cs="Arial"/>
                <w:sz w:val="20"/>
                <w:szCs w:val="20"/>
              </w:rPr>
              <w:t>Pemberian kesempatan belajar/pelatihan</w:t>
            </w:r>
          </w:p>
          <w:p w:rsidR="00E85D41" w:rsidRPr="00D1364F" w:rsidRDefault="00E85D41" w:rsidP="00214CE6">
            <w:pPr>
              <w:pStyle w:val="ListParagraph"/>
              <w:numPr>
                <w:ilvl w:val="0"/>
                <w:numId w:val="21"/>
              </w:numPr>
              <w:rPr>
                <w:rFonts w:ascii="Arial" w:hAnsi="Arial" w:cs="Arial"/>
                <w:sz w:val="20"/>
                <w:szCs w:val="20"/>
              </w:rPr>
            </w:pPr>
            <w:r w:rsidRPr="00D1364F">
              <w:rPr>
                <w:rFonts w:ascii="Arial" w:hAnsi="Arial" w:cs="Arial"/>
                <w:sz w:val="20"/>
                <w:szCs w:val="20"/>
              </w:rPr>
              <w:t>Pemberian fasilitas, termasuk dana</w:t>
            </w:r>
          </w:p>
          <w:p w:rsidR="00E85D41" w:rsidRPr="00D1364F" w:rsidRDefault="00E85D41" w:rsidP="00214CE6">
            <w:pPr>
              <w:pStyle w:val="ListParagraph"/>
              <w:numPr>
                <w:ilvl w:val="0"/>
                <w:numId w:val="21"/>
              </w:numPr>
              <w:rPr>
                <w:rFonts w:ascii="Arial" w:hAnsi="Arial" w:cs="Arial"/>
                <w:sz w:val="20"/>
                <w:szCs w:val="20"/>
              </w:rPr>
            </w:pPr>
            <w:r w:rsidRPr="00D1364F">
              <w:rPr>
                <w:rFonts w:ascii="Arial" w:hAnsi="Arial" w:cs="Arial"/>
                <w:sz w:val="20"/>
                <w:szCs w:val="20"/>
              </w:rPr>
              <w:t xml:space="preserve">Jenjang karir </w:t>
            </w:r>
          </w:p>
        </w:tc>
      </w:tr>
    </w:tbl>
    <w:p w:rsidR="00EF7170" w:rsidRPr="00D1364F" w:rsidRDefault="00EF7170" w:rsidP="00EF7170">
      <w:pPr>
        <w:rPr>
          <w:rFonts w:ascii="Arial" w:hAnsi="Arial" w:cs="Arial"/>
          <w:b/>
          <w:caps/>
          <w:lang w:val="sv-SE"/>
        </w:rPr>
      </w:pPr>
    </w:p>
    <w:p w:rsidR="00214CE6" w:rsidRPr="00D1364F" w:rsidRDefault="00214CE6" w:rsidP="00214CE6">
      <w:pPr>
        <w:ind w:left="1530" w:hanging="1530"/>
        <w:rPr>
          <w:rFonts w:ascii="Arial" w:hAnsi="Arial" w:cs="Arial"/>
          <w:b/>
          <w:caps/>
          <w:lang w:val="sv-SE"/>
        </w:rPr>
      </w:pPr>
    </w:p>
    <w:p w:rsidR="00214CE6" w:rsidRPr="00D1364F" w:rsidRDefault="00214CE6" w:rsidP="00214CE6">
      <w:pPr>
        <w:ind w:left="1530" w:hanging="1530"/>
        <w:jc w:val="center"/>
        <w:rPr>
          <w:rFonts w:ascii="Arial" w:hAnsi="Arial" w:cs="Arial"/>
          <w:b/>
          <w:caps/>
          <w:lang w:val="sv-SE"/>
        </w:rPr>
      </w:pPr>
      <w:r w:rsidRPr="00D1364F">
        <w:rPr>
          <w:rFonts w:ascii="Arial" w:hAnsi="Arial" w:cs="Arial"/>
          <w:b/>
          <w:caps/>
          <w:lang w:val="sv-SE"/>
        </w:rPr>
        <w:t>Standar 5</w:t>
      </w:r>
    </w:p>
    <w:p w:rsidR="000A2A7D" w:rsidRPr="00D1364F" w:rsidRDefault="000A2A7D" w:rsidP="00214CE6">
      <w:pPr>
        <w:ind w:left="1530" w:hanging="1530"/>
        <w:jc w:val="center"/>
        <w:rPr>
          <w:rFonts w:ascii="Arial" w:hAnsi="Arial" w:cs="Arial"/>
          <w:b/>
          <w:caps/>
          <w:lang w:val="sv-SE"/>
        </w:rPr>
      </w:pPr>
      <w:r w:rsidRPr="00D1364F">
        <w:rPr>
          <w:rFonts w:ascii="Arial" w:hAnsi="Arial" w:cs="Arial"/>
          <w:b/>
          <w:caps/>
          <w:lang w:val="sv-SE"/>
        </w:rPr>
        <w:t>Kurikulum, Pembelajaran, dan Suasana Akademik</w:t>
      </w:r>
    </w:p>
    <w:p w:rsidR="00214CE6" w:rsidRPr="00D1364F"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trPr>
          <w:tblHeader/>
        </w:trPr>
        <w:tc>
          <w:tcPr>
            <w:tcW w:w="918" w:type="dxa"/>
            <w:tcBorders>
              <w:top w:val="single" w:sz="4" w:space="0" w:color="auto"/>
              <w:bottom w:val="double" w:sz="4" w:space="0" w:color="auto"/>
            </w:tcBorders>
            <w:shd w:val="clear" w:color="auto" w:fill="C0C0C0"/>
            <w:vAlign w:val="center"/>
          </w:tcPr>
          <w:p w:rsidR="000A2A7D" w:rsidRPr="00D1364F" w:rsidRDefault="000A2A7D"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D1364F" w:rsidRDefault="000A2A7D"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D1364F" w:rsidRDefault="000A2A7D" w:rsidP="00214CE6">
            <w:pPr>
              <w:jc w:val="center"/>
              <w:rPr>
                <w:rFonts w:ascii="Arial" w:hAnsi="Arial" w:cs="Arial"/>
                <w:b/>
              </w:rPr>
            </w:pPr>
            <w:r w:rsidRPr="00D1364F">
              <w:rPr>
                <w:rFonts w:ascii="Arial" w:hAnsi="Arial" w:cs="Arial"/>
                <w:b/>
              </w:rPr>
              <w:t>Panduan Pengisian</w:t>
            </w:r>
          </w:p>
        </w:tc>
      </w:tr>
      <w:tr w:rsidR="00D1364F" w:rsidRPr="00D1364F">
        <w:trPr>
          <w:tblHeader/>
        </w:trPr>
        <w:tc>
          <w:tcPr>
            <w:tcW w:w="918" w:type="dxa"/>
            <w:tcBorders>
              <w:top w:val="double" w:sz="4" w:space="0" w:color="auto"/>
              <w:bottom w:val="nil"/>
            </w:tcBorders>
            <w:shd w:val="clear" w:color="auto" w:fill="auto"/>
            <w:vAlign w:val="center"/>
          </w:tcPr>
          <w:p w:rsidR="000A2A7D" w:rsidRPr="00D1364F"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D1364F"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D1364F" w:rsidRDefault="000A2A7D" w:rsidP="00214CE6">
            <w:pPr>
              <w:jc w:val="center"/>
              <w:rPr>
                <w:rFonts w:ascii="Arial" w:hAnsi="Arial" w:cs="Arial"/>
                <w:b/>
                <w:sz w:val="6"/>
                <w:szCs w:val="6"/>
              </w:rPr>
            </w:pPr>
          </w:p>
        </w:tc>
      </w:tr>
      <w:tr w:rsidR="00D1364F" w:rsidRPr="00D1364F">
        <w:tc>
          <w:tcPr>
            <w:tcW w:w="918" w:type="dxa"/>
            <w:tcBorders>
              <w:bottom w:val="single" w:sz="4" w:space="0" w:color="auto"/>
            </w:tcBorders>
          </w:tcPr>
          <w:p w:rsidR="000A2A7D" w:rsidRPr="00D1364F" w:rsidRDefault="000A2A7D" w:rsidP="00214CE6">
            <w:pPr>
              <w:jc w:val="center"/>
              <w:rPr>
                <w:rFonts w:ascii="Arial" w:hAnsi="Arial" w:cs="Arial"/>
                <w:sz w:val="20"/>
                <w:szCs w:val="20"/>
              </w:rPr>
            </w:pPr>
            <w:r w:rsidRPr="00D1364F">
              <w:rPr>
                <w:rFonts w:ascii="Arial" w:hAnsi="Arial" w:cs="Arial"/>
                <w:sz w:val="20"/>
                <w:szCs w:val="20"/>
              </w:rPr>
              <w:t>5.1</w:t>
            </w:r>
          </w:p>
        </w:tc>
        <w:tc>
          <w:tcPr>
            <w:tcW w:w="1080" w:type="dxa"/>
          </w:tcPr>
          <w:p w:rsidR="000A2A7D" w:rsidRPr="00D1364F" w:rsidRDefault="000A2A7D" w:rsidP="00214CE6">
            <w:pPr>
              <w:jc w:val="center"/>
              <w:rPr>
                <w:rFonts w:ascii="Arial" w:hAnsi="Arial" w:cs="Arial"/>
                <w:sz w:val="20"/>
                <w:szCs w:val="20"/>
              </w:rPr>
            </w:pPr>
          </w:p>
        </w:tc>
        <w:tc>
          <w:tcPr>
            <w:tcW w:w="7020" w:type="dxa"/>
          </w:tcPr>
          <w:p w:rsidR="000A2A7D" w:rsidRPr="00D1364F" w:rsidRDefault="00F916F1" w:rsidP="00214CE6">
            <w:pPr>
              <w:jc w:val="both"/>
              <w:rPr>
                <w:rFonts w:ascii="Arial" w:hAnsi="Arial" w:cs="Arial"/>
                <w:sz w:val="20"/>
                <w:szCs w:val="20"/>
                <w:lang w:val="fi-FI"/>
              </w:rPr>
            </w:pPr>
            <w:r w:rsidRPr="00D1364F">
              <w:rPr>
                <w:rFonts w:ascii="Arial" w:hAnsi="Arial" w:cs="Arial"/>
                <w:sz w:val="20"/>
                <w:szCs w:val="20"/>
                <w:lang w:val="fi-FI"/>
              </w:rPr>
              <w:t xml:space="preserve">Jelaskan </w:t>
            </w:r>
            <w:r w:rsidR="000A2A7D" w:rsidRPr="00D1364F">
              <w:rPr>
                <w:rFonts w:ascii="Arial" w:hAnsi="Arial" w:cs="Arial"/>
                <w:sz w:val="20"/>
                <w:szCs w:val="20"/>
                <w:lang w:val="fi-FI"/>
              </w:rPr>
              <w:t>peran</w:t>
            </w:r>
            <w:r w:rsidR="00AC1A10" w:rsidRPr="00D1364F">
              <w:rPr>
                <w:rFonts w:ascii="Arial" w:hAnsi="Arial" w:cs="Arial"/>
                <w:sz w:val="20"/>
                <w:szCs w:val="20"/>
                <w:lang w:val="id-ID"/>
              </w:rPr>
              <w:t xml:space="preserve"> </w:t>
            </w:r>
            <w:r w:rsidR="009B7EB9" w:rsidRPr="00D1364F">
              <w:rPr>
                <w:rFonts w:ascii="Arial" w:hAnsi="Arial" w:cs="Arial"/>
                <w:sz w:val="20"/>
                <w:szCs w:val="20"/>
                <w:lang w:val="fi-FI"/>
              </w:rPr>
              <w:t>Fakultas</w:t>
            </w:r>
            <w:r w:rsidR="000A2A7D" w:rsidRPr="00D1364F">
              <w:rPr>
                <w:rFonts w:ascii="Arial" w:hAnsi="Arial" w:cs="Arial"/>
                <w:sz w:val="20"/>
                <w:szCs w:val="20"/>
                <w:lang w:val="fi-FI"/>
              </w:rPr>
              <w:t xml:space="preserve"> dalam penyusunan</w:t>
            </w:r>
            <w:r w:rsidR="0017116D" w:rsidRPr="00D1364F">
              <w:rPr>
                <w:rFonts w:ascii="Arial" w:hAnsi="Arial" w:cs="Arial"/>
                <w:sz w:val="20"/>
                <w:szCs w:val="20"/>
                <w:lang w:val="id-ID"/>
              </w:rPr>
              <w:t>,</w:t>
            </w:r>
            <w:r w:rsidR="000A2A7D" w:rsidRPr="00D1364F">
              <w:rPr>
                <w:rFonts w:ascii="Arial" w:hAnsi="Arial" w:cs="Arial"/>
                <w:sz w:val="20"/>
                <w:szCs w:val="20"/>
                <w:lang w:val="fi-FI"/>
              </w:rPr>
              <w:t xml:space="preserve"> pengembangan </w:t>
            </w:r>
            <w:r w:rsidR="0017116D" w:rsidRPr="00D1364F">
              <w:rPr>
                <w:rFonts w:ascii="Arial" w:hAnsi="Arial" w:cs="Arial"/>
                <w:sz w:val="20"/>
                <w:szCs w:val="20"/>
                <w:lang w:val="id-ID"/>
              </w:rPr>
              <w:t xml:space="preserve">dan implementasi </w:t>
            </w:r>
            <w:r w:rsidR="000A2A7D" w:rsidRPr="00D1364F">
              <w:rPr>
                <w:rFonts w:ascii="Arial" w:hAnsi="Arial" w:cs="Arial"/>
                <w:sz w:val="20"/>
                <w:szCs w:val="20"/>
                <w:lang w:val="fi-FI"/>
              </w:rPr>
              <w:t xml:space="preserve">kurikulum untuk </w:t>
            </w:r>
            <w:r w:rsidR="00E063F7" w:rsidRPr="00D1364F">
              <w:rPr>
                <w:rFonts w:ascii="Arial" w:hAnsi="Arial" w:cs="Arial"/>
                <w:sz w:val="20"/>
                <w:szCs w:val="20"/>
                <w:lang w:val="fi-FI"/>
              </w:rPr>
              <w:t xml:space="preserve">program </w:t>
            </w:r>
            <w:r w:rsidR="00A471AC" w:rsidRPr="00D1364F">
              <w:rPr>
                <w:rFonts w:ascii="Arial" w:hAnsi="Arial" w:cs="Arial"/>
                <w:sz w:val="20"/>
                <w:szCs w:val="20"/>
                <w:lang w:val="fi-FI"/>
              </w:rPr>
              <w:t>Pendidikan</w:t>
            </w:r>
            <w:r w:rsidR="00E063F7" w:rsidRPr="00D1364F">
              <w:rPr>
                <w:rFonts w:ascii="Arial" w:hAnsi="Arial" w:cs="Arial"/>
                <w:sz w:val="20"/>
                <w:szCs w:val="20"/>
                <w:lang w:val="fi-FI"/>
              </w:rPr>
              <w:t xml:space="preserve"> </w:t>
            </w:r>
            <w:r w:rsidR="00970C86" w:rsidRPr="00D1364F">
              <w:rPr>
                <w:rFonts w:ascii="Arial" w:hAnsi="Arial" w:cs="Arial"/>
                <w:sz w:val="20"/>
                <w:szCs w:val="20"/>
                <w:lang w:val="fi-FI"/>
              </w:rPr>
              <w:t xml:space="preserve">Dokter Spesialis </w:t>
            </w:r>
            <w:r w:rsidR="000F000A" w:rsidRPr="00D1364F">
              <w:rPr>
                <w:rFonts w:ascii="Arial" w:hAnsi="Arial" w:cs="Arial"/>
                <w:sz w:val="20"/>
                <w:szCs w:val="20"/>
                <w:lang w:val="fi-FI"/>
              </w:rPr>
              <w:t>Ilmu Bedah</w:t>
            </w:r>
            <w:r w:rsidR="00970C86" w:rsidRPr="00D1364F">
              <w:rPr>
                <w:rFonts w:ascii="Arial" w:hAnsi="Arial" w:cs="Arial"/>
                <w:sz w:val="20"/>
                <w:szCs w:val="20"/>
                <w:lang w:val="fi-FI"/>
              </w:rPr>
              <w:t xml:space="preserve"> </w:t>
            </w:r>
            <w:r w:rsidR="0061261F" w:rsidRPr="00D1364F">
              <w:rPr>
                <w:rFonts w:ascii="Arial" w:hAnsi="Arial" w:cs="Arial"/>
                <w:sz w:val="20"/>
                <w:szCs w:val="20"/>
                <w:lang w:val="fi-FI"/>
              </w:rPr>
              <w:t xml:space="preserve">  </w:t>
            </w:r>
            <w:r w:rsidR="000A2A7D" w:rsidRPr="00D1364F">
              <w:rPr>
                <w:rFonts w:ascii="Arial" w:hAnsi="Arial" w:cs="Arial"/>
                <w:sz w:val="20"/>
                <w:szCs w:val="20"/>
                <w:lang w:val="fi-FI"/>
              </w:rPr>
              <w:t>yang dikelola.</w:t>
            </w:r>
          </w:p>
          <w:p w:rsidR="000A2A7D" w:rsidRPr="00D1364F" w:rsidRDefault="000A2A7D" w:rsidP="00214CE6">
            <w:pPr>
              <w:ind w:firstLine="18"/>
              <w:jc w:val="both"/>
              <w:rPr>
                <w:rFonts w:ascii="Arial" w:hAnsi="Arial" w:cs="Arial"/>
                <w:b/>
                <w:lang w:val="nb-NO"/>
              </w:rPr>
            </w:pPr>
          </w:p>
          <w:p w:rsidR="000A2A7D" w:rsidRPr="00D1364F" w:rsidRDefault="000A2A7D" w:rsidP="00214CE6">
            <w:pPr>
              <w:ind w:firstLine="18"/>
              <w:jc w:val="both"/>
              <w:rPr>
                <w:rFonts w:ascii="Arial" w:hAnsi="Arial" w:cs="Arial"/>
                <w:sz w:val="20"/>
                <w:szCs w:val="20"/>
                <w:lang w:val="nb-NO"/>
              </w:rPr>
            </w:pPr>
            <w:r w:rsidRPr="00D1364F">
              <w:rPr>
                <w:rFonts w:ascii="Arial" w:hAnsi="Arial" w:cs="Arial"/>
                <w:sz w:val="20"/>
                <w:szCs w:val="20"/>
                <w:lang w:val="nb-NO"/>
              </w:rPr>
              <w:t>Bentuk dukungan</w:t>
            </w:r>
            <w:r w:rsidR="00E33479" w:rsidRPr="00D1364F">
              <w:rPr>
                <w:rFonts w:ascii="Arial" w:hAnsi="Arial" w:cs="Arial"/>
                <w:sz w:val="20"/>
                <w:szCs w:val="20"/>
                <w:lang w:val="nb-NO"/>
              </w:rPr>
              <w:t xml:space="preserve"> </w:t>
            </w:r>
            <w:r w:rsidR="009B7EB9" w:rsidRPr="00D1364F">
              <w:rPr>
                <w:rFonts w:ascii="Arial" w:hAnsi="Arial" w:cs="Arial"/>
                <w:sz w:val="20"/>
                <w:szCs w:val="20"/>
                <w:lang w:val="nb-NO"/>
              </w:rPr>
              <w:t>Fakultas</w:t>
            </w:r>
            <w:r w:rsidRPr="00D1364F">
              <w:rPr>
                <w:rFonts w:ascii="Arial" w:hAnsi="Arial" w:cs="Arial"/>
                <w:sz w:val="20"/>
                <w:szCs w:val="20"/>
                <w:lang w:val="nb-NO"/>
              </w:rPr>
              <w:t xml:space="preserve"> dalam </w:t>
            </w:r>
            <w:r w:rsidRPr="00D1364F">
              <w:rPr>
                <w:rFonts w:ascii="Arial" w:hAnsi="Arial" w:cs="Arial"/>
                <w:sz w:val="20"/>
                <w:szCs w:val="20"/>
                <w:lang w:val="fi-FI"/>
              </w:rPr>
              <w:t xml:space="preserve">penyusunan, </w:t>
            </w:r>
            <w:r w:rsidR="0017116D" w:rsidRPr="00D1364F">
              <w:rPr>
                <w:rFonts w:ascii="Arial" w:hAnsi="Arial" w:cs="Arial"/>
                <w:sz w:val="20"/>
                <w:szCs w:val="20"/>
                <w:lang w:val="fi-FI"/>
              </w:rPr>
              <w:t>pengembangan dan implementasi</w:t>
            </w:r>
            <w:r w:rsidR="0017116D" w:rsidRPr="00D1364F">
              <w:rPr>
                <w:rFonts w:ascii="Arial" w:hAnsi="Arial" w:cs="Arial"/>
                <w:sz w:val="20"/>
                <w:szCs w:val="20"/>
                <w:lang w:val="id-ID"/>
              </w:rPr>
              <w:t xml:space="preserve"> </w:t>
            </w:r>
            <w:r w:rsidRPr="00D1364F">
              <w:rPr>
                <w:rFonts w:ascii="Arial" w:hAnsi="Arial" w:cs="Arial"/>
                <w:sz w:val="20"/>
                <w:szCs w:val="20"/>
                <w:lang w:val="fi-FI"/>
              </w:rPr>
              <w:t>kurikulum antara lain dalam bentuk penyediaan fasilitas, pengorganisasian kegiatan, serta bantuan pendanaan.</w:t>
            </w:r>
          </w:p>
        </w:tc>
      </w:tr>
      <w:tr w:rsidR="00D1364F" w:rsidRPr="00D1364F" w:rsidTr="00F916F1">
        <w:tc>
          <w:tcPr>
            <w:tcW w:w="918" w:type="dxa"/>
            <w:tcBorders>
              <w:bottom w:val="single" w:sz="4" w:space="0" w:color="auto"/>
            </w:tcBorders>
          </w:tcPr>
          <w:p w:rsidR="000A2A7D" w:rsidRPr="00D1364F" w:rsidRDefault="000A2A7D" w:rsidP="00214CE6">
            <w:pPr>
              <w:jc w:val="center"/>
              <w:rPr>
                <w:rFonts w:ascii="Arial" w:hAnsi="Arial" w:cs="Arial"/>
                <w:sz w:val="20"/>
                <w:szCs w:val="20"/>
              </w:rPr>
            </w:pPr>
            <w:r w:rsidRPr="00D1364F">
              <w:rPr>
                <w:rFonts w:ascii="Arial" w:hAnsi="Arial" w:cs="Arial"/>
                <w:sz w:val="20"/>
                <w:szCs w:val="20"/>
              </w:rPr>
              <w:t>5.2</w:t>
            </w:r>
          </w:p>
        </w:tc>
        <w:tc>
          <w:tcPr>
            <w:tcW w:w="1080" w:type="dxa"/>
            <w:tcBorders>
              <w:bottom w:val="single" w:sz="4" w:space="0" w:color="auto"/>
            </w:tcBorders>
          </w:tcPr>
          <w:p w:rsidR="000A2A7D" w:rsidRPr="00D1364F" w:rsidRDefault="000A2A7D" w:rsidP="00214CE6">
            <w:pPr>
              <w:jc w:val="center"/>
              <w:rPr>
                <w:rFonts w:ascii="Arial" w:hAnsi="Arial" w:cs="Arial"/>
                <w:sz w:val="20"/>
                <w:szCs w:val="20"/>
              </w:rPr>
            </w:pPr>
          </w:p>
        </w:tc>
        <w:tc>
          <w:tcPr>
            <w:tcW w:w="7020" w:type="dxa"/>
          </w:tcPr>
          <w:p w:rsidR="000A2A7D" w:rsidRPr="00D1364F" w:rsidRDefault="00F916F1" w:rsidP="00214CE6">
            <w:pPr>
              <w:rPr>
                <w:rFonts w:ascii="Arial" w:hAnsi="Arial" w:cs="Arial"/>
                <w:sz w:val="20"/>
                <w:szCs w:val="20"/>
                <w:lang w:val="fi-FI"/>
              </w:rPr>
            </w:pPr>
            <w:r w:rsidRPr="00D1364F">
              <w:rPr>
                <w:rFonts w:ascii="Arial" w:hAnsi="Arial" w:cs="Arial"/>
                <w:sz w:val="20"/>
                <w:szCs w:val="20"/>
                <w:lang w:val="fi-FI"/>
              </w:rPr>
              <w:t>Jelaskan</w:t>
            </w:r>
            <w:r w:rsidR="000A2A7D" w:rsidRPr="00D1364F">
              <w:rPr>
                <w:rFonts w:ascii="Arial" w:hAnsi="Arial" w:cs="Arial"/>
                <w:sz w:val="20"/>
                <w:szCs w:val="20"/>
                <w:lang w:val="fi-FI"/>
              </w:rPr>
              <w:t xml:space="preserve"> peran</w:t>
            </w:r>
            <w:r w:rsidR="00AC1A10" w:rsidRPr="00D1364F">
              <w:rPr>
                <w:rFonts w:ascii="Arial" w:hAnsi="Arial" w:cs="Arial"/>
                <w:sz w:val="20"/>
                <w:szCs w:val="20"/>
                <w:lang w:val="id-ID"/>
              </w:rPr>
              <w:t xml:space="preserve"> </w:t>
            </w:r>
            <w:r w:rsidR="00AC1A10" w:rsidRPr="00D1364F">
              <w:rPr>
                <w:rFonts w:ascii="Arial" w:hAnsi="Arial" w:cs="Arial"/>
                <w:sz w:val="20"/>
                <w:szCs w:val="20"/>
                <w:lang w:val="fi-FI"/>
              </w:rPr>
              <w:t xml:space="preserve">unit </w:t>
            </w:r>
            <w:r w:rsidR="009B7EB9" w:rsidRPr="00D1364F">
              <w:rPr>
                <w:rFonts w:ascii="Arial" w:hAnsi="Arial" w:cs="Arial"/>
                <w:sz w:val="20"/>
                <w:szCs w:val="20"/>
                <w:lang w:val="fi-FI"/>
              </w:rPr>
              <w:t>fakultas</w:t>
            </w:r>
            <w:r w:rsidR="000A2A7D" w:rsidRPr="00D1364F">
              <w:rPr>
                <w:rFonts w:ascii="Arial" w:hAnsi="Arial" w:cs="Arial"/>
                <w:sz w:val="20"/>
                <w:szCs w:val="20"/>
                <w:lang w:val="fi-FI"/>
              </w:rPr>
              <w:t xml:space="preserve"> dalam memonitor dan mengevaluasi proses pembelajaran.</w:t>
            </w:r>
          </w:p>
        </w:tc>
      </w:tr>
      <w:tr w:rsidR="00D1364F" w:rsidRPr="00D1364F" w:rsidTr="00F916F1">
        <w:tc>
          <w:tcPr>
            <w:tcW w:w="918" w:type="dxa"/>
            <w:tcBorders>
              <w:top w:val="single" w:sz="4" w:space="0" w:color="auto"/>
              <w:bottom w:val="single" w:sz="4" w:space="0" w:color="auto"/>
            </w:tcBorders>
          </w:tcPr>
          <w:p w:rsidR="000A2A7D" w:rsidRPr="00D1364F" w:rsidRDefault="000A2A7D" w:rsidP="00214CE6">
            <w:pPr>
              <w:jc w:val="center"/>
              <w:rPr>
                <w:rFonts w:ascii="Arial" w:hAnsi="Arial" w:cs="Arial"/>
                <w:sz w:val="20"/>
                <w:szCs w:val="20"/>
              </w:rPr>
            </w:pPr>
            <w:r w:rsidRPr="00D1364F">
              <w:rPr>
                <w:rFonts w:ascii="Arial" w:hAnsi="Arial" w:cs="Arial"/>
                <w:sz w:val="20"/>
                <w:szCs w:val="20"/>
              </w:rPr>
              <w:t>5.3</w:t>
            </w:r>
          </w:p>
        </w:tc>
        <w:tc>
          <w:tcPr>
            <w:tcW w:w="1080" w:type="dxa"/>
            <w:tcBorders>
              <w:top w:val="single" w:sz="4" w:space="0" w:color="auto"/>
            </w:tcBorders>
          </w:tcPr>
          <w:p w:rsidR="000A2A7D" w:rsidRPr="00D1364F" w:rsidRDefault="000A2A7D" w:rsidP="00214CE6">
            <w:pPr>
              <w:jc w:val="center"/>
              <w:rPr>
                <w:rFonts w:ascii="Arial" w:hAnsi="Arial" w:cs="Arial"/>
                <w:sz w:val="20"/>
                <w:szCs w:val="20"/>
              </w:rPr>
            </w:pPr>
          </w:p>
        </w:tc>
        <w:tc>
          <w:tcPr>
            <w:tcW w:w="7020" w:type="dxa"/>
          </w:tcPr>
          <w:p w:rsidR="000A2A7D" w:rsidRPr="00D1364F" w:rsidRDefault="00F916F1" w:rsidP="00214CE6">
            <w:pPr>
              <w:rPr>
                <w:rFonts w:ascii="Arial" w:hAnsi="Arial" w:cs="Arial"/>
                <w:sz w:val="20"/>
                <w:szCs w:val="20"/>
                <w:lang w:val="fi-FI"/>
              </w:rPr>
            </w:pPr>
            <w:r w:rsidRPr="00D1364F">
              <w:rPr>
                <w:rFonts w:ascii="Arial" w:hAnsi="Arial" w:cs="Arial"/>
                <w:sz w:val="20"/>
                <w:szCs w:val="20"/>
                <w:lang w:val="fi-FI"/>
              </w:rPr>
              <w:t>Jelaskan</w:t>
            </w:r>
            <w:r w:rsidR="000A2A7D" w:rsidRPr="00D1364F">
              <w:rPr>
                <w:rFonts w:ascii="Arial" w:hAnsi="Arial" w:cs="Arial"/>
                <w:sz w:val="20"/>
                <w:szCs w:val="20"/>
                <w:lang w:val="fi-FI"/>
              </w:rPr>
              <w:t xml:space="preserve"> peran</w:t>
            </w:r>
            <w:r w:rsidR="00AC1A10" w:rsidRPr="00D1364F">
              <w:rPr>
                <w:rFonts w:ascii="Arial" w:hAnsi="Arial" w:cs="Arial"/>
                <w:sz w:val="20"/>
                <w:szCs w:val="20"/>
                <w:lang w:val="id-ID"/>
              </w:rPr>
              <w:t xml:space="preserve"> </w:t>
            </w:r>
            <w:r w:rsidR="009B7EB9" w:rsidRPr="00D1364F">
              <w:rPr>
                <w:rFonts w:ascii="Arial" w:hAnsi="Arial" w:cs="Arial"/>
                <w:sz w:val="20"/>
                <w:szCs w:val="20"/>
                <w:lang w:val="fi-FI"/>
              </w:rPr>
              <w:t>Fakultas</w:t>
            </w:r>
            <w:r w:rsidR="000A2A7D" w:rsidRPr="00D1364F">
              <w:rPr>
                <w:rFonts w:ascii="Arial" w:hAnsi="Arial" w:cs="Arial"/>
                <w:sz w:val="20"/>
                <w:szCs w:val="20"/>
                <w:lang w:val="fi-FI"/>
              </w:rPr>
              <w:t xml:space="preserve"> dalam </w:t>
            </w:r>
            <w:r w:rsidR="00E11D1E" w:rsidRPr="00D1364F">
              <w:rPr>
                <w:rFonts w:ascii="Arial" w:hAnsi="Arial" w:cs="Arial"/>
                <w:sz w:val="20"/>
                <w:szCs w:val="20"/>
                <w:lang w:val="id-ID"/>
              </w:rPr>
              <w:t xml:space="preserve">menciptakan </w:t>
            </w:r>
            <w:r w:rsidR="000A2A7D" w:rsidRPr="00D1364F">
              <w:rPr>
                <w:rFonts w:ascii="Arial" w:hAnsi="Arial" w:cs="Arial"/>
                <w:sz w:val="20"/>
                <w:szCs w:val="20"/>
                <w:lang w:val="fi-FI"/>
              </w:rPr>
              <w:t>suasana akademik yang kondusif.</w:t>
            </w:r>
          </w:p>
          <w:p w:rsidR="000A2A7D" w:rsidRPr="00D1364F" w:rsidRDefault="000A2A7D" w:rsidP="00214CE6">
            <w:pPr>
              <w:jc w:val="both"/>
              <w:rPr>
                <w:rFonts w:ascii="Arial" w:hAnsi="Arial" w:cs="Arial"/>
                <w:sz w:val="20"/>
                <w:szCs w:val="20"/>
                <w:lang w:val="nb-NO"/>
              </w:rPr>
            </w:pPr>
          </w:p>
          <w:p w:rsidR="000A2A7D" w:rsidRPr="00D1364F" w:rsidRDefault="000A2A7D" w:rsidP="00214CE6">
            <w:pPr>
              <w:jc w:val="both"/>
              <w:rPr>
                <w:rFonts w:ascii="Arial" w:hAnsi="Arial" w:cs="Arial"/>
                <w:sz w:val="20"/>
                <w:szCs w:val="20"/>
                <w:lang w:val="nb-NO"/>
              </w:rPr>
            </w:pPr>
            <w:r w:rsidRPr="00D1364F">
              <w:rPr>
                <w:rFonts w:ascii="Arial" w:hAnsi="Arial" w:cs="Arial"/>
                <w:sz w:val="20"/>
                <w:szCs w:val="20"/>
                <w:lang w:val="nb-NO"/>
              </w:rPr>
              <w:t>Suasana akademik yang kondusif adalah iklim yang mendorong interaksi positif antara dosen dan dosen, dosen-</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serta </w:t>
            </w:r>
            <w:r w:rsidR="00E063F7" w:rsidRPr="00D1364F">
              <w:rPr>
                <w:rFonts w:ascii="Arial" w:hAnsi="Arial" w:cs="Arial"/>
                <w:sz w:val="20"/>
                <w:szCs w:val="20"/>
                <w:lang w:val="nb-NO"/>
              </w:rPr>
              <w:t>peserta didik</w:t>
            </w:r>
            <w:r w:rsidRPr="00D1364F">
              <w:rPr>
                <w:rFonts w:ascii="Arial" w:hAnsi="Arial" w:cs="Arial"/>
                <w:sz w:val="20"/>
                <w:szCs w:val="20"/>
                <w:lang w:val="nb-NO"/>
              </w:rPr>
              <w:t>-</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w:t>
            </w:r>
          </w:p>
          <w:p w:rsidR="000A2A7D" w:rsidRPr="00D1364F" w:rsidRDefault="000A2A7D" w:rsidP="00214CE6">
            <w:pPr>
              <w:jc w:val="both"/>
              <w:rPr>
                <w:rFonts w:ascii="Arial" w:hAnsi="Arial" w:cs="Arial"/>
                <w:sz w:val="20"/>
                <w:szCs w:val="20"/>
                <w:lang w:val="nb-NO"/>
              </w:rPr>
            </w:pPr>
          </w:p>
          <w:p w:rsidR="000A2A7D" w:rsidRPr="00D1364F" w:rsidRDefault="00E33479" w:rsidP="00214CE6">
            <w:pPr>
              <w:jc w:val="both"/>
              <w:rPr>
                <w:rFonts w:ascii="Arial" w:hAnsi="Arial" w:cs="Arial"/>
                <w:sz w:val="20"/>
                <w:szCs w:val="20"/>
                <w:lang w:val="nb-NO"/>
              </w:rPr>
            </w:pPr>
            <w:r w:rsidRPr="00D1364F">
              <w:rPr>
                <w:rFonts w:ascii="Arial" w:hAnsi="Arial" w:cs="Arial"/>
                <w:sz w:val="20"/>
                <w:szCs w:val="20"/>
                <w:lang w:val="nb-NO"/>
              </w:rPr>
              <w:t>Uraikan keempat</w:t>
            </w:r>
            <w:r w:rsidR="000A2A7D" w:rsidRPr="00D1364F">
              <w:rPr>
                <w:rFonts w:ascii="Arial" w:hAnsi="Arial" w:cs="Arial"/>
                <w:sz w:val="20"/>
                <w:szCs w:val="20"/>
                <w:lang w:val="nb-NO"/>
              </w:rPr>
              <w:t xml:space="preserve"> hal berikut:</w:t>
            </w:r>
          </w:p>
          <w:p w:rsidR="00EF3789" w:rsidRPr="00D1364F" w:rsidRDefault="00EF3789" w:rsidP="00214CE6">
            <w:pPr>
              <w:ind w:left="252" w:hanging="270"/>
              <w:rPr>
                <w:rFonts w:ascii="Arial" w:hAnsi="Arial" w:cs="Arial"/>
                <w:b/>
                <w:sz w:val="20"/>
                <w:szCs w:val="20"/>
                <w:lang w:val="nb-NO"/>
              </w:rPr>
            </w:pPr>
            <w:r w:rsidRPr="00D1364F">
              <w:rPr>
                <w:rFonts w:ascii="Arial" w:hAnsi="Arial" w:cs="Arial"/>
                <w:sz w:val="20"/>
                <w:szCs w:val="20"/>
                <w:lang w:val="nb-NO"/>
              </w:rPr>
              <w:t>(1) kebijaka</w:t>
            </w:r>
            <w:r w:rsidR="00E33479" w:rsidRPr="00D1364F">
              <w:rPr>
                <w:rFonts w:ascii="Arial" w:hAnsi="Arial" w:cs="Arial"/>
                <w:sz w:val="20"/>
                <w:szCs w:val="20"/>
                <w:lang w:val="nb-NO"/>
              </w:rPr>
              <w:t>n tentang suasana akademik</w:t>
            </w:r>
            <w:r w:rsidRPr="00D1364F">
              <w:rPr>
                <w:rFonts w:ascii="Arial" w:hAnsi="Arial" w:cs="Arial"/>
                <w:sz w:val="20"/>
                <w:szCs w:val="20"/>
                <w:lang w:val="nb-NO"/>
              </w:rPr>
              <w:t xml:space="preserve">, </w:t>
            </w:r>
          </w:p>
          <w:p w:rsidR="00EF3789" w:rsidRPr="00D1364F" w:rsidRDefault="00EF3789" w:rsidP="00214CE6">
            <w:pPr>
              <w:ind w:left="252" w:hanging="270"/>
              <w:rPr>
                <w:rFonts w:ascii="Arial" w:hAnsi="Arial" w:cs="Arial"/>
                <w:b/>
                <w:sz w:val="20"/>
                <w:szCs w:val="20"/>
                <w:lang w:val="nb-NO"/>
              </w:rPr>
            </w:pPr>
            <w:r w:rsidRPr="00D1364F">
              <w:rPr>
                <w:rFonts w:ascii="Arial" w:hAnsi="Arial" w:cs="Arial"/>
                <w:sz w:val="20"/>
                <w:szCs w:val="20"/>
                <w:lang w:val="nb-NO"/>
              </w:rPr>
              <w:t>(2) menyediakan sarana dan prasarana</w:t>
            </w:r>
            <w:r w:rsidR="00E33479" w:rsidRPr="00D1364F">
              <w:rPr>
                <w:rFonts w:ascii="Arial" w:hAnsi="Arial" w:cs="Arial"/>
                <w:sz w:val="20"/>
                <w:szCs w:val="20"/>
                <w:lang w:val="nb-NO"/>
              </w:rPr>
              <w:t>,</w:t>
            </w:r>
            <w:r w:rsidRPr="00D1364F">
              <w:rPr>
                <w:rFonts w:ascii="Arial" w:hAnsi="Arial" w:cs="Arial"/>
                <w:sz w:val="20"/>
                <w:szCs w:val="20"/>
                <w:lang w:val="nb-NO"/>
              </w:rPr>
              <w:t xml:space="preserve"> </w:t>
            </w:r>
          </w:p>
          <w:p w:rsidR="00EF3789" w:rsidRPr="00D1364F" w:rsidRDefault="00EF3789" w:rsidP="00214CE6">
            <w:pPr>
              <w:ind w:left="252" w:hanging="270"/>
              <w:rPr>
                <w:rFonts w:ascii="Arial" w:hAnsi="Arial" w:cs="Arial"/>
                <w:b/>
                <w:sz w:val="20"/>
                <w:szCs w:val="20"/>
                <w:lang w:val="nb-NO"/>
              </w:rPr>
            </w:pPr>
            <w:r w:rsidRPr="00D1364F">
              <w:rPr>
                <w:rFonts w:ascii="Arial" w:hAnsi="Arial" w:cs="Arial"/>
                <w:sz w:val="20"/>
                <w:szCs w:val="20"/>
                <w:lang w:val="nb-NO"/>
              </w:rPr>
              <w:t>(3) dukungan dana</w:t>
            </w:r>
            <w:r w:rsidR="00E33479" w:rsidRPr="00D1364F">
              <w:rPr>
                <w:rFonts w:ascii="Arial" w:hAnsi="Arial" w:cs="Arial"/>
                <w:sz w:val="20"/>
                <w:szCs w:val="20"/>
                <w:lang w:val="nb-NO"/>
              </w:rPr>
              <w:t>,</w:t>
            </w:r>
          </w:p>
          <w:p w:rsidR="00EF3789" w:rsidRPr="00D1364F" w:rsidRDefault="00EF3789" w:rsidP="00214CE6">
            <w:pPr>
              <w:ind w:left="252" w:hanging="270"/>
              <w:rPr>
                <w:rFonts w:ascii="Arial" w:hAnsi="Arial" w:cs="Arial"/>
                <w:b/>
                <w:sz w:val="20"/>
                <w:szCs w:val="20"/>
                <w:lang w:val="nb-NO"/>
              </w:rPr>
            </w:pPr>
            <w:r w:rsidRPr="00D1364F">
              <w:rPr>
                <w:rFonts w:ascii="Arial" w:hAnsi="Arial" w:cs="Arial"/>
                <w:sz w:val="20"/>
                <w:szCs w:val="20"/>
                <w:lang w:val="nb-NO"/>
              </w:rPr>
              <w:t xml:space="preserve">(4) kegiatan akademik di dalam dan di luar kelas yang mendorong interaksi akademik antara dosen dan </w:t>
            </w:r>
            <w:r w:rsidR="00E063F7" w:rsidRPr="00D1364F">
              <w:rPr>
                <w:rFonts w:ascii="Arial" w:hAnsi="Arial" w:cs="Arial"/>
                <w:sz w:val="20"/>
                <w:szCs w:val="20"/>
                <w:lang w:val="nb-NO"/>
              </w:rPr>
              <w:t>peserta didik</w:t>
            </w:r>
            <w:r w:rsidRPr="00D1364F">
              <w:rPr>
                <w:rFonts w:ascii="Arial" w:hAnsi="Arial" w:cs="Arial"/>
                <w:sz w:val="20"/>
                <w:szCs w:val="20"/>
                <w:lang w:val="nb-NO"/>
              </w:rPr>
              <w:t xml:space="preserve"> untuk pengembangan  perilaku kecendekiawanan.</w:t>
            </w:r>
          </w:p>
          <w:p w:rsidR="000A2A7D" w:rsidRPr="00D1364F" w:rsidRDefault="000A2A7D" w:rsidP="00214CE6">
            <w:pPr>
              <w:jc w:val="both"/>
              <w:rPr>
                <w:rFonts w:ascii="Arial" w:hAnsi="Arial" w:cs="Arial"/>
                <w:sz w:val="20"/>
                <w:szCs w:val="20"/>
                <w:lang w:val="nb-NO"/>
              </w:rPr>
            </w:pPr>
            <w:r w:rsidRPr="00D1364F">
              <w:rPr>
                <w:rFonts w:ascii="Arial" w:hAnsi="Arial" w:cs="Arial"/>
                <w:sz w:val="20"/>
                <w:szCs w:val="20"/>
                <w:lang w:val="nb-NO"/>
              </w:rPr>
              <w:t xml:space="preserve"> </w:t>
            </w:r>
          </w:p>
        </w:tc>
      </w:tr>
    </w:tbl>
    <w:p w:rsidR="00540D1F" w:rsidRPr="00D1364F" w:rsidRDefault="00540D1F" w:rsidP="00214CE6">
      <w:pPr>
        <w:jc w:val="both"/>
        <w:rPr>
          <w:rFonts w:ascii="Arial" w:hAnsi="Arial" w:cs="Arial"/>
          <w:lang w:val="sv-SE"/>
        </w:rPr>
      </w:pPr>
    </w:p>
    <w:p w:rsidR="00540D1F" w:rsidRPr="00D1364F" w:rsidRDefault="00540D1F" w:rsidP="00214CE6">
      <w:pPr>
        <w:jc w:val="both"/>
        <w:rPr>
          <w:rFonts w:ascii="Arial" w:hAnsi="Arial" w:cs="Arial"/>
          <w:lang w:val="sv-SE"/>
        </w:rPr>
      </w:pPr>
    </w:p>
    <w:p w:rsidR="0018024D" w:rsidRPr="00D1364F" w:rsidRDefault="0018024D" w:rsidP="00214CE6">
      <w:pPr>
        <w:rPr>
          <w:rFonts w:ascii="Arial" w:hAnsi="Arial" w:cs="Arial"/>
          <w:b/>
          <w:caps/>
          <w:lang w:val="nb-NO"/>
        </w:rPr>
      </w:pPr>
      <w:r w:rsidRPr="00D1364F">
        <w:rPr>
          <w:rFonts w:ascii="Arial" w:hAnsi="Arial" w:cs="Arial"/>
          <w:b/>
          <w:caps/>
          <w:lang w:val="nb-NO"/>
        </w:rPr>
        <w:br w:type="page"/>
      </w:r>
    </w:p>
    <w:p w:rsidR="00214CE6" w:rsidRPr="00D1364F" w:rsidRDefault="00214CE6" w:rsidP="00214CE6">
      <w:pPr>
        <w:ind w:left="1620" w:hanging="1620"/>
        <w:jc w:val="center"/>
        <w:rPr>
          <w:rFonts w:ascii="Arial" w:hAnsi="Arial" w:cs="Arial"/>
          <w:b/>
          <w:caps/>
          <w:lang w:val="nb-NO"/>
        </w:rPr>
      </w:pPr>
      <w:r w:rsidRPr="00D1364F">
        <w:rPr>
          <w:rFonts w:ascii="Arial" w:hAnsi="Arial" w:cs="Arial"/>
          <w:b/>
          <w:caps/>
          <w:lang w:val="nb-NO"/>
        </w:rPr>
        <w:lastRenderedPageBreak/>
        <w:t>Standar 6</w:t>
      </w:r>
    </w:p>
    <w:p w:rsidR="0080065A" w:rsidRPr="00D1364F" w:rsidRDefault="0080065A" w:rsidP="00214CE6">
      <w:pPr>
        <w:ind w:left="1620" w:hanging="1620"/>
        <w:jc w:val="center"/>
        <w:rPr>
          <w:rFonts w:ascii="Arial" w:hAnsi="Arial" w:cs="Arial"/>
          <w:b/>
          <w:caps/>
          <w:lang w:val="nb-NO"/>
        </w:rPr>
      </w:pPr>
      <w:r w:rsidRPr="00D1364F">
        <w:rPr>
          <w:rFonts w:ascii="Arial" w:hAnsi="Arial" w:cs="Arial"/>
          <w:b/>
          <w:caps/>
          <w:lang w:val="nb-NO"/>
        </w:rPr>
        <w:t>PeMBIAYAAN, Prasarana, Sarana, DAN SISTEM INFORMASI</w:t>
      </w:r>
    </w:p>
    <w:p w:rsidR="00214CE6" w:rsidRPr="00D1364F"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trPr>
          <w:tblHeader/>
        </w:trPr>
        <w:tc>
          <w:tcPr>
            <w:tcW w:w="918" w:type="dxa"/>
            <w:tcBorders>
              <w:top w:val="single" w:sz="4" w:space="0" w:color="auto"/>
              <w:bottom w:val="double" w:sz="4" w:space="0" w:color="auto"/>
            </w:tcBorders>
            <w:shd w:val="clear" w:color="auto" w:fill="C0C0C0"/>
            <w:vAlign w:val="center"/>
          </w:tcPr>
          <w:p w:rsidR="0080065A" w:rsidRPr="00D1364F" w:rsidRDefault="0080065A"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D1364F" w:rsidRDefault="0080065A"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D1364F" w:rsidRDefault="0080065A" w:rsidP="00214CE6">
            <w:pPr>
              <w:jc w:val="center"/>
              <w:rPr>
                <w:rFonts w:ascii="Arial" w:hAnsi="Arial" w:cs="Arial"/>
                <w:b/>
              </w:rPr>
            </w:pPr>
            <w:r w:rsidRPr="00D1364F">
              <w:rPr>
                <w:rFonts w:ascii="Arial" w:hAnsi="Arial" w:cs="Arial"/>
                <w:b/>
              </w:rPr>
              <w:t>Panduan Pengisian</w:t>
            </w:r>
          </w:p>
        </w:tc>
      </w:tr>
      <w:tr w:rsidR="00D1364F" w:rsidRPr="00D1364F">
        <w:trPr>
          <w:tblHeader/>
        </w:trPr>
        <w:tc>
          <w:tcPr>
            <w:tcW w:w="918" w:type="dxa"/>
            <w:tcBorders>
              <w:top w:val="double" w:sz="4" w:space="0" w:color="auto"/>
              <w:bottom w:val="single" w:sz="4" w:space="0" w:color="auto"/>
            </w:tcBorders>
            <w:shd w:val="clear" w:color="auto" w:fill="auto"/>
            <w:vAlign w:val="center"/>
          </w:tcPr>
          <w:p w:rsidR="0080065A" w:rsidRPr="00D1364F"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D1364F"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D1364F" w:rsidRDefault="0080065A" w:rsidP="00214CE6">
            <w:pPr>
              <w:jc w:val="center"/>
              <w:rPr>
                <w:rFonts w:ascii="Arial" w:hAnsi="Arial" w:cs="Arial"/>
                <w:b/>
                <w:sz w:val="6"/>
                <w:szCs w:val="6"/>
              </w:rPr>
            </w:pPr>
          </w:p>
        </w:tc>
      </w:tr>
      <w:tr w:rsidR="00D1364F" w:rsidRPr="00D1364F">
        <w:tc>
          <w:tcPr>
            <w:tcW w:w="918" w:type="dxa"/>
            <w:tcBorders>
              <w:bottom w:val="single" w:sz="4" w:space="0" w:color="auto"/>
            </w:tcBorders>
          </w:tcPr>
          <w:p w:rsidR="0080065A" w:rsidRPr="00D1364F" w:rsidRDefault="0080065A" w:rsidP="00214CE6">
            <w:pPr>
              <w:jc w:val="center"/>
              <w:rPr>
                <w:rFonts w:ascii="Arial" w:hAnsi="Arial" w:cs="Arial"/>
                <w:sz w:val="20"/>
                <w:szCs w:val="20"/>
              </w:rPr>
            </w:pPr>
            <w:r w:rsidRPr="00D1364F">
              <w:rPr>
                <w:rFonts w:ascii="Arial" w:hAnsi="Arial" w:cs="Arial"/>
                <w:sz w:val="20"/>
                <w:szCs w:val="20"/>
              </w:rPr>
              <w:t>6.1.1</w:t>
            </w:r>
          </w:p>
        </w:tc>
        <w:tc>
          <w:tcPr>
            <w:tcW w:w="1080" w:type="dxa"/>
            <w:tcBorders>
              <w:bottom w:val="nil"/>
            </w:tcBorders>
          </w:tcPr>
          <w:p w:rsidR="0080065A" w:rsidRPr="00D1364F" w:rsidRDefault="0080065A" w:rsidP="00214CE6">
            <w:pPr>
              <w:jc w:val="center"/>
              <w:rPr>
                <w:rFonts w:ascii="Arial" w:hAnsi="Arial" w:cs="Arial"/>
                <w:sz w:val="20"/>
                <w:szCs w:val="20"/>
              </w:rPr>
            </w:pPr>
            <w:r w:rsidRPr="00D1364F">
              <w:rPr>
                <w:rFonts w:ascii="Arial" w:hAnsi="Arial" w:cs="Arial"/>
                <w:sz w:val="20"/>
                <w:szCs w:val="20"/>
              </w:rPr>
              <w:t>(2)-(5)</w:t>
            </w:r>
          </w:p>
          <w:p w:rsidR="0080065A" w:rsidRPr="00D1364F" w:rsidRDefault="0080065A" w:rsidP="00214CE6">
            <w:pPr>
              <w:jc w:val="center"/>
              <w:rPr>
                <w:rFonts w:ascii="Arial" w:hAnsi="Arial" w:cs="Arial"/>
                <w:sz w:val="20"/>
                <w:szCs w:val="20"/>
              </w:rPr>
            </w:pPr>
          </w:p>
        </w:tc>
        <w:tc>
          <w:tcPr>
            <w:tcW w:w="7020" w:type="dxa"/>
            <w:tcBorders>
              <w:bottom w:val="nil"/>
            </w:tcBorders>
          </w:tcPr>
          <w:p w:rsidR="0080065A" w:rsidRPr="00D1364F" w:rsidRDefault="0080065A" w:rsidP="00214CE6">
            <w:pPr>
              <w:ind w:left="-18" w:firstLine="18"/>
              <w:rPr>
                <w:rFonts w:ascii="Arial" w:hAnsi="Arial" w:cs="Arial"/>
                <w:sz w:val="20"/>
                <w:szCs w:val="20"/>
                <w:lang w:val="nb-NO"/>
              </w:rPr>
            </w:pPr>
            <w:r w:rsidRPr="00D1364F">
              <w:rPr>
                <w:rFonts w:ascii="Arial" w:hAnsi="Arial" w:cs="Arial"/>
                <w:sz w:val="20"/>
                <w:szCs w:val="20"/>
                <w:lang w:val="nb-NO"/>
              </w:rPr>
              <w:t>Tuliskan realisasi perolehan dana</w:t>
            </w:r>
            <w:r w:rsidR="00AC1A10" w:rsidRPr="00D1364F">
              <w:rPr>
                <w:rFonts w:ascii="Arial" w:hAnsi="Arial" w:cs="Arial"/>
                <w:sz w:val="20"/>
                <w:szCs w:val="20"/>
                <w:lang w:val="id-ID"/>
              </w:rPr>
              <w:t xml:space="preserve"> </w:t>
            </w:r>
            <w:r w:rsidR="009B7EB9" w:rsidRPr="00D1364F">
              <w:rPr>
                <w:rFonts w:ascii="Arial" w:hAnsi="Arial" w:cs="Arial"/>
                <w:sz w:val="20"/>
                <w:szCs w:val="20"/>
                <w:lang w:val="nb-NO"/>
              </w:rPr>
              <w:t>Fakultas</w:t>
            </w:r>
            <w:r w:rsidRPr="00D1364F">
              <w:rPr>
                <w:rFonts w:ascii="Arial" w:hAnsi="Arial" w:cs="Arial"/>
                <w:sz w:val="20"/>
                <w:szCs w:val="20"/>
                <w:lang w:val="nb-NO"/>
              </w:rPr>
              <w:t xml:space="preserve"> dalam juta rupiah,  selama tiga tahun terakhir.</w:t>
            </w:r>
          </w:p>
          <w:p w:rsidR="0080065A" w:rsidRPr="00D1364F" w:rsidRDefault="0080065A" w:rsidP="00214CE6">
            <w:pPr>
              <w:jc w:val="both"/>
              <w:rPr>
                <w:rFonts w:ascii="Arial" w:hAnsi="Arial" w:cs="Arial"/>
                <w:sz w:val="20"/>
                <w:szCs w:val="20"/>
              </w:rPr>
            </w:pPr>
            <w:r w:rsidRPr="00D1364F">
              <w:rPr>
                <w:rFonts w:ascii="Arial" w:hAnsi="Arial" w:cs="Arial"/>
                <w:sz w:val="20"/>
                <w:szCs w:val="20"/>
              </w:rPr>
              <w:t>Untuk setiap sumber dana, tuliskan</w:t>
            </w:r>
          </w:p>
          <w:p w:rsidR="0080065A" w:rsidRPr="00D1364F" w:rsidRDefault="0080065A" w:rsidP="00214CE6">
            <w:pPr>
              <w:numPr>
                <w:ilvl w:val="0"/>
                <w:numId w:val="20"/>
              </w:numPr>
              <w:jc w:val="both"/>
              <w:rPr>
                <w:rFonts w:ascii="Arial" w:hAnsi="Arial" w:cs="Arial"/>
                <w:sz w:val="20"/>
                <w:szCs w:val="20"/>
              </w:rPr>
            </w:pPr>
            <w:r w:rsidRPr="00D1364F">
              <w:rPr>
                <w:rFonts w:ascii="Arial" w:hAnsi="Arial" w:cs="Arial"/>
                <w:sz w:val="20"/>
                <w:szCs w:val="20"/>
              </w:rPr>
              <w:t xml:space="preserve">Jenis </w:t>
            </w:r>
            <w:proofErr w:type="gramStart"/>
            <w:r w:rsidRPr="00D1364F">
              <w:rPr>
                <w:rFonts w:ascii="Arial" w:hAnsi="Arial" w:cs="Arial"/>
                <w:sz w:val="20"/>
                <w:szCs w:val="20"/>
              </w:rPr>
              <w:t>dana</w:t>
            </w:r>
            <w:proofErr w:type="gramEnd"/>
            <w:r w:rsidRPr="00D1364F">
              <w:rPr>
                <w:rFonts w:ascii="Arial" w:hAnsi="Arial" w:cs="Arial"/>
                <w:sz w:val="20"/>
                <w:szCs w:val="20"/>
              </w:rPr>
              <w:t>, pada kolom (2).  Dana hibah dapat berupa hibah kompetisi (A</w:t>
            </w:r>
            <w:r w:rsidRPr="00D1364F">
              <w:rPr>
                <w:rFonts w:ascii="Arial" w:hAnsi="Arial" w:cs="Arial"/>
                <w:sz w:val="20"/>
                <w:szCs w:val="20"/>
                <w:vertAlign w:val="subscript"/>
              </w:rPr>
              <w:t>1</w:t>
            </w:r>
            <w:r w:rsidRPr="00D1364F">
              <w:rPr>
                <w:rFonts w:ascii="Arial" w:hAnsi="Arial" w:cs="Arial"/>
                <w:sz w:val="20"/>
                <w:szCs w:val="20"/>
              </w:rPr>
              <w:t>, A</w:t>
            </w:r>
            <w:r w:rsidRPr="00D1364F">
              <w:rPr>
                <w:rFonts w:ascii="Arial" w:hAnsi="Arial" w:cs="Arial"/>
                <w:sz w:val="20"/>
                <w:szCs w:val="20"/>
                <w:vertAlign w:val="subscript"/>
              </w:rPr>
              <w:t>2</w:t>
            </w:r>
            <w:r w:rsidRPr="00D1364F">
              <w:rPr>
                <w:rFonts w:ascii="Arial" w:hAnsi="Arial" w:cs="Arial"/>
                <w:sz w:val="20"/>
                <w:szCs w:val="20"/>
              </w:rPr>
              <w:t>, A</w:t>
            </w:r>
            <w:r w:rsidRPr="00D1364F">
              <w:rPr>
                <w:rFonts w:ascii="Arial" w:hAnsi="Arial" w:cs="Arial"/>
                <w:sz w:val="20"/>
                <w:szCs w:val="20"/>
                <w:vertAlign w:val="subscript"/>
              </w:rPr>
              <w:t>3</w:t>
            </w:r>
            <w:r w:rsidRPr="00D1364F">
              <w:rPr>
                <w:rFonts w:ascii="Arial" w:hAnsi="Arial" w:cs="Arial"/>
                <w:sz w:val="20"/>
                <w:szCs w:val="20"/>
              </w:rPr>
              <w:t>, B), hibah penelitian dosen muda, hibah penelitian ilmu dasar, dll.</w:t>
            </w:r>
          </w:p>
          <w:p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 xml:space="preserve">Jumlah dana yang diterima </w:t>
            </w:r>
            <w:r w:rsidR="002C102C" w:rsidRPr="00D1364F">
              <w:rPr>
                <w:rFonts w:ascii="Arial" w:hAnsi="Arial" w:cs="Arial"/>
                <w:sz w:val="20"/>
                <w:szCs w:val="20"/>
                <w:lang w:val="id-ID"/>
              </w:rPr>
              <w:t xml:space="preserve">dari berbagai sumber </w:t>
            </w:r>
            <w:r w:rsidRPr="00D1364F">
              <w:rPr>
                <w:rFonts w:ascii="Arial" w:hAnsi="Arial" w:cs="Arial"/>
                <w:sz w:val="20"/>
                <w:szCs w:val="20"/>
                <w:lang w:val="nb-NO"/>
              </w:rPr>
              <w:t>pada TS-2, pada kolom (3)</w:t>
            </w:r>
          </w:p>
          <w:p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 xml:space="preserve">Jumlah dana yang diterima </w:t>
            </w:r>
            <w:r w:rsidR="002C102C" w:rsidRPr="00D1364F">
              <w:rPr>
                <w:rFonts w:ascii="Arial" w:hAnsi="Arial" w:cs="Arial"/>
                <w:sz w:val="20"/>
                <w:szCs w:val="20"/>
                <w:lang w:val="id-ID"/>
              </w:rPr>
              <w:t xml:space="preserve">dari berbagai sumber </w:t>
            </w:r>
            <w:r w:rsidRPr="00D1364F">
              <w:rPr>
                <w:rFonts w:ascii="Arial" w:hAnsi="Arial" w:cs="Arial"/>
                <w:sz w:val="20"/>
                <w:szCs w:val="20"/>
                <w:lang w:val="nb-NO"/>
              </w:rPr>
              <w:t>pada TS-1, pada kolom (4)</w:t>
            </w:r>
          </w:p>
          <w:p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 xml:space="preserve">Jumlah dana yang diterima </w:t>
            </w:r>
            <w:r w:rsidR="002C102C" w:rsidRPr="00D1364F">
              <w:rPr>
                <w:rFonts w:ascii="Arial" w:hAnsi="Arial" w:cs="Arial"/>
                <w:sz w:val="20"/>
                <w:szCs w:val="20"/>
                <w:lang w:val="id-ID"/>
              </w:rPr>
              <w:t xml:space="preserve">dari berbagai sumber </w:t>
            </w:r>
            <w:r w:rsidRPr="00D1364F">
              <w:rPr>
                <w:rFonts w:ascii="Arial" w:hAnsi="Arial" w:cs="Arial"/>
                <w:sz w:val="20"/>
                <w:szCs w:val="20"/>
                <w:lang w:val="nb-NO"/>
              </w:rPr>
              <w:t>pada TS, pada kolom (5)</w:t>
            </w:r>
          </w:p>
          <w:p w:rsidR="00E33479" w:rsidRPr="00D1364F" w:rsidRDefault="00E33479" w:rsidP="00214CE6">
            <w:pPr>
              <w:ind w:left="360"/>
              <w:jc w:val="both"/>
              <w:rPr>
                <w:rFonts w:ascii="Arial" w:hAnsi="Arial" w:cs="Arial"/>
                <w:sz w:val="20"/>
                <w:szCs w:val="20"/>
                <w:lang w:val="nb-NO"/>
              </w:rPr>
            </w:pPr>
          </w:p>
          <w:p w:rsidR="00B43D83" w:rsidRPr="00D1364F" w:rsidRDefault="00E33479" w:rsidP="00214CE6">
            <w:pPr>
              <w:jc w:val="both"/>
              <w:rPr>
                <w:rFonts w:ascii="Arial" w:hAnsi="Arial" w:cs="Arial"/>
                <w:sz w:val="20"/>
                <w:szCs w:val="20"/>
                <w:lang w:val="nb-NO"/>
              </w:rPr>
            </w:pPr>
            <w:r w:rsidRPr="00D1364F">
              <w:rPr>
                <w:rFonts w:ascii="Arial" w:hAnsi="Arial" w:cs="Arial"/>
                <w:sz w:val="20"/>
                <w:szCs w:val="20"/>
                <w:lang w:val="nb-NO"/>
              </w:rPr>
              <w:t>Sumber dana dari:</w:t>
            </w:r>
          </w:p>
          <w:p w:rsidR="00B43D83" w:rsidRPr="00D1364F" w:rsidRDefault="00E063F7" w:rsidP="00214CE6">
            <w:pPr>
              <w:numPr>
                <w:ilvl w:val="0"/>
                <w:numId w:val="32"/>
              </w:numPr>
              <w:jc w:val="both"/>
              <w:rPr>
                <w:rFonts w:ascii="Arial" w:hAnsi="Arial" w:cs="Arial"/>
                <w:sz w:val="20"/>
                <w:szCs w:val="20"/>
                <w:lang w:val="nb-NO"/>
              </w:rPr>
            </w:pPr>
            <w:r w:rsidRPr="00D1364F">
              <w:rPr>
                <w:rFonts w:ascii="Arial" w:hAnsi="Arial" w:cs="Arial"/>
                <w:sz w:val="20"/>
                <w:szCs w:val="20"/>
                <w:lang w:val="nb-NO"/>
              </w:rPr>
              <w:t>Peserta didik</w:t>
            </w:r>
            <w:r w:rsidR="00B43D83" w:rsidRPr="00D1364F">
              <w:rPr>
                <w:rFonts w:ascii="Arial" w:hAnsi="Arial" w:cs="Arial"/>
                <w:sz w:val="20"/>
                <w:szCs w:val="20"/>
                <w:lang w:val="nb-NO"/>
              </w:rPr>
              <w:t xml:space="preserve"> dapat berupa uang SPP, uang bangunan, uang ujian, uang praktikum, dan dana lainnya yang dikumpulkan dari </w:t>
            </w:r>
            <w:r w:rsidRPr="00D1364F">
              <w:rPr>
                <w:rFonts w:ascii="Arial" w:hAnsi="Arial" w:cs="Arial"/>
                <w:sz w:val="20"/>
                <w:szCs w:val="20"/>
                <w:lang w:val="nb-NO"/>
              </w:rPr>
              <w:t>peserta didik</w:t>
            </w:r>
            <w:r w:rsidR="00B43D83" w:rsidRPr="00D1364F">
              <w:rPr>
                <w:rFonts w:ascii="Arial" w:hAnsi="Arial" w:cs="Arial"/>
                <w:sz w:val="20"/>
                <w:szCs w:val="20"/>
                <w:lang w:val="nb-NO"/>
              </w:rPr>
              <w:t>.</w:t>
            </w:r>
          </w:p>
          <w:p w:rsidR="00E33479" w:rsidRPr="00D1364F" w:rsidRDefault="00E33479" w:rsidP="00214CE6">
            <w:pPr>
              <w:numPr>
                <w:ilvl w:val="0"/>
                <w:numId w:val="32"/>
              </w:numPr>
              <w:jc w:val="both"/>
              <w:rPr>
                <w:rFonts w:ascii="Arial" w:hAnsi="Arial" w:cs="Arial"/>
                <w:sz w:val="20"/>
                <w:szCs w:val="20"/>
                <w:lang w:val="nb-NO"/>
              </w:rPr>
            </w:pPr>
            <w:r w:rsidRPr="00D1364F">
              <w:rPr>
                <w:rFonts w:ascii="Arial" w:hAnsi="Arial" w:cs="Arial"/>
                <w:sz w:val="20"/>
                <w:szCs w:val="20"/>
                <w:lang w:val="nb-NO"/>
              </w:rPr>
              <w:t>Usaha sendiri dapat berupa penghasilan yang diperoleh dari menjual jasa atau produk.</w:t>
            </w:r>
          </w:p>
          <w:p w:rsidR="00E33479" w:rsidRPr="00D1364F" w:rsidRDefault="00E33479" w:rsidP="00214CE6">
            <w:pPr>
              <w:numPr>
                <w:ilvl w:val="0"/>
                <w:numId w:val="32"/>
              </w:numPr>
              <w:jc w:val="both"/>
              <w:rPr>
                <w:rFonts w:ascii="Arial" w:hAnsi="Arial" w:cs="Arial"/>
                <w:sz w:val="20"/>
                <w:szCs w:val="20"/>
                <w:lang w:val="nb-NO"/>
              </w:rPr>
            </w:pPr>
            <w:r w:rsidRPr="00D1364F">
              <w:rPr>
                <w:rFonts w:ascii="Arial" w:hAnsi="Arial" w:cs="Arial"/>
                <w:sz w:val="20"/>
                <w:szCs w:val="20"/>
                <w:lang w:val="nb-NO"/>
              </w:rPr>
              <w:t xml:space="preserve">Pemerintah </w:t>
            </w:r>
            <w:r w:rsidR="00347742" w:rsidRPr="00D1364F">
              <w:rPr>
                <w:rFonts w:ascii="Arial" w:hAnsi="Arial" w:cs="Arial"/>
                <w:sz w:val="20"/>
                <w:szCs w:val="20"/>
                <w:lang w:val="nb-NO"/>
              </w:rPr>
              <w:t xml:space="preserve">(pusat &amp; daerah) </w:t>
            </w:r>
            <w:r w:rsidRPr="00D1364F">
              <w:rPr>
                <w:rFonts w:ascii="Arial" w:hAnsi="Arial" w:cs="Arial"/>
                <w:sz w:val="20"/>
                <w:szCs w:val="20"/>
                <w:lang w:val="nb-NO"/>
              </w:rPr>
              <w:t xml:space="preserve">dapat berupa dana rutin, dana pembangunan, </w:t>
            </w:r>
            <w:r w:rsidR="00347742" w:rsidRPr="00D1364F">
              <w:rPr>
                <w:rFonts w:ascii="Arial" w:hAnsi="Arial" w:cs="Arial"/>
                <w:sz w:val="20"/>
                <w:szCs w:val="20"/>
                <w:lang w:val="nb-NO"/>
              </w:rPr>
              <w:t xml:space="preserve">dan </w:t>
            </w:r>
            <w:r w:rsidRPr="00D1364F">
              <w:rPr>
                <w:rFonts w:ascii="Arial" w:hAnsi="Arial" w:cs="Arial"/>
                <w:sz w:val="20"/>
                <w:szCs w:val="20"/>
                <w:lang w:val="nb-NO"/>
              </w:rPr>
              <w:t>hibah.</w:t>
            </w:r>
          </w:p>
          <w:p w:rsidR="00347742" w:rsidRPr="00D1364F" w:rsidRDefault="00B43D83" w:rsidP="00214CE6">
            <w:pPr>
              <w:numPr>
                <w:ilvl w:val="0"/>
                <w:numId w:val="32"/>
              </w:numPr>
              <w:jc w:val="both"/>
              <w:rPr>
                <w:rFonts w:ascii="Arial" w:hAnsi="Arial" w:cs="Arial"/>
                <w:sz w:val="20"/>
                <w:szCs w:val="20"/>
                <w:lang w:val="nb-NO"/>
              </w:rPr>
            </w:pPr>
            <w:r w:rsidRPr="00D1364F">
              <w:rPr>
                <w:rFonts w:ascii="Arial" w:hAnsi="Arial" w:cs="Arial"/>
                <w:sz w:val="20"/>
                <w:szCs w:val="20"/>
                <w:lang w:val="nb-NO"/>
              </w:rPr>
              <w:t>Lain-lain, misalnya dari lembaga swasta.</w:t>
            </w:r>
          </w:p>
        </w:tc>
      </w:tr>
      <w:tr w:rsidR="00D1364F" w:rsidRPr="00D1364F">
        <w:tc>
          <w:tcPr>
            <w:tcW w:w="918" w:type="dxa"/>
            <w:tcBorders>
              <w:top w:val="single" w:sz="4" w:space="0" w:color="auto"/>
              <w:bottom w:val="single" w:sz="4" w:space="0" w:color="auto"/>
            </w:tcBorders>
          </w:tcPr>
          <w:p w:rsidR="002514A1" w:rsidRPr="00D1364F" w:rsidRDefault="002514A1" w:rsidP="00214CE6">
            <w:pPr>
              <w:jc w:val="center"/>
              <w:rPr>
                <w:rFonts w:ascii="Arial" w:hAnsi="Arial" w:cs="Arial"/>
                <w:sz w:val="20"/>
                <w:szCs w:val="20"/>
              </w:rPr>
            </w:pPr>
            <w:r w:rsidRPr="00D1364F">
              <w:rPr>
                <w:rFonts w:ascii="Arial" w:hAnsi="Arial" w:cs="Arial"/>
                <w:sz w:val="20"/>
                <w:szCs w:val="20"/>
              </w:rPr>
              <w:t>6.1.2</w:t>
            </w:r>
            <w:r w:rsidR="00835BB6" w:rsidRPr="00D1364F">
              <w:rPr>
                <w:rFonts w:ascii="Arial" w:hAnsi="Arial" w:cs="Arial"/>
                <w:sz w:val="20"/>
                <w:szCs w:val="20"/>
              </w:rPr>
              <w:t>.1</w:t>
            </w:r>
          </w:p>
        </w:tc>
        <w:tc>
          <w:tcPr>
            <w:tcW w:w="1080" w:type="dxa"/>
            <w:tcBorders>
              <w:bottom w:val="nil"/>
            </w:tcBorders>
          </w:tcPr>
          <w:p w:rsidR="002514A1" w:rsidRPr="00D1364F" w:rsidRDefault="002514A1" w:rsidP="00214CE6">
            <w:pPr>
              <w:jc w:val="center"/>
              <w:rPr>
                <w:rFonts w:ascii="Arial" w:hAnsi="Arial" w:cs="Arial"/>
                <w:sz w:val="20"/>
                <w:szCs w:val="20"/>
              </w:rPr>
            </w:pPr>
          </w:p>
        </w:tc>
        <w:tc>
          <w:tcPr>
            <w:tcW w:w="7020" w:type="dxa"/>
            <w:tcBorders>
              <w:bottom w:val="nil"/>
            </w:tcBorders>
          </w:tcPr>
          <w:p w:rsidR="002514A1" w:rsidRPr="00D1364F" w:rsidRDefault="00835BB6" w:rsidP="00214CE6">
            <w:pPr>
              <w:ind w:left="-18" w:firstLine="18"/>
              <w:rPr>
                <w:rFonts w:ascii="Arial" w:hAnsi="Arial" w:cs="Arial"/>
                <w:sz w:val="20"/>
                <w:szCs w:val="22"/>
                <w:lang w:val="nb-NO"/>
              </w:rPr>
            </w:pPr>
            <w:r w:rsidRPr="00D1364F">
              <w:rPr>
                <w:rFonts w:ascii="Arial" w:hAnsi="Arial" w:cs="Arial"/>
                <w:sz w:val="20"/>
                <w:szCs w:val="22"/>
              </w:rPr>
              <w:t xml:space="preserve">Uraikan pendapat pimpinan </w:t>
            </w:r>
            <w:proofErr w:type="gramStart"/>
            <w:r w:rsidRPr="00D1364F">
              <w:rPr>
                <w:rFonts w:ascii="Arial" w:hAnsi="Arial" w:cs="Arial"/>
                <w:sz w:val="20"/>
                <w:szCs w:val="22"/>
              </w:rPr>
              <w:t>Fakultas  tentang</w:t>
            </w:r>
            <w:proofErr w:type="gramEnd"/>
            <w:r w:rsidRPr="00D1364F">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D1364F" w:rsidRPr="00D1364F" w:rsidTr="00835BB6">
        <w:tc>
          <w:tcPr>
            <w:tcW w:w="918" w:type="dxa"/>
            <w:tcBorders>
              <w:top w:val="single" w:sz="4" w:space="0" w:color="auto"/>
              <w:bottom w:val="single" w:sz="4" w:space="0" w:color="auto"/>
            </w:tcBorders>
          </w:tcPr>
          <w:p w:rsidR="00835BB6" w:rsidRPr="00D1364F" w:rsidRDefault="00835BB6" w:rsidP="00214CE6">
            <w:pPr>
              <w:jc w:val="center"/>
              <w:rPr>
                <w:rFonts w:ascii="Arial" w:hAnsi="Arial" w:cs="Arial"/>
                <w:sz w:val="20"/>
                <w:szCs w:val="20"/>
              </w:rPr>
            </w:pPr>
            <w:r w:rsidRPr="00D1364F">
              <w:rPr>
                <w:rFonts w:ascii="Arial" w:hAnsi="Arial" w:cs="Arial"/>
                <w:sz w:val="20"/>
                <w:szCs w:val="20"/>
              </w:rPr>
              <w:t>6.1.2.2</w:t>
            </w:r>
          </w:p>
        </w:tc>
        <w:tc>
          <w:tcPr>
            <w:tcW w:w="1080" w:type="dxa"/>
            <w:tcBorders>
              <w:bottom w:val="single" w:sz="4" w:space="0" w:color="auto"/>
            </w:tcBorders>
          </w:tcPr>
          <w:p w:rsidR="00835BB6" w:rsidRPr="00D1364F" w:rsidRDefault="00835BB6" w:rsidP="00214CE6">
            <w:pPr>
              <w:jc w:val="center"/>
              <w:rPr>
                <w:rFonts w:ascii="Arial" w:hAnsi="Arial" w:cs="Arial"/>
                <w:sz w:val="20"/>
                <w:szCs w:val="20"/>
              </w:rPr>
            </w:pPr>
          </w:p>
        </w:tc>
        <w:tc>
          <w:tcPr>
            <w:tcW w:w="7020" w:type="dxa"/>
            <w:tcBorders>
              <w:bottom w:val="single" w:sz="4" w:space="0" w:color="auto"/>
            </w:tcBorders>
          </w:tcPr>
          <w:p w:rsidR="00835BB6" w:rsidRPr="00D1364F" w:rsidRDefault="00835BB6" w:rsidP="00214CE6">
            <w:pPr>
              <w:ind w:left="-18" w:firstLine="18"/>
              <w:rPr>
                <w:rFonts w:ascii="Arial" w:hAnsi="Arial" w:cs="Arial"/>
                <w:sz w:val="20"/>
                <w:szCs w:val="22"/>
                <w:lang w:val="nb-NO"/>
              </w:rPr>
            </w:pPr>
            <w:r w:rsidRPr="00D1364F">
              <w:rPr>
                <w:rFonts w:ascii="Arial" w:hAnsi="Arial" w:cs="Arial"/>
                <w:sz w:val="20"/>
                <w:szCs w:val="22"/>
              </w:rPr>
              <w:t>Jelaskan upaya pengembangan dana oleh Fakultas, merujuk pada Tabel A dan Tabel B.</w:t>
            </w:r>
          </w:p>
        </w:tc>
      </w:tr>
      <w:tr w:rsidR="00D1364F" w:rsidRPr="00D1364F">
        <w:tc>
          <w:tcPr>
            <w:tcW w:w="918" w:type="dxa"/>
            <w:tcBorders>
              <w:top w:val="single" w:sz="4" w:space="0" w:color="auto"/>
              <w:bottom w:val="single" w:sz="4" w:space="0" w:color="auto"/>
            </w:tcBorders>
          </w:tcPr>
          <w:p w:rsidR="00835BB6" w:rsidRPr="00D1364F" w:rsidRDefault="00835BB6" w:rsidP="00214CE6">
            <w:pPr>
              <w:jc w:val="center"/>
              <w:rPr>
                <w:rFonts w:ascii="Arial" w:hAnsi="Arial" w:cs="Arial"/>
                <w:sz w:val="20"/>
                <w:szCs w:val="20"/>
              </w:rPr>
            </w:pPr>
            <w:r w:rsidRPr="00D1364F">
              <w:rPr>
                <w:rFonts w:ascii="Arial" w:hAnsi="Arial" w:cs="Arial"/>
                <w:sz w:val="20"/>
                <w:szCs w:val="20"/>
              </w:rPr>
              <w:t>6.1.2.2 Tabel A</w:t>
            </w:r>
          </w:p>
        </w:tc>
        <w:tc>
          <w:tcPr>
            <w:tcW w:w="1080" w:type="dxa"/>
            <w:tcBorders>
              <w:bottom w:val="nil"/>
            </w:tcBorders>
          </w:tcPr>
          <w:p w:rsidR="00835BB6" w:rsidRPr="00D1364F" w:rsidRDefault="00835BB6" w:rsidP="00214CE6">
            <w:pPr>
              <w:jc w:val="center"/>
              <w:rPr>
                <w:rFonts w:ascii="Arial" w:hAnsi="Arial" w:cs="Arial"/>
                <w:sz w:val="20"/>
                <w:szCs w:val="20"/>
              </w:rPr>
            </w:pPr>
          </w:p>
        </w:tc>
        <w:tc>
          <w:tcPr>
            <w:tcW w:w="7020" w:type="dxa"/>
            <w:tcBorders>
              <w:bottom w:val="nil"/>
            </w:tcBorders>
          </w:tcPr>
          <w:p w:rsidR="00835BB6" w:rsidRPr="00D1364F" w:rsidRDefault="00835BB6" w:rsidP="00214CE6">
            <w:pPr>
              <w:ind w:left="-18" w:firstLine="18"/>
              <w:rPr>
                <w:rFonts w:ascii="Arial" w:hAnsi="Arial" w:cs="Arial"/>
                <w:sz w:val="20"/>
                <w:szCs w:val="20"/>
                <w:lang w:val="nb-NO"/>
              </w:rPr>
            </w:pPr>
            <w:r w:rsidRPr="00D1364F">
              <w:rPr>
                <w:rFonts w:ascii="Arial" w:hAnsi="Arial" w:cs="Arial"/>
                <w:sz w:val="20"/>
                <w:szCs w:val="20"/>
                <w:lang w:val="nb-NO"/>
              </w:rPr>
              <w:t>Cukup jelas.</w:t>
            </w:r>
          </w:p>
        </w:tc>
      </w:tr>
      <w:tr w:rsidR="00D1364F" w:rsidRPr="00D1364F">
        <w:tc>
          <w:tcPr>
            <w:tcW w:w="918" w:type="dxa"/>
            <w:tcBorders>
              <w:top w:val="single" w:sz="4" w:space="0" w:color="auto"/>
              <w:bottom w:val="single" w:sz="4" w:space="0" w:color="auto"/>
            </w:tcBorders>
          </w:tcPr>
          <w:p w:rsidR="0080065A" w:rsidRPr="00D1364F" w:rsidRDefault="00835BB6" w:rsidP="00214CE6">
            <w:pPr>
              <w:jc w:val="center"/>
              <w:rPr>
                <w:rFonts w:ascii="Arial" w:hAnsi="Arial" w:cs="Arial"/>
                <w:sz w:val="20"/>
                <w:szCs w:val="20"/>
              </w:rPr>
            </w:pPr>
            <w:r w:rsidRPr="00D1364F">
              <w:rPr>
                <w:rFonts w:ascii="Arial" w:hAnsi="Arial" w:cs="Arial"/>
                <w:sz w:val="20"/>
                <w:szCs w:val="20"/>
              </w:rPr>
              <w:t>6.1.2.2</w:t>
            </w:r>
          </w:p>
          <w:p w:rsidR="00835BB6" w:rsidRPr="00D1364F" w:rsidRDefault="00835BB6" w:rsidP="00214CE6">
            <w:pPr>
              <w:jc w:val="center"/>
              <w:rPr>
                <w:rFonts w:ascii="Arial" w:hAnsi="Arial" w:cs="Arial"/>
                <w:sz w:val="20"/>
                <w:szCs w:val="20"/>
              </w:rPr>
            </w:pPr>
            <w:r w:rsidRPr="00D1364F">
              <w:rPr>
                <w:rFonts w:ascii="Arial" w:hAnsi="Arial" w:cs="Arial"/>
                <w:sz w:val="20"/>
                <w:szCs w:val="20"/>
              </w:rPr>
              <w:t>Tabel B</w:t>
            </w:r>
          </w:p>
        </w:tc>
        <w:tc>
          <w:tcPr>
            <w:tcW w:w="1080" w:type="dxa"/>
            <w:tcBorders>
              <w:bottom w:val="nil"/>
            </w:tcBorders>
          </w:tcPr>
          <w:p w:rsidR="0080065A" w:rsidRPr="00D1364F" w:rsidRDefault="00FE5739" w:rsidP="00214CE6">
            <w:pPr>
              <w:jc w:val="center"/>
              <w:rPr>
                <w:rFonts w:ascii="Arial" w:hAnsi="Arial" w:cs="Arial"/>
                <w:sz w:val="20"/>
                <w:szCs w:val="20"/>
              </w:rPr>
            </w:pPr>
            <w:r w:rsidRPr="00D1364F">
              <w:rPr>
                <w:rFonts w:ascii="Arial" w:hAnsi="Arial" w:cs="Arial"/>
                <w:sz w:val="20"/>
                <w:szCs w:val="20"/>
              </w:rPr>
              <w:t>(</w:t>
            </w:r>
            <w:r w:rsidR="00835BB6" w:rsidRPr="00D1364F">
              <w:rPr>
                <w:rFonts w:ascii="Arial" w:hAnsi="Arial" w:cs="Arial"/>
                <w:sz w:val="20"/>
                <w:szCs w:val="20"/>
              </w:rPr>
              <w:t>3</w:t>
            </w:r>
            <w:r w:rsidRPr="00D1364F">
              <w:rPr>
                <w:rFonts w:ascii="Arial" w:hAnsi="Arial" w:cs="Arial"/>
                <w:sz w:val="20"/>
                <w:szCs w:val="20"/>
              </w:rPr>
              <w:t>)-(</w:t>
            </w:r>
            <w:r w:rsidR="00556F08" w:rsidRPr="00D1364F">
              <w:rPr>
                <w:rFonts w:ascii="Arial" w:hAnsi="Arial" w:cs="Arial"/>
                <w:sz w:val="20"/>
                <w:szCs w:val="20"/>
                <w:lang w:val="id-ID"/>
              </w:rPr>
              <w:t>8</w:t>
            </w:r>
            <w:r w:rsidR="0080065A" w:rsidRPr="00D1364F">
              <w:rPr>
                <w:rFonts w:ascii="Arial" w:hAnsi="Arial" w:cs="Arial"/>
                <w:sz w:val="20"/>
                <w:szCs w:val="20"/>
              </w:rPr>
              <w:t>)</w:t>
            </w:r>
          </w:p>
          <w:p w:rsidR="0080065A" w:rsidRPr="00D1364F" w:rsidRDefault="0080065A" w:rsidP="00214CE6">
            <w:pPr>
              <w:jc w:val="center"/>
              <w:rPr>
                <w:rFonts w:ascii="Arial" w:hAnsi="Arial" w:cs="Arial"/>
                <w:sz w:val="20"/>
                <w:szCs w:val="20"/>
              </w:rPr>
            </w:pPr>
          </w:p>
        </w:tc>
        <w:tc>
          <w:tcPr>
            <w:tcW w:w="7020" w:type="dxa"/>
            <w:tcBorders>
              <w:bottom w:val="nil"/>
            </w:tcBorders>
          </w:tcPr>
          <w:p w:rsidR="0080065A" w:rsidRPr="00D1364F" w:rsidRDefault="0080065A" w:rsidP="00214CE6">
            <w:pPr>
              <w:ind w:left="-18" w:firstLine="18"/>
              <w:rPr>
                <w:rFonts w:ascii="Arial" w:hAnsi="Arial" w:cs="Arial"/>
                <w:sz w:val="20"/>
                <w:szCs w:val="20"/>
                <w:lang w:val="nb-NO"/>
              </w:rPr>
            </w:pPr>
            <w:r w:rsidRPr="00D1364F">
              <w:rPr>
                <w:rFonts w:ascii="Arial" w:hAnsi="Arial" w:cs="Arial"/>
                <w:sz w:val="20"/>
                <w:szCs w:val="20"/>
                <w:lang w:val="nb-NO"/>
              </w:rPr>
              <w:t>Tuliskan realisasi dana</w:t>
            </w:r>
            <w:r w:rsidR="00AC1A10" w:rsidRPr="00D1364F">
              <w:rPr>
                <w:rFonts w:ascii="Arial" w:hAnsi="Arial" w:cs="Arial"/>
                <w:sz w:val="20"/>
                <w:szCs w:val="20"/>
                <w:lang w:val="id-ID"/>
              </w:rPr>
              <w:t xml:space="preserve"> </w:t>
            </w:r>
            <w:r w:rsidR="00C53B68" w:rsidRPr="00D1364F">
              <w:rPr>
                <w:rFonts w:ascii="Arial" w:hAnsi="Arial" w:cs="Arial"/>
                <w:sz w:val="20"/>
                <w:szCs w:val="20"/>
                <w:lang w:val="id-ID"/>
              </w:rPr>
              <w:t xml:space="preserve">operasional </w:t>
            </w:r>
            <w:r w:rsidR="00FE5739" w:rsidRPr="00D1364F">
              <w:rPr>
                <w:rFonts w:ascii="Arial" w:hAnsi="Arial" w:cs="Arial"/>
                <w:sz w:val="20"/>
                <w:szCs w:val="20"/>
                <w:lang w:val="id-ID"/>
              </w:rPr>
              <w:t xml:space="preserve">per program </w:t>
            </w:r>
            <w:r w:rsidR="00A471AC" w:rsidRPr="00D1364F">
              <w:rPr>
                <w:rFonts w:ascii="Arial" w:hAnsi="Arial" w:cs="Arial"/>
                <w:sz w:val="20"/>
                <w:szCs w:val="20"/>
                <w:lang w:val="id-ID"/>
              </w:rPr>
              <w:t>Pendidikan</w:t>
            </w:r>
            <w:r w:rsidR="00FE5739" w:rsidRPr="00D1364F">
              <w:rPr>
                <w:rFonts w:ascii="Arial" w:hAnsi="Arial" w:cs="Arial"/>
                <w:sz w:val="20"/>
                <w:szCs w:val="20"/>
                <w:lang w:val="id-ID"/>
              </w:rPr>
              <w:t xml:space="preserve"> di bawah </w:t>
            </w:r>
            <w:r w:rsidR="00AC1A10" w:rsidRPr="00D1364F">
              <w:rPr>
                <w:rFonts w:ascii="Arial" w:hAnsi="Arial" w:cs="Arial"/>
                <w:sz w:val="20"/>
                <w:szCs w:val="20"/>
                <w:lang w:val="nb-NO"/>
              </w:rPr>
              <w:t>unit pengelola</w:t>
            </w:r>
            <w:r w:rsidR="00C1216B" w:rsidRPr="00D1364F">
              <w:rPr>
                <w:rFonts w:ascii="Arial" w:hAnsi="Arial" w:cs="Arial"/>
                <w:sz w:val="20"/>
                <w:szCs w:val="20"/>
                <w:lang w:val="nb-NO"/>
              </w:rPr>
              <w:t xml:space="preserve">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dan persentasenya,  selama tiga tahun terakhir.</w:t>
            </w:r>
          </w:p>
          <w:p w:rsidR="0080065A" w:rsidRPr="00D1364F" w:rsidRDefault="0080065A" w:rsidP="00214CE6">
            <w:pPr>
              <w:jc w:val="both"/>
              <w:rPr>
                <w:rFonts w:ascii="Arial" w:hAnsi="Arial" w:cs="Arial"/>
                <w:sz w:val="20"/>
                <w:szCs w:val="20"/>
                <w:lang w:val="id-ID"/>
              </w:rPr>
            </w:pPr>
            <w:r w:rsidRPr="00D1364F">
              <w:rPr>
                <w:rFonts w:ascii="Arial" w:hAnsi="Arial" w:cs="Arial"/>
                <w:sz w:val="20"/>
                <w:szCs w:val="20"/>
                <w:lang w:val="nb-NO"/>
              </w:rPr>
              <w:t>Untuk setiap jenis penggunaan, tuliskan</w:t>
            </w:r>
            <w:r w:rsidR="00C53B68" w:rsidRPr="00D1364F">
              <w:rPr>
                <w:rFonts w:ascii="Arial" w:hAnsi="Arial" w:cs="Arial"/>
                <w:sz w:val="20"/>
                <w:szCs w:val="20"/>
                <w:lang w:val="id-ID"/>
              </w:rPr>
              <w:t>:</w:t>
            </w:r>
          </w:p>
          <w:p w:rsidR="0080065A" w:rsidRPr="00D1364F" w:rsidRDefault="00EE6A23" w:rsidP="00214CE6">
            <w:pPr>
              <w:numPr>
                <w:ilvl w:val="0"/>
                <w:numId w:val="20"/>
              </w:numPr>
              <w:jc w:val="both"/>
              <w:rPr>
                <w:rFonts w:ascii="Arial" w:hAnsi="Arial" w:cs="Arial"/>
                <w:sz w:val="20"/>
                <w:szCs w:val="20"/>
                <w:lang w:val="nb-NO"/>
              </w:rPr>
            </w:pPr>
            <w:r w:rsidRPr="00D1364F">
              <w:rPr>
                <w:rFonts w:ascii="Arial" w:hAnsi="Arial" w:cs="Arial"/>
                <w:sz w:val="20"/>
                <w:szCs w:val="20"/>
                <w:lang w:val="id-ID"/>
              </w:rPr>
              <w:t>b</w:t>
            </w:r>
            <w:r w:rsidR="00C53B68" w:rsidRPr="00D1364F">
              <w:rPr>
                <w:rFonts w:ascii="Arial" w:hAnsi="Arial" w:cs="Arial"/>
                <w:sz w:val="20"/>
                <w:szCs w:val="20"/>
                <w:lang w:val="id-ID"/>
              </w:rPr>
              <w:t xml:space="preserve">esarnya dana operasional (juta rupiah) </w:t>
            </w:r>
            <w:r w:rsidRPr="00D1364F">
              <w:rPr>
                <w:rFonts w:ascii="Arial" w:hAnsi="Arial" w:cs="Arial"/>
                <w:sz w:val="20"/>
                <w:szCs w:val="20"/>
                <w:lang w:val="nb-NO"/>
              </w:rPr>
              <w:t>pada TS-2, pada kolom (</w:t>
            </w:r>
            <w:r w:rsidR="00556F08" w:rsidRPr="00D1364F">
              <w:rPr>
                <w:rFonts w:ascii="Arial" w:hAnsi="Arial" w:cs="Arial"/>
                <w:sz w:val="20"/>
                <w:szCs w:val="20"/>
                <w:lang w:val="id-ID"/>
              </w:rPr>
              <w:t>3</w:t>
            </w:r>
            <w:r w:rsidR="0080065A" w:rsidRPr="00D1364F">
              <w:rPr>
                <w:rFonts w:ascii="Arial" w:hAnsi="Arial" w:cs="Arial"/>
                <w:sz w:val="20"/>
                <w:szCs w:val="20"/>
                <w:lang w:val="nb-NO"/>
              </w:rPr>
              <w:t>)</w:t>
            </w:r>
          </w:p>
          <w:p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persentase aloka</w:t>
            </w:r>
            <w:r w:rsidR="00EE6A23" w:rsidRPr="00D1364F">
              <w:rPr>
                <w:rFonts w:ascii="Arial" w:hAnsi="Arial" w:cs="Arial"/>
                <w:sz w:val="20"/>
                <w:szCs w:val="20"/>
                <w:lang w:val="nb-NO"/>
              </w:rPr>
              <w:t>si dana pada TS-2, pada kolom (</w:t>
            </w:r>
            <w:r w:rsidR="00556F08" w:rsidRPr="00D1364F">
              <w:rPr>
                <w:rFonts w:ascii="Arial" w:hAnsi="Arial" w:cs="Arial"/>
                <w:sz w:val="20"/>
                <w:szCs w:val="20"/>
                <w:lang w:val="id-ID"/>
              </w:rPr>
              <w:t>4</w:t>
            </w:r>
            <w:r w:rsidRPr="00D1364F">
              <w:rPr>
                <w:rFonts w:ascii="Arial" w:hAnsi="Arial" w:cs="Arial"/>
                <w:sz w:val="20"/>
                <w:szCs w:val="20"/>
                <w:lang w:val="nb-NO"/>
              </w:rPr>
              <w:t>)</w:t>
            </w:r>
          </w:p>
          <w:p w:rsidR="0080065A" w:rsidRPr="00D1364F" w:rsidRDefault="00EE6A23" w:rsidP="00214CE6">
            <w:pPr>
              <w:numPr>
                <w:ilvl w:val="0"/>
                <w:numId w:val="20"/>
              </w:numPr>
              <w:jc w:val="both"/>
              <w:rPr>
                <w:rFonts w:ascii="Arial" w:hAnsi="Arial" w:cs="Arial"/>
                <w:sz w:val="20"/>
                <w:szCs w:val="20"/>
                <w:lang w:val="nb-NO"/>
              </w:rPr>
            </w:pPr>
            <w:r w:rsidRPr="00D1364F">
              <w:rPr>
                <w:rFonts w:ascii="Arial" w:hAnsi="Arial" w:cs="Arial"/>
                <w:sz w:val="20"/>
                <w:szCs w:val="20"/>
                <w:lang w:val="id-ID"/>
              </w:rPr>
              <w:t>besarnya</w:t>
            </w:r>
            <w:r w:rsidRPr="00D1364F">
              <w:rPr>
                <w:rFonts w:ascii="Arial" w:hAnsi="Arial" w:cs="Arial"/>
                <w:sz w:val="20"/>
                <w:szCs w:val="20"/>
                <w:lang w:val="nb-NO"/>
              </w:rPr>
              <w:t xml:space="preserve"> dana pada TS-1, pada kolom (</w:t>
            </w:r>
            <w:r w:rsidR="00556F08" w:rsidRPr="00D1364F">
              <w:rPr>
                <w:rFonts w:ascii="Arial" w:hAnsi="Arial" w:cs="Arial"/>
                <w:sz w:val="20"/>
                <w:szCs w:val="20"/>
                <w:lang w:val="id-ID"/>
              </w:rPr>
              <w:t>5</w:t>
            </w:r>
            <w:r w:rsidR="0080065A" w:rsidRPr="00D1364F">
              <w:rPr>
                <w:rFonts w:ascii="Arial" w:hAnsi="Arial" w:cs="Arial"/>
                <w:sz w:val="20"/>
                <w:szCs w:val="20"/>
                <w:lang w:val="nb-NO"/>
              </w:rPr>
              <w:t>)</w:t>
            </w:r>
          </w:p>
          <w:p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persentase aloka</w:t>
            </w:r>
            <w:r w:rsidR="00EE6A23" w:rsidRPr="00D1364F">
              <w:rPr>
                <w:rFonts w:ascii="Arial" w:hAnsi="Arial" w:cs="Arial"/>
                <w:sz w:val="20"/>
                <w:szCs w:val="20"/>
                <w:lang w:val="nb-NO"/>
              </w:rPr>
              <w:t>si dana pada TS-1, pada kolom (</w:t>
            </w:r>
            <w:r w:rsidR="00556F08" w:rsidRPr="00D1364F">
              <w:rPr>
                <w:rFonts w:ascii="Arial" w:hAnsi="Arial" w:cs="Arial"/>
                <w:sz w:val="20"/>
                <w:szCs w:val="20"/>
                <w:lang w:val="id-ID"/>
              </w:rPr>
              <w:t>6</w:t>
            </w:r>
            <w:r w:rsidRPr="00D1364F">
              <w:rPr>
                <w:rFonts w:ascii="Arial" w:hAnsi="Arial" w:cs="Arial"/>
                <w:sz w:val="20"/>
                <w:szCs w:val="20"/>
                <w:lang w:val="nb-NO"/>
              </w:rPr>
              <w:t>)</w:t>
            </w:r>
          </w:p>
          <w:p w:rsidR="0080065A" w:rsidRPr="00D1364F" w:rsidRDefault="00EE6A23" w:rsidP="00214CE6">
            <w:pPr>
              <w:numPr>
                <w:ilvl w:val="0"/>
                <w:numId w:val="20"/>
              </w:numPr>
              <w:jc w:val="both"/>
              <w:rPr>
                <w:rFonts w:ascii="Arial" w:hAnsi="Arial" w:cs="Arial"/>
                <w:sz w:val="20"/>
                <w:szCs w:val="20"/>
                <w:lang w:val="nb-NO"/>
              </w:rPr>
            </w:pPr>
            <w:r w:rsidRPr="00D1364F">
              <w:rPr>
                <w:rFonts w:ascii="Arial" w:hAnsi="Arial" w:cs="Arial"/>
                <w:sz w:val="20"/>
                <w:szCs w:val="20"/>
                <w:lang w:val="id-ID"/>
              </w:rPr>
              <w:t>besarny</w:t>
            </w:r>
            <w:r w:rsidR="00835BB6" w:rsidRPr="00D1364F">
              <w:rPr>
                <w:rFonts w:ascii="Arial" w:hAnsi="Arial" w:cs="Arial"/>
                <w:sz w:val="20"/>
                <w:szCs w:val="20"/>
                <w:lang w:val="nb-NO"/>
              </w:rPr>
              <w:t>a</w:t>
            </w:r>
            <w:r w:rsidR="0080065A" w:rsidRPr="00D1364F">
              <w:rPr>
                <w:rFonts w:ascii="Arial" w:hAnsi="Arial" w:cs="Arial"/>
                <w:sz w:val="20"/>
                <w:szCs w:val="20"/>
                <w:lang w:val="nb-NO"/>
              </w:rPr>
              <w:t xml:space="preserve"> dana pada TS, pada kolom</w:t>
            </w:r>
            <w:r w:rsidRPr="00D1364F">
              <w:rPr>
                <w:rFonts w:ascii="Arial" w:hAnsi="Arial" w:cs="Arial"/>
                <w:sz w:val="20"/>
                <w:szCs w:val="20"/>
                <w:lang w:val="nb-NO"/>
              </w:rPr>
              <w:t xml:space="preserve"> (</w:t>
            </w:r>
            <w:r w:rsidR="00556F08" w:rsidRPr="00D1364F">
              <w:rPr>
                <w:rFonts w:ascii="Arial" w:hAnsi="Arial" w:cs="Arial"/>
                <w:sz w:val="20"/>
                <w:szCs w:val="20"/>
                <w:lang w:val="id-ID"/>
              </w:rPr>
              <w:t>7</w:t>
            </w:r>
            <w:r w:rsidR="00835BB6" w:rsidRPr="00D1364F">
              <w:rPr>
                <w:rFonts w:ascii="Arial" w:hAnsi="Arial" w:cs="Arial"/>
                <w:sz w:val="20"/>
                <w:szCs w:val="20"/>
              </w:rPr>
              <w:t>)</w:t>
            </w:r>
          </w:p>
          <w:p w:rsidR="0080065A" w:rsidRPr="00D1364F" w:rsidRDefault="0080065A" w:rsidP="00214CE6">
            <w:pPr>
              <w:numPr>
                <w:ilvl w:val="0"/>
                <w:numId w:val="20"/>
              </w:numPr>
              <w:jc w:val="both"/>
              <w:rPr>
                <w:rFonts w:ascii="Arial" w:hAnsi="Arial" w:cs="Arial"/>
                <w:sz w:val="20"/>
                <w:szCs w:val="20"/>
                <w:lang w:val="nb-NO"/>
              </w:rPr>
            </w:pPr>
            <w:r w:rsidRPr="00D1364F">
              <w:rPr>
                <w:rFonts w:ascii="Arial" w:hAnsi="Arial" w:cs="Arial"/>
                <w:sz w:val="20"/>
                <w:szCs w:val="20"/>
                <w:lang w:val="nb-NO"/>
              </w:rPr>
              <w:t>persentase aloka</w:t>
            </w:r>
            <w:r w:rsidR="00835BB6" w:rsidRPr="00D1364F">
              <w:rPr>
                <w:rFonts w:ascii="Arial" w:hAnsi="Arial" w:cs="Arial"/>
                <w:sz w:val="20"/>
                <w:szCs w:val="20"/>
                <w:lang w:val="nb-NO"/>
              </w:rPr>
              <w:t>si dana pada TS</w:t>
            </w:r>
            <w:r w:rsidR="00EE6A23" w:rsidRPr="00D1364F">
              <w:rPr>
                <w:rFonts w:ascii="Arial" w:hAnsi="Arial" w:cs="Arial"/>
                <w:sz w:val="20"/>
                <w:szCs w:val="20"/>
                <w:lang w:val="nb-NO"/>
              </w:rPr>
              <w:t>, pada kolom (</w:t>
            </w:r>
            <w:r w:rsidR="00756CCD" w:rsidRPr="00D1364F">
              <w:rPr>
                <w:rFonts w:ascii="Arial" w:hAnsi="Arial" w:cs="Arial"/>
                <w:sz w:val="20"/>
                <w:szCs w:val="20"/>
                <w:lang w:val="id-ID"/>
              </w:rPr>
              <w:t>8</w:t>
            </w:r>
            <w:r w:rsidRPr="00D1364F">
              <w:rPr>
                <w:rFonts w:ascii="Arial" w:hAnsi="Arial" w:cs="Arial"/>
                <w:sz w:val="20"/>
                <w:szCs w:val="20"/>
                <w:lang w:val="nb-NO"/>
              </w:rPr>
              <w:t>)</w:t>
            </w:r>
          </w:p>
          <w:p w:rsidR="0080065A" w:rsidRPr="00D1364F" w:rsidRDefault="0080065A" w:rsidP="00214CE6">
            <w:pPr>
              <w:jc w:val="both"/>
              <w:rPr>
                <w:rFonts w:ascii="Arial" w:hAnsi="Arial" w:cs="Arial"/>
                <w:sz w:val="20"/>
                <w:szCs w:val="20"/>
                <w:lang w:val="nb-NO"/>
              </w:rPr>
            </w:pPr>
          </w:p>
          <w:p w:rsidR="0080065A" w:rsidRPr="00D1364F" w:rsidRDefault="0080065A" w:rsidP="00214CE6">
            <w:pPr>
              <w:jc w:val="both"/>
              <w:rPr>
                <w:rFonts w:ascii="Arial" w:hAnsi="Arial" w:cs="Arial"/>
                <w:sz w:val="20"/>
                <w:szCs w:val="20"/>
                <w:lang w:val="nb-NO"/>
              </w:rPr>
            </w:pPr>
            <w:r w:rsidRPr="00D1364F">
              <w:rPr>
                <w:rFonts w:ascii="Arial" w:hAnsi="Arial" w:cs="Arial"/>
                <w:sz w:val="20"/>
                <w:szCs w:val="20"/>
                <w:lang w:val="nb-NO"/>
              </w:rPr>
              <w:t>Catatan: Total</w:t>
            </w:r>
            <w:r w:rsidR="00EE6A23" w:rsidRPr="00D1364F">
              <w:rPr>
                <w:rFonts w:ascii="Arial" w:hAnsi="Arial" w:cs="Arial"/>
                <w:sz w:val="20"/>
                <w:szCs w:val="20"/>
                <w:lang w:val="nb-NO"/>
              </w:rPr>
              <w:t xml:space="preserve"> persentase pada setiap kolom (</w:t>
            </w:r>
            <w:r w:rsidR="00EE6A23" w:rsidRPr="00D1364F">
              <w:rPr>
                <w:rFonts w:ascii="Arial" w:hAnsi="Arial" w:cs="Arial"/>
                <w:sz w:val="20"/>
                <w:szCs w:val="20"/>
                <w:lang w:val="id-ID"/>
              </w:rPr>
              <w:t>3</w:t>
            </w:r>
            <w:r w:rsidR="00EE6A23" w:rsidRPr="00D1364F">
              <w:rPr>
                <w:rFonts w:ascii="Arial" w:hAnsi="Arial" w:cs="Arial"/>
                <w:sz w:val="20"/>
                <w:szCs w:val="20"/>
                <w:lang w:val="nb-NO"/>
              </w:rPr>
              <w:t>), pada kolom (</w:t>
            </w:r>
            <w:r w:rsidR="00556F08" w:rsidRPr="00D1364F">
              <w:rPr>
                <w:rFonts w:ascii="Arial" w:hAnsi="Arial" w:cs="Arial"/>
                <w:sz w:val="20"/>
                <w:szCs w:val="20"/>
                <w:lang w:val="id-ID"/>
              </w:rPr>
              <w:t>6</w:t>
            </w:r>
            <w:r w:rsidR="00EE6A23" w:rsidRPr="00D1364F">
              <w:rPr>
                <w:rFonts w:ascii="Arial" w:hAnsi="Arial" w:cs="Arial"/>
                <w:sz w:val="20"/>
                <w:szCs w:val="20"/>
                <w:lang w:val="nb-NO"/>
              </w:rPr>
              <w:t>), dan pada kolom (</w:t>
            </w:r>
            <w:r w:rsidR="00556F08" w:rsidRPr="00D1364F">
              <w:rPr>
                <w:rFonts w:ascii="Arial" w:hAnsi="Arial" w:cs="Arial"/>
                <w:sz w:val="20"/>
                <w:szCs w:val="20"/>
                <w:lang w:val="id-ID"/>
              </w:rPr>
              <w:t>8</w:t>
            </w:r>
            <w:r w:rsidRPr="00D1364F">
              <w:rPr>
                <w:rFonts w:ascii="Arial" w:hAnsi="Arial" w:cs="Arial"/>
                <w:sz w:val="20"/>
                <w:szCs w:val="20"/>
                <w:lang w:val="nb-NO"/>
              </w:rPr>
              <w:t>)  harus sama dengan 100.</w:t>
            </w:r>
          </w:p>
        </w:tc>
      </w:tr>
      <w:tr w:rsidR="00D1364F" w:rsidRPr="00D1364F">
        <w:tc>
          <w:tcPr>
            <w:tcW w:w="918" w:type="dxa"/>
            <w:tcBorders>
              <w:top w:val="single" w:sz="4" w:space="0" w:color="auto"/>
              <w:bottom w:val="single" w:sz="4" w:space="0" w:color="auto"/>
            </w:tcBorders>
          </w:tcPr>
          <w:p w:rsidR="002A5F9B" w:rsidRPr="00D1364F" w:rsidRDefault="002A5F9B" w:rsidP="00214CE6">
            <w:pPr>
              <w:jc w:val="center"/>
              <w:rPr>
                <w:rFonts w:ascii="Arial" w:hAnsi="Arial" w:cs="Arial"/>
                <w:sz w:val="20"/>
                <w:szCs w:val="20"/>
              </w:rPr>
            </w:pPr>
            <w:r w:rsidRPr="00D1364F">
              <w:rPr>
                <w:rFonts w:ascii="Arial" w:hAnsi="Arial" w:cs="Arial"/>
                <w:sz w:val="20"/>
                <w:szCs w:val="20"/>
              </w:rPr>
              <w:t>6.2.1</w:t>
            </w:r>
          </w:p>
        </w:tc>
        <w:tc>
          <w:tcPr>
            <w:tcW w:w="1080" w:type="dxa"/>
          </w:tcPr>
          <w:p w:rsidR="002A5F9B" w:rsidRPr="00D1364F" w:rsidRDefault="002A5F9B" w:rsidP="00214CE6">
            <w:pPr>
              <w:jc w:val="center"/>
              <w:rPr>
                <w:rFonts w:ascii="Arial" w:hAnsi="Arial" w:cs="Arial"/>
                <w:sz w:val="20"/>
                <w:szCs w:val="20"/>
              </w:rPr>
            </w:pPr>
          </w:p>
        </w:tc>
        <w:tc>
          <w:tcPr>
            <w:tcW w:w="7020" w:type="dxa"/>
          </w:tcPr>
          <w:p w:rsidR="002A5F9B" w:rsidRPr="00D1364F" w:rsidRDefault="002A5F9B" w:rsidP="00214CE6">
            <w:pPr>
              <w:jc w:val="both"/>
              <w:rPr>
                <w:rFonts w:ascii="Arial" w:hAnsi="Arial" w:cs="Arial"/>
                <w:sz w:val="20"/>
                <w:szCs w:val="20"/>
                <w:lang w:val="nb-NO"/>
              </w:rPr>
            </w:pPr>
            <w:r w:rsidRPr="00D1364F">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D1364F" w:rsidRDefault="002A5F9B" w:rsidP="00214CE6">
            <w:pPr>
              <w:jc w:val="both"/>
              <w:rPr>
                <w:rFonts w:ascii="Arial" w:hAnsi="Arial" w:cs="Arial"/>
                <w:sz w:val="20"/>
                <w:szCs w:val="20"/>
                <w:lang w:val="nb-NO"/>
              </w:rPr>
            </w:pPr>
          </w:p>
          <w:p w:rsidR="002A5F9B" w:rsidRPr="00D1364F" w:rsidRDefault="002A5F9B" w:rsidP="00214CE6">
            <w:pPr>
              <w:jc w:val="both"/>
              <w:rPr>
                <w:rFonts w:ascii="Arial" w:hAnsi="Arial" w:cs="Arial"/>
                <w:sz w:val="20"/>
                <w:szCs w:val="20"/>
              </w:rPr>
            </w:pPr>
            <w:r w:rsidRPr="00D1364F">
              <w:rPr>
                <w:rFonts w:ascii="Arial" w:hAnsi="Arial" w:cs="Arial"/>
                <w:sz w:val="20"/>
                <w:szCs w:val="20"/>
                <w:lang w:val="it-IT"/>
              </w:rPr>
              <w:t>Uraikan penilaian</w:t>
            </w:r>
            <w:r w:rsidR="00AB68AC" w:rsidRPr="00D1364F">
              <w:rPr>
                <w:rFonts w:ascii="Arial" w:hAnsi="Arial" w:cs="Arial"/>
                <w:sz w:val="20"/>
                <w:szCs w:val="20"/>
                <w:lang w:val="id-ID"/>
              </w:rPr>
              <w:t xml:space="preserve"> </w:t>
            </w:r>
            <w:r w:rsidR="00BA5203" w:rsidRPr="00D1364F">
              <w:rPr>
                <w:rFonts w:ascii="Arial" w:hAnsi="Arial" w:cs="Arial"/>
                <w:sz w:val="20"/>
                <w:szCs w:val="20"/>
                <w:lang w:val="it-IT"/>
              </w:rPr>
              <w:t xml:space="preserve">Fakultas </w:t>
            </w:r>
            <w:r w:rsidRPr="00D1364F">
              <w:rPr>
                <w:rFonts w:ascii="Arial" w:hAnsi="Arial" w:cs="Arial"/>
                <w:sz w:val="20"/>
                <w:szCs w:val="20"/>
                <w:lang w:val="it-IT"/>
              </w:rPr>
              <w:t xml:space="preserve">tentang sarana untuk menjamin penyelenggaraan program </w:t>
            </w:r>
            <w:r w:rsidR="00AB68AC" w:rsidRPr="00D1364F">
              <w:rPr>
                <w:rFonts w:ascii="Arial" w:hAnsi="Arial" w:cs="Arial"/>
                <w:sz w:val="20"/>
                <w:szCs w:val="20"/>
                <w:lang w:val="id-ID"/>
              </w:rPr>
              <w:t>t</w:t>
            </w:r>
            <w:r w:rsidR="00862D00" w:rsidRPr="00D1364F">
              <w:rPr>
                <w:rFonts w:ascii="Arial" w:hAnsi="Arial" w:cs="Arial"/>
                <w:sz w:val="20"/>
                <w:szCs w:val="20"/>
                <w:lang w:val="it-IT"/>
              </w:rPr>
              <w:t>ridarma</w:t>
            </w:r>
            <w:r w:rsidRPr="00D1364F">
              <w:rPr>
                <w:rFonts w:ascii="Arial" w:hAnsi="Arial" w:cs="Arial"/>
                <w:sz w:val="20"/>
                <w:szCs w:val="20"/>
                <w:lang w:val="it-IT"/>
              </w:rPr>
              <w:t xml:space="preserve"> PT yang bermutu tinggi. </w:t>
            </w:r>
            <w:r w:rsidRPr="00D1364F">
              <w:rPr>
                <w:rFonts w:ascii="Arial" w:hAnsi="Arial" w:cs="Arial"/>
                <w:sz w:val="20"/>
                <w:szCs w:val="20"/>
                <w:lang w:val="sv-SE"/>
              </w:rPr>
              <w:t xml:space="preserve">Uraian ini mencakup aspek: kecukupan/ketersediaan/akses dan kewajaran serta rencana pengembangan dalam lima tahun mendatang. </w:t>
            </w:r>
            <w:r w:rsidRPr="00D1364F">
              <w:rPr>
                <w:rFonts w:ascii="Arial" w:hAnsi="Arial" w:cs="Arial"/>
                <w:sz w:val="20"/>
                <w:szCs w:val="20"/>
              </w:rPr>
              <w:t>Uraikan kendala yang dihadapi dalam penambahan sarana.</w:t>
            </w:r>
          </w:p>
        </w:tc>
      </w:tr>
      <w:tr w:rsidR="00D1364F" w:rsidRPr="00D1364F">
        <w:tc>
          <w:tcPr>
            <w:tcW w:w="918" w:type="dxa"/>
            <w:tcBorders>
              <w:top w:val="single" w:sz="4" w:space="0" w:color="auto"/>
              <w:bottom w:val="single" w:sz="4" w:space="0" w:color="auto"/>
            </w:tcBorders>
          </w:tcPr>
          <w:p w:rsidR="002A5F9B" w:rsidRPr="00D1364F" w:rsidRDefault="002A5F9B" w:rsidP="00214CE6">
            <w:pPr>
              <w:jc w:val="center"/>
              <w:rPr>
                <w:rFonts w:ascii="Arial" w:hAnsi="Arial" w:cs="Arial"/>
                <w:sz w:val="20"/>
                <w:szCs w:val="20"/>
              </w:rPr>
            </w:pPr>
            <w:r w:rsidRPr="00D1364F">
              <w:rPr>
                <w:rFonts w:ascii="Arial" w:hAnsi="Arial" w:cs="Arial"/>
                <w:sz w:val="20"/>
                <w:szCs w:val="20"/>
              </w:rPr>
              <w:t>6.2.2</w:t>
            </w:r>
          </w:p>
        </w:tc>
        <w:tc>
          <w:tcPr>
            <w:tcW w:w="1080" w:type="dxa"/>
          </w:tcPr>
          <w:p w:rsidR="002A5F9B" w:rsidRPr="00D1364F" w:rsidRDefault="004D56EA" w:rsidP="00214CE6">
            <w:pPr>
              <w:jc w:val="center"/>
              <w:rPr>
                <w:rFonts w:ascii="Arial" w:hAnsi="Arial" w:cs="Arial"/>
                <w:sz w:val="20"/>
                <w:szCs w:val="20"/>
              </w:rPr>
            </w:pPr>
            <w:r w:rsidRPr="00D1364F">
              <w:rPr>
                <w:rFonts w:ascii="Arial" w:hAnsi="Arial" w:cs="Arial"/>
                <w:sz w:val="20"/>
                <w:szCs w:val="20"/>
              </w:rPr>
              <w:t>(2)-(5</w:t>
            </w:r>
            <w:r w:rsidR="00371072" w:rsidRPr="00D1364F">
              <w:rPr>
                <w:rFonts w:ascii="Arial" w:hAnsi="Arial" w:cs="Arial"/>
                <w:sz w:val="20"/>
                <w:szCs w:val="20"/>
              </w:rPr>
              <w:t>)</w:t>
            </w:r>
          </w:p>
        </w:tc>
        <w:tc>
          <w:tcPr>
            <w:tcW w:w="7020" w:type="dxa"/>
          </w:tcPr>
          <w:p w:rsidR="00DB3054" w:rsidRPr="00D1364F" w:rsidRDefault="00DB3054" w:rsidP="00214CE6">
            <w:pPr>
              <w:jc w:val="both"/>
              <w:rPr>
                <w:rFonts w:ascii="Arial" w:hAnsi="Arial" w:cs="Arial"/>
                <w:sz w:val="20"/>
                <w:szCs w:val="20"/>
                <w:lang w:val="nb-NO"/>
              </w:rPr>
            </w:pPr>
            <w:r w:rsidRPr="00D1364F">
              <w:rPr>
                <w:rFonts w:ascii="Arial" w:hAnsi="Arial" w:cs="Arial"/>
                <w:sz w:val="20"/>
                <w:szCs w:val="20"/>
                <w:lang w:val="nb-NO"/>
              </w:rPr>
              <w:t xml:space="preserve">Data pada butir ini merupakan rekapitulasi data sarana dari semua </w:t>
            </w:r>
            <w:r w:rsidR="00E929CC" w:rsidRPr="00D1364F">
              <w:rPr>
                <w:rFonts w:ascii="Arial" w:hAnsi="Arial" w:cs="Arial"/>
                <w:sz w:val="20"/>
                <w:szCs w:val="20"/>
                <w:lang w:val="nb-NO"/>
              </w:rPr>
              <w:t xml:space="preserve">program </w:t>
            </w:r>
            <w:r w:rsidRPr="00D1364F">
              <w:rPr>
                <w:rFonts w:ascii="Arial" w:hAnsi="Arial" w:cs="Arial"/>
                <w:sz w:val="20"/>
                <w:szCs w:val="20"/>
                <w:lang w:val="nb-NO"/>
              </w:rPr>
              <w:lastRenderedPageBreak/>
              <w:t xml:space="preserve">di bawah </w:t>
            </w:r>
            <w:r w:rsidR="00BA5203" w:rsidRPr="00D1364F">
              <w:rPr>
                <w:rFonts w:ascii="Arial" w:hAnsi="Arial" w:cs="Arial"/>
                <w:sz w:val="20"/>
                <w:szCs w:val="20"/>
              </w:rPr>
              <w:t>Fakultas</w:t>
            </w:r>
            <w:r w:rsidRPr="00D1364F">
              <w:rPr>
                <w:rFonts w:ascii="Arial" w:hAnsi="Arial" w:cs="Arial"/>
                <w:sz w:val="20"/>
                <w:szCs w:val="20"/>
                <w:lang w:val="nb-NO"/>
              </w:rPr>
              <w:t>.</w:t>
            </w:r>
          </w:p>
          <w:p w:rsidR="00DB3054" w:rsidRPr="00D1364F" w:rsidRDefault="002A5F9B" w:rsidP="00214CE6">
            <w:pPr>
              <w:jc w:val="both"/>
              <w:rPr>
                <w:rFonts w:ascii="Arial" w:hAnsi="Arial" w:cs="Arial"/>
                <w:sz w:val="20"/>
                <w:szCs w:val="20"/>
              </w:rPr>
            </w:pPr>
            <w:r w:rsidRPr="00D1364F">
              <w:rPr>
                <w:rFonts w:ascii="Arial" w:hAnsi="Arial" w:cs="Arial"/>
                <w:sz w:val="20"/>
                <w:szCs w:val="20"/>
              </w:rPr>
              <w:t>Tuliskan</w:t>
            </w:r>
          </w:p>
          <w:p w:rsidR="00DB3054" w:rsidRPr="00D1364F" w:rsidRDefault="00DB3054"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jenis sarana tambahan, pada kolom (2)</w:t>
            </w:r>
          </w:p>
          <w:p w:rsidR="00DB3054" w:rsidRPr="00D1364F" w:rsidRDefault="00DB3054"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investasi sarana selama tiga tahun terakhir (d</w:t>
            </w:r>
            <w:r w:rsidR="00C2177C" w:rsidRPr="00D1364F">
              <w:rPr>
                <w:rFonts w:ascii="Arial" w:hAnsi="Arial" w:cs="Arial"/>
                <w:sz w:val="20"/>
                <w:szCs w:val="20"/>
                <w:lang w:val="nb-NO"/>
              </w:rPr>
              <w:t>alam juta rupiah), pada kolom (3</w:t>
            </w:r>
            <w:r w:rsidRPr="00D1364F">
              <w:rPr>
                <w:rFonts w:ascii="Arial" w:hAnsi="Arial" w:cs="Arial"/>
                <w:sz w:val="20"/>
                <w:szCs w:val="20"/>
                <w:lang w:val="nb-NO"/>
              </w:rPr>
              <w:t>)</w:t>
            </w:r>
          </w:p>
          <w:p w:rsidR="00DB3054" w:rsidRPr="00D1364F" w:rsidRDefault="00DB3054"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 xml:space="preserve">rencana investasi sarana dalam lima tahun </w:t>
            </w:r>
            <w:r w:rsidR="00C2177C" w:rsidRPr="00D1364F">
              <w:rPr>
                <w:rFonts w:ascii="Arial" w:hAnsi="Arial" w:cs="Arial"/>
                <w:sz w:val="20"/>
                <w:szCs w:val="20"/>
                <w:lang w:val="nb-NO"/>
              </w:rPr>
              <w:t>mendatang, pada kolom (4</w:t>
            </w:r>
            <w:r w:rsidRPr="00D1364F">
              <w:rPr>
                <w:rFonts w:ascii="Arial" w:hAnsi="Arial" w:cs="Arial"/>
                <w:sz w:val="20"/>
                <w:szCs w:val="20"/>
                <w:lang w:val="nb-NO"/>
              </w:rPr>
              <w:t>)</w:t>
            </w:r>
          </w:p>
          <w:p w:rsidR="00DB3054" w:rsidRPr="00D1364F" w:rsidRDefault="00DB3054" w:rsidP="00214CE6">
            <w:pPr>
              <w:pStyle w:val="ListParagraph"/>
              <w:numPr>
                <w:ilvl w:val="0"/>
                <w:numId w:val="22"/>
              </w:numPr>
              <w:jc w:val="both"/>
              <w:rPr>
                <w:rFonts w:ascii="Arial" w:hAnsi="Arial" w:cs="Arial"/>
                <w:sz w:val="20"/>
                <w:szCs w:val="20"/>
              </w:rPr>
            </w:pPr>
            <w:proofErr w:type="gramStart"/>
            <w:r w:rsidRPr="00D1364F">
              <w:rPr>
                <w:rFonts w:ascii="Arial" w:hAnsi="Arial" w:cs="Arial"/>
                <w:sz w:val="20"/>
                <w:szCs w:val="20"/>
              </w:rPr>
              <w:t>sumber</w:t>
            </w:r>
            <w:proofErr w:type="gramEnd"/>
            <w:r w:rsidRPr="00D1364F">
              <w:rPr>
                <w:rFonts w:ascii="Arial" w:hAnsi="Arial" w:cs="Arial"/>
                <w:sz w:val="20"/>
                <w:szCs w:val="20"/>
              </w:rPr>
              <w:t xml:space="preserve"> dana, pada kolom (</w:t>
            </w:r>
            <w:r w:rsidR="00C2177C" w:rsidRPr="00D1364F">
              <w:rPr>
                <w:rFonts w:ascii="Arial" w:hAnsi="Arial" w:cs="Arial"/>
                <w:sz w:val="20"/>
                <w:szCs w:val="20"/>
              </w:rPr>
              <w:t>5</w:t>
            </w:r>
            <w:r w:rsidRPr="00D1364F">
              <w:rPr>
                <w:rFonts w:ascii="Arial" w:hAnsi="Arial" w:cs="Arial"/>
                <w:sz w:val="20"/>
                <w:szCs w:val="20"/>
              </w:rPr>
              <w:t>).</w:t>
            </w:r>
          </w:p>
          <w:p w:rsidR="002A5F9B" w:rsidRPr="00D1364F" w:rsidRDefault="002A5F9B" w:rsidP="00214CE6">
            <w:pPr>
              <w:jc w:val="both"/>
              <w:rPr>
                <w:rFonts w:ascii="Arial" w:hAnsi="Arial" w:cs="Arial"/>
                <w:sz w:val="20"/>
                <w:szCs w:val="20"/>
                <w:lang w:val="sv-SE"/>
              </w:rPr>
            </w:pPr>
          </w:p>
        </w:tc>
      </w:tr>
      <w:tr w:rsidR="00D1364F" w:rsidRPr="00D1364F">
        <w:tc>
          <w:tcPr>
            <w:tcW w:w="918" w:type="dxa"/>
            <w:tcBorders>
              <w:top w:val="single" w:sz="4" w:space="0" w:color="auto"/>
              <w:bottom w:val="single" w:sz="4" w:space="0" w:color="auto"/>
            </w:tcBorders>
          </w:tcPr>
          <w:p w:rsidR="002A5F9B" w:rsidRPr="00D1364F" w:rsidRDefault="00446BF4" w:rsidP="00214CE6">
            <w:pPr>
              <w:jc w:val="center"/>
              <w:rPr>
                <w:rFonts w:ascii="Arial" w:hAnsi="Arial" w:cs="Arial"/>
                <w:sz w:val="20"/>
                <w:szCs w:val="20"/>
              </w:rPr>
            </w:pPr>
            <w:r w:rsidRPr="00D1364F">
              <w:rPr>
                <w:rFonts w:ascii="Arial" w:hAnsi="Arial" w:cs="Arial"/>
                <w:sz w:val="20"/>
                <w:szCs w:val="20"/>
              </w:rPr>
              <w:lastRenderedPageBreak/>
              <w:t>6.3.1</w:t>
            </w:r>
          </w:p>
        </w:tc>
        <w:tc>
          <w:tcPr>
            <w:tcW w:w="1080" w:type="dxa"/>
          </w:tcPr>
          <w:p w:rsidR="002A5F9B" w:rsidRPr="00D1364F" w:rsidRDefault="002A5F9B" w:rsidP="00214CE6">
            <w:pPr>
              <w:jc w:val="center"/>
              <w:rPr>
                <w:rFonts w:ascii="Arial" w:hAnsi="Arial" w:cs="Arial"/>
                <w:sz w:val="20"/>
                <w:szCs w:val="20"/>
              </w:rPr>
            </w:pPr>
          </w:p>
        </w:tc>
        <w:tc>
          <w:tcPr>
            <w:tcW w:w="7020" w:type="dxa"/>
          </w:tcPr>
          <w:p w:rsidR="00446BF4" w:rsidRPr="00D1364F" w:rsidRDefault="00446BF4" w:rsidP="00214CE6">
            <w:pPr>
              <w:jc w:val="both"/>
              <w:rPr>
                <w:rFonts w:ascii="Arial" w:hAnsi="Arial" w:cs="Arial"/>
                <w:sz w:val="20"/>
                <w:szCs w:val="20"/>
                <w:lang w:val="nb-NO"/>
              </w:rPr>
            </w:pPr>
            <w:r w:rsidRPr="00D1364F">
              <w:rPr>
                <w:rFonts w:ascii="Arial" w:hAnsi="Arial" w:cs="Arial"/>
                <w:sz w:val="20"/>
                <w:szCs w:val="20"/>
                <w:lang w:val="nb-NO"/>
              </w:rPr>
              <w:t xml:space="preserve">Prasarana adalah fasilitas yang berupa asset infrastruktur (tidak bergerak) seperti tanah, gedung, ruang perkuliahan, ruang laboratorium, </w:t>
            </w:r>
            <w:r w:rsidR="004E6C7C" w:rsidRPr="00D1364F">
              <w:rPr>
                <w:rFonts w:ascii="Arial" w:hAnsi="Arial" w:cs="Arial"/>
                <w:sz w:val="20"/>
                <w:szCs w:val="20"/>
                <w:lang w:val="nb-NO"/>
              </w:rPr>
              <w:t>dan ladang/lahan kebun percobaan</w:t>
            </w:r>
            <w:r w:rsidRPr="00D1364F">
              <w:rPr>
                <w:rFonts w:ascii="Arial" w:hAnsi="Arial" w:cs="Arial"/>
                <w:sz w:val="20"/>
                <w:szCs w:val="20"/>
                <w:lang w:val="nb-NO"/>
              </w:rPr>
              <w:t xml:space="preserve">.  </w:t>
            </w:r>
          </w:p>
          <w:p w:rsidR="00371072" w:rsidRPr="00D1364F" w:rsidRDefault="00371072" w:rsidP="00214CE6">
            <w:pPr>
              <w:jc w:val="both"/>
              <w:rPr>
                <w:rFonts w:ascii="Arial" w:hAnsi="Arial" w:cs="Arial"/>
                <w:sz w:val="20"/>
                <w:szCs w:val="20"/>
                <w:lang w:val="nb-NO"/>
              </w:rPr>
            </w:pPr>
          </w:p>
          <w:p w:rsidR="002A5F9B" w:rsidRPr="00D1364F" w:rsidRDefault="00446BF4" w:rsidP="00214CE6">
            <w:pPr>
              <w:jc w:val="both"/>
              <w:rPr>
                <w:rFonts w:ascii="Arial" w:hAnsi="Arial" w:cs="Arial"/>
                <w:sz w:val="20"/>
                <w:szCs w:val="20"/>
                <w:lang w:val="it-IT"/>
              </w:rPr>
            </w:pPr>
            <w:r w:rsidRPr="00D1364F">
              <w:rPr>
                <w:rFonts w:ascii="Arial" w:hAnsi="Arial" w:cs="Arial"/>
                <w:sz w:val="20"/>
                <w:szCs w:val="20"/>
                <w:lang w:val="it-IT"/>
              </w:rPr>
              <w:t>Uraikan penilaian</w:t>
            </w:r>
            <w:r w:rsidR="003942D9" w:rsidRPr="00D1364F">
              <w:rPr>
                <w:rFonts w:ascii="Arial" w:hAnsi="Arial" w:cs="Arial"/>
                <w:sz w:val="20"/>
                <w:szCs w:val="20"/>
                <w:lang w:val="id-ID"/>
              </w:rPr>
              <w:t xml:space="preserve"> </w:t>
            </w:r>
            <w:r w:rsidR="00BA5203" w:rsidRPr="00D1364F">
              <w:rPr>
                <w:rFonts w:ascii="Arial" w:hAnsi="Arial" w:cs="Arial"/>
                <w:sz w:val="20"/>
                <w:szCs w:val="20"/>
                <w:lang w:val="it-IT"/>
              </w:rPr>
              <w:t>Fakultas</w:t>
            </w:r>
            <w:r w:rsidRPr="00D1364F">
              <w:rPr>
                <w:rFonts w:ascii="Arial" w:hAnsi="Arial" w:cs="Arial"/>
                <w:sz w:val="20"/>
                <w:szCs w:val="20"/>
                <w:lang w:val="it-IT"/>
              </w:rPr>
              <w:t xml:space="preserve"> tentang prasarana yang telah dimiliki, khususnya yang digunakan untuk program-</w:t>
            </w:r>
            <w:r w:rsidR="00E929CC" w:rsidRPr="00D1364F">
              <w:rPr>
                <w:rFonts w:ascii="Arial" w:hAnsi="Arial" w:cs="Arial"/>
                <w:sz w:val="20"/>
                <w:szCs w:val="20"/>
                <w:lang w:val="it-IT"/>
              </w:rPr>
              <w:t xml:space="preserve">program </w:t>
            </w:r>
            <w:r w:rsidR="00A471AC" w:rsidRPr="00D1364F">
              <w:rPr>
                <w:rFonts w:ascii="Arial" w:hAnsi="Arial" w:cs="Arial"/>
                <w:sz w:val="20"/>
                <w:szCs w:val="20"/>
                <w:lang w:val="it-IT"/>
              </w:rPr>
              <w:t>Pendidikan</w:t>
            </w:r>
            <w:r w:rsidRPr="00D1364F">
              <w:rPr>
                <w:rFonts w:ascii="Arial" w:hAnsi="Arial" w:cs="Arial"/>
                <w:sz w:val="20"/>
                <w:szCs w:val="20"/>
                <w:lang w:val="it-IT"/>
              </w:rPr>
              <w:t xml:space="preserve">. </w:t>
            </w:r>
            <w:r w:rsidRPr="00D1364F">
              <w:rPr>
                <w:rFonts w:ascii="Arial" w:hAnsi="Arial" w:cs="Arial"/>
                <w:sz w:val="20"/>
                <w:szCs w:val="20"/>
                <w:lang w:val="sv-SE"/>
              </w:rPr>
              <w:t xml:space="preserve">Uraian ini mencakup aspek: kecukupan dan kewajaran serta rencana pengembangan dalam lima tahun mendatang. </w:t>
            </w:r>
            <w:r w:rsidRPr="00D1364F">
              <w:rPr>
                <w:rFonts w:ascii="Arial" w:hAnsi="Arial" w:cs="Arial"/>
                <w:sz w:val="20"/>
                <w:szCs w:val="20"/>
                <w:lang w:val="it-IT"/>
              </w:rPr>
              <w:t>Uraikan kendala yang dihadapi dalam penambahan prasarana.</w:t>
            </w:r>
          </w:p>
        </w:tc>
      </w:tr>
      <w:tr w:rsidR="00D1364F" w:rsidRPr="00D1364F">
        <w:tc>
          <w:tcPr>
            <w:tcW w:w="918" w:type="dxa"/>
            <w:tcBorders>
              <w:top w:val="single" w:sz="4" w:space="0" w:color="auto"/>
              <w:bottom w:val="single" w:sz="4" w:space="0" w:color="auto"/>
            </w:tcBorders>
          </w:tcPr>
          <w:p w:rsidR="002A5F9B" w:rsidRPr="00D1364F" w:rsidRDefault="00371072" w:rsidP="00214CE6">
            <w:pPr>
              <w:jc w:val="center"/>
              <w:rPr>
                <w:rFonts w:ascii="Arial" w:hAnsi="Arial" w:cs="Arial"/>
                <w:sz w:val="20"/>
                <w:szCs w:val="20"/>
              </w:rPr>
            </w:pPr>
            <w:r w:rsidRPr="00D1364F">
              <w:rPr>
                <w:rFonts w:ascii="Arial" w:hAnsi="Arial" w:cs="Arial"/>
                <w:sz w:val="20"/>
                <w:szCs w:val="20"/>
              </w:rPr>
              <w:t>6.3.2</w:t>
            </w:r>
          </w:p>
        </w:tc>
        <w:tc>
          <w:tcPr>
            <w:tcW w:w="1080" w:type="dxa"/>
          </w:tcPr>
          <w:p w:rsidR="002A5F9B" w:rsidRPr="00D1364F" w:rsidRDefault="0024660B" w:rsidP="00214CE6">
            <w:pPr>
              <w:jc w:val="center"/>
              <w:rPr>
                <w:rFonts w:ascii="Arial" w:hAnsi="Arial" w:cs="Arial"/>
                <w:sz w:val="20"/>
                <w:szCs w:val="20"/>
              </w:rPr>
            </w:pPr>
            <w:r w:rsidRPr="00D1364F">
              <w:rPr>
                <w:rFonts w:ascii="Arial" w:hAnsi="Arial" w:cs="Arial"/>
                <w:sz w:val="20"/>
                <w:szCs w:val="20"/>
              </w:rPr>
              <w:t>(2)-(5</w:t>
            </w:r>
            <w:r w:rsidR="00371072" w:rsidRPr="00D1364F">
              <w:rPr>
                <w:rFonts w:ascii="Arial" w:hAnsi="Arial" w:cs="Arial"/>
                <w:sz w:val="20"/>
                <w:szCs w:val="20"/>
              </w:rPr>
              <w:t>)</w:t>
            </w:r>
          </w:p>
        </w:tc>
        <w:tc>
          <w:tcPr>
            <w:tcW w:w="7020" w:type="dxa"/>
          </w:tcPr>
          <w:p w:rsidR="00371072" w:rsidRPr="00D1364F" w:rsidRDefault="00371072" w:rsidP="00214CE6">
            <w:pPr>
              <w:jc w:val="both"/>
              <w:rPr>
                <w:rFonts w:ascii="Arial" w:hAnsi="Arial" w:cs="Arial"/>
                <w:sz w:val="20"/>
                <w:szCs w:val="20"/>
                <w:lang w:val="nb-NO"/>
              </w:rPr>
            </w:pPr>
            <w:r w:rsidRPr="00D1364F">
              <w:rPr>
                <w:rFonts w:ascii="Arial" w:hAnsi="Arial" w:cs="Arial"/>
                <w:sz w:val="20"/>
                <w:szCs w:val="20"/>
                <w:lang w:val="nb-NO"/>
              </w:rPr>
              <w:t xml:space="preserve">Data pada butir ini merupakan rekapitulasi data prasarana dari semua </w:t>
            </w:r>
            <w:r w:rsidR="00E929CC"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929CC" w:rsidRPr="00D1364F">
              <w:rPr>
                <w:rFonts w:ascii="Arial" w:hAnsi="Arial" w:cs="Arial"/>
                <w:sz w:val="20"/>
                <w:szCs w:val="20"/>
                <w:lang w:val="nb-NO"/>
              </w:rPr>
              <w:t xml:space="preserve"> </w:t>
            </w:r>
            <w:r w:rsidRPr="00D1364F">
              <w:rPr>
                <w:rFonts w:ascii="Arial" w:hAnsi="Arial" w:cs="Arial"/>
                <w:sz w:val="20"/>
                <w:szCs w:val="20"/>
                <w:lang w:val="nb-NO"/>
              </w:rPr>
              <w:t xml:space="preserve">di bawah </w:t>
            </w:r>
            <w:r w:rsidR="00BA5203" w:rsidRPr="00D1364F">
              <w:rPr>
                <w:rFonts w:ascii="Arial" w:hAnsi="Arial" w:cs="Arial"/>
                <w:sz w:val="20"/>
                <w:szCs w:val="20"/>
              </w:rPr>
              <w:t>Fakultas</w:t>
            </w:r>
            <w:r w:rsidRPr="00D1364F">
              <w:rPr>
                <w:rFonts w:ascii="Arial" w:hAnsi="Arial" w:cs="Arial"/>
                <w:sz w:val="20"/>
                <w:szCs w:val="20"/>
                <w:lang w:val="nb-NO"/>
              </w:rPr>
              <w:t>.</w:t>
            </w:r>
          </w:p>
          <w:p w:rsidR="00371072" w:rsidRPr="00D1364F" w:rsidRDefault="00371072" w:rsidP="00214CE6">
            <w:pPr>
              <w:jc w:val="both"/>
              <w:rPr>
                <w:rFonts w:ascii="Arial" w:hAnsi="Arial" w:cs="Arial"/>
                <w:sz w:val="20"/>
                <w:szCs w:val="20"/>
              </w:rPr>
            </w:pPr>
            <w:r w:rsidRPr="00D1364F">
              <w:rPr>
                <w:rFonts w:ascii="Arial" w:hAnsi="Arial" w:cs="Arial"/>
                <w:sz w:val="20"/>
                <w:szCs w:val="20"/>
              </w:rPr>
              <w:t>Tuliskan</w:t>
            </w:r>
          </w:p>
          <w:p w:rsidR="00371072" w:rsidRPr="00D1364F" w:rsidRDefault="00371072"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jenis prasarana tambahan, pada kolom (2)</w:t>
            </w:r>
            <w:r w:rsidR="00347742" w:rsidRPr="00D1364F">
              <w:rPr>
                <w:rFonts w:ascii="Arial" w:hAnsi="Arial" w:cs="Arial"/>
                <w:sz w:val="20"/>
                <w:szCs w:val="20"/>
                <w:lang w:val="nb-NO"/>
              </w:rPr>
              <w:t>,</w:t>
            </w:r>
          </w:p>
          <w:p w:rsidR="00371072" w:rsidRPr="00D1364F" w:rsidRDefault="00371072"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investasi prasarana selama tiga tahun terakhir (d</w:t>
            </w:r>
            <w:r w:rsidR="00E21B94" w:rsidRPr="00D1364F">
              <w:rPr>
                <w:rFonts w:ascii="Arial" w:hAnsi="Arial" w:cs="Arial"/>
                <w:sz w:val="20"/>
                <w:szCs w:val="20"/>
                <w:lang w:val="nb-NO"/>
              </w:rPr>
              <w:t>alam juta rupiah), pada kolom (3</w:t>
            </w:r>
            <w:r w:rsidRPr="00D1364F">
              <w:rPr>
                <w:rFonts w:ascii="Arial" w:hAnsi="Arial" w:cs="Arial"/>
                <w:sz w:val="20"/>
                <w:szCs w:val="20"/>
                <w:lang w:val="nb-NO"/>
              </w:rPr>
              <w:t>)</w:t>
            </w:r>
            <w:r w:rsidR="00347742" w:rsidRPr="00D1364F">
              <w:rPr>
                <w:rFonts w:ascii="Arial" w:hAnsi="Arial" w:cs="Arial"/>
                <w:sz w:val="20"/>
                <w:szCs w:val="20"/>
                <w:lang w:val="nb-NO"/>
              </w:rPr>
              <w:t>,</w:t>
            </w:r>
          </w:p>
          <w:p w:rsidR="00371072" w:rsidRPr="00D1364F" w:rsidRDefault="00371072" w:rsidP="00214CE6">
            <w:pPr>
              <w:pStyle w:val="ListParagraph"/>
              <w:numPr>
                <w:ilvl w:val="0"/>
                <w:numId w:val="22"/>
              </w:numPr>
              <w:jc w:val="both"/>
              <w:rPr>
                <w:rFonts w:ascii="Arial" w:hAnsi="Arial" w:cs="Arial"/>
                <w:sz w:val="20"/>
                <w:szCs w:val="20"/>
                <w:lang w:val="nb-NO"/>
              </w:rPr>
            </w:pPr>
            <w:r w:rsidRPr="00D1364F">
              <w:rPr>
                <w:rFonts w:ascii="Arial" w:hAnsi="Arial" w:cs="Arial"/>
                <w:sz w:val="20"/>
                <w:szCs w:val="20"/>
                <w:lang w:val="nb-NO"/>
              </w:rPr>
              <w:t>rencana investasi prasarana dalam lim</w:t>
            </w:r>
            <w:r w:rsidR="00E21B94" w:rsidRPr="00D1364F">
              <w:rPr>
                <w:rFonts w:ascii="Arial" w:hAnsi="Arial" w:cs="Arial"/>
                <w:sz w:val="20"/>
                <w:szCs w:val="20"/>
                <w:lang w:val="nb-NO"/>
              </w:rPr>
              <w:t>a tahun mendatang, pada kolom (4</w:t>
            </w:r>
            <w:r w:rsidRPr="00D1364F">
              <w:rPr>
                <w:rFonts w:ascii="Arial" w:hAnsi="Arial" w:cs="Arial"/>
                <w:sz w:val="20"/>
                <w:szCs w:val="20"/>
                <w:lang w:val="nb-NO"/>
              </w:rPr>
              <w:t>)</w:t>
            </w:r>
            <w:r w:rsidR="00347742" w:rsidRPr="00D1364F">
              <w:rPr>
                <w:rFonts w:ascii="Arial" w:hAnsi="Arial" w:cs="Arial"/>
                <w:sz w:val="20"/>
                <w:szCs w:val="20"/>
                <w:lang w:val="nb-NO"/>
              </w:rPr>
              <w:t>,</w:t>
            </w:r>
          </w:p>
          <w:p w:rsidR="002A5F9B" w:rsidRPr="00D1364F" w:rsidRDefault="00371072" w:rsidP="00214CE6">
            <w:pPr>
              <w:pStyle w:val="ListParagraph"/>
              <w:numPr>
                <w:ilvl w:val="0"/>
                <w:numId w:val="22"/>
              </w:numPr>
              <w:jc w:val="both"/>
              <w:rPr>
                <w:rFonts w:ascii="Arial" w:hAnsi="Arial" w:cs="Arial"/>
                <w:sz w:val="20"/>
                <w:szCs w:val="20"/>
              </w:rPr>
            </w:pPr>
            <w:proofErr w:type="gramStart"/>
            <w:r w:rsidRPr="00D1364F">
              <w:rPr>
                <w:rFonts w:ascii="Arial" w:hAnsi="Arial" w:cs="Arial"/>
                <w:sz w:val="20"/>
                <w:szCs w:val="20"/>
              </w:rPr>
              <w:t>s</w:t>
            </w:r>
            <w:r w:rsidR="00E21B94" w:rsidRPr="00D1364F">
              <w:rPr>
                <w:rFonts w:ascii="Arial" w:hAnsi="Arial" w:cs="Arial"/>
                <w:sz w:val="20"/>
                <w:szCs w:val="20"/>
              </w:rPr>
              <w:t>umber</w:t>
            </w:r>
            <w:proofErr w:type="gramEnd"/>
            <w:r w:rsidR="00E21B94" w:rsidRPr="00D1364F">
              <w:rPr>
                <w:rFonts w:ascii="Arial" w:hAnsi="Arial" w:cs="Arial"/>
                <w:sz w:val="20"/>
                <w:szCs w:val="20"/>
              </w:rPr>
              <w:t xml:space="preserve"> dana, pada kolom (5</w:t>
            </w:r>
            <w:r w:rsidRPr="00D1364F">
              <w:rPr>
                <w:rFonts w:ascii="Arial" w:hAnsi="Arial" w:cs="Arial"/>
                <w:sz w:val="20"/>
                <w:szCs w:val="20"/>
              </w:rPr>
              <w:t>).</w:t>
            </w:r>
          </w:p>
        </w:tc>
      </w:tr>
      <w:tr w:rsidR="00D1364F" w:rsidRPr="00D1364F">
        <w:tc>
          <w:tcPr>
            <w:tcW w:w="918" w:type="dxa"/>
            <w:tcBorders>
              <w:top w:val="single" w:sz="4" w:space="0" w:color="auto"/>
              <w:bottom w:val="single" w:sz="4" w:space="0" w:color="auto"/>
            </w:tcBorders>
          </w:tcPr>
          <w:p w:rsidR="002A5F9B" w:rsidRPr="00D1364F" w:rsidRDefault="00371072" w:rsidP="00214CE6">
            <w:pPr>
              <w:jc w:val="center"/>
              <w:rPr>
                <w:rFonts w:ascii="Arial" w:hAnsi="Arial" w:cs="Arial"/>
                <w:sz w:val="20"/>
                <w:szCs w:val="20"/>
              </w:rPr>
            </w:pPr>
            <w:r w:rsidRPr="00D1364F">
              <w:rPr>
                <w:rFonts w:ascii="Arial" w:hAnsi="Arial" w:cs="Arial"/>
                <w:sz w:val="20"/>
                <w:szCs w:val="20"/>
              </w:rPr>
              <w:t>6.4.1</w:t>
            </w:r>
          </w:p>
        </w:tc>
        <w:tc>
          <w:tcPr>
            <w:tcW w:w="1080" w:type="dxa"/>
          </w:tcPr>
          <w:p w:rsidR="002A5F9B" w:rsidRPr="00D1364F" w:rsidRDefault="002A5F9B" w:rsidP="00214CE6">
            <w:pPr>
              <w:jc w:val="center"/>
              <w:rPr>
                <w:rFonts w:ascii="Arial" w:hAnsi="Arial" w:cs="Arial"/>
                <w:sz w:val="20"/>
                <w:szCs w:val="20"/>
              </w:rPr>
            </w:pPr>
          </w:p>
        </w:tc>
        <w:tc>
          <w:tcPr>
            <w:tcW w:w="7020" w:type="dxa"/>
          </w:tcPr>
          <w:p w:rsidR="002A5F9B" w:rsidRPr="00D1364F" w:rsidRDefault="00722934" w:rsidP="00214CE6">
            <w:pPr>
              <w:jc w:val="both"/>
              <w:rPr>
                <w:rFonts w:ascii="Arial" w:hAnsi="Arial" w:cs="Arial"/>
                <w:sz w:val="20"/>
                <w:szCs w:val="20"/>
              </w:rPr>
            </w:pPr>
            <w:r w:rsidRPr="00D1364F">
              <w:rPr>
                <w:rFonts w:ascii="Arial" w:hAnsi="Arial" w:cs="Arial"/>
                <w:sz w:val="20"/>
                <w:szCs w:val="20"/>
              </w:rPr>
              <w:t>Uraikan</w:t>
            </w:r>
            <w:r w:rsidR="00371072" w:rsidRPr="00D1364F">
              <w:rPr>
                <w:rFonts w:ascii="Arial" w:hAnsi="Arial" w:cs="Arial"/>
                <w:sz w:val="20"/>
                <w:szCs w:val="20"/>
              </w:rPr>
              <w:t xml:space="preserve"> sistem informasi manajemen dan fasilitas ICT (</w:t>
            </w:r>
            <w:r w:rsidR="00371072" w:rsidRPr="00D1364F">
              <w:rPr>
                <w:rFonts w:ascii="Arial" w:hAnsi="Arial" w:cs="Arial"/>
                <w:i/>
                <w:sz w:val="20"/>
                <w:szCs w:val="20"/>
              </w:rPr>
              <w:t>Information and Communication Technology</w:t>
            </w:r>
            <w:r w:rsidR="00371072" w:rsidRPr="00D1364F">
              <w:rPr>
                <w:rFonts w:ascii="Arial" w:hAnsi="Arial" w:cs="Arial"/>
                <w:sz w:val="20"/>
                <w:szCs w:val="20"/>
              </w:rPr>
              <w:t>) yang digunakan</w:t>
            </w:r>
            <w:r w:rsidR="003942D9" w:rsidRPr="00D1364F">
              <w:rPr>
                <w:rFonts w:ascii="Arial" w:hAnsi="Arial" w:cs="Arial"/>
                <w:sz w:val="20"/>
                <w:szCs w:val="20"/>
              </w:rPr>
              <w:t>unit pengelola</w:t>
            </w:r>
            <w:r w:rsidR="00C1216B" w:rsidRPr="00D1364F">
              <w:rPr>
                <w:rFonts w:ascii="Arial" w:hAnsi="Arial" w:cs="Arial"/>
                <w:sz w:val="20"/>
                <w:szCs w:val="20"/>
              </w:rPr>
              <w:t xml:space="preserve"> </w:t>
            </w:r>
            <w:r w:rsidR="00E063F7" w:rsidRPr="00D1364F">
              <w:rPr>
                <w:rFonts w:ascii="Arial" w:hAnsi="Arial" w:cs="Arial"/>
                <w:sz w:val="20"/>
                <w:szCs w:val="20"/>
              </w:rPr>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00371072" w:rsidRPr="00D1364F">
              <w:rPr>
                <w:rFonts w:ascii="Arial" w:hAnsi="Arial" w:cs="Arial"/>
                <w:sz w:val="20"/>
                <w:szCs w:val="20"/>
              </w:rPr>
              <w:t xml:space="preserve">untuk proses penyelenggaraan akademik dan administrasi (misalkan SIAKAD, SIMKEU, SIMAWA, SIMFA, SIMPEG dan sejenisnya), termasuk </w:t>
            </w:r>
            <w:r w:rsidR="00371072" w:rsidRPr="00D1364F">
              <w:rPr>
                <w:rFonts w:ascii="Arial" w:hAnsi="Arial" w:cs="Arial"/>
                <w:i/>
                <w:sz w:val="20"/>
                <w:szCs w:val="20"/>
              </w:rPr>
              <w:t>distance-learning</w:t>
            </w:r>
            <w:r w:rsidR="00371072" w:rsidRPr="00D1364F">
              <w:rPr>
                <w:rFonts w:ascii="Arial" w:hAnsi="Arial" w:cs="Arial"/>
                <w:sz w:val="20"/>
                <w:szCs w:val="20"/>
              </w:rPr>
              <w:t xml:space="preserve">.  </w:t>
            </w:r>
            <w:r w:rsidRPr="00D1364F">
              <w:rPr>
                <w:rFonts w:ascii="Arial" w:hAnsi="Arial" w:cs="Arial"/>
                <w:sz w:val="20"/>
                <w:szCs w:val="20"/>
              </w:rPr>
              <w:t>Uraikan</w:t>
            </w:r>
            <w:r w:rsidR="00371072" w:rsidRPr="00D1364F">
              <w:rPr>
                <w:rFonts w:ascii="Arial" w:hAnsi="Arial" w:cs="Arial"/>
                <w:sz w:val="20"/>
                <w:szCs w:val="20"/>
              </w:rPr>
              <w:t xml:space="preserve"> pemanfaatannya dalam proses pengambilan keputusan dalam pengembangan institusi.  </w:t>
            </w:r>
          </w:p>
        </w:tc>
      </w:tr>
      <w:tr w:rsidR="00D1364F" w:rsidRPr="00D1364F">
        <w:tc>
          <w:tcPr>
            <w:tcW w:w="918" w:type="dxa"/>
            <w:tcBorders>
              <w:top w:val="single" w:sz="4" w:space="0" w:color="auto"/>
              <w:bottom w:val="single" w:sz="4" w:space="0" w:color="auto"/>
            </w:tcBorders>
          </w:tcPr>
          <w:p w:rsidR="00371072" w:rsidRPr="00D1364F" w:rsidRDefault="00371072" w:rsidP="00214CE6">
            <w:pPr>
              <w:jc w:val="center"/>
              <w:rPr>
                <w:rFonts w:ascii="Arial" w:hAnsi="Arial" w:cs="Arial"/>
                <w:sz w:val="20"/>
                <w:szCs w:val="20"/>
              </w:rPr>
            </w:pPr>
            <w:r w:rsidRPr="00D1364F">
              <w:rPr>
                <w:rFonts w:ascii="Arial" w:hAnsi="Arial" w:cs="Arial"/>
                <w:sz w:val="20"/>
                <w:szCs w:val="20"/>
              </w:rPr>
              <w:t>6.4.2</w:t>
            </w:r>
          </w:p>
        </w:tc>
        <w:tc>
          <w:tcPr>
            <w:tcW w:w="1080" w:type="dxa"/>
          </w:tcPr>
          <w:p w:rsidR="00371072" w:rsidRPr="00D1364F" w:rsidRDefault="00371072" w:rsidP="00214CE6">
            <w:pPr>
              <w:jc w:val="center"/>
              <w:rPr>
                <w:rFonts w:ascii="Arial" w:hAnsi="Arial" w:cs="Arial"/>
                <w:sz w:val="20"/>
                <w:szCs w:val="20"/>
              </w:rPr>
            </w:pPr>
            <w:r w:rsidRPr="00D1364F">
              <w:rPr>
                <w:rFonts w:ascii="Arial" w:hAnsi="Arial" w:cs="Arial"/>
                <w:sz w:val="20"/>
                <w:szCs w:val="20"/>
              </w:rPr>
              <w:t>(2)-(5)</w:t>
            </w:r>
          </w:p>
        </w:tc>
        <w:tc>
          <w:tcPr>
            <w:tcW w:w="7020" w:type="dxa"/>
          </w:tcPr>
          <w:p w:rsidR="00371072" w:rsidRPr="00D1364F" w:rsidRDefault="00371072" w:rsidP="00214CE6">
            <w:pPr>
              <w:jc w:val="both"/>
              <w:rPr>
                <w:rFonts w:ascii="Arial" w:hAnsi="Arial" w:cs="Arial"/>
                <w:sz w:val="20"/>
                <w:szCs w:val="20"/>
                <w:lang w:val="nb-NO"/>
              </w:rPr>
            </w:pPr>
            <w:r w:rsidRPr="00D1364F">
              <w:rPr>
                <w:rFonts w:ascii="Arial" w:hAnsi="Arial" w:cs="Arial"/>
                <w:sz w:val="20"/>
                <w:szCs w:val="20"/>
                <w:lang w:val="nb-NO"/>
              </w:rPr>
              <w:t>Beri tanda √ pada kolom yang sesuai dengan sistem pengelolaan data dalam hal aksesibilitas 12 jenis</w:t>
            </w:r>
            <w:r w:rsidR="00AB68AC" w:rsidRPr="00D1364F">
              <w:rPr>
                <w:rFonts w:ascii="Arial" w:hAnsi="Arial" w:cs="Arial"/>
                <w:sz w:val="20"/>
                <w:szCs w:val="20"/>
                <w:lang w:val="nb-NO"/>
              </w:rPr>
              <w:t xml:space="preserve"> data yang tertera pada kolom (</w:t>
            </w:r>
            <w:r w:rsidR="00AB68AC" w:rsidRPr="00D1364F">
              <w:rPr>
                <w:rFonts w:ascii="Arial" w:hAnsi="Arial" w:cs="Arial"/>
                <w:sz w:val="20"/>
                <w:szCs w:val="20"/>
                <w:lang w:val="id-ID"/>
              </w:rPr>
              <w:t>1</w:t>
            </w:r>
            <w:r w:rsidRPr="00D1364F">
              <w:rPr>
                <w:rFonts w:ascii="Arial" w:hAnsi="Arial" w:cs="Arial"/>
                <w:sz w:val="20"/>
                <w:szCs w:val="20"/>
                <w:lang w:val="nb-NO"/>
              </w:rPr>
              <w:t>).</w:t>
            </w:r>
          </w:p>
          <w:p w:rsidR="00371072" w:rsidRPr="00D1364F" w:rsidRDefault="00371072" w:rsidP="00214CE6">
            <w:pPr>
              <w:jc w:val="both"/>
              <w:rPr>
                <w:rFonts w:ascii="Arial" w:hAnsi="Arial" w:cs="Arial"/>
                <w:sz w:val="20"/>
                <w:szCs w:val="20"/>
              </w:rPr>
            </w:pPr>
            <w:r w:rsidRPr="00D1364F">
              <w:rPr>
                <w:rFonts w:ascii="Arial" w:hAnsi="Arial" w:cs="Arial"/>
                <w:sz w:val="20"/>
                <w:szCs w:val="20"/>
              </w:rPr>
              <w:t>Keterangan:</w:t>
            </w:r>
          </w:p>
          <w:p w:rsidR="00371072" w:rsidRPr="00D1364F" w:rsidRDefault="00371072" w:rsidP="00214CE6">
            <w:pPr>
              <w:jc w:val="both"/>
              <w:rPr>
                <w:rFonts w:ascii="Arial" w:hAnsi="Arial" w:cs="Arial"/>
                <w:i/>
                <w:sz w:val="20"/>
                <w:szCs w:val="20"/>
              </w:rPr>
            </w:pPr>
            <w:r w:rsidRPr="00D1364F">
              <w:rPr>
                <w:rFonts w:ascii="Arial" w:hAnsi="Arial" w:cs="Arial"/>
                <w:sz w:val="20"/>
                <w:szCs w:val="20"/>
              </w:rPr>
              <w:t xml:space="preserve">WAN = </w:t>
            </w:r>
            <w:r w:rsidRPr="00D1364F">
              <w:rPr>
                <w:rFonts w:ascii="Arial" w:hAnsi="Arial" w:cs="Arial"/>
                <w:i/>
                <w:sz w:val="20"/>
                <w:szCs w:val="20"/>
              </w:rPr>
              <w:t>Wide Area Network.</w:t>
            </w:r>
          </w:p>
          <w:p w:rsidR="00371072" w:rsidRPr="00D1364F" w:rsidRDefault="00371072" w:rsidP="00214CE6">
            <w:pPr>
              <w:jc w:val="both"/>
              <w:rPr>
                <w:rFonts w:ascii="Arial" w:hAnsi="Arial" w:cs="Arial"/>
                <w:sz w:val="20"/>
                <w:szCs w:val="20"/>
              </w:rPr>
            </w:pPr>
            <w:r w:rsidRPr="00D1364F">
              <w:rPr>
                <w:rFonts w:ascii="Arial" w:hAnsi="Arial" w:cs="Arial"/>
                <w:sz w:val="20"/>
                <w:szCs w:val="20"/>
              </w:rPr>
              <w:t xml:space="preserve">LAN = </w:t>
            </w:r>
            <w:r w:rsidRPr="00D1364F">
              <w:rPr>
                <w:rFonts w:ascii="Arial" w:hAnsi="Arial" w:cs="Arial"/>
                <w:i/>
                <w:sz w:val="20"/>
                <w:szCs w:val="20"/>
              </w:rPr>
              <w:t>Local Area Network.</w:t>
            </w:r>
          </w:p>
        </w:tc>
      </w:tr>
      <w:tr w:rsidR="00D1364F" w:rsidRPr="00D1364F">
        <w:tc>
          <w:tcPr>
            <w:tcW w:w="918" w:type="dxa"/>
            <w:tcBorders>
              <w:top w:val="single" w:sz="4" w:space="0" w:color="auto"/>
              <w:bottom w:val="single" w:sz="4" w:space="0" w:color="auto"/>
            </w:tcBorders>
          </w:tcPr>
          <w:p w:rsidR="00347742" w:rsidRPr="00D1364F" w:rsidRDefault="00347742" w:rsidP="00214CE6">
            <w:pPr>
              <w:jc w:val="center"/>
              <w:rPr>
                <w:rFonts w:ascii="Arial" w:hAnsi="Arial" w:cs="Arial"/>
                <w:sz w:val="20"/>
                <w:szCs w:val="20"/>
              </w:rPr>
            </w:pPr>
            <w:r w:rsidRPr="00D1364F">
              <w:rPr>
                <w:rFonts w:ascii="Arial" w:hAnsi="Arial" w:cs="Arial"/>
                <w:sz w:val="20"/>
                <w:szCs w:val="20"/>
              </w:rPr>
              <w:t>6.4.3</w:t>
            </w:r>
          </w:p>
        </w:tc>
        <w:tc>
          <w:tcPr>
            <w:tcW w:w="1080" w:type="dxa"/>
          </w:tcPr>
          <w:p w:rsidR="00347742" w:rsidRPr="00D1364F" w:rsidRDefault="00347742" w:rsidP="00214CE6">
            <w:pPr>
              <w:jc w:val="center"/>
              <w:rPr>
                <w:rFonts w:ascii="Arial" w:hAnsi="Arial" w:cs="Arial"/>
                <w:sz w:val="20"/>
                <w:szCs w:val="20"/>
              </w:rPr>
            </w:pPr>
          </w:p>
        </w:tc>
        <w:tc>
          <w:tcPr>
            <w:tcW w:w="7020" w:type="dxa"/>
          </w:tcPr>
          <w:p w:rsidR="00347742" w:rsidRPr="00D1364F" w:rsidRDefault="00347742" w:rsidP="00214CE6">
            <w:pPr>
              <w:ind w:left="-18" w:firstLine="18"/>
              <w:rPr>
                <w:rFonts w:ascii="Arial" w:hAnsi="Arial" w:cs="Arial"/>
                <w:sz w:val="20"/>
                <w:szCs w:val="20"/>
                <w:lang w:val="sv-SE"/>
              </w:rPr>
            </w:pPr>
            <w:r w:rsidRPr="00D1364F">
              <w:rPr>
                <w:rFonts w:ascii="Arial" w:hAnsi="Arial" w:cs="Arial"/>
                <w:sz w:val="20"/>
                <w:szCs w:val="20"/>
                <w:lang w:val="sv-SE"/>
              </w:rPr>
              <w:t xml:space="preserve">Uraikan upaya penyebaran informasi/kebijakan untuk sivitas akademika di </w:t>
            </w:r>
            <w:r w:rsidR="00E33C8B" w:rsidRPr="00D1364F">
              <w:rPr>
                <w:rFonts w:ascii="Arial" w:hAnsi="Arial" w:cs="Arial"/>
                <w:sz w:val="20"/>
                <w:szCs w:val="20"/>
                <w:lang w:val="sv-SE"/>
              </w:rPr>
              <w:t xml:space="preserve">fakultas </w:t>
            </w:r>
            <w:r w:rsidRPr="00D1364F">
              <w:rPr>
                <w:rFonts w:ascii="Arial" w:hAnsi="Arial" w:cs="Arial"/>
                <w:sz w:val="20"/>
                <w:szCs w:val="20"/>
                <w:lang w:val="sv-SE"/>
              </w:rPr>
              <w:t xml:space="preserve">(misalnya melalui surat, faksimili, </w:t>
            </w:r>
            <w:r w:rsidRPr="00D1364F">
              <w:rPr>
                <w:rFonts w:ascii="Arial" w:hAnsi="Arial" w:cs="Arial"/>
                <w:i/>
                <w:sz w:val="20"/>
                <w:szCs w:val="20"/>
                <w:lang w:val="sv-SE"/>
              </w:rPr>
              <w:t xml:space="preserve">mailing list, e-mail,sms, </w:t>
            </w:r>
            <w:r w:rsidRPr="00D1364F">
              <w:rPr>
                <w:rFonts w:ascii="Arial" w:hAnsi="Arial" w:cs="Arial"/>
                <w:sz w:val="20"/>
                <w:szCs w:val="20"/>
                <w:lang w:val="sv-SE"/>
              </w:rPr>
              <w:t>buletin).</w:t>
            </w:r>
          </w:p>
        </w:tc>
      </w:tr>
      <w:tr w:rsidR="00D1364F" w:rsidRPr="00D1364F">
        <w:tc>
          <w:tcPr>
            <w:tcW w:w="918" w:type="dxa"/>
            <w:tcBorders>
              <w:top w:val="single" w:sz="4" w:space="0" w:color="auto"/>
              <w:bottom w:val="single" w:sz="4" w:space="0" w:color="auto"/>
            </w:tcBorders>
          </w:tcPr>
          <w:p w:rsidR="00371072" w:rsidRPr="00D1364F" w:rsidRDefault="00347742" w:rsidP="00214CE6">
            <w:pPr>
              <w:jc w:val="center"/>
              <w:rPr>
                <w:rFonts w:ascii="Arial" w:hAnsi="Arial" w:cs="Arial"/>
                <w:sz w:val="20"/>
                <w:szCs w:val="20"/>
              </w:rPr>
            </w:pPr>
            <w:r w:rsidRPr="00D1364F">
              <w:rPr>
                <w:rFonts w:ascii="Arial" w:hAnsi="Arial" w:cs="Arial"/>
                <w:sz w:val="20"/>
                <w:szCs w:val="20"/>
              </w:rPr>
              <w:t>6.4.4</w:t>
            </w:r>
          </w:p>
        </w:tc>
        <w:tc>
          <w:tcPr>
            <w:tcW w:w="1080" w:type="dxa"/>
          </w:tcPr>
          <w:p w:rsidR="00371072" w:rsidRPr="00D1364F" w:rsidRDefault="00371072" w:rsidP="00214CE6">
            <w:pPr>
              <w:jc w:val="center"/>
              <w:rPr>
                <w:rFonts w:ascii="Arial" w:hAnsi="Arial" w:cs="Arial"/>
                <w:sz w:val="20"/>
                <w:szCs w:val="20"/>
              </w:rPr>
            </w:pPr>
          </w:p>
        </w:tc>
        <w:tc>
          <w:tcPr>
            <w:tcW w:w="7020" w:type="dxa"/>
          </w:tcPr>
          <w:p w:rsidR="00371072" w:rsidRPr="00D1364F" w:rsidRDefault="00371072" w:rsidP="00214CE6">
            <w:pPr>
              <w:ind w:firstLine="14"/>
              <w:rPr>
                <w:rFonts w:ascii="Arial" w:hAnsi="Arial" w:cs="Arial"/>
                <w:sz w:val="20"/>
                <w:szCs w:val="20"/>
              </w:rPr>
            </w:pPr>
            <w:r w:rsidRPr="00D1364F">
              <w:rPr>
                <w:rFonts w:ascii="Arial" w:hAnsi="Arial" w:cs="Arial"/>
                <w:sz w:val="20"/>
                <w:szCs w:val="20"/>
              </w:rPr>
              <w:t>Uraikan rencana pengembangan sistem informasi jangka panjang dan upaya pencapaiannya. Uraikan pula kendala-kendala yang dihadapi.</w:t>
            </w:r>
          </w:p>
        </w:tc>
      </w:tr>
    </w:tbl>
    <w:p w:rsidR="00540D1F" w:rsidRPr="00D1364F" w:rsidRDefault="00540D1F"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214CE6" w:rsidRPr="00D1364F" w:rsidRDefault="00214CE6" w:rsidP="00214CE6">
      <w:pPr>
        <w:jc w:val="both"/>
        <w:rPr>
          <w:rFonts w:ascii="Arial" w:hAnsi="Arial" w:cs="Arial"/>
          <w:lang w:val="sv-SE"/>
        </w:rPr>
      </w:pPr>
    </w:p>
    <w:p w:rsidR="00111F5C" w:rsidRPr="00D1364F" w:rsidRDefault="00111F5C" w:rsidP="00214CE6">
      <w:pPr>
        <w:ind w:left="1620" w:hanging="1710"/>
        <w:rPr>
          <w:rFonts w:ascii="Arial" w:hAnsi="Arial" w:cs="Arial"/>
          <w:b/>
          <w:caps/>
        </w:rPr>
      </w:pPr>
    </w:p>
    <w:p w:rsidR="00EF7170" w:rsidRPr="00D1364F" w:rsidRDefault="00EF7170" w:rsidP="00214CE6">
      <w:pPr>
        <w:ind w:left="1620" w:hanging="1710"/>
        <w:rPr>
          <w:rFonts w:ascii="Arial" w:hAnsi="Arial" w:cs="Arial"/>
          <w:b/>
          <w:caps/>
        </w:rPr>
      </w:pPr>
    </w:p>
    <w:p w:rsidR="00EF7170" w:rsidRPr="00D1364F" w:rsidRDefault="00EF7170" w:rsidP="00214CE6">
      <w:pPr>
        <w:ind w:left="1620" w:hanging="1710"/>
        <w:rPr>
          <w:rFonts w:ascii="Arial" w:hAnsi="Arial" w:cs="Arial"/>
          <w:b/>
          <w:caps/>
        </w:rPr>
      </w:pPr>
    </w:p>
    <w:p w:rsidR="00214CE6" w:rsidRPr="00D1364F" w:rsidRDefault="00214CE6" w:rsidP="00214CE6">
      <w:pPr>
        <w:ind w:left="1620" w:hanging="1710"/>
        <w:jc w:val="center"/>
        <w:rPr>
          <w:rFonts w:ascii="Arial" w:hAnsi="Arial" w:cs="Arial"/>
          <w:b/>
          <w:caps/>
          <w:lang w:val="sv-SE"/>
        </w:rPr>
      </w:pPr>
      <w:r w:rsidRPr="00D1364F">
        <w:rPr>
          <w:rFonts w:ascii="Arial" w:hAnsi="Arial" w:cs="Arial"/>
          <w:b/>
          <w:caps/>
          <w:lang w:val="sv-SE"/>
        </w:rPr>
        <w:lastRenderedPageBreak/>
        <w:t>Standar 7</w:t>
      </w:r>
    </w:p>
    <w:p w:rsidR="00214CE6" w:rsidRPr="00D1364F" w:rsidRDefault="00D0598F" w:rsidP="00214CE6">
      <w:pPr>
        <w:ind w:left="1620" w:hanging="1710"/>
        <w:jc w:val="center"/>
        <w:rPr>
          <w:rFonts w:ascii="Arial" w:hAnsi="Arial" w:cs="Arial"/>
          <w:b/>
          <w:caps/>
          <w:lang w:val="sv-SE"/>
        </w:rPr>
      </w:pPr>
      <w:r w:rsidRPr="00D1364F">
        <w:rPr>
          <w:rFonts w:ascii="Arial" w:hAnsi="Arial" w:cs="Arial"/>
          <w:b/>
          <w:caps/>
          <w:lang w:val="sv-SE"/>
        </w:rPr>
        <w:t>Penelitian, Pengabdian Kepada Masyarakat,</w:t>
      </w:r>
    </w:p>
    <w:p w:rsidR="00D0598F" w:rsidRPr="00D1364F" w:rsidRDefault="00D0598F" w:rsidP="00214CE6">
      <w:pPr>
        <w:ind w:left="1620" w:hanging="1710"/>
        <w:jc w:val="center"/>
        <w:rPr>
          <w:rFonts w:ascii="Arial" w:hAnsi="Arial" w:cs="Arial"/>
          <w:b/>
          <w:caps/>
          <w:lang w:val="sv-SE"/>
        </w:rPr>
      </w:pPr>
      <w:r w:rsidRPr="00D1364F">
        <w:rPr>
          <w:rFonts w:ascii="Arial" w:hAnsi="Arial" w:cs="Arial"/>
          <w:b/>
          <w:caps/>
          <w:lang w:val="sv-SE"/>
        </w:rPr>
        <w:t xml:space="preserve">DAN </w:t>
      </w:r>
      <w:r w:rsidR="00606F6B" w:rsidRPr="00D1364F">
        <w:rPr>
          <w:rFonts w:ascii="Arial" w:hAnsi="Arial" w:cs="Arial"/>
          <w:b/>
          <w:caps/>
          <w:lang w:val="sv-SE"/>
        </w:rPr>
        <w:t>KERJA SAMA</w:t>
      </w:r>
    </w:p>
    <w:p w:rsidR="00214CE6" w:rsidRPr="00D1364F"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1364F" w:rsidRPr="00D1364F">
        <w:trPr>
          <w:tblHeader/>
        </w:trPr>
        <w:tc>
          <w:tcPr>
            <w:tcW w:w="918" w:type="dxa"/>
            <w:tcBorders>
              <w:top w:val="single" w:sz="4" w:space="0" w:color="auto"/>
              <w:bottom w:val="double" w:sz="4" w:space="0" w:color="auto"/>
            </w:tcBorders>
            <w:shd w:val="clear" w:color="auto" w:fill="C0C0C0"/>
            <w:vAlign w:val="center"/>
          </w:tcPr>
          <w:p w:rsidR="00D0598F" w:rsidRPr="00D1364F" w:rsidRDefault="00D0598F" w:rsidP="00214CE6">
            <w:pPr>
              <w:jc w:val="center"/>
              <w:rPr>
                <w:rFonts w:ascii="Arial" w:hAnsi="Arial" w:cs="Arial"/>
                <w:b/>
              </w:rPr>
            </w:pPr>
            <w:r w:rsidRPr="00D1364F">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D1364F" w:rsidRDefault="00D0598F" w:rsidP="00214CE6">
            <w:pPr>
              <w:jc w:val="center"/>
              <w:rPr>
                <w:rFonts w:ascii="Arial" w:hAnsi="Arial" w:cs="Arial"/>
                <w:b/>
              </w:rPr>
            </w:pPr>
            <w:r w:rsidRPr="00D1364F">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D1364F" w:rsidRDefault="00D0598F" w:rsidP="00214CE6">
            <w:pPr>
              <w:jc w:val="center"/>
              <w:rPr>
                <w:rFonts w:ascii="Arial" w:hAnsi="Arial" w:cs="Arial"/>
                <w:b/>
              </w:rPr>
            </w:pPr>
            <w:r w:rsidRPr="00D1364F">
              <w:rPr>
                <w:rFonts w:ascii="Arial" w:hAnsi="Arial" w:cs="Arial"/>
                <w:b/>
              </w:rPr>
              <w:t>Panduan Pengisian</w:t>
            </w:r>
          </w:p>
        </w:tc>
      </w:tr>
      <w:tr w:rsidR="00D1364F" w:rsidRPr="00D1364F">
        <w:trPr>
          <w:tblHeader/>
        </w:trPr>
        <w:tc>
          <w:tcPr>
            <w:tcW w:w="918" w:type="dxa"/>
            <w:tcBorders>
              <w:top w:val="double" w:sz="4" w:space="0" w:color="auto"/>
              <w:bottom w:val="nil"/>
            </w:tcBorders>
            <w:shd w:val="clear" w:color="auto" w:fill="auto"/>
            <w:vAlign w:val="center"/>
          </w:tcPr>
          <w:p w:rsidR="00D0598F" w:rsidRPr="00D1364F"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D1364F"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D1364F" w:rsidRDefault="00D0598F" w:rsidP="00214CE6">
            <w:pPr>
              <w:jc w:val="center"/>
              <w:rPr>
                <w:rFonts w:ascii="Arial" w:hAnsi="Arial" w:cs="Arial"/>
                <w:b/>
                <w:sz w:val="6"/>
                <w:szCs w:val="6"/>
              </w:rPr>
            </w:pPr>
          </w:p>
        </w:tc>
      </w:tr>
      <w:tr w:rsidR="00D1364F" w:rsidRPr="00D1364F">
        <w:tc>
          <w:tcPr>
            <w:tcW w:w="918" w:type="dxa"/>
            <w:tcBorders>
              <w:bottom w:val="nil"/>
            </w:tcBorders>
          </w:tcPr>
          <w:p w:rsidR="00BA5203" w:rsidRPr="00D1364F" w:rsidRDefault="00BA5203" w:rsidP="00214CE6">
            <w:pPr>
              <w:jc w:val="center"/>
              <w:rPr>
                <w:rFonts w:ascii="Arial" w:hAnsi="Arial" w:cs="Arial"/>
                <w:sz w:val="20"/>
                <w:szCs w:val="20"/>
              </w:rPr>
            </w:pPr>
            <w:r w:rsidRPr="00D1364F">
              <w:rPr>
                <w:rFonts w:ascii="Arial" w:hAnsi="Arial" w:cs="Arial"/>
                <w:sz w:val="20"/>
                <w:szCs w:val="20"/>
              </w:rPr>
              <w:t>7.1.1</w:t>
            </w:r>
          </w:p>
        </w:tc>
        <w:tc>
          <w:tcPr>
            <w:tcW w:w="1080" w:type="dxa"/>
            <w:tcBorders>
              <w:bottom w:val="nil"/>
            </w:tcBorders>
          </w:tcPr>
          <w:p w:rsidR="00BA5203" w:rsidRPr="00D1364F" w:rsidRDefault="00BA5203" w:rsidP="00214CE6">
            <w:pPr>
              <w:jc w:val="center"/>
              <w:rPr>
                <w:rFonts w:ascii="Arial" w:hAnsi="Arial" w:cs="Arial"/>
                <w:sz w:val="20"/>
                <w:szCs w:val="20"/>
              </w:rPr>
            </w:pPr>
            <w:r w:rsidRPr="00D1364F">
              <w:rPr>
                <w:rFonts w:ascii="Arial" w:hAnsi="Arial" w:cs="Arial"/>
                <w:sz w:val="20"/>
                <w:szCs w:val="20"/>
              </w:rPr>
              <w:t>(2)-(4)</w:t>
            </w:r>
          </w:p>
        </w:tc>
        <w:tc>
          <w:tcPr>
            <w:tcW w:w="7020" w:type="dxa"/>
            <w:tcBorders>
              <w:bottom w:val="nil"/>
            </w:tcBorders>
          </w:tcPr>
          <w:p w:rsidR="00BA5203" w:rsidRPr="00D1364F" w:rsidRDefault="00BA5203" w:rsidP="00214CE6">
            <w:pPr>
              <w:rPr>
                <w:rFonts w:ascii="Arial" w:hAnsi="Arial" w:cs="Arial"/>
                <w:sz w:val="20"/>
                <w:szCs w:val="20"/>
              </w:rPr>
            </w:pPr>
            <w:r w:rsidRPr="00D1364F">
              <w:rPr>
                <w:rFonts w:ascii="Arial" w:hAnsi="Arial" w:cs="Arial"/>
                <w:sz w:val="20"/>
                <w:szCs w:val="20"/>
              </w:rPr>
              <w:t>Jumlah judul dan dana penelitian yang dilakukan oleh masing-masing PS di lingkungan</w:t>
            </w:r>
            <w:r w:rsidRPr="00D1364F">
              <w:rPr>
                <w:rFonts w:ascii="Arial" w:hAnsi="Arial" w:cs="Arial"/>
                <w:sz w:val="20"/>
                <w:szCs w:val="20"/>
                <w:lang w:val="id-ID"/>
              </w:rPr>
              <w:t xml:space="preserve"> </w:t>
            </w:r>
            <w:r w:rsidRPr="00D1364F">
              <w:rPr>
                <w:rFonts w:ascii="Arial" w:hAnsi="Arial" w:cs="Arial"/>
                <w:sz w:val="20"/>
                <w:szCs w:val="20"/>
              </w:rPr>
              <w:t xml:space="preserve">unit pengelola </w:t>
            </w:r>
            <w:r w:rsidR="00E063F7" w:rsidRPr="00D1364F">
              <w:rPr>
                <w:rFonts w:ascii="Arial" w:hAnsi="Arial" w:cs="Arial"/>
                <w:sz w:val="20"/>
                <w:szCs w:val="20"/>
              </w:rPr>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Pr="00D1364F">
              <w:rPr>
                <w:rFonts w:ascii="Arial" w:hAnsi="Arial" w:cs="Arial"/>
                <w:sz w:val="20"/>
                <w:szCs w:val="20"/>
              </w:rPr>
              <w:t>dalam tiga tahun terakhir.</w:t>
            </w:r>
          </w:p>
          <w:p w:rsidR="00BA5203" w:rsidRPr="00D1364F" w:rsidRDefault="00BA5203" w:rsidP="00214CE6">
            <w:pPr>
              <w:rPr>
                <w:rFonts w:ascii="Arial" w:hAnsi="Arial" w:cs="Arial"/>
                <w:sz w:val="20"/>
                <w:szCs w:val="20"/>
              </w:rPr>
            </w:pPr>
            <w:r w:rsidRPr="00D1364F">
              <w:rPr>
                <w:rFonts w:ascii="Arial" w:hAnsi="Arial" w:cs="Arial"/>
                <w:sz w:val="20"/>
                <w:szCs w:val="20"/>
              </w:rPr>
              <w:t>Tuliskan</w:t>
            </w:r>
          </w:p>
          <w:p w:rsidR="00BA5203" w:rsidRPr="00D1364F" w:rsidRDefault="00BA5203" w:rsidP="00214CE6">
            <w:pPr>
              <w:pStyle w:val="ListParagraph"/>
              <w:numPr>
                <w:ilvl w:val="0"/>
                <w:numId w:val="46"/>
              </w:numPr>
              <w:rPr>
                <w:rFonts w:ascii="Arial" w:hAnsi="Arial" w:cs="Arial"/>
                <w:sz w:val="20"/>
                <w:szCs w:val="20"/>
                <w:lang w:val="nb-NO"/>
              </w:rPr>
            </w:pPr>
            <w:r w:rsidRPr="00D1364F">
              <w:rPr>
                <w:rFonts w:ascii="Arial" w:hAnsi="Arial" w:cs="Arial"/>
                <w:sz w:val="20"/>
                <w:szCs w:val="20"/>
                <w:lang w:val="nb-NO"/>
              </w:rPr>
              <w:t>Nama</w:t>
            </w:r>
            <w:r w:rsidR="000357F4" w:rsidRPr="00D1364F">
              <w:rPr>
                <w:rFonts w:ascii="Arial" w:hAnsi="Arial" w:cs="Arial"/>
                <w:sz w:val="20"/>
                <w:szCs w:val="20"/>
                <w:lang w:val="nb-NO"/>
              </w:rPr>
              <w:t xml:space="preserve"> program </w:t>
            </w:r>
            <w:r w:rsidR="00A471AC" w:rsidRPr="00D1364F">
              <w:rPr>
                <w:rFonts w:ascii="Arial" w:hAnsi="Arial" w:cs="Arial"/>
                <w:sz w:val="20"/>
                <w:szCs w:val="20"/>
                <w:lang w:val="nb-NO"/>
              </w:rPr>
              <w:t>Pendidikan</w:t>
            </w:r>
            <w:r w:rsidRPr="00D1364F">
              <w:rPr>
                <w:rFonts w:ascii="Arial" w:hAnsi="Arial" w:cs="Arial"/>
                <w:sz w:val="20"/>
                <w:szCs w:val="20"/>
                <w:lang w:val="nb-NO"/>
              </w:rPr>
              <w:t>, pada kolom (2)</w:t>
            </w:r>
          </w:p>
          <w:p w:rsidR="00BA5203" w:rsidRPr="00D1364F" w:rsidRDefault="00BA5203" w:rsidP="00214CE6">
            <w:pPr>
              <w:pStyle w:val="ListParagraph"/>
              <w:numPr>
                <w:ilvl w:val="0"/>
                <w:numId w:val="46"/>
              </w:numPr>
              <w:rPr>
                <w:rFonts w:ascii="Arial" w:hAnsi="Arial" w:cs="Arial"/>
                <w:sz w:val="20"/>
                <w:szCs w:val="20"/>
                <w:lang w:val="nb-NO"/>
              </w:rPr>
            </w:pPr>
            <w:r w:rsidRPr="00D1364F">
              <w:rPr>
                <w:rFonts w:ascii="Arial" w:hAnsi="Arial" w:cs="Arial"/>
                <w:sz w:val="20"/>
                <w:szCs w:val="20"/>
                <w:lang w:val="nb-NO"/>
              </w:rPr>
              <w:t>Jumlah judul penelitian pe</w:t>
            </w:r>
            <w:r w:rsidR="000357F4" w:rsidRPr="00D1364F">
              <w:rPr>
                <w:rFonts w:ascii="Arial" w:hAnsi="Arial" w:cs="Arial"/>
                <w:sz w:val="20"/>
                <w:szCs w:val="20"/>
                <w:lang w:val="nb-NO"/>
              </w:rPr>
              <w:t>r tahun, pada kolom (3)</w:t>
            </w:r>
          </w:p>
          <w:p w:rsidR="00BA5203" w:rsidRPr="00D1364F" w:rsidRDefault="00BA5203" w:rsidP="00214CE6">
            <w:pPr>
              <w:pStyle w:val="ListParagraph"/>
              <w:numPr>
                <w:ilvl w:val="0"/>
                <w:numId w:val="46"/>
              </w:numPr>
              <w:rPr>
                <w:rFonts w:ascii="Arial" w:hAnsi="Arial" w:cs="Arial"/>
                <w:sz w:val="20"/>
                <w:szCs w:val="20"/>
              </w:rPr>
            </w:pPr>
            <w:r w:rsidRPr="00D1364F">
              <w:rPr>
                <w:rFonts w:ascii="Arial" w:hAnsi="Arial" w:cs="Arial"/>
                <w:sz w:val="20"/>
                <w:szCs w:val="20"/>
              </w:rPr>
              <w:t xml:space="preserve">Total dana penelitian (dalam juta </w:t>
            </w:r>
            <w:r w:rsidR="000357F4" w:rsidRPr="00D1364F">
              <w:rPr>
                <w:rFonts w:ascii="Arial" w:hAnsi="Arial" w:cs="Arial"/>
                <w:sz w:val="20"/>
                <w:szCs w:val="20"/>
              </w:rPr>
              <w:t>rupiah) per tahun, pada kolom (4)</w:t>
            </w:r>
          </w:p>
          <w:p w:rsidR="000357F4" w:rsidRPr="00D1364F" w:rsidRDefault="000357F4" w:rsidP="00214CE6">
            <w:pPr>
              <w:pStyle w:val="ListParagraph"/>
              <w:ind w:left="0"/>
              <w:rPr>
                <w:rFonts w:ascii="Arial" w:hAnsi="Arial" w:cs="Arial"/>
                <w:sz w:val="20"/>
                <w:szCs w:val="20"/>
              </w:rPr>
            </w:pPr>
          </w:p>
          <w:p w:rsidR="00BA5203" w:rsidRPr="00D1364F" w:rsidRDefault="00BA5203" w:rsidP="00214CE6">
            <w:pPr>
              <w:ind w:left="-13" w:firstLine="13"/>
              <w:rPr>
                <w:rFonts w:ascii="Arial" w:hAnsi="Arial" w:cs="Arial"/>
                <w:sz w:val="20"/>
                <w:szCs w:val="20"/>
                <w:lang w:val="nb-NO"/>
              </w:rPr>
            </w:pPr>
            <w:r w:rsidRPr="00D1364F">
              <w:rPr>
                <w:rFonts w:ascii="Arial" w:hAnsi="Arial" w:cs="Arial"/>
                <w:sz w:val="20"/>
                <w:szCs w:val="20"/>
              </w:rPr>
              <w:t>Catatan: Kegiatan yang dilakukan bersama oleh dua PS atau lebih sebaiknya dicatat sebagai kegiatan PS yang relevansinya paling dekat</w:t>
            </w:r>
          </w:p>
        </w:tc>
      </w:tr>
      <w:tr w:rsidR="00D1364F" w:rsidRPr="00D1364F">
        <w:tc>
          <w:tcPr>
            <w:tcW w:w="918" w:type="dxa"/>
            <w:tcBorders>
              <w:bottom w:val="nil"/>
            </w:tcBorders>
          </w:tcPr>
          <w:p w:rsidR="00CD1C47" w:rsidRPr="00D1364F" w:rsidRDefault="00CD1C47" w:rsidP="00214CE6">
            <w:pPr>
              <w:jc w:val="center"/>
              <w:rPr>
                <w:rFonts w:ascii="Arial" w:hAnsi="Arial" w:cs="Arial"/>
                <w:sz w:val="20"/>
                <w:szCs w:val="20"/>
              </w:rPr>
            </w:pPr>
            <w:r w:rsidRPr="00D1364F">
              <w:rPr>
                <w:rFonts w:ascii="Arial" w:hAnsi="Arial" w:cs="Arial"/>
                <w:sz w:val="20"/>
                <w:szCs w:val="20"/>
                <w:lang w:val="id-ID"/>
              </w:rPr>
              <w:t>7.1.</w:t>
            </w:r>
            <w:r w:rsidR="00BA5203" w:rsidRPr="00D1364F">
              <w:rPr>
                <w:rFonts w:ascii="Arial" w:hAnsi="Arial" w:cs="Arial"/>
                <w:sz w:val="20"/>
                <w:szCs w:val="20"/>
              </w:rPr>
              <w:t>2</w:t>
            </w:r>
          </w:p>
        </w:tc>
        <w:tc>
          <w:tcPr>
            <w:tcW w:w="1080" w:type="dxa"/>
            <w:tcBorders>
              <w:bottom w:val="nil"/>
            </w:tcBorders>
          </w:tcPr>
          <w:p w:rsidR="00CD1C47" w:rsidRPr="00D1364F" w:rsidRDefault="00CD1C47" w:rsidP="00214CE6">
            <w:pPr>
              <w:jc w:val="center"/>
              <w:rPr>
                <w:rFonts w:ascii="Arial" w:hAnsi="Arial" w:cs="Arial"/>
                <w:sz w:val="20"/>
                <w:szCs w:val="20"/>
              </w:rPr>
            </w:pPr>
          </w:p>
        </w:tc>
        <w:tc>
          <w:tcPr>
            <w:tcW w:w="7020" w:type="dxa"/>
            <w:tcBorders>
              <w:bottom w:val="nil"/>
            </w:tcBorders>
          </w:tcPr>
          <w:p w:rsidR="00E42C2C" w:rsidRPr="00D1364F" w:rsidRDefault="00E42C2C" w:rsidP="00214CE6">
            <w:pPr>
              <w:rPr>
                <w:rFonts w:ascii="Arial" w:hAnsi="Arial" w:cs="Arial"/>
                <w:sz w:val="20"/>
                <w:szCs w:val="22"/>
              </w:rPr>
            </w:pPr>
            <w:r w:rsidRPr="00D1364F">
              <w:rPr>
                <w:rFonts w:ascii="Arial" w:hAnsi="Arial" w:cs="Arial"/>
                <w:sz w:val="20"/>
                <w:szCs w:val="22"/>
              </w:rPr>
              <w:t xml:space="preserve">Uraikan pandangan </w:t>
            </w:r>
            <w:proofErr w:type="gramStart"/>
            <w:r w:rsidRPr="00D1364F">
              <w:rPr>
                <w:rFonts w:ascii="Arial" w:hAnsi="Arial" w:cs="Arial"/>
                <w:sz w:val="20"/>
                <w:szCs w:val="22"/>
              </w:rPr>
              <w:t>pimpinan  Fakultas</w:t>
            </w:r>
            <w:proofErr w:type="gramEnd"/>
            <w:r w:rsidRPr="00D1364F">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D1364F" w:rsidRDefault="00CD1C47" w:rsidP="00214CE6">
            <w:pPr>
              <w:ind w:left="-13" w:firstLine="13"/>
              <w:rPr>
                <w:rFonts w:ascii="Arial" w:hAnsi="Arial" w:cs="Arial"/>
                <w:sz w:val="20"/>
                <w:szCs w:val="20"/>
                <w:lang w:val="id-ID"/>
              </w:rPr>
            </w:pPr>
          </w:p>
        </w:tc>
      </w:tr>
      <w:tr w:rsidR="00D1364F" w:rsidRPr="00D1364F">
        <w:tc>
          <w:tcPr>
            <w:tcW w:w="918" w:type="dxa"/>
            <w:tcBorders>
              <w:bottom w:val="nil"/>
            </w:tcBorders>
          </w:tcPr>
          <w:p w:rsidR="00E4357D" w:rsidRPr="00D1364F" w:rsidRDefault="000357F4" w:rsidP="00214CE6">
            <w:pPr>
              <w:jc w:val="center"/>
              <w:rPr>
                <w:rFonts w:ascii="Arial" w:hAnsi="Arial" w:cs="Arial"/>
                <w:sz w:val="20"/>
                <w:szCs w:val="20"/>
              </w:rPr>
            </w:pPr>
            <w:bookmarkStart w:id="15" w:name="_Hlk237320321"/>
            <w:r w:rsidRPr="00D1364F">
              <w:rPr>
                <w:rFonts w:ascii="Arial" w:hAnsi="Arial" w:cs="Arial"/>
                <w:sz w:val="20"/>
                <w:szCs w:val="20"/>
              </w:rPr>
              <w:t>7.2</w:t>
            </w:r>
            <w:r w:rsidR="00CD1C47" w:rsidRPr="00D1364F">
              <w:rPr>
                <w:rFonts w:ascii="Arial" w:hAnsi="Arial" w:cs="Arial"/>
                <w:sz w:val="20"/>
                <w:szCs w:val="20"/>
                <w:lang w:val="id-ID"/>
              </w:rPr>
              <w:t>.</w:t>
            </w:r>
            <w:r w:rsidRPr="00D1364F">
              <w:rPr>
                <w:rFonts w:ascii="Arial" w:hAnsi="Arial" w:cs="Arial"/>
                <w:sz w:val="20"/>
                <w:szCs w:val="20"/>
              </w:rPr>
              <w:t>1</w:t>
            </w:r>
          </w:p>
        </w:tc>
        <w:tc>
          <w:tcPr>
            <w:tcW w:w="1080" w:type="dxa"/>
            <w:tcBorders>
              <w:bottom w:val="nil"/>
            </w:tcBorders>
          </w:tcPr>
          <w:p w:rsidR="00E4357D" w:rsidRPr="00D1364F" w:rsidRDefault="00E4357D" w:rsidP="00214CE6">
            <w:pPr>
              <w:jc w:val="center"/>
              <w:rPr>
                <w:rFonts w:ascii="Arial" w:hAnsi="Arial" w:cs="Arial"/>
                <w:sz w:val="20"/>
                <w:szCs w:val="20"/>
              </w:rPr>
            </w:pPr>
            <w:bookmarkStart w:id="16" w:name="OLE_LINK17"/>
            <w:bookmarkStart w:id="17" w:name="OLE_LINK18"/>
            <w:r w:rsidRPr="00D1364F">
              <w:rPr>
                <w:rFonts w:ascii="Arial" w:hAnsi="Arial" w:cs="Arial"/>
                <w:sz w:val="20"/>
                <w:szCs w:val="20"/>
              </w:rPr>
              <w:t>(2)</w:t>
            </w:r>
            <w:r w:rsidR="000357F4" w:rsidRPr="00D1364F">
              <w:rPr>
                <w:rFonts w:ascii="Arial" w:hAnsi="Arial" w:cs="Arial"/>
                <w:sz w:val="20"/>
                <w:szCs w:val="20"/>
              </w:rPr>
              <w:t>-(4</w:t>
            </w:r>
            <w:r w:rsidRPr="00D1364F">
              <w:rPr>
                <w:rFonts w:ascii="Arial" w:hAnsi="Arial" w:cs="Arial"/>
                <w:sz w:val="20"/>
                <w:szCs w:val="20"/>
              </w:rPr>
              <w:t>)</w:t>
            </w:r>
            <w:bookmarkEnd w:id="16"/>
            <w:bookmarkEnd w:id="17"/>
          </w:p>
        </w:tc>
        <w:tc>
          <w:tcPr>
            <w:tcW w:w="7020" w:type="dxa"/>
            <w:tcBorders>
              <w:bottom w:val="nil"/>
            </w:tcBorders>
          </w:tcPr>
          <w:p w:rsidR="00E4357D" w:rsidRPr="00D1364F" w:rsidRDefault="00E4357D" w:rsidP="00214CE6">
            <w:pPr>
              <w:rPr>
                <w:rFonts w:ascii="Arial" w:hAnsi="Arial" w:cs="Arial"/>
                <w:sz w:val="20"/>
                <w:szCs w:val="20"/>
              </w:rPr>
            </w:pPr>
            <w:bookmarkStart w:id="18" w:name="OLE_LINK19"/>
            <w:bookmarkStart w:id="19" w:name="OLE_LINK20"/>
            <w:r w:rsidRPr="00D1364F">
              <w:rPr>
                <w:rFonts w:ascii="Arial" w:hAnsi="Arial" w:cs="Arial"/>
                <w:sz w:val="20"/>
                <w:szCs w:val="20"/>
              </w:rPr>
              <w:t xml:space="preserve">Jumlah judul dan dana </w:t>
            </w:r>
            <w:r w:rsidR="000357F4" w:rsidRPr="00D1364F">
              <w:rPr>
                <w:rFonts w:ascii="Arial" w:hAnsi="Arial" w:cs="Arial"/>
                <w:sz w:val="20"/>
                <w:szCs w:val="20"/>
              </w:rPr>
              <w:t>pengabdian kepada masyarakat</w:t>
            </w:r>
            <w:r w:rsidRPr="00D1364F">
              <w:rPr>
                <w:rFonts w:ascii="Arial" w:hAnsi="Arial" w:cs="Arial"/>
                <w:sz w:val="20"/>
                <w:szCs w:val="20"/>
              </w:rPr>
              <w:t xml:space="preserve"> yang dilakukan oleh masing-masing PS di lingkungan</w:t>
            </w:r>
            <w:r w:rsidR="003942D9" w:rsidRPr="00D1364F">
              <w:rPr>
                <w:rFonts w:ascii="Arial" w:hAnsi="Arial" w:cs="Arial"/>
                <w:sz w:val="20"/>
                <w:szCs w:val="20"/>
                <w:lang w:val="id-ID"/>
              </w:rPr>
              <w:t xml:space="preserve"> </w:t>
            </w:r>
            <w:r w:rsidR="003942D9" w:rsidRPr="00D1364F">
              <w:rPr>
                <w:rFonts w:ascii="Arial" w:hAnsi="Arial" w:cs="Arial"/>
                <w:sz w:val="20"/>
                <w:szCs w:val="20"/>
              </w:rPr>
              <w:t>unit pengelola</w:t>
            </w:r>
            <w:r w:rsidR="00C1216B" w:rsidRPr="00D1364F">
              <w:rPr>
                <w:rFonts w:ascii="Arial" w:hAnsi="Arial" w:cs="Arial"/>
                <w:sz w:val="20"/>
                <w:szCs w:val="20"/>
              </w:rPr>
              <w:t xml:space="preserve"> </w:t>
            </w:r>
            <w:r w:rsidR="00E063F7" w:rsidRPr="00D1364F">
              <w:rPr>
                <w:rFonts w:ascii="Arial" w:hAnsi="Arial" w:cs="Arial"/>
                <w:sz w:val="20"/>
                <w:szCs w:val="20"/>
              </w:rPr>
              <w:t xml:space="preserve">program </w:t>
            </w:r>
            <w:r w:rsidR="00A471AC" w:rsidRPr="00D1364F">
              <w:rPr>
                <w:rFonts w:ascii="Arial" w:hAnsi="Arial" w:cs="Arial"/>
                <w:sz w:val="20"/>
                <w:szCs w:val="20"/>
              </w:rPr>
              <w:t>Pendidikan</w:t>
            </w:r>
            <w:r w:rsidR="00E063F7" w:rsidRPr="00D1364F">
              <w:rPr>
                <w:rFonts w:ascii="Arial" w:hAnsi="Arial" w:cs="Arial"/>
                <w:sz w:val="20"/>
                <w:szCs w:val="20"/>
              </w:rPr>
              <w:t xml:space="preserve"> </w:t>
            </w:r>
            <w:r w:rsidR="00970C86" w:rsidRPr="00D1364F">
              <w:rPr>
                <w:rFonts w:ascii="Arial" w:hAnsi="Arial" w:cs="Arial"/>
                <w:sz w:val="20"/>
                <w:szCs w:val="20"/>
              </w:rPr>
              <w:t xml:space="preserve">Dokter Spesialis </w:t>
            </w:r>
            <w:r w:rsidR="000F000A" w:rsidRPr="00D1364F">
              <w:rPr>
                <w:rFonts w:ascii="Arial" w:hAnsi="Arial" w:cs="Arial"/>
                <w:sz w:val="20"/>
                <w:szCs w:val="20"/>
              </w:rPr>
              <w:t>Ilmu Bedah</w:t>
            </w:r>
            <w:r w:rsidR="00970C86" w:rsidRPr="00D1364F">
              <w:rPr>
                <w:rFonts w:ascii="Arial" w:hAnsi="Arial" w:cs="Arial"/>
                <w:sz w:val="20"/>
                <w:szCs w:val="20"/>
              </w:rPr>
              <w:t xml:space="preserve"> </w:t>
            </w:r>
            <w:r w:rsidR="0061261F" w:rsidRPr="00D1364F">
              <w:rPr>
                <w:rFonts w:ascii="Arial" w:hAnsi="Arial" w:cs="Arial"/>
                <w:sz w:val="20"/>
                <w:szCs w:val="20"/>
              </w:rPr>
              <w:t xml:space="preserve">  </w:t>
            </w:r>
            <w:r w:rsidRPr="00D1364F">
              <w:rPr>
                <w:rFonts w:ascii="Arial" w:hAnsi="Arial" w:cs="Arial"/>
                <w:sz w:val="20"/>
                <w:szCs w:val="20"/>
              </w:rPr>
              <w:t>dalam tiga tahun terakhir.</w:t>
            </w:r>
          </w:p>
          <w:p w:rsidR="00E4357D" w:rsidRPr="00D1364F" w:rsidRDefault="00E4357D" w:rsidP="00214CE6">
            <w:pPr>
              <w:rPr>
                <w:rFonts w:ascii="Arial" w:hAnsi="Arial" w:cs="Arial"/>
                <w:sz w:val="20"/>
                <w:szCs w:val="20"/>
              </w:rPr>
            </w:pPr>
            <w:r w:rsidRPr="00D1364F">
              <w:rPr>
                <w:rFonts w:ascii="Arial" w:hAnsi="Arial" w:cs="Arial"/>
                <w:sz w:val="20"/>
                <w:szCs w:val="20"/>
              </w:rPr>
              <w:t>Tuliskan</w:t>
            </w:r>
          </w:p>
          <w:p w:rsidR="00E4357D" w:rsidRPr="00D1364F" w:rsidRDefault="00E4357D" w:rsidP="00214CE6">
            <w:pPr>
              <w:pStyle w:val="ListParagraph"/>
              <w:numPr>
                <w:ilvl w:val="0"/>
                <w:numId w:val="23"/>
              </w:numPr>
              <w:rPr>
                <w:rFonts w:ascii="Arial" w:hAnsi="Arial" w:cs="Arial"/>
                <w:sz w:val="20"/>
                <w:szCs w:val="20"/>
                <w:lang w:val="nb-NO"/>
              </w:rPr>
            </w:pPr>
            <w:r w:rsidRPr="00D1364F">
              <w:rPr>
                <w:rFonts w:ascii="Arial" w:hAnsi="Arial" w:cs="Arial"/>
                <w:sz w:val="20"/>
                <w:szCs w:val="20"/>
                <w:lang w:val="nb-NO"/>
              </w:rPr>
              <w:t xml:space="preserve">Nama </w:t>
            </w:r>
            <w:r w:rsidR="00E063F7" w:rsidRPr="00D1364F">
              <w:rPr>
                <w:rFonts w:ascii="Arial" w:hAnsi="Arial" w:cs="Arial"/>
                <w:sz w:val="20"/>
                <w:szCs w:val="20"/>
                <w:lang w:val="nb-NO"/>
              </w:rPr>
              <w:t xml:space="preserve">program </w:t>
            </w:r>
            <w:r w:rsidR="00A471AC" w:rsidRPr="00D1364F">
              <w:rPr>
                <w:rFonts w:ascii="Arial" w:hAnsi="Arial" w:cs="Arial"/>
                <w:sz w:val="20"/>
                <w:szCs w:val="20"/>
                <w:lang w:val="nb-NO"/>
              </w:rPr>
              <w:t>Pendidikan</w:t>
            </w:r>
            <w:r w:rsidR="00E063F7" w:rsidRPr="00D1364F">
              <w:rPr>
                <w:rFonts w:ascii="Arial" w:hAnsi="Arial" w:cs="Arial"/>
                <w:sz w:val="20"/>
                <w:szCs w:val="20"/>
                <w:lang w:val="nb-NO"/>
              </w:rPr>
              <w:t xml:space="preserve"> </w:t>
            </w:r>
            <w:r w:rsidR="00970C86" w:rsidRPr="00D1364F">
              <w:rPr>
                <w:rFonts w:ascii="Arial" w:hAnsi="Arial" w:cs="Arial"/>
                <w:sz w:val="20"/>
                <w:szCs w:val="20"/>
                <w:lang w:val="nb-NO"/>
              </w:rPr>
              <w:t xml:space="preserve">Dokter Spesialis </w:t>
            </w:r>
            <w:r w:rsidR="000F000A" w:rsidRPr="00D1364F">
              <w:rPr>
                <w:rFonts w:ascii="Arial" w:hAnsi="Arial" w:cs="Arial"/>
                <w:sz w:val="20"/>
                <w:szCs w:val="20"/>
                <w:lang w:val="nb-NO"/>
              </w:rPr>
              <w:t>Ilmu Bedah</w:t>
            </w:r>
            <w:r w:rsidR="00970C86" w:rsidRPr="00D1364F">
              <w:rPr>
                <w:rFonts w:ascii="Arial" w:hAnsi="Arial" w:cs="Arial"/>
                <w:sz w:val="20"/>
                <w:szCs w:val="20"/>
                <w:lang w:val="nb-NO"/>
              </w:rPr>
              <w:t xml:space="preserve"> </w:t>
            </w:r>
            <w:r w:rsidR="0061261F" w:rsidRPr="00D1364F">
              <w:rPr>
                <w:rFonts w:ascii="Arial" w:hAnsi="Arial" w:cs="Arial"/>
                <w:sz w:val="20"/>
                <w:szCs w:val="20"/>
                <w:lang w:val="nb-NO"/>
              </w:rPr>
              <w:t xml:space="preserve">  </w:t>
            </w:r>
            <w:r w:rsidRPr="00D1364F">
              <w:rPr>
                <w:rFonts w:ascii="Arial" w:hAnsi="Arial" w:cs="Arial"/>
                <w:sz w:val="20"/>
                <w:szCs w:val="20"/>
                <w:lang w:val="nb-NO"/>
              </w:rPr>
              <w:t>, pada kolom (2)</w:t>
            </w:r>
          </w:p>
          <w:p w:rsidR="00E4357D" w:rsidRPr="00D1364F" w:rsidRDefault="00E4357D" w:rsidP="00214CE6">
            <w:pPr>
              <w:pStyle w:val="ListParagraph"/>
              <w:numPr>
                <w:ilvl w:val="0"/>
                <w:numId w:val="23"/>
              </w:numPr>
              <w:rPr>
                <w:rFonts w:ascii="Arial" w:hAnsi="Arial" w:cs="Arial"/>
                <w:sz w:val="20"/>
                <w:szCs w:val="20"/>
                <w:lang w:val="nb-NO"/>
              </w:rPr>
            </w:pPr>
            <w:r w:rsidRPr="00D1364F">
              <w:rPr>
                <w:rFonts w:ascii="Arial" w:hAnsi="Arial" w:cs="Arial"/>
                <w:sz w:val="20"/>
                <w:szCs w:val="20"/>
                <w:lang w:val="nb-NO"/>
              </w:rPr>
              <w:t>Jumlah judul penelitian</w:t>
            </w:r>
            <w:r w:rsidR="0024660B" w:rsidRPr="00D1364F">
              <w:rPr>
                <w:rFonts w:ascii="Arial" w:hAnsi="Arial" w:cs="Arial"/>
                <w:sz w:val="20"/>
                <w:szCs w:val="20"/>
                <w:lang w:val="nb-NO"/>
              </w:rPr>
              <w:t xml:space="preserve"> per tahun</w:t>
            </w:r>
            <w:r w:rsidRPr="00D1364F">
              <w:rPr>
                <w:rFonts w:ascii="Arial" w:hAnsi="Arial" w:cs="Arial"/>
                <w:sz w:val="20"/>
                <w:szCs w:val="20"/>
                <w:lang w:val="nb-NO"/>
              </w:rPr>
              <w:t>, pada kolom (3)</w:t>
            </w:r>
          </w:p>
          <w:p w:rsidR="00E4357D" w:rsidRPr="00D1364F" w:rsidRDefault="00E4357D" w:rsidP="00214CE6">
            <w:pPr>
              <w:pStyle w:val="ListParagraph"/>
              <w:numPr>
                <w:ilvl w:val="0"/>
                <w:numId w:val="23"/>
              </w:numPr>
              <w:rPr>
                <w:rFonts w:ascii="Arial" w:hAnsi="Arial" w:cs="Arial"/>
                <w:sz w:val="20"/>
                <w:szCs w:val="20"/>
              </w:rPr>
            </w:pPr>
            <w:r w:rsidRPr="00D1364F">
              <w:rPr>
                <w:rFonts w:ascii="Arial" w:hAnsi="Arial" w:cs="Arial"/>
                <w:sz w:val="20"/>
                <w:szCs w:val="20"/>
              </w:rPr>
              <w:t>Total dana penelitian (dalam juta rupiah)</w:t>
            </w:r>
            <w:r w:rsidR="000357F4" w:rsidRPr="00D1364F">
              <w:rPr>
                <w:rFonts w:ascii="Arial" w:hAnsi="Arial" w:cs="Arial"/>
                <w:sz w:val="20"/>
                <w:szCs w:val="20"/>
              </w:rPr>
              <w:t xml:space="preserve"> per tahun, pada kolom (4)</w:t>
            </w:r>
          </w:p>
          <w:p w:rsidR="000357F4" w:rsidRPr="00D1364F" w:rsidRDefault="00E4357D" w:rsidP="00214CE6">
            <w:pPr>
              <w:ind w:left="-18"/>
              <w:rPr>
                <w:rFonts w:ascii="Arial" w:hAnsi="Arial" w:cs="Arial"/>
                <w:sz w:val="20"/>
                <w:szCs w:val="20"/>
              </w:rPr>
            </w:pPr>
            <w:r w:rsidRPr="00D1364F">
              <w:rPr>
                <w:rFonts w:ascii="Arial" w:hAnsi="Arial" w:cs="Arial"/>
                <w:sz w:val="20"/>
                <w:szCs w:val="20"/>
              </w:rPr>
              <w:t xml:space="preserve">Catatan: </w:t>
            </w:r>
          </w:p>
          <w:p w:rsidR="00E4357D" w:rsidRPr="00D1364F" w:rsidRDefault="00E4357D" w:rsidP="00214CE6">
            <w:pPr>
              <w:ind w:left="-18"/>
              <w:rPr>
                <w:sz w:val="20"/>
              </w:rPr>
            </w:pPr>
            <w:r w:rsidRPr="00D1364F">
              <w:rPr>
                <w:rFonts w:ascii="Arial" w:hAnsi="Arial" w:cs="Arial"/>
                <w:sz w:val="20"/>
                <w:szCs w:val="20"/>
              </w:rPr>
              <w:t>Kegiatan yang dilakukan bersama oleh dua PS atau lebih sebaiknya dicatat sebagai kegiatan PS yang relevansinya paling dekat</w:t>
            </w:r>
            <w:bookmarkEnd w:id="18"/>
            <w:bookmarkEnd w:id="19"/>
            <w:r w:rsidRPr="00D1364F">
              <w:rPr>
                <w:rFonts w:ascii="Arial" w:hAnsi="Arial" w:cs="Arial"/>
                <w:sz w:val="20"/>
                <w:szCs w:val="20"/>
              </w:rPr>
              <w:t>.</w:t>
            </w:r>
            <w:r w:rsidRPr="00D1364F">
              <w:rPr>
                <w:sz w:val="20"/>
              </w:rPr>
              <w:t xml:space="preserve"> </w:t>
            </w:r>
          </w:p>
        </w:tc>
      </w:tr>
      <w:bookmarkEnd w:id="15"/>
      <w:tr w:rsidR="00D1364F" w:rsidRPr="00D1364F">
        <w:tc>
          <w:tcPr>
            <w:tcW w:w="918" w:type="dxa"/>
            <w:tcBorders>
              <w:bottom w:val="single" w:sz="4" w:space="0" w:color="auto"/>
            </w:tcBorders>
          </w:tcPr>
          <w:p w:rsidR="00D3340C" w:rsidRPr="00D1364F" w:rsidRDefault="00D3340C" w:rsidP="00214CE6">
            <w:pPr>
              <w:jc w:val="center"/>
              <w:rPr>
                <w:rFonts w:ascii="Arial" w:hAnsi="Arial" w:cs="Arial"/>
                <w:sz w:val="20"/>
                <w:szCs w:val="20"/>
              </w:rPr>
            </w:pPr>
            <w:r w:rsidRPr="00D1364F">
              <w:rPr>
                <w:rFonts w:ascii="Arial" w:hAnsi="Arial" w:cs="Arial"/>
                <w:sz w:val="20"/>
                <w:szCs w:val="20"/>
                <w:lang w:val="id-ID"/>
              </w:rPr>
              <w:t>7.2.</w:t>
            </w:r>
            <w:r w:rsidR="000357F4" w:rsidRPr="00D1364F">
              <w:rPr>
                <w:rFonts w:ascii="Arial" w:hAnsi="Arial" w:cs="Arial"/>
                <w:sz w:val="20"/>
                <w:szCs w:val="20"/>
              </w:rPr>
              <w:t>2</w:t>
            </w:r>
          </w:p>
        </w:tc>
        <w:tc>
          <w:tcPr>
            <w:tcW w:w="1080" w:type="dxa"/>
            <w:tcBorders>
              <w:bottom w:val="single" w:sz="4" w:space="0" w:color="auto"/>
            </w:tcBorders>
          </w:tcPr>
          <w:p w:rsidR="00D3340C" w:rsidRPr="00D1364F" w:rsidRDefault="00D3340C" w:rsidP="00214CE6">
            <w:pPr>
              <w:jc w:val="center"/>
              <w:rPr>
                <w:rFonts w:ascii="Arial" w:hAnsi="Arial" w:cs="Arial"/>
                <w:sz w:val="20"/>
                <w:szCs w:val="20"/>
              </w:rPr>
            </w:pPr>
          </w:p>
        </w:tc>
        <w:tc>
          <w:tcPr>
            <w:tcW w:w="7020" w:type="dxa"/>
            <w:tcBorders>
              <w:bottom w:val="single" w:sz="4" w:space="0" w:color="auto"/>
            </w:tcBorders>
          </w:tcPr>
          <w:p w:rsidR="00D3340C" w:rsidRPr="00D1364F" w:rsidRDefault="00E42C2C" w:rsidP="00214CE6">
            <w:pPr>
              <w:rPr>
                <w:rFonts w:ascii="Arial" w:hAnsi="Arial" w:cs="Arial"/>
                <w:sz w:val="20"/>
                <w:szCs w:val="20"/>
              </w:rPr>
            </w:pPr>
            <w:r w:rsidRPr="00D1364F">
              <w:rPr>
                <w:rFonts w:ascii="Arial" w:hAnsi="Arial" w:cs="Arial"/>
                <w:sz w:val="20"/>
                <w:szCs w:val="20"/>
              </w:rPr>
              <w:t xml:space="preserve">Uraikan pandangan </w:t>
            </w:r>
            <w:proofErr w:type="gramStart"/>
            <w:r w:rsidRPr="00D1364F">
              <w:rPr>
                <w:rFonts w:ascii="Arial" w:hAnsi="Arial" w:cs="Arial"/>
                <w:sz w:val="20"/>
                <w:szCs w:val="20"/>
              </w:rPr>
              <w:t>Fakultas  tentang</w:t>
            </w:r>
            <w:proofErr w:type="gramEnd"/>
            <w:r w:rsidRPr="00D1364F">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1364F" w:rsidRPr="00D1364F">
        <w:tc>
          <w:tcPr>
            <w:tcW w:w="918" w:type="dxa"/>
            <w:tcBorders>
              <w:bottom w:val="single" w:sz="4" w:space="0" w:color="auto"/>
            </w:tcBorders>
          </w:tcPr>
          <w:p w:rsidR="00D3340C" w:rsidRPr="00D1364F" w:rsidRDefault="00D3340C" w:rsidP="00214CE6">
            <w:pPr>
              <w:jc w:val="center"/>
              <w:rPr>
                <w:rFonts w:ascii="Arial" w:hAnsi="Arial" w:cs="Arial"/>
                <w:sz w:val="20"/>
                <w:szCs w:val="20"/>
                <w:lang w:val="id-ID"/>
              </w:rPr>
            </w:pPr>
            <w:r w:rsidRPr="00D1364F">
              <w:rPr>
                <w:rFonts w:ascii="Arial" w:hAnsi="Arial" w:cs="Arial"/>
                <w:sz w:val="20"/>
                <w:szCs w:val="20"/>
                <w:lang w:val="id-ID"/>
              </w:rPr>
              <w:t>7.3.1</w:t>
            </w:r>
          </w:p>
        </w:tc>
        <w:tc>
          <w:tcPr>
            <w:tcW w:w="1080" w:type="dxa"/>
            <w:tcBorders>
              <w:bottom w:val="single" w:sz="4" w:space="0" w:color="auto"/>
            </w:tcBorders>
          </w:tcPr>
          <w:p w:rsidR="00D3340C" w:rsidRPr="00D1364F" w:rsidRDefault="000357F4" w:rsidP="00214CE6">
            <w:pPr>
              <w:jc w:val="center"/>
              <w:rPr>
                <w:rFonts w:ascii="Arial" w:hAnsi="Arial" w:cs="Arial"/>
                <w:sz w:val="20"/>
                <w:szCs w:val="20"/>
              </w:rPr>
            </w:pPr>
            <w:r w:rsidRPr="00D1364F">
              <w:rPr>
                <w:rFonts w:ascii="Arial" w:hAnsi="Arial" w:cs="Arial"/>
                <w:sz w:val="20"/>
                <w:szCs w:val="20"/>
              </w:rPr>
              <w:t>(2)-(6)</w:t>
            </w:r>
          </w:p>
        </w:tc>
        <w:tc>
          <w:tcPr>
            <w:tcW w:w="7020" w:type="dxa"/>
            <w:tcBorders>
              <w:bottom w:val="single" w:sz="4" w:space="0" w:color="auto"/>
            </w:tcBorders>
          </w:tcPr>
          <w:p w:rsidR="00D3340C" w:rsidRPr="00D1364F" w:rsidRDefault="000357F4" w:rsidP="00214CE6">
            <w:pPr>
              <w:ind w:left="-13"/>
              <w:rPr>
                <w:rFonts w:ascii="Arial" w:hAnsi="Arial" w:cs="Arial"/>
                <w:sz w:val="20"/>
                <w:szCs w:val="20"/>
              </w:rPr>
            </w:pPr>
            <w:bookmarkStart w:id="20" w:name="OLE_LINK21"/>
            <w:bookmarkStart w:id="21" w:name="OLE_LINK22"/>
            <w:r w:rsidRPr="00D1364F">
              <w:rPr>
                <w:rFonts w:ascii="Arial" w:hAnsi="Arial" w:cs="Arial"/>
                <w:sz w:val="20"/>
                <w:szCs w:val="20"/>
              </w:rPr>
              <w:t>Tuliskan kerja sama dengan instansi dalam negeri yang dilakukan Fakultas dalam tiga tahun terakhir</w:t>
            </w:r>
            <w:bookmarkEnd w:id="20"/>
            <w:bookmarkEnd w:id="21"/>
          </w:p>
          <w:p w:rsidR="000357F4" w:rsidRPr="00D1364F" w:rsidRDefault="000357F4" w:rsidP="00214CE6">
            <w:pPr>
              <w:jc w:val="both"/>
              <w:rPr>
                <w:rFonts w:ascii="Arial" w:hAnsi="Arial" w:cs="Arial"/>
                <w:sz w:val="20"/>
                <w:szCs w:val="20"/>
              </w:rPr>
            </w:pPr>
            <w:r w:rsidRPr="00D1364F">
              <w:rPr>
                <w:rFonts w:ascii="Arial" w:hAnsi="Arial" w:cs="Arial"/>
                <w:sz w:val="20"/>
                <w:szCs w:val="20"/>
                <w:lang w:val="nb-NO"/>
              </w:rPr>
              <w:t xml:space="preserve">Kegiatan kerja sama dalam tiga tahun terakhir.  </w:t>
            </w:r>
            <w:r w:rsidRPr="00D1364F">
              <w:rPr>
                <w:rFonts w:ascii="Arial" w:hAnsi="Arial" w:cs="Arial"/>
                <w:sz w:val="20"/>
                <w:szCs w:val="20"/>
              </w:rPr>
              <w:t>Tuliskan</w:t>
            </w:r>
          </w:p>
          <w:p w:rsidR="000357F4" w:rsidRPr="00D1364F" w:rsidRDefault="000357F4" w:rsidP="00214CE6">
            <w:pPr>
              <w:numPr>
                <w:ilvl w:val="0"/>
                <w:numId w:val="47"/>
              </w:numPr>
              <w:jc w:val="both"/>
              <w:rPr>
                <w:rFonts w:ascii="Arial" w:hAnsi="Arial" w:cs="Arial"/>
                <w:sz w:val="20"/>
                <w:szCs w:val="20"/>
              </w:rPr>
            </w:pPr>
            <w:r w:rsidRPr="00D1364F">
              <w:rPr>
                <w:rFonts w:ascii="Arial" w:hAnsi="Arial" w:cs="Arial"/>
                <w:sz w:val="20"/>
                <w:szCs w:val="20"/>
              </w:rPr>
              <w:t>nama institusi, pada kolom (2)</w:t>
            </w:r>
          </w:p>
          <w:p w:rsidR="000357F4" w:rsidRPr="00D1364F" w:rsidRDefault="000357F4" w:rsidP="00214CE6">
            <w:pPr>
              <w:numPr>
                <w:ilvl w:val="0"/>
                <w:numId w:val="47"/>
              </w:numPr>
              <w:jc w:val="both"/>
              <w:rPr>
                <w:rFonts w:ascii="Arial" w:hAnsi="Arial" w:cs="Arial"/>
                <w:sz w:val="20"/>
                <w:szCs w:val="20"/>
                <w:lang w:val="fi-FI"/>
              </w:rPr>
            </w:pPr>
            <w:r w:rsidRPr="00D1364F">
              <w:rPr>
                <w:rFonts w:ascii="Arial" w:hAnsi="Arial" w:cs="Arial"/>
                <w:sz w:val="20"/>
                <w:szCs w:val="20"/>
                <w:lang w:val="fi-FI"/>
              </w:rPr>
              <w:t>jenis kegiatan kerja sama, pada kolom (3)</w:t>
            </w:r>
          </w:p>
          <w:p w:rsidR="000357F4" w:rsidRPr="00D1364F" w:rsidRDefault="000357F4" w:rsidP="00214CE6">
            <w:pPr>
              <w:numPr>
                <w:ilvl w:val="0"/>
                <w:numId w:val="47"/>
              </w:numPr>
              <w:jc w:val="both"/>
              <w:rPr>
                <w:rFonts w:ascii="Arial" w:hAnsi="Arial" w:cs="Arial"/>
                <w:sz w:val="20"/>
                <w:szCs w:val="20"/>
                <w:lang w:val="fi-FI"/>
              </w:rPr>
            </w:pPr>
            <w:r w:rsidRPr="00D1364F">
              <w:rPr>
                <w:rFonts w:ascii="Arial" w:hAnsi="Arial" w:cs="Arial"/>
                <w:sz w:val="20"/>
                <w:szCs w:val="20"/>
                <w:lang w:val="fi-FI"/>
              </w:rPr>
              <w:t>waktu mulai kerja sama (tanggal, bulan, dan tahun), pada kolom (4)</w:t>
            </w:r>
          </w:p>
          <w:p w:rsidR="000357F4" w:rsidRPr="00D1364F" w:rsidRDefault="000357F4" w:rsidP="00214CE6">
            <w:pPr>
              <w:numPr>
                <w:ilvl w:val="0"/>
                <w:numId w:val="47"/>
              </w:numPr>
              <w:jc w:val="both"/>
              <w:rPr>
                <w:rFonts w:ascii="Arial" w:hAnsi="Arial" w:cs="Arial"/>
                <w:sz w:val="20"/>
                <w:szCs w:val="20"/>
                <w:lang w:val="fi-FI"/>
              </w:rPr>
            </w:pPr>
            <w:r w:rsidRPr="00D1364F">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D1364F" w:rsidRDefault="000357F4" w:rsidP="00214CE6">
            <w:pPr>
              <w:numPr>
                <w:ilvl w:val="0"/>
                <w:numId w:val="47"/>
              </w:numPr>
              <w:jc w:val="both"/>
              <w:rPr>
                <w:rFonts w:ascii="Arial" w:hAnsi="Arial" w:cs="Arial"/>
                <w:sz w:val="20"/>
                <w:szCs w:val="20"/>
                <w:lang w:val="fi-FI"/>
              </w:rPr>
            </w:pPr>
            <w:r w:rsidRPr="00D1364F">
              <w:rPr>
                <w:rFonts w:ascii="Arial" w:hAnsi="Arial" w:cs="Arial"/>
                <w:sz w:val="20"/>
                <w:szCs w:val="20"/>
                <w:lang w:val="fi-FI"/>
              </w:rPr>
              <w:t>manfaat dari kegiatan kerja sama tersebut, pada kolom (6)</w:t>
            </w:r>
          </w:p>
        </w:tc>
      </w:tr>
      <w:tr w:rsidR="00D1364F" w:rsidRPr="00D1364F">
        <w:tc>
          <w:tcPr>
            <w:tcW w:w="918" w:type="dxa"/>
            <w:tcBorders>
              <w:bottom w:val="single" w:sz="4" w:space="0" w:color="auto"/>
            </w:tcBorders>
          </w:tcPr>
          <w:p w:rsidR="00E4357D" w:rsidRPr="00D1364F" w:rsidRDefault="00E4357D" w:rsidP="00214CE6">
            <w:pPr>
              <w:jc w:val="center"/>
              <w:rPr>
                <w:rFonts w:ascii="Arial" w:hAnsi="Arial" w:cs="Arial"/>
                <w:sz w:val="20"/>
                <w:szCs w:val="20"/>
                <w:lang w:val="id-ID"/>
              </w:rPr>
            </w:pPr>
            <w:r w:rsidRPr="00D1364F">
              <w:rPr>
                <w:rFonts w:ascii="Arial" w:hAnsi="Arial" w:cs="Arial"/>
                <w:sz w:val="20"/>
                <w:szCs w:val="20"/>
              </w:rPr>
              <w:t>7.3.</w:t>
            </w:r>
            <w:r w:rsidR="00D3340C" w:rsidRPr="00D1364F">
              <w:rPr>
                <w:rFonts w:ascii="Arial" w:hAnsi="Arial" w:cs="Arial"/>
                <w:sz w:val="20"/>
                <w:szCs w:val="20"/>
                <w:lang w:val="id-ID"/>
              </w:rPr>
              <w:t>2</w:t>
            </w:r>
          </w:p>
        </w:tc>
        <w:tc>
          <w:tcPr>
            <w:tcW w:w="1080" w:type="dxa"/>
            <w:tcBorders>
              <w:bottom w:val="single" w:sz="4" w:space="0" w:color="auto"/>
            </w:tcBorders>
          </w:tcPr>
          <w:p w:rsidR="00E4357D" w:rsidRPr="00D1364F" w:rsidRDefault="00E4357D" w:rsidP="00214CE6">
            <w:pPr>
              <w:jc w:val="center"/>
              <w:rPr>
                <w:rFonts w:ascii="Arial" w:hAnsi="Arial" w:cs="Arial"/>
                <w:sz w:val="20"/>
                <w:szCs w:val="20"/>
              </w:rPr>
            </w:pPr>
            <w:r w:rsidRPr="00D1364F">
              <w:rPr>
                <w:rFonts w:ascii="Arial" w:hAnsi="Arial" w:cs="Arial"/>
                <w:sz w:val="20"/>
                <w:szCs w:val="20"/>
              </w:rPr>
              <w:t>(2)-(6)</w:t>
            </w:r>
          </w:p>
        </w:tc>
        <w:tc>
          <w:tcPr>
            <w:tcW w:w="7020" w:type="dxa"/>
            <w:tcBorders>
              <w:bottom w:val="single" w:sz="4" w:space="0" w:color="auto"/>
            </w:tcBorders>
          </w:tcPr>
          <w:p w:rsidR="00E4357D" w:rsidRPr="00D1364F" w:rsidRDefault="000357F4" w:rsidP="00214CE6">
            <w:pPr>
              <w:jc w:val="both"/>
              <w:rPr>
                <w:rFonts w:ascii="Arial" w:hAnsi="Arial" w:cs="Arial"/>
                <w:sz w:val="20"/>
                <w:szCs w:val="20"/>
              </w:rPr>
            </w:pPr>
            <w:r w:rsidRPr="00D1364F">
              <w:rPr>
                <w:rFonts w:ascii="Arial" w:hAnsi="Arial" w:cs="Arial"/>
                <w:sz w:val="20"/>
                <w:szCs w:val="20"/>
              </w:rPr>
              <w:t>Tuliskan kerja sama dengan instansi luar negeri yang dilakukan Fakultas dalam tiga tahun terakhir</w:t>
            </w:r>
          </w:p>
          <w:p w:rsidR="00E4357D" w:rsidRPr="00D1364F" w:rsidRDefault="00E4357D" w:rsidP="00214CE6">
            <w:pPr>
              <w:jc w:val="both"/>
              <w:rPr>
                <w:rFonts w:ascii="Arial" w:hAnsi="Arial" w:cs="Arial"/>
                <w:sz w:val="20"/>
                <w:szCs w:val="20"/>
              </w:rPr>
            </w:pPr>
            <w:bookmarkStart w:id="22" w:name="OLE_LINK23"/>
            <w:bookmarkStart w:id="23" w:name="OLE_LINK24"/>
            <w:r w:rsidRPr="00D1364F">
              <w:rPr>
                <w:rFonts w:ascii="Arial" w:hAnsi="Arial" w:cs="Arial"/>
                <w:sz w:val="20"/>
                <w:szCs w:val="20"/>
                <w:lang w:val="nb-NO"/>
              </w:rPr>
              <w:t xml:space="preserve">Kegiatan </w:t>
            </w:r>
            <w:r w:rsidR="00606F6B" w:rsidRPr="00D1364F">
              <w:rPr>
                <w:rFonts w:ascii="Arial" w:hAnsi="Arial" w:cs="Arial"/>
                <w:sz w:val="20"/>
                <w:szCs w:val="20"/>
                <w:lang w:val="nb-NO"/>
              </w:rPr>
              <w:t>kerja sama</w:t>
            </w:r>
            <w:r w:rsidRPr="00D1364F">
              <w:rPr>
                <w:rFonts w:ascii="Arial" w:hAnsi="Arial" w:cs="Arial"/>
                <w:sz w:val="20"/>
                <w:szCs w:val="20"/>
                <w:lang w:val="nb-NO"/>
              </w:rPr>
              <w:t xml:space="preserve"> dalam tiga tahun terakhir.  </w:t>
            </w:r>
            <w:r w:rsidRPr="00D1364F">
              <w:rPr>
                <w:rFonts w:ascii="Arial" w:hAnsi="Arial" w:cs="Arial"/>
                <w:sz w:val="20"/>
                <w:szCs w:val="20"/>
              </w:rPr>
              <w:t>Tuliskan</w:t>
            </w:r>
          </w:p>
          <w:p w:rsidR="00E4357D" w:rsidRPr="00D1364F" w:rsidRDefault="00E4357D" w:rsidP="00214CE6">
            <w:pPr>
              <w:numPr>
                <w:ilvl w:val="0"/>
                <w:numId w:val="16"/>
              </w:numPr>
              <w:jc w:val="both"/>
              <w:rPr>
                <w:rFonts w:ascii="Arial" w:hAnsi="Arial" w:cs="Arial"/>
                <w:sz w:val="20"/>
                <w:szCs w:val="20"/>
              </w:rPr>
            </w:pPr>
            <w:r w:rsidRPr="00D1364F">
              <w:rPr>
                <w:rFonts w:ascii="Arial" w:hAnsi="Arial" w:cs="Arial"/>
                <w:sz w:val="20"/>
                <w:szCs w:val="20"/>
              </w:rPr>
              <w:t>nama institusi, pada kolom (2)</w:t>
            </w:r>
          </w:p>
          <w:p w:rsidR="00E4357D" w:rsidRPr="00D1364F" w:rsidRDefault="00E4357D" w:rsidP="00214CE6">
            <w:pPr>
              <w:numPr>
                <w:ilvl w:val="0"/>
                <w:numId w:val="16"/>
              </w:numPr>
              <w:jc w:val="both"/>
              <w:rPr>
                <w:rFonts w:ascii="Arial" w:hAnsi="Arial" w:cs="Arial"/>
                <w:sz w:val="20"/>
                <w:szCs w:val="20"/>
                <w:lang w:val="fi-FI"/>
              </w:rPr>
            </w:pPr>
            <w:r w:rsidRPr="00D1364F">
              <w:rPr>
                <w:rFonts w:ascii="Arial" w:hAnsi="Arial" w:cs="Arial"/>
                <w:sz w:val="20"/>
                <w:szCs w:val="20"/>
                <w:lang w:val="fi-FI"/>
              </w:rPr>
              <w:t xml:space="preserve">jenis kegiatan </w:t>
            </w:r>
            <w:r w:rsidR="00606F6B" w:rsidRPr="00D1364F">
              <w:rPr>
                <w:rFonts w:ascii="Arial" w:hAnsi="Arial" w:cs="Arial"/>
                <w:sz w:val="20"/>
                <w:szCs w:val="20"/>
                <w:lang w:val="fi-FI"/>
              </w:rPr>
              <w:t>kerja sama</w:t>
            </w:r>
            <w:r w:rsidRPr="00D1364F">
              <w:rPr>
                <w:rFonts w:ascii="Arial" w:hAnsi="Arial" w:cs="Arial"/>
                <w:sz w:val="20"/>
                <w:szCs w:val="20"/>
                <w:lang w:val="fi-FI"/>
              </w:rPr>
              <w:t>, pada kolom (3)</w:t>
            </w:r>
          </w:p>
          <w:p w:rsidR="00E4357D" w:rsidRPr="00D1364F" w:rsidRDefault="00E4357D" w:rsidP="00214CE6">
            <w:pPr>
              <w:numPr>
                <w:ilvl w:val="0"/>
                <w:numId w:val="16"/>
              </w:numPr>
              <w:jc w:val="both"/>
              <w:rPr>
                <w:rFonts w:ascii="Arial" w:hAnsi="Arial" w:cs="Arial"/>
                <w:sz w:val="20"/>
                <w:szCs w:val="20"/>
                <w:lang w:val="fi-FI"/>
              </w:rPr>
            </w:pPr>
            <w:r w:rsidRPr="00D1364F">
              <w:rPr>
                <w:rFonts w:ascii="Arial" w:hAnsi="Arial" w:cs="Arial"/>
                <w:sz w:val="20"/>
                <w:szCs w:val="20"/>
                <w:lang w:val="fi-FI"/>
              </w:rPr>
              <w:t xml:space="preserve">waktu mulai </w:t>
            </w:r>
            <w:r w:rsidR="00606F6B" w:rsidRPr="00D1364F">
              <w:rPr>
                <w:rFonts w:ascii="Arial" w:hAnsi="Arial" w:cs="Arial"/>
                <w:sz w:val="20"/>
                <w:szCs w:val="20"/>
                <w:lang w:val="fi-FI"/>
              </w:rPr>
              <w:t>kerja sama</w:t>
            </w:r>
            <w:r w:rsidRPr="00D1364F">
              <w:rPr>
                <w:rFonts w:ascii="Arial" w:hAnsi="Arial" w:cs="Arial"/>
                <w:sz w:val="20"/>
                <w:szCs w:val="20"/>
                <w:lang w:val="fi-FI"/>
              </w:rPr>
              <w:t xml:space="preserve"> (tanggal, bulan, dan tahun), pada kolom (4)</w:t>
            </w:r>
          </w:p>
          <w:p w:rsidR="00E4357D" w:rsidRPr="00D1364F" w:rsidRDefault="00E4357D" w:rsidP="00214CE6">
            <w:pPr>
              <w:numPr>
                <w:ilvl w:val="0"/>
                <w:numId w:val="16"/>
              </w:numPr>
              <w:jc w:val="both"/>
              <w:rPr>
                <w:rFonts w:ascii="Arial" w:hAnsi="Arial" w:cs="Arial"/>
                <w:sz w:val="20"/>
                <w:szCs w:val="20"/>
                <w:lang w:val="fi-FI"/>
              </w:rPr>
            </w:pPr>
            <w:r w:rsidRPr="00D1364F">
              <w:rPr>
                <w:rFonts w:ascii="Arial" w:hAnsi="Arial" w:cs="Arial"/>
                <w:sz w:val="20"/>
                <w:szCs w:val="20"/>
                <w:lang w:val="fi-FI"/>
              </w:rPr>
              <w:t xml:space="preserve">waktu selesai </w:t>
            </w:r>
            <w:r w:rsidR="00606F6B" w:rsidRPr="00D1364F">
              <w:rPr>
                <w:rFonts w:ascii="Arial" w:hAnsi="Arial" w:cs="Arial"/>
                <w:sz w:val="20"/>
                <w:szCs w:val="20"/>
                <w:lang w:val="fi-FI"/>
              </w:rPr>
              <w:t>kerja sama</w:t>
            </w:r>
            <w:r w:rsidRPr="00D1364F">
              <w:rPr>
                <w:rFonts w:ascii="Arial" w:hAnsi="Arial" w:cs="Arial"/>
                <w:sz w:val="20"/>
                <w:szCs w:val="20"/>
                <w:lang w:val="fi-FI"/>
              </w:rPr>
              <w:t>, pada kolom (5)</w:t>
            </w:r>
            <w:r w:rsidR="00780778" w:rsidRPr="00D1364F">
              <w:rPr>
                <w:rFonts w:ascii="Arial" w:hAnsi="Arial" w:cs="Arial"/>
                <w:sz w:val="20"/>
                <w:szCs w:val="20"/>
                <w:lang w:val="fi-FI"/>
              </w:rPr>
              <w:t>. Jika kerja sama masih berlangsung dan tidak ada batasan waktu berakhirnya, maka pada kolom ini ditulis “masih berlangsung”.</w:t>
            </w:r>
          </w:p>
          <w:p w:rsidR="00E4357D" w:rsidRPr="00D1364F" w:rsidRDefault="008C5C90" w:rsidP="00214CE6">
            <w:pPr>
              <w:numPr>
                <w:ilvl w:val="0"/>
                <w:numId w:val="16"/>
              </w:numPr>
              <w:jc w:val="both"/>
              <w:rPr>
                <w:rFonts w:ascii="Arial" w:hAnsi="Arial" w:cs="Arial"/>
                <w:sz w:val="20"/>
                <w:szCs w:val="20"/>
                <w:lang w:val="fi-FI"/>
              </w:rPr>
            </w:pPr>
            <w:r w:rsidRPr="00D1364F">
              <w:rPr>
                <w:rFonts w:ascii="Arial" w:hAnsi="Arial" w:cs="Arial"/>
                <w:sz w:val="20"/>
                <w:szCs w:val="20"/>
                <w:lang w:val="fi-FI"/>
              </w:rPr>
              <w:t xml:space="preserve">manfaat </w:t>
            </w:r>
            <w:r w:rsidR="00E4357D" w:rsidRPr="00D1364F">
              <w:rPr>
                <w:rFonts w:ascii="Arial" w:hAnsi="Arial" w:cs="Arial"/>
                <w:sz w:val="20"/>
                <w:szCs w:val="20"/>
                <w:lang w:val="fi-FI"/>
              </w:rPr>
              <w:t xml:space="preserve">dari kegiatan </w:t>
            </w:r>
            <w:r w:rsidR="00606F6B" w:rsidRPr="00D1364F">
              <w:rPr>
                <w:rFonts w:ascii="Arial" w:hAnsi="Arial" w:cs="Arial"/>
                <w:sz w:val="20"/>
                <w:szCs w:val="20"/>
                <w:lang w:val="fi-FI"/>
              </w:rPr>
              <w:t>kerja sama</w:t>
            </w:r>
            <w:r w:rsidR="00E4357D" w:rsidRPr="00D1364F">
              <w:rPr>
                <w:rFonts w:ascii="Arial" w:hAnsi="Arial" w:cs="Arial"/>
                <w:sz w:val="20"/>
                <w:szCs w:val="20"/>
                <w:lang w:val="fi-FI"/>
              </w:rPr>
              <w:t xml:space="preserve"> tersebut, pada kolom (6)</w:t>
            </w:r>
            <w:bookmarkEnd w:id="22"/>
            <w:bookmarkEnd w:id="23"/>
          </w:p>
        </w:tc>
      </w:tr>
    </w:tbl>
    <w:p w:rsidR="00D0598F" w:rsidRPr="00D1364F" w:rsidRDefault="00D0598F" w:rsidP="00214CE6">
      <w:pPr>
        <w:jc w:val="both"/>
        <w:rPr>
          <w:rFonts w:ascii="Arial" w:hAnsi="Arial" w:cs="Arial"/>
          <w:lang w:val="sv-SE"/>
        </w:rPr>
      </w:pPr>
    </w:p>
    <w:sectPr w:rsidR="00D0598F" w:rsidRPr="00D1364F" w:rsidSect="00E001DD">
      <w:footerReference w:type="default" r:id="rId11"/>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749" w:rsidRDefault="00EB7749">
      <w:r>
        <w:separator/>
      </w:r>
    </w:p>
  </w:endnote>
  <w:endnote w:type="continuationSeparator" w:id="0">
    <w:p w:rsidR="00EB7749" w:rsidRDefault="00EB7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214CE6" w:rsidRDefault="00E001DD">
    <w:pPr>
      <w:pStyle w:val="Footer"/>
      <w:rPr>
        <w:rStyle w:val="PageNumber"/>
        <w:rFonts w:ascii="Arial" w:hAnsi="Arial" w:cs="Arial"/>
        <w:sz w:val="20"/>
        <w:szCs w:val="20"/>
      </w:rPr>
    </w:pPr>
    <w:r>
      <w:rPr>
        <w:rFonts w:ascii="Arial" w:hAnsi="Arial" w:cs="Arial"/>
        <w:sz w:val="20"/>
        <w:szCs w:val="20"/>
        <w:lang w:val="nb-NO"/>
      </w:rPr>
      <w:t>LAM-PTKes</w:t>
    </w:r>
    <w:r w:rsidR="001245B8" w:rsidRPr="00214CE6">
      <w:rPr>
        <w:rFonts w:ascii="Arial" w:hAnsi="Arial" w:cs="Arial"/>
        <w:sz w:val="20"/>
        <w:szCs w:val="20"/>
        <w:lang w:val="id-ID"/>
      </w:rPr>
      <w:t xml:space="preserve">: </w:t>
    </w:r>
    <w:r w:rsidR="001245B8" w:rsidRPr="00214CE6">
      <w:rPr>
        <w:rFonts w:ascii="Arial" w:hAnsi="Arial" w:cs="Arial"/>
        <w:sz w:val="20"/>
        <w:szCs w:val="20"/>
        <w:lang w:val="nb-NO"/>
      </w:rPr>
      <w:t xml:space="preserve"> </w:t>
    </w:r>
    <w:fldSimple w:instr=" FILENAME  \* MERGEFORMAT ">
      <w:r w:rsidR="001245B8" w:rsidRPr="00214CE6">
        <w:rPr>
          <w:bCs/>
          <w:noProof/>
          <w:sz w:val="20"/>
          <w:szCs w:val="20"/>
          <w:lang w:val="pt-BR"/>
        </w:rPr>
        <w:t xml:space="preserve">Borang Akreditasi Program </w:t>
      </w:r>
      <w:r w:rsidR="00E40235">
        <w:rPr>
          <w:bCs/>
          <w:noProof/>
          <w:sz w:val="20"/>
          <w:szCs w:val="20"/>
          <w:lang w:val="pt-BR"/>
        </w:rPr>
        <w:t>Studi</w:t>
      </w:r>
      <w:r w:rsidR="001245B8" w:rsidRPr="00214CE6">
        <w:rPr>
          <w:bCs/>
          <w:noProof/>
          <w:sz w:val="20"/>
          <w:szCs w:val="20"/>
          <w:lang w:val="pt-BR"/>
        </w:rPr>
        <w:t xml:space="preserve"> </w:t>
      </w:r>
      <w:r w:rsidR="00310DB0">
        <w:rPr>
          <w:bCs/>
          <w:noProof/>
          <w:sz w:val="20"/>
          <w:szCs w:val="20"/>
          <w:lang w:val="pt-BR"/>
        </w:rPr>
        <w:t xml:space="preserve">Pendidikan </w:t>
      </w:r>
      <w:r w:rsidR="001245B8" w:rsidRPr="00214CE6">
        <w:rPr>
          <w:bCs/>
          <w:noProof/>
          <w:sz w:val="20"/>
          <w:szCs w:val="20"/>
          <w:lang w:val="id-ID"/>
        </w:rPr>
        <w:t xml:space="preserve">Dokter Spesialis </w:t>
      </w:r>
    </w:fldSimple>
    <w:r w:rsidR="007D4D28">
      <w:rPr>
        <w:sz w:val="20"/>
        <w:szCs w:val="20"/>
      </w:rPr>
      <w:t>Ilmu Bedah</w:t>
    </w:r>
    <w:r w:rsidR="001245B8" w:rsidRPr="00214CE6" w:rsidDel="00E063F7">
      <w:rPr>
        <w:rFonts w:ascii="Arial" w:hAnsi="Arial" w:cs="Arial"/>
        <w:sz w:val="20"/>
        <w:szCs w:val="20"/>
        <w:lang w:val="id-ID"/>
      </w:rPr>
      <w:t xml:space="preserve"> </w:t>
    </w:r>
    <w:r w:rsidR="003059E7">
      <w:rPr>
        <w:rFonts w:ascii="Arial" w:hAnsi="Arial" w:cs="Arial"/>
        <w:sz w:val="20"/>
        <w:szCs w:val="20"/>
      </w:rPr>
      <w:t>201</w:t>
    </w:r>
    <w:r>
      <w:rPr>
        <w:rFonts w:ascii="Arial" w:hAnsi="Arial" w:cs="Arial"/>
        <w:sz w:val="20"/>
        <w:szCs w:val="20"/>
      </w:rPr>
      <w:t>5</w:t>
    </w:r>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749" w:rsidRDefault="00EB7749">
      <w:r>
        <w:separator/>
      </w:r>
    </w:p>
  </w:footnote>
  <w:footnote w:type="continuationSeparator" w:id="0">
    <w:p w:rsidR="00EB7749" w:rsidRDefault="00EB77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41E2"/>
    <w:rsid w:val="00066A1D"/>
    <w:rsid w:val="00070A9D"/>
    <w:rsid w:val="00071997"/>
    <w:rsid w:val="00071A3A"/>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3A55"/>
    <w:rsid w:val="000D53F6"/>
    <w:rsid w:val="000D69EC"/>
    <w:rsid w:val="000E21A5"/>
    <w:rsid w:val="000E2F03"/>
    <w:rsid w:val="000E39EC"/>
    <w:rsid w:val="000E5B26"/>
    <w:rsid w:val="000E7627"/>
    <w:rsid w:val="000F000A"/>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5FDC"/>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5F3"/>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F298D"/>
    <w:rsid w:val="002F5022"/>
    <w:rsid w:val="003013B3"/>
    <w:rsid w:val="003045AE"/>
    <w:rsid w:val="00305397"/>
    <w:rsid w:val="003059E7"/>
    <w:rsid w:val="00305A0E"/>
    <w:rsid w:val="003100BF"/>
    <w:rsid w:val="00310DB0"/>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379"/>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2349"/>
    <w:rsid w:val="004A4D65"/>
    <w:rsid w:val="004A6433"/>
    <w:rsid w:val="004B2B84"/>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4164"/>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17AEF"/>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1BEE"/>
    <w:rsid w:val="00732382"/>
    <w:rsid w:val="00736BCA"/>
    <w:rsid w:val="00737405"/>
    <w:rsid w:val="00740FCA"/>
    <w:rsid w:val="00754DA2"/>
    <w:rsid w:val="00756507"/>
    <w:rsid w:val="00756CCD"/>
    <w:rsid w:val="007620EA"/>
    <w:rsid w:val="00766167"/>
    <w:rsid w:val="007720DE"/>
    <w:rsid w:val="007730EF"/>
    <w:rsid w:val="00775F6E"/>
    <w:rsid w:val="00777B6B"/>
    <w:rsid w:val="00780778"/>
    <w:rsid w:val="00780C64"/>
    <w:rsid w:val="00785C0D"/>
    <w:rsid w:val="007879A7"/>
    <w:rsid w:val="00791D24"/>
    <w:rsid w:val="007954BD"/>
    <w:rsid w:val="00795928"/>
    <w:rsid w:val="007A055D"/>
    <w:rsid w:val="007A08AA"/>
    <w:rsid w:val="007A19DC"/>
    <w:rsid w:val="007A3F79"/>
    <w:rsid w:val="007A4240"/>
    <w:rsid w:val="007A669D"/>
    <w:rsid w:val="007B13EA"/>
    <w:rsid w:val="007B29F6"/>
    <w:rsid w:val="007B2AE2"/>
    <w:rsid w:val="007B30DE"/>
    <w:rsid w:val="007B59A3"/>
    <w:rsid w:val="007B7ADD"/>
    <w:rsid w:val="007C0E8B"/>
    <w:rsid w:val="007C3700"/>
    <w:rsid w:val="007C4468"/>
    <w:rsid w:val="007C5FE2"/>
    <w:rsid w:val="007C7E1F"/>
    <w:rsid w:val="007D1F01"/>
    <w:rsid w:val="007D4D28"/>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56C1"/>
    <w:rsid w:val="009E7C51"/>
    <w:rsid w:val="009F238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1AC"/>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096D"/>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690"/>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526E"/>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364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2AF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01DD"/>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235"/>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29CC"/>
    <w:rsid w:val="00EA0F77"/>
    <w:rsid w:val="00EA36C7"/>
    <w:rsid w:val="00EA6129"/>
    <w:rsid w:val="00EA7A77"/>
    <w:rsid w:val="00EB5E26"/>
    <w:rsid w:val="00EB6798"/>
    <w:rsid w:val="00EB7749"/>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B14E31-2171-4116-B650-5E2FA56CF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9886</Words>
  <Characters>56354</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cp:revision>
  <cp:lastPrinted>2006-11-02T05:42:00Z</cp:lastPrinted>
  <dcterms:created xsi:type="dcterms:W3CDTF">2016-06-16T06:15:00Z</dcterms:created>
  <dcterms:modified xsi:type="dcterms:W3CDTF">2016-06-16T08:17:00Z</dcterms:modified>
</cp:coreProperties>
</file>